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C6887" w14:textId="5D3BA2F6" w:rsidR="006E0179" w:rsidRPr="00603483" w:rsidRDefault="00DD7774" w:rsidP="00DD7774">
      <w:pPr>
        <w:jc w:val="center"/>
        <w:rPr>
          <w:sz w:val="52"/>
          <w:szCs w:val="52"/>
        </w:rPr>
      </w:pPr>
      <w:r w:rsidRPr="00603483">
        <w:rPr>
          <w:sz w:val="52"/>
          <w:szCs w:val="52"/>
        </w:rPr>
        <w:t>Příloha</w:t>
      </w:r>
      <w:r w:rsidR="006E0179" w:rsidRPr="00603483">
        <w:rPr>
          <w:sz w:val="52"/>
          <w:szCs w:val="52"/>
        </w:rPr>
        <w:t xml:space="preserve"> č.</w:t>
      </w:r>
      <w:r w:rsidR="00202EAC">
        <w:rPr>
          <w:sz w:val="52"/>
          <w:szCs w:val="52"/>
        </w:rPr>
        <w:t xml:space="preserve"> </w:t>
      </w:r>
      <w:r w:rsidR="00E23D7B">
        <w:rPr>
          <w:sz w:val="52"/>
          <w:szCs w:val="52"/>
        </w:rPr>
        <w:t>1</w:t>
      </w:r>
      <w:r w:rsidR="006E0179" w:rsidRPr="00603483">
        <w:rPr>
          <w:sz w:val="52"/>
          <w:szCs w:val="52"/>
        </w:rPr>
        <w:t xml:space="preserve"> </w:t>
      </w:r>
    </w:p>
    <w:p w14:paraId="4FEE0912" w14:textId="76F98191" w:rsidR="00DD7774" w:rsidRPr="00603483" w:rsidRDefault="00202EAC" w:rsidP="00DD7774">
      <w:pPr>
        <w:jc w:val="center"/>
        <w:rPr>
          <w:sz w:val="52"/>
          <w:szCs w:val="52"/>
        </w:rPr>
      </w:pPr>
      <w:r>
        <w:rPr>
          <w:sz w:val="52"/>
          <w:szCs w:val="52"/>
        </w:rPr>
        <w:t>Smlouvy</w:t>
      </w:r>
      <w:r w:rsidR="00C60034">
        <w:rPr>
          <w:sz w:val="52"/>
          <w:szCs w:val="52"/>
        </w:rPr>
        <w:t>:</w:t>
      </w:r>
      <w:r w:rsidR="006E0179" w:rsidRPr="00603483">
        <w:rPr>
          <w:sz w:val="52"/>
          <w:szCs w:val="52"/>
        </w:rPr>
        <w:t xml:space="preserve"> </w:t>
      </w:r>
    </w:p>
    <w:p w14:paraId="6798E3D6" w14:textId="0C17B104" w:rsidR="008915CC" w:rsidRPr="00603483" w:rsidRDefault="00697F53" w:rsidP="00DD7774">
      <w:pPr>
        <w:jc w:val="center"/>
        <w:rPr>
          <w:sz w:val="52"/>
          <w:szCs w:val="52"/>
        </w:rPr>
      </w:pPr>
      <w:r w:rsidRPr="00603483">
        <w:rPr>
          <w:sz w:val="52"/>
          <w:szCs w:val="52"/>
        </w:rPr>
        <w:t>Technická specifikace</w:t>
      </w:r>
    </w:p>
    <w:p w14:paraId="3B11479E" w14:textId="77777777" w:rsidR="008915CC" w:rsidRDefault="008915CC" w:rsidP="008915CC"/>
    <w:p w14:paraId="7DD1064B" w14:textId="77777777" w:rsidR="008915CC" w:rsidRDefault="008915CC" w:rsidP="008915CC"/>
    <w:p w14:paraId="2296D4BB" w14:textId="77777777" w:rsidR="008915CC" w:rsidRDefault="008915CC" w:rsidP="008915CC"/>
    <w:p w14:paraId="35A13C0C" w14:textId="77777777" w:rsidR="008915CC" w:rsidRDefault="008915CC" w:rsidP="008915CC"/>
    <w:p w14:paraId="0381D0A1" w14:textId="77777777" w:rsidR="008915CC" w:rsidRDefault="008915CC" w:rsidP="008915CC"/>
    <w:p w14:paraId="344184D9" w14:textId="77777777" w:rsidR="008915CC" w:rsidRDefault="008915CC" w:rsidP="008915CC"/>
    <w:p w14:paraId="1466F11B" w14:textId="77777777" w:rsidR="008915CC" w:rsidRDefault="008915CC" w:rsidP="008915CC"/>
    <w:p w14:paraId="402D7F5B" w14:textId="77777777" w:rsidR="008915CC" w:rsidRDefault="008915CC" w:rsidP="008915CC"/>
    <w:p w14:paraId="1D6FEF34" w14:textId="77777777" w:rsidR="008915CC" w:rsidRDefault="008915CC" w:rsidP="008915CC"/>
    <w:p w14:paraId="1039D66F" w14:textId="77777777" w:rsidR="008915CC" w:rsidRDefault="008915CC" w:rsidP="008915CC"/>
    <w:p w14:paraId="685FE216" w14:textId="77777777" w:rsidR="008915CC" w:rsidRDefault="008915CC" w:rsidP="008915CC"/>
    <w:p w14:paraId="3103BC0B" w14:textId="77777777" w:rsidR="008915CC" w:rsidRDefault="008915CC" w:rsidP="008915CC"/>
    <w:p w14:paraId="160E990D" w14:textId="77777777" w:rsidR="008915CC" w:rsidRDefault="008915CC" w:rsidP="008915CC"/>
    <w:p w14:paraId="5A3F732A" w14:textId="77777777" w:rsidR="008915CC" w:rsidRDefault="008915CC" w:rsidP="008915CC"/>
    <w:p w14:paraId="4C9F65B2" w14:textId="77777777" w:rsidR="008915CC" w:rsidRDefault="008915CC" w:rsidP="008915CC"/>
    <w:p w14:paraId="0B3BFD54" w14:textId="77777777" w:rsidR="008915CC" w:rsidRDefault="008915CC" w:rsidP="008915CC"/>
    <w:p w14:paraId="1296D1E6" w14:textId="77777777" w:rsidR="008915CC" w:rsidRDefault="008915CC" w:rsidP="008915CC"/>
    <w:p w14:paraId="5AE2413C" w14:textId="77777777" w:rsidR="008915CC" w:rsidRDefault="008915CC" w:rsidP="008915CC"/>
    <w:p w14:paraId="13CBAC76" w14:textId="77777777" w:rsidR="008915CC" w:rsidRDefault="008915CC" w:rsidP="008915CC"/>
    <w:p w14:paraId="3439ABC8" w14:textId="77777777" w:rsidR="008915CC" w:rsidRDefault="008915CC" w:rsidP="008915CC"/>
    <w:p w14:paraId="7B134CD4" w14:textId="77777777" w:rsidR="008915CC" w:rsidRDefault="008915CC" w:rsidP="008915CC"/>
    <w:p w14:paraId="19E5F8C5" w14:textId="77777777" w:rsidR="00E92D15" w:rsidRDefault="00E92D15" w:rsidP="008915CC"/>
    <w:p w14:paraId="62FEC19E" w14:textId="77777777" w:rsidR="00E92D15" w:rsidRDefault="00E92D15" w:rsidP="008915CC"/>
    <w:p w14:paraId="34E3FBEC" w14:textId="77777777" w:rsidR="00E92D15" w:rsidRDefault="00E92D15" w:rsidP="008915CC"/>
    <w:sdt>
      <w:sdtPr>
        <w:rPr>
          <w:rFonts w:asciiTheme="minorHAnsi" w:eastAsiaTheme="minorEastAsia" w:hAnsiTheme="minorHAnsi" w:cstheme="minorBidi"/>
          <w:b w:val="0"/>
          <w:bCs w:val="0"/>
          <w:caps w:val="0"/>
          <w:color w:val="auto"/>
          <w:kern w:val="2"/>
          <w:sz w:val="22"/>
          <w:szCs w:val="22"/>
          <w:lang w:eastAsia="zh-CN"/>
          <w14:ligatures w14:val="standardContextual"/>
        </w:rPr>
        <w:id w:val="761953731"/>
        <w:docPartObj>
          <w:docPartGallery w:val="Table of Contents"/>
          <w:docPartUnique/>
        </w:docPartObj>
      </w:sdtPr>
      <w:sdtContent>
        <w:p w14:paraId="66834673" w14:textId="5B8EF761" w:rsidR="00DC7861" w:rsidRDefault="00DC7861">
          <w:pPr>
            <w:pStyle w:val="Nadpisobsahu"/>
          </w:pPr>
          <w:r>
            <w:t>Obsah</w:t>
          </w:r>
        </w:p>
        <w:p w14:paraId="2344F7F5" w14:textId="77777777" w:rsidR="00D17315" w:rsidRDefault="005E2A24">
          <w:pPr>
            <w:pStyle w:val="Obsah1"/>
            <w:rPr>
              <w:ins w:id="0" w:author="Word Document Comparison" w:date="2025-03-31T16:34:00Z" w16du:dateUtc="2025-03-31T14:34:00Z"/>
              <w:rFonts w:asciiTheme="minorHAnsi" w:eastAsiaTheme="minorEastAsia" w:hAnsiTheme="minorHAnsi" w:cstheme="minorBidi"/>
              <w:bCs w:val="0"/>
              <w:caps w:val="0"/>
              <w:kern w:val="2"/>
              <w:sz w:val="24"/>
              <w:szCs w:val="24"/>
              <w14:ligatures w14:val="standardContextual"/>
            </w:rPr>
          </w:pPr>
          <w:ins w:id="1" w:author="Word Document Comparison" w:date="2025-03-31T16:34:00Z" w16du:dateUtc="2025-03-31T14:34:00Z">
            <w:r>
              <w:rPr>
                <w:rFonts w:eastAsia="Times New Roman"/>
                <w:bCs w:val="0"/>
                <w:caps w:val="0"/>
              </w:rPr>
              <w:fldChar w:fldCharType="begin"/>
            </w:r>
            <w:r>
              <w:rPr>
                <w:rFonts w:eastAsia="Times New Roman"/>
                <w:bCs w:val="0"/>
                <w:caps w:val="0"/>
              </w:rPr>
              <w:instrText xml:space="preserve"> TOC \o "1-4" \h \z \u </w:instrText>
            </w:r>
            <w:r>
              <w:rPr>
                <w:rFonts w:eastAsia="Times New Roman"/>
                <w:bCs w:val="0"/>
                <w:caps w:val="0"/>
              </w:rPr>
              <w:fldChar w:fldCharType="separate"/>
            </w:r>
            <w:r w:rsidR="00D17315">
              <w:fldChar w:fldCharType="begin"/>
            </w:r>
            <w:r w:rsidR="00D17315">
              <w:instrText>HYPERLINK \l "_Toc194331253"</w:instrText>
            </w:r>
            <w:r w:rsidR="00D17315">
              <w:fldChar w:fldCharType="separate"/>
            </w:r>
            <w:r w:rsidR="00D17315" w:rsidRPr="00672081">
              <w:rPr>
                <w:rStyle w:val="Hypertextovodkaz"/>
              </w:rPr>
              <w:t>1.</w:t>
            </w:r>
            <w:r w:rsidR="00D17315">
              <w:rPr>
                <w:rFonts w:asciiTheme="minorHAnsi" w:eastAsiaTheme="minorEastAsia" w:hAnsiTheme="minorHAnsi" w:cstheme="minorBidi"/>
                <w:bCs w:val="0"/>
                <w:caps w:val="0"/>
                <w:kern w:val="2"/>
                <w:sz w:val="24"/>
                <w:szCs w:val="24"/>
                <w14:ligatures w14:val="standardContextual"/>
              </w:rPr>
              <w:tab/>
            </w:r>
            <w:r w:rsidR="00D17315" w:rsidRPr="00672081">
              <w:rPr>
                <w:rStyle w:val="Hypertextovodkaz"/>
              </w:rPr>
              <w:t>Manažerské shrnutí výchozího stavu</w:t>
            </w:r>
            <w:r w:rsidR="00D17315">
              <w:rPr>
                <w:webHidden/>
              </w:rPr>
              <w:tab/>
            </w:r>
            <w:r w:rsidR="00D17315">
              <w:rPr>
                <w:webHidden/>
              </w:rPr>
              <w:fldChar w:fldCharType="begin"/>
            </w:r>
            <w:r w:rsidR="00D17315">
              <w:rPr>
                <w:webHidden/>
              </w:rPr>
              <w:instrText xml:space="preserve"> PAGEREF _Toc194331253 \h </w:instrText>
            </w:r>
            <w:r w:rsidR="00D17315">
              <w:rPr>
                <w:webHidden/>
              </w:rPr>
            </w:r>
            <w:r w:rsidR="00D17315">
              <w:rPr>
                <w:webHidden/>
              </w:rPr>
              <w:fldChar w:fldCharType="separate"/>
            </w:r>
            <w:r w:rsidR="00D17315">
              <w:rPr>
                <w:webHidden/>
              </w:rPr>
              <w:t>5</w:t>
            </w:r>
            <w:r w:rsidR="00D17315">
              <w:rPr>
                <w:webHidden/>
              </w:rPr>
              <w:fldChar w:fldCharType="end"/>
            </w:r>
            <w:r w:rsidR="00D17315">
              <w:fldChar w:fldCharType="end"/>
            </w:r>
          </w:ins>
        </w:p>
        <w:p w14:paraId="27E93A29" w14:textId="77777777" w:rsidR="00D17315" w:rsidRDefault="00D17315">
          <w:pPr>
            <w:pStyle w:val="Obsah2"/>
            <w:rPr>
              <w:ins w:id="2"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3" w:author="Word Document Comparison" w:date="2025-03-31T16:34:00Z" w16du:dateUtc="2025-03-31T14:34:00Z">
            <w:r>
              <w:fldChar w:fldCharType="begin"/>
            </w:r>
            <w:r>
              <w:instrText>HYPERLINK \l "_Toc194331254"</w:instrText>
            </w:r>
            <w:r>
              <w:fldChar w:fldCharType="separate"/>
            </w:r>
            <w:r w:rsidRPr="00672081">
              <w:rPr>
                <w:rStyle w:val="Hypertextovodkaz"/>
              </w:rPr>
              <w:t>1.1</w:t>
            </w:r>
            <w:r>
              <w:rPr>
                <w:rFonts w:asciiTheme="minorHAnsi" w:eastAsiaTheme="minorEastAsia" w:hAnsiTheme="minorHAnsi" w:cstheme="minorBidi"/>
                <w:bCs w:val="0"/>
                <w:kern w:val="2"/>
                <w:sz w:val="24"/>
                <w:szCs w:val="24"/>
                <w14:ligatures w14:val="standardContextual"/>
              </w:rPr>
              <w:tab/>
            </w:r>
            <w:r w:rsidRPr="00672081">
              <w:rPr>
                <w:rStyle w:val="Hypertextovodkaz"/>
              </w:rPr>
              <w:t>SAN síť</w:t>
            </w:r>
            <w:r>
              <w:rPr>
                <w:webHidden/>
              </w:rPr>
              <w:tab/>
            </w:r>
            <w:r>
              <w:rPr>
                <w:webHidden/>
              </w:rPr>
              <w:fldChar w:fldCharType="begin"/>
            </w:r>
            <w:r>
              <w:rPr>
                <w:webHidden/>
              </w:rPr>
              <w:instrText xml:space="preserve"> PAGEREF _Toc194331254 \h </w:instrText>
            </w:r>
            <w:r>
              <w:rPr>
                <w:webHidden/>
              </w:rPr>
            </w:r>
            <w:r>
              <w:rPr>
                <w:webHidden/>
              </w:rPr>
              <w:fldChar w:fldCharType="separate"/>
            </w:r>
            <w:r>
              <w:rPr>
                <w:webHidden/>
              </w:rPr>
              <w:t>6</w:t>
            </w:r>
            <w:r>
              <w:rPr>
                <w:webHidden/>
              </w:rPr>
              <w:fldChar w:fldCharType="end"/>
            </w:r>
            <w:r>
              <w:fldChar w:fldCharType="end"/>
            </w:r>
          </w:ins>
        </w:p>
        <w:p w14:paraId="39690DAA" w14:textId="77777777" w:rsidR="00D17315" w:rsidRDefault="00D17315">
          <w:pPr>
            <w:pStyle w:val="Obsah2"/>
            <w:rPr>
              <w:ins w:id="4"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5" w:author="Word Document Comparison" w:date="2025-03-31T16:34:00Z" w16du:dateUtc="2025-03-31T14:34:00Z">
            <w:r>
              <w:fldChar w:fldCharType="begin"/>
            </w:r>
            <w:r>
              <w:instrText>HYPERLINK \l "_Toc194331255"</w:instrText>
            </w:r>
            <w:r>
              <w:fldChar w:fldCharType="separate"/>
            </w:r>
            <w:r w:rsidRPr="00672081">
              <w:rPr>
                <w:rStyle w:val="Hypertextovodkaz"/>
              </w:rPr>
              <w:t>1.2</w:t>
            </w:r>
            <w:r>
              <w:rPr>
                <w:rFonts w:asciiTheme="minorHAnsi" w:eastAsiaTheme="minorEastAsia" w:hAnsiTheme="minorHAnsi" w:cstheme="minorBidi"/>
                <w:bCs w:val="0"/>
                <w:kern w:val="2"/>
                <w:sz w:val="24"/>
                <w:szCs w:val="24"/>
                <w14:ligatures w14:val="standardContextual"/>
              </w:rPr>
              <w:tab/>
            </w:r>
            <w:r w:rsidRPr="00672081">
              <w:rPr>
                <w:rStyle w:val="Hypertextovodkaz"/>
              </w:rPr>
              <w:t>LAN síť</w:t>
            </w:r>
            <w:r>
              <w:rPr>
                <w:webHidden/>
              </w:rPr>
              <w:tab/>
            </w:r>
            <w:r>
              <w:rPr>
                <w:webHidden/>
              </w:rPr>
              <w:fldChar w:fldCharType="begin"/>
            </w:r>
            <w:r>
              <w:rPr>
                <w:webHidden/>
              </w:rPr>
              <w:instrText xml:space="preserve"> PAGEREF _Toc194331255 \h </w:instrText>
            </w:r>
            <w:r>
              <w:rPr>
                <w:webHidden/>
              </w:rPr>
            </w:r>
            <w:r>
              <w:rPr>
                <w:webHidden/>
              </w:rPr>
              <w:fldChar w:fldCharType="separate"/>
            </w:r>
            <w:r>
              <w:rPr>
                <w:webHidden/>
              </w:rPr>
              <w:t>6</w:t>
            </w:r>
            <w:r>
              <w:rPr>
                <w:webHidden/>
              </w:rPr>
              <w:fldChar w:fldCharType="end"/>
            </w:r>
            <w:r>
              <w:fldChar w:fldCharType="end"/>
            </w:r>
          </w:ins>
        </w:p>
        <w:p w14:paraId="0E3DF346" w14:textId="77777777" w:rsidR="00D17315" w:rsidRDefault="00D17315">
          <w:pPr>
            <w:pStyle w:val="Obsah2"/>
            <w:rPr>
              <w:ins w:id="6"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7" w:author="Word Document Comparison" w:date="2025-03-31T16:34:00Z" w16du:dateUtc="2025-03-31T14:34:00Z">
            <w:r>
              <w:fldChar w:fldCharType="begin"/>
            </w:r>
            <w:r>
              <w:instrText>HYPERLINK \l "_Toc194331256"</w:instrText>
            </w:r>
            <w:r>
              <w:fldChar w:fldCharType="separate"/>
            </w:r>
            <w:r w:rsidRPr="00672081">
              <w:rPr>
                <w:rStyle w:val="Hypertextovodkaz"/>
              </w:rPr>
              <w:t>1.3</w:t>
            </w:r>
            <w:r>
              <w:rPr>
                <w:rFonts w:asciiTheme="minorHAnsi" w:eastAsiaTheme="minorEastAsia" w:hAnsiTheme="minorHAnsi" w:cstheme="minorBidi"/>
                <w:bCs w:val="0"/>
                <w:kern w:val="2"/>
                <w:sz w:val="24"/>
                <w:szCs w:val="24"/>
                <w14:ligatures w14:val="standardContextual"/>
              </w:rPr>
              <w:tab/>
            </w:r>
            <w:r w:rsidRPr="00672081">
              <w:rPr>
                <w:rStyle w:val="Hypertextovodkaz"/>
              </w:rPr>
              <w:t>Datová úložiště</w:t>
            </w:r>
            <w:r>
              <w:rPr>
                <w:webHidden/>
              </w:rPr>
              <w:tab/>
            </w:r>
            <w:r>
              <w:rPr>
                <w:webHidden/>
              </w:rPr>
              <w:fldChar w:fldCharType="begin"/>
            </w:r>
            <w:r>
              <w:rPr>
                <w:webHidden/>
              </w:rPr>
              <w:instrText xml:space="preserve"> PAGEREF _Toc194331256 \h </w:instrText>
            </w:r>
            <w:r>
              <w:rPr>
                <w:webHidden/>
              </w:rPr>
            </w:r>
            <w:r>
              <w:rPr>
                <w:webHidden/>
              </w:rPr>
              <w:fldChar w:fldCharType="separate"/>
            </w:r>
            <w:r>
              <w:rPr>
                <w:webHidden/>
              </w:rPr>
              <w:t>7</w:t>
            </w:r>
            <w:r>
              <w:rPr>
                <w:webHidden/>
              </w:rPr>
              <w:fldChar w:fldCharType="end"/>
            </w:r>
            <w:r>
              <w:fldChar w:fldCharType="end"/>
            </w:r>
          </w:ins>
        </w:p>
        <w:p w14:paraId="79AA86F6" w14:textId="77777777" w:rsidR="00D17315" w:rsidRDefault="00D17315">
          <w:pPr>
            <w:pStyle w:val="Obsah2"/>
            <w:rPr>
              <w:ins w:id="8"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9" w:author="Word Document Comparison" w:date="2025-03-31T16:34:00Z" w16du:dateUtc="2025-03-31T14:34:00Z">
            <w:r>
              <w:fldChar w:fldCharType="begin"/>
            </w:r>
            <w:r>
              <w:instrText>HYPERLINK \l "_Toc194331257"</w:instrText>
            </w:r>
            <w:r>
              <w:fldChar w:fldCharType="separate"/>
            </w:r>
            <w:r w:rsidRPr="00672081">
              <w:rPr>
                <w:rStyle w:val="Hypertextovodkaz"/>
              </w:rPr>
              <w:t>1.4</w:t>
            </w:r>
            <w:r>
              <w:rPr>
                <w:rFonts w:asciiTheme="minorHAnsi" w:eastAsiaTheme="minorEastAsia" w:hAnsiTheme="minorHAnsi" w:cstheme="minorBidi"/>
                <w:bCs w:val="0"/>
                <w:kern w:val="2"/>
                <w:sz w:val="24"/>
                <w:szCs w:val="24"/>
                <w14:ligatures w14:val="standardContextual"/>
              </w:rPr>
              <w:tab/>
            </w:r>
            <w:r w:rsidRPr="00672081">
              <w:rPr>
                <w:rStyle w:val="Hypertextovodkaz"/>
              </w:rPr>
              <w:t>Výpočetní servery pro ERP SAP</w:t>
            </w:r>
            <w:r>
              <w:rPr>
                <w:webHidden/>
              </w:rPr>
              <w:tab/>
            </w:r>
            <w:r>
              <w:rPr>
                <w:webHidden/>
              </w:rPr>
              <w:fldChar w:fldCharType="begin"/>
            </w:r>
            <w:r>
              <w:rPr>
                <w:webHidden/>
              </w:rPr>
              <w:instrText xml:space="preserve"> PAGEREF _Toc194331257 \h </w:instrText>
            </w:r>
            <w:r>
              <w:rPr>
                <w:webHidden/>
              </w:rPr>
            </w:r>
            <w:r>
              <w:rPr>
                <w:webHidden/>
              </w:rPr>
              <w:fldChar w:fldCharType="separate"/>
            </w:r>
            <w:r>
              <w:rPr>
                <w:webHidden/>
              </w:rPr>
              <w:t>7</w:t>
            </w:r>
            <w:r>
              <w:rPr>
                <w:webHidden/>
              </w:rPr>
              <w:fldChar w:fldCharType="end"/>
            </w:r>
            <w:r>
              <w:fldChar w:fldCharType="end"/>
            </w:r>
          </w:ins>
        </w:p>
        <w:p w14:paraId="1E0896F6" w14:textId="77777777" w:rsidR="00D17315" w:rsidRDefault="00D17315">
          <w:pPr>
            <w:pStyle w:val="Obsah2"/>
            <w:rPr>
              <w:ins w:id="10"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1" w:author="Word Document Comparison" w:date="2025-03-31T16:34:00Z" w16du:dateUtc="2025-03-31T14:34:00Z">
            <w:r>
              <w:fldChar w:fldCharType="begin"/>
            </w:r>
            <w:r>
              <w:instrText>HYPERLINK \l "_Toc194331258"</w:instrText>
            </w:r>
            <w:r>
              <w:fldChar w:fldCharType="separate"/>
            </w:r>
            <w:r w:rsidRPr="00672081">
              <w:rPr>
                <w:rStyle w:val="Hypertextovodkaz"/>
              </w:rPr>
              <w:t>1.5</w:t>
            </w:r>
            <w:r>
              <w:rPr>
                <w:rFonts w:asciiTheme="minorHAnsi" w:eastAsiaTheme="minorEastAsia" w:hAnsiTheme="minorHAnsi" w:cstheme="minorBidi"/>
                <w:bCs w:val="0"/>
                <w:kern w:val="2"/>
                <w:sz w:val="24"/>
                <w:szCs w:val="24"/>
                <w14:ligatures w14:val="standardContextual"/>
              </w:rPr>
              <w:tab/>
            </w:r>
            <w:r w:rsidRPr="00672081">
              <w:rPr>
                <w:rStyle w:val="Hypertextovodkaz"/>
              </w:rPr>
              <w:t>Výpočetní servery pro virtualizaci platformy x86</w:t>
            </w:r>
            <w:r>
              <w:rPr>
                <w:webHidden/>
              </w:rPr>
              <w:tab/>
            </w:r>
            <w:r>
              <w:rPr>
                <w:webHidden/>
              </w:rPr>
              <w:fldChar w:fldCharType="begin"/>
            </w:r>
            <w:r>
              <w:rPr>
                <w:webHidden/>
              </w:rPr>
              <w:instrText xml:space="preserve"> PAGEREF _Toc194331258 \h </w:instrText>
            </w:r>
            <w:r>
              <w:rPr>
                <w:webHidden/>
              </w:rPr>
            </w:r>
            <w:r>
              <w:rPr>
                <w:webHidden/>
              </w:rPr>
              <w:fldChar w:fldCharType="separate"/>
            </w:r>
            <w:r>
              <w:rPr>
                <w:webHidden/>
              </w:rPr>
              <w:t>7</w:t>
            </w:r>
            <w:r>
              <w:rPr>
                <w:webHidden/>
              </w:rPr>
              <w:fldChar w:fldCharType="end"/>
            </w:r>
            <w:r>
              <w:fldChar w:fldCharType="end"/>
            </w:r>
          </w:ins>
        </w:p>
        <w:p w14:paraId="4A941E21" w14:textId="77777777" w:rsidR="00D17315" w:rsidRDefault="00D17315">
          <w:pPr>
            <w:pStyle w:val="Obsah1"/>
            <w:rPr>
              <w:ins w:id="12" w:author="Word Document Comparison" w:date="2025-03-31T16:34:00Z" w16du:dateUtc="2025-03-31T14:34:00Z"/>
              <w:rFonts w:asciiTheme="minorHAnsi" w:eastAsiaTheme="minorEastAsia" w:hAnsiTheme="minorHAnsi" w:cstheme="minorBidi"/>
              <w:bCs w:val="0"/>
              <w:caps w:val="0"/>
              <w:kern w:val="2"/>
              <w:sz w:val="24"/>
              <w:szCs w:val="24"/>
              <w14:ligatures w14:val="standardContextual"/>
            </w:rPr>
          </w:pPr>
          <w:ins w:id="13" w:author="Word Document Comparison" w:date="2025-03-31T16:34:00Z" w16du:dateUtc="2025-03-31T14:34:00Z">
            <w:r>
              <w:fldChar w:fldCharType="begin"/>
            </w:r>
            <w:r>
              <w:instrText>HYPERLINK \l "_Toc194331259"</w:instrText>
            </w:r>
            <w:r>
              <w:fldChar w:fldCharType="separate"/>
            </w:r>
            <w:r w:rsidRPr="00672081">
              <w:rPr>
                <w:rStyle w:val="Hypertextovodkaz"/>
              </w:rPr>
              <w:t>2</w:t>
            </w:r>
            <w:r>
              <w:rPr>
                <w:rFonts w:asciiTheme="minorHAnsi" w:eastAsiaTheme="minorEastAsia" w:hAnsiTheme="minorHAnsi" w:cstheme="minorBidi"/>
                <w:bCs w:val="0"/>
                <w:caps w:val="0"/>
                <w:kern w:val="2"/>
                <w:sz w:val="24"/>
                <w:szCs w:val="24"/>
                <w14:ligatures w14:val="standardContextual"/>
              </w:rPr>
              <w:tab/>
            </w:r>
            <w:r w:rsidRPr="00672081">
              <w:rPr>
                <w:rStyle w:val="Hypertextovodkaz"/>
              </w:rPr>
              <w:t>Požadavky na realizované řešení</w:t>
            </w:r>
            <w:r>
              <w:rPr>
                <w:webHidden/>
              </w:rPr>
              <w:tab/>
            </w:r>
            <w:r>
              <w:rPr>
                <w:webHidden/>
              </w:rPr>
              <w:fldChar w:fldCharType="begin"/>
            </w:r>
            <w:r>
              <w:rPr>
                <w:webHidden/>
              </w:rPr>
              <w:instrText xml:space="preserve"> PAGEREF _Toc194331259 \h </w:instrText>
            </w:r>
            <w:r>
              <w:rPr>
                <w:webHidden/>
              </w:rPr>
            </w:r>
            <w:r>
              <w:rPr>
                <w:webHidden/>
              </w:rPr>
              <w:fldChar w:fldCharType="separate"/>
            </w:r>
            <w:r>
              <w:rPr>
                <w:webHidden/>
              </w:rPr>
              <w:t>7</w:t>
            </w:r>
            <w:r>
              <w:rPr>
                <w:webHidden/>
              </w:rPr>
              <w:fldChar w:fldCharType="end"/>
            </w:r>
            <w:r>
              <w:fldChar w:fldCharType="end"/>
            </w:r>
          </w:ins>
        </w:p>
        <w:p w14:paraId="2F54ABC2" w14:textId="77777777" w:rsidR="00D17315" w:rsidRDefault="00D17315">
          <w:pPr>
            <w:pStyle w:val="Obsah2"/>
            <w:rPr>
              <w:ins w:id="14"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5" w:author="Word Document Comparison" w:date="2025-03-31T16:34:00Z" w16du:dateUtc="2025-03-31T14:34:00Z">
            <w:r>
              <w:fldChar w:fldCharType="begin"/>
            </w:r>
            <w:r>
              <w:instrText>HYPERLINK \l "_Toc194331260"</w:instrText>
            </w:r>
            <w:r>
              <w:fldChar w:fldCharType="separate"/>
            </w:r>
            <w:r w:rsidRPr="00672081">
              <w:rPr>
                <w:rStyle w:val="Hypertextovodkaz"/>
              </w:rPr>
              <w:t>2.1</w:t>
            </w:r>
            <w:r>
              <w:rPr>
                <w:rFonts w:asciiTheme="minorHAnsi" w:eastAsiaTheme="minorEastAsia" w:hAnsiTheme="minorHAnsi" w:cstheme="minorBidi"/>
                <w:bCs w:val="0"/>
                <w:kern w:val="2"/>
                <w:sz w:val="24"/>
                <w:szCs w:val="24"/>
                <w14:ligatures w14:val="standardContextual"/>
              </w:rPr>
              <w:tab/>
            </w:r>
            <w:r w:rsidRPr="00672081">
              <w:rPr>
                <w:rStyle w:val="Hypertextovodkaz"/>
              </w:rPr>
              <w:t>Záměr obnovy infrastruktury</w:t>
            </w:r>
            <w:r>
              <w:rPr>
                <w:webHidden/>
              </w:rPr>
              <w:tab/>
            </w:r>
            <w:r>
              <w:rPr>
                <w:webHidden/>
              </w:rPr>
              <w:fldChar w:fldCharType="begin"/>
            </w:r>
            <w:r>
              <w:rPr>
                <w:webHidden/>
              </w:rPr>
              <w:instrText xml:space="preserve"> PAGEREF _Toc194331260 \h </w:instrText>
            </w:r>
            <w:r>
              <w:rPr>
                <w:webHidden/>
              </w:rPr>
            </w:r>
            <w:r>
              <w:rPr>
                <w:webHidden/>
              </w:rPr>
              <w:fldChar w:fldCharType="separate"/>
            </w:r>
            <w:r>
              <w:rPr>
                <w:webHidden/>
              </w:rPr>
              <w:t>7</w:t>
            </w:r>
            <w:r>
              <w:rPr>
                <w:webHidden/>
              </w:rPr>
              <w:fldChar w:fldCharType="end"/>
            </w:r>
            <w:r>
              <w:fldChar w:fldCharType="end"/>
            </w:r>
          </w:ins>
        </w:p>
        <w:p w14:paraId="5E4E0E29" w14:textId="77777777" w:rsidR="00D17315" w:rsidRDefault="00D17315">
          <w:pPr>
            <w:pStyle w:val="Obsah2"/>
            <w:rPr>
              <w:ins w:id="16"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7" w:author="Word Document Comparison" w:date="2025-03-31T16:34:00Z" w16du:dateUtc="2025-03-31T14:34:00Z">
            <w:r>
              <w:fldChar w:fldCharType="begin"/>
            </w:r>
            <w:r>
              <w:instrText>HYPERLINK \l "_Toc194331261"</w:instrText>
            </w:r>
            <w:r>
              <w:fldChar w:fldCharType="separate"/>
            </w:r>
            <w:r w:rsidRPr="00672081">
              <w:rPr>
                <w:rStyle w:val="Hypertextovodkaz"/>
              </w:rPr>
              <w:t>2.2</w:t>
            </w:r>
            <w:r>
              <w:rPr>
                <w:rFonts w:asciiTheme="minorHAnsi" w:eastAsiaTheme="minorEastAsia" w:hAnsiTheme="minorHAnsi" w:cstheme="minorBidi"/>
                <w:bCs w:val="0"/>
                <w:kern w:val="2"/>
                <w:sz w:val="24"/>
                <w:szCs w:val="24"/>
                <w14:ligatures w14:val="standardContextual"/>
              </w:rPr>
              <w:tab/>
            </w:r>
            <w:r w:rsidRPr="00672081">
              <w:rPr>
                <w:rStyle w:val="Hypertextovodkaz"/>
              </w:rPr>
              <w:t>Požadavky na certifikaci dodávaných komponent</w:t>
            </w:r>
            <w:r>
              <w:rPr>
                <w:webHidden/>
              </w:rPr>
              <w:tab/>
            </w:r>
            <w:r>
              <w:rPr>
                <w:webHidden/>
              </w:rPr>
              <w:fldChar w:fldCharType="begin"/>
            </w:r>
            <w:r>
              <w:rPr>
                <w:webHidden/>
              </w:rPr>
              <w:instrText xml:space="preserve"> PAGEREF _Toc194331261 \h </w:instrText>
            </w:r>
            <w:r>
              <w:rPr>
                <w:webHidden/>
              </w:rPr>
            </w:r>
            <w:r>
              <w:rPr>
                <w:webHidden/>
              </w:rPr>
              <w:fldChar w:fldCharType="separate"/>
            </w:r>
            <w:r>
              <w:rPr>
                <w:webHidden/>
              </w:rPr>
              <w:t>10</w:t>
            </w:r>
            <w:r>
              <w:rPr>
                <w:webHidden/>
              </w:rPr>
              <w:fldChar w:fldCharType="end"/>
            </w:r>
            <w:r>
              <w:fldChar w:fldCharType="end"/>
            </w:r>
          </w:ins>
        </w:p>
        <w:p w14:paraId="73822F2E" w14:textId="77777777" w:rsidR="00D17315" w:rsidRDefault="00D17315">
          <w:pPr>
            <w:pStyle w:val="Obsah2"/>
            <w:rPr>
              <w:ins w:id="18"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9" w:author="Word Document Comparison" w:date="2025-03-31T16:34:00Z" w16du:dateUtc="2025-03-31T14:34:00Z">
            <w:r>
              <w:fldChar w:fldCharType="begin"/>
            </w:r>
            <w:r>
              <w:instrText>HYPERLINK \l "_Toc194331262"</w:instrText>
            </w:r>
            <w:r>
              <w:fldChar w:fldCharType="separate"/>
            </w:r>
            <w:r w:rsidRPr="00672081">
              <w:rPr>
                <w:rStyle w:val="Hypertextovodkaz"/>
              </w:rPr>
              <w:t>2.3</w:t>
            </w:r>
            <w:r>
              <w:rPr>
                <w:rFonts w:asciiTheme="minorHAnsi" w:eastAsiaTheme="minorEastAsia" w:hAnsiTheme="minorHAnsi" w:cstheme="minorBidi"/>
                <w:bCs w:val="0"/>
                <w:kern w:val="2"/>
                <w:sz w:val="24"/>
                <w:szCs w:val="24"/>
                <w14:ligatures w14:val="standardContextual"/>
              </w:rPr>
              <w:tab/>
            </w:r>
            <w:r w:rsidRPr="00672081">
              <w:rPr>
                <w:rStyle w:val="Hypertextovodkaz"/>
              </w:rPr>
              <w:t>Technické parametry dodávaných komponent</w:t>
            </w:r>
            <w:r>
              <w:rPr>
                <w:webHidden/>
              </w:rPr>
              <w:tab/>
            </w:r>
            <w:r>
              <w:rPr>
                <w:webHidden/>
              </w:rPr>
              <w:fldChar w:fldCharType="begin"/>
            </w:r>
            <w:r>
              <w:rPr>
                <w:webHidden/>
              </w:rPr>
              <w:instrText xml:space="preserve"> PAGEREF _Toc194331262 \h </w:instrText>
            </w:r>
            <w:r>
              <w:rPr>
                <w:webHidden/>
              </w:rPr>
            </w:r>
            <w:r>
              <w:rPr>
                <w:webHidden/>
              </w:rPr>
              <w:fldChar w:fldCharType="separate"/>
            </w:r>
            <w:r>
              <w:rPr>
                <w:webHidden/>
              </w:rPr>
              <w:t>11</w:t>
            </w:r>
            <w:r>
              <w:rPr>
                <w:webHidden/>
              </w:rPr>
              <w:fldChar w:fldCharType="end"/>
            </w:r>
            <w:r>
              <w:fldChar w:fldCharType="end"/>
            </w:r>
          </w:ins>
        </w:p>
        <w:p w14:paraId="6458F451" w14:textId="77777777" w:rsidR="00D17315" w:rsidRDefault="00D17315">
          <w:pPr>
            <w:pStyle w:val="Obsah2"/>
            <w:rPr>
              <w:ins w:id="20"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21" w:author="Word Document Comparison" w:date="2025-03-31T16:34:00Z" w16du:dateUtc="2025-03-31T14:34:00Z">
            <w:r>
              <w:fldChar w:fldCharType="begin"/>
            </w:r>
            <w:r>
              <w:instrText>HYPERLINK \l "_Toc194331263"</w:instrText>
            </w:r>
            <w:r>
              <w:fldChar w:fldCharType="separate"/>
            </w:r>
            <w:r w:rsidRPr="00672081">
              <w:rPr>
                <w:rStyle w:val="Hypertextovodkaz"/>
              </w:rPr>
              <w:t>2.4</w:t>
            </w:r>
            <w:r>
              <w:rPr>
                <w:rFonts w:asciiTheme="minorHAnsi" w:eastAsiaTheme="minorEastAsia" w:hAnsiTheme="minorHAnsi" w:cstheme="minorBidi"/>
                <w:bCs w:val="0"/>
                <w:kern w:val="2"/>
                <w:sz w:val="24"/>
                <w:szCs w:val="24"/>
                <w14:ligatures w14:val="standardContextual"/>
              </w:rPr>
              <w:tab/>
            </w:r>
            <w:r w:rsidRPr="00672081">
              <w:rPr>
                <w:rStyle w:val="Hypertextovodkaz"/>
              </w:rPr>
              <w:t>SAN síť</w:t>
            </w:r>
            <w:r>
              <w:rPr>
                <w:webHidden/>
              </w:rPr>
              <w:tab/>
            </w:r>
            <w:r>
              <w:rPr>
                <w:webHidden/>
              </w:rPr>
              <w:fldChar w:fldCharType="begin"/>
            </w:r>
            <w:r>
              <w:rPr>
                <w:webHidden/>
              </w:rPr>
              <w:instrText xml:space="preserve"> PAGEREF _Toc194331263 \h </w:instrText>
            </w:r>
            <w:r>
              <w:rPr>
                <w:webHidden/>
              </w:rPr>
            </w:r>
            <w:r>
              <w:rPr>
                <w:webHidden/>
              </w:rPr>
              <w:fldChar w:fldCharType="separate"/>
            </w:r>
            <w:r>
              <w:rPr>
                <w:webHidden/>
              </w:rPr>
              <w:t>11</w:t>
            </w:r>
            <w:r>
              <w:rPr>
                <w:webHidden/>
              </w:rPr>
              <w:fldChar w:fldCharType="end"/>
            </w:r>
            <w:r>
              <w:fldChar w:fldCharType="end"/>
            </w:r>
          </w:ins>
        </w:p>
        <w:p w14:paraId="43A1A3F6" w14:textId="77777777" w:rsidR="00D17315" w:rsidRDefault="00D17315">
          <w:pPr>
            <w:pStyle w:val="Obsah3"/>
            <w:tabs>
              <w:tab w:val="left" w:pos="1080"/>
            </w:tabs>
            <w:rPr>
              <w:ins w:id="2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23" w:author="Word Document Comparison" w:date="2025-03-31T16:34:00Z" w16du:dateUtc="2025-03-31T14:34:00Z">
            <w:r>
              <w:fldChar w:fldCharType="begin"/>
            </w:r>
            <w:r>
              <w:instrText>HYPERLINK \l "_Toc194331264"</w:instrText>
            </w:r>
            <w:r>
              <w:fldChar w:fldCharType="separate"/>
            </w:r>
            <w:r w:rsidRPr="00672081">
              <w:rPr>
                <w:rStyle w:val="Hypertextovodkaz"/>
                <w:rFonts w:eastAsiaTheme="majorEastAsia"/>
                <w:noProof/>
              </w:rPr>
              <w:t>2.4.1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_Toc194331264 \h </w:instrText>
            </w:r>
            <w:r>
              <w:rPr>
                <w:noProof/>
                <w:webHidden/>
              </w:rPr>
            </w:r>
            <w:r>
              <w:rPr>
                <w:noProof/>
                <w:webHidden/>
              </w:rPr>
              <w:fldChar w:fldCharType="separate"/>
            </w:r>
            <w:r>
              <w:rPr>
                <w:noProof/>
                <w:webHidden/>
              </w:rPr>
              <w:t>11</w:t>
            </w:r>
            <w:r>
              <w:rPr>
                <w:noProof/>
                <w:webHidden/>
              </w:rPr>
              <w:fldChar w:fldCharType="end"/>
            </w:r>
            <w:r>
              <w:fldChar w:fldCharType="end"/>
            </w:r>
          </w:ins>
        </w:p>
        <w:p w14:paraId="2B1BFAB9" w14:textId="77777777" w:rsidR="00D17315" w:rsidRDefault="00D17315">
          <w:pPr>
            <w:pStyle w:val="Obsah3"/>
            <w:tabs>
              <w:tab w:val="left" w:pos="1080"/>
            </w:tabs>
            <w:rPr>
              <w:ins w:id="2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25" w:author="Word Document Comparison" w:date="2025-03-31T16:34:00Z" w16du:dateUtc="2025-03-31T14:34:00Z">
            <w:r>
              <w:fldChar w:fldCharType="begin"/>
            </w:r>
            <w:r>
              <w:instrText>HYPERLINK \l "_Toc194331265"</w:instrText>
            </w:r>
            <w:r>
              <w:fldChar w:fldCharType="separate"/>
            </w:r>
            <w:r w:rsidRPr="00672081">
              <w:rPr>
                <w:rStyle w:val="Hypertextovodkaz"/>
                <w:rFonts w:eastAsiaTheme="majorEastAsia"/>
                <w:noProof/>
              </w:rPr>
              <w:t>2.4.2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_Toc194331265 \h </w:instrText>
            </w:r>
            <w:r>
              <w:rPr>
                <w:noProof/>
                <w:webHidden/>
              </w:rPr>
            </w:r>
            <w:r>
              <w:rPr>
                <w:noProof/>
                <w:webHidden/>
              </w:rPr>
              <w:fldChar w:fldCharType="separate"/>
            </w:r>
            <w:r>
              <w:rPr>
                <w:noProof/>
                <w:webHidden/>
              </w:rPr>
              <w:t>12</w:t>
            </w:r>
            <w:r>
              <w:rPr>
                <w:noProof/>
                <w:webHidden/>
              </w:rPr>
              <w:fldChar w:fldCharType="end"/>
            </w:r>
            <w:r>
              <w:fldChar w:fldCharType="end"/>
            </w:r>
          </w:ins>
        </w:p>
        <w:p w14:paraId="6B6E4353" w14:textId="77777777" w:rsidR="00D17315" w:rsidRDefault="00D17315">
          <w:pPr>
            <w:pStyle w:val="Obsah2"/>
            <w:rPr>
              <w:ins w:id="26"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27" w:author="Word Document Comparison" w:date="2025-03-31T16:34:00Z" w16du:dateUtc="2025-03-31T14:34:00Z">
            <w:r>
              <w:fldChar w:fldCharType="begin"/>
            </w:r>
            <w:r>
              <w:instrText>HYPERLINK \l "_Toc194331266"</w:instrText>
            </w:r>
            <w:r>
              <w:fldChar w:fldCharType="separate"/>
            </w:r>
            <w:r w:rsidRPr="00672081">
              <w:rPr>
                <w:rStyle w:val="Hypertextovodkaz"/>
              </w:rPr>
              <w:t>2.5</w:t>
            </w:r>
            <w:r>
              <w:rPr>
                <w:rFonts w:asciiTheme="minorHAnsi" w:eastAsiaTheme="minorEastAsia" w:hAnsiTheme="minorHAnsi" w:cstheme="minorBidi"/>
                <w:bCs w:val="0"/>
                <w:kern w:val="2"/>
                <w:sz w:val="24"/>
                <w:szCs w:val="24"/>
                <w14:ligatures w14:val="standardContextual"/>
              </w:rPr>
              <w:tab/>
            </w:r>
            <w:r w:rsidRPr="00672081">
              <w:rPr>
                <w:rStyle w:val="Hypertextovodkaz"/>
              </w:rPr>
              <w:t>LAN síť (síťové a bezpečnostní prvky)</w:t>
            </w:r>
            <w:r>
              <w:rPr>
                <w:webHidden/>
              </w:rPr>
              <w:tab/>
            </w:r>
            <w:r>
              <w:rPr>
                <w:webHidden/>
              </w:rPr>
              <w:fldChar w:fldCharType="begin"/>
            </w:r>
            <w:r>
              <w:rPr>
                <w:webHidden/>
              </w:rPr>
              <w:instrText xml:space="preserve"> PAGEREF _Toc194331266 \h </w:instrText>
            </w:r>
            <w:r>
              <w:rPr>
                <w:webHidden/>
              </w:rPr>
            </w:r>
            <w:r>
              <w:rPr>
                <w:webHidden/>
              </w:rPr>
              <w:fldChar w:fldCharType="separate"/>
            </w:r>
            <w:r>
              <w:rPr>
                <w:webHidden/>
              </w:rPr>
              <w:t>15</w:t>
            </w:r>
            <w:r>
              <w:rPr>
                <w:webHidden/>
              </w:rPr>
              <w:fldChar w:fldCharType="end"/>
            </w:r>
            <w:r>
              <w:fldChar w:fldCharType="end"/>
            </w:r>
          </w:ins>
        </w:p>
        <w:p w14:paraId="0019C93B" w14:textId="77777777" w:rsidR="00D17315" w:rsidRDefault="00D17315">
          <w:pPr>
            <w:pStyle w:val="Obsah3"/>
            <w:tabs>
              <w:tab w:val="left" w:pos="1080"/>
            </w:tabs>
            <w:rPr>
              <w:ins w:id="2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29" w:author="Word Document Comparison" w:date="2025-03-31T16:34:00Z" w16du:dateUtc="2025-03-31T14:34:00Z">
            <w:r>
              <w:fldChar w:fldCharType="begin"/>
            </w:r>
            <w:r>
              <w:instrText>HYPERLINK \l "_Toc194331267"</w:instrText>
            </w:r>
            <w:r>
              <w:fldChar w:fldCharType="separate"/>
            </w:r>
            <w:r w:rsidRPr="00672081">
              <w:rPr>
                <w:rStyle w:val="Hypertextovodkaz"/>
                <w:rFonts w:eastAsiaTheme="majorEastAsia"/>
                <w:noProof/>
              </w:rPr>
              <w:t>2.5.1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_Toc194331267 \h </w:instrText>
            </w:r>
            <w:r>
              <w:rPr>
                <w:noProof/>
                <w:webHidden/>
              </w:rPr>
            </w:r>
            <w:r>
              <w:rPr>
                <w:noProof/>
                <w:webHidden/>
              </w:rPr>
              <w:fldChar w:fldCharType="separate"/>
            </w:r>
            <w:r>
              <w:rPr>
                <w:noProof/>
                <w:webHidden/>
              </w:rPr>
              <w:t>15</w:t>
            </w:r>
            <w:r>
              <w:rPr>
                <w:noProof/>
                <w:webHidden/>
              </w:rPr>
              <w:fldChar w:fldCharType="end"/>
            </w:r>
            <w:r>
              <w:fldChar w:fldCharType="end"/>
            </w:r>
          </w:ins>
        </w:p>
        <w:p w14:paraId="78499C7F" w14:textId="77777777" w:rsidR="00D17315" w:rsidRDefault="00D17315">
          <w:pPr>
            <w:pStyle w:val="Obsah3"/>
            <w:tabs>
              <w:tab w:val="left" w:pos="1080"/>
            </w:tabs>
            <w:rPr>
              <w:ins w:id="3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31" w:author="Word Document Comparison" w:date="2025-03-31T16:34:00Z" w16du:dateUtc="2025-03-31T14:34:00Z">
            <w:r>
              <w:fldChar w:fldCharType="begin"/>
            </w:r>
            <w:r>
              <w:instrText>HYPERLINK \l "_Toc194331268"</w:instrText>
            </w:r>
            <w:r>
              <w:fldChar w:fldCharType="separate"/>
            </w:r>
            <w:r w:rsidRPr="00672081">
              <w:rPr>
                <w:rStyle w:val="Hypertextovodkaz"/>
                <w:rFonts w:eastAsiaTheme="majorEastAsia"/>
                <w:noProof/>
              </w:rPr>
              <w:t>2.5.2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_Toc194331268 \h </w:instrText>
            </w:r>
            <w:r>
              <w:rPr>
                <w:noProof/>
                <w:webHidden/>
              </w:rPr>
            </w:r>
            <w:r>
              <w:rPr>
                <w:noProof/>
                <w:webHidden/>
              </w:rPr>
              <w:fldChar w:fldCharType="separate"/>
            </w:r>
            <w:r>
              <w:rPr>
                <w:noProof/>
                <w:webHidden/>
              </w:rPr>
              <w:t>15</w:t>
            </w:r>
            <w:r>
              <w:rPr>
                <w:noProof/>
                <w:webHidden/>
              </w:rPr>
              <w:fldChar w:fldCharType="end"/>
            </w:r>
            <w:r>
              <w:fldChar w:fldCharType="end"/>
            </w:r>
          </w:ins>
        </w:p>
        <w:p w14:paraId="3B059997" w14:textId="77777777" w:rsidR="00D17315" w:rsidRDefault="00D17315">
          <w:pPr>
            <w:pStyle w:val="Obsah4"/>
            <w:tabs>
              <w:tab w:val="left" w:pos="1440"/>
              <w:tab w:val="right" w:leader="dot" w:pos="9062"/>
            </w:tabs>
            <w:rPr>
              <w:ins w:id="3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33" w:author="Word Document Comparison" w:date="2025-03-31T16:34:00Z" w16du:dateUtc="2025-03-31T14:34:00Z">
            <w:r>
              <w:fldChar w:fldCharType="begin"/>
            </w:r>
            <w:r>
              <w:instrText>HYPERLINK \l "_Toc194331269"</w:instrText>
            </w:r>
            <w:r>
              <w:fldChar w:fldCharType="separate"/>
            </w:r>
            <w:r w:rsidRPr="00672081">
              <w:rPr>
                <w:rStyle w:val="Hypertextovodkaz"/>
                <w:rFonts w:eastAsiaTheme="majorEastAsia"/>
                <w:noProof/>
              </w:rPr>
              <w:t>2.5.2.1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Inicializační nastavení</w:t>
            </w:r>
            <w:r>
              <w:rPr>
                <w:noProof/>
                <w:webHidden/>
              </w:rPr>
              <w:tab/>
            </w:r>
            <w:r>
              <w:rPr>
                <w:noProof/>
                <w:webHidden/>
              </w:rPr>
              <w:fldChar w:fldCharType="begin"/>
            </w:r>
            <w:r>
              <w:rPr>
                <w:noProof/>
                <w:webHidden/>
              </w:rPr>
              <w:instrText xml:space="preserve"> PAGEREF _Toc194331269 \h </w:instrText>
            </w:r>
            <w:r>
              <w:rPr>
                <w:noProof/>
                <w:webHidden/>
              </w:rPr>
            </w:r>
            <w:r>
              <w:rPr>
                <w:noProof/>
                <w:webHidden/>
              </w:rPr>
              <w:fldChar w:fldCharType="separate"/>
            </w:r>
            <w:r>
              <w:rPr>
                <w:noProof/>
                <w:webHidden/>
              </w:rPr>
              <w:t>16</w:t>
            </w:r>
            <w:r>
              <w:rPr>
                <w:noProof/>
                <w:webHidden/>
              </w:rPr>
              <w:fldChar w:fldCharType="end"/>
            </w:r>
            <w:r>
              <w:fldChar w:fldCharType="end"/>
            </w:r>
          </w:ins>
        </w:p>
        <w:p w14:paraId="60E21B3B" w14:textId="77777777" w:rsidR="00D17315" w:rsidRDefault="00D17315">
          <w:pPr>
            <w:pStyle w:val="Obsah4"/>
            <w:tabs>
              <w:tab w:val="left" w:pos="1440"/>
              <w:tab w:val="right" w:leader="dot" w:pos="9062"/>
            </w:tabs>
            <w:rPr>
              <w:ins w:id="3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35" w:author="Word Document Comparison" w:date="2025-03-31T16:34:00Z" w16du:dateUtc="2025-03-31T14:34:00Z">
            <w:r>
              <w:fldChar w:fldCharType="begin"/>
            </w:r>
            <w:r>
              <w:instrText>HYPERLINK \l "_Toc194331270"</w:instrText>
            </w:r>
            <w:r>
              <w:fldChar w:fldCharType="separate"/>
            </w:r>
            <w:r w:rsidRPr="00672081">
              <w:rPr>
                <w:rStyle w:val="Hypertextovodkaz"/>
                <w:rFonts w:eastAsiaTheme="majorEastAsia"/>
                <w:noProof/>
              </w:rPr>
              <w:t>2.5.2.2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Migrace</w:t>
            </w:r>
            <w:r>
              <w:rPr>
                <w:noProof/>
                <w:webHidden/>
              </w:rPr>
              <w:tab/>
            </w:r>
            <w:r>
              <w:rPr>
                <w:noProof/>
                <w:webHidden/>
              </w:rPr>
              <w:fldChar w:fldCharType="begin"/>
            </w:r>
            <w:r>
              <w:rPr>
                <w:noProof/>
                <w:webHidden/>
              </w:rPr>
              <w:instrText xml:space="preserve"> PAGEREF _Toc194331270 \h </w:instrText>
            </w:r>
            <w:r>
              <w:rPr>
                <w:noProof/>
                <w:webHidden/>
              </w:rPr>
            </w:r>
            <w:r>
              <w:rPr>
                <w:noProof/>
                <w:webHidden/>
              </w:rPr>
              <w:fldChar w:fldCharType="separate"/>
            </w:r>
            <w:r>
              <w:rPr>
                <w:noProof/>
                <w:webHidden/>
              </w:rPr>
              <w:t>16</w:t>
            </w:r>
            <w:r>
              <w:rPr>
                <w:noProof/>
                <w:webHidden/>
              </w:rPr>
              <w:fldChar w:fldCharType="end"/>
            </w:r>
            <w:r>
              <w:fldChar w:fldCharType="end"/>
            </w:r>
          </w:ins>
        </w:p>
        <w:p w14:paraId="5D3B9D6B" w14:textId="77777777" w:rsidR="00D17315" w:rsidRDefault="00D17315">
          <w:pPr>
            <w:pStyle w:val="Obsah3"/>
            <w:tabs>
              <w:tab w:val="left" w:pos="1080"/>
            </w:tabs>
            <w:rPr>
              <w:ins w:id="3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37" w:author="Word Document Comparison" w:date="2025-03-31T16:34:00Z" w16du:dateUtc="2025-03-31T14:34:00Z">
            <w:r>
              <w:fldChar w:fldCharType="begin"/>
            </w:r>
            <w:r>
              <w:instrText>HYPERLINK \l "_Toc194331271"</w:instrText>
            </w:r>
            <w:r>
              <w:fldChar w:fldCharType="separate"/>
            </w:r>
            <w:r w:rsidRPr="00672081">
              <w:rPr>
                <w:rStyle w:val="Hypertextovodkaz"/>
                <w:rFonts w:eastAsiaTheme="majorEastAsia"/>
                <w:noProof/>
              </w:rPr>
              <w:t>2.5.3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LAN  - topologie</w:t>
            </w:r>
            <w:r>
              <w:rPr>
                <w:noProof/>
                <w:webHidden/>
              </w:rPr>
              <w:tab/>
            </w:r>
            <w:r>
              <w:rPr>
                <w:noProof/>
                <w:webHidden/>
              </w:rPr>
              <w:fldChar w:fldCharType="begin"/>
            </w:r>
            <w:r>
              <w:rPr>
                <w:noProof/>
                <w:webHidden/>
              </w:rPr>
              <w:instrText xml:space="preserve"> PAGEREF _Toc194331271 \h </w:instrText>
            </w:r>
            <w:r>
              <w:rPr>
                <w:noProof/>
                <w:webHidden/>
              </w:rPr>
            </w:r>
            <w:r>
              <w:rPr>
                <w:noProof/>
                <w:webHidden/>
              </w:rPr>
              <w:fldChar w:fldCharType="separate"/>
            </w:r>
            <w:r>
              <w:rPr>
                <w:noProof/>
                <w:webHidden/>
              </w:rPr>
              <w:t>17</w:t>
            </w:r>
            <w:r>
              <w:rPr>
                <w:noProof/>
                <w:webHidden/>
              </w:rPr>
              <w:fldChar w:fldCharType="end"/>
            </w:r>
            <w:r>
              <w:fldChar w:fldCharType="end"/>
            </w:r>
          </w:ins>
        </w:p>
        <w:p w14:paraId="5312FCCB" w14:textId="77777777" w:rsidR="00D17315" w:rsidRDefault="00D17315">
          <w:pPr>
            <w:pStyle w:val="Obsah4"/>
            <w:tabs>
              <w:tab w:val="left" w:pos="1440"/>
              <w:tab w:val="right" w:leader="dot" w:pos="9062"/>
            </w:tabs>
            <w:rPr>
              <w:ins w:id="3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39" w:author="Word Document Comparison" w:date="2025-03-31T16:34:00Z" w16du:dateUtc="2025-03-31T14:34:00Z">
            <w:r>
              <w:fldChar w:fldCharType="begin"/>
            </w:r>
            <w:r>
              <w:instrText>HYPERLINK \l "_Toc194331272"</w:instrText>
            </w:r>
            <w:r>
              <w:fldChar w:fldCharType="separate"/>
            </w:r>
            <w:r w:rsidRPr="00672081">
              <w:rPr>
                <w:rStyle w:val="Hypertextovodkaz"/>
                <w:rFonts w:eastAsiaTheme="majorEastAsia"/>
                <w:noProof/>
              </w:rPr>
              <w:t>2.5.3.1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LAN část DC – Fyzické provedení / SoC</w:t>
            </w:r>
            <w:r>
              <w:rPr>
                <w:noProof/>
                <w:webHidden/>
              </w:rPr>
              <w:tab/>
            </w:r>
            <w:r>
              <w:rPr>
                <w:noProof/>
                <w:webHidden/>
              </w:rPr>
              <w:fldChar w:fldCharType="begin"/>
            </w:r>
            <w:r>
              <w:rPr>
                <w:noProof/>
                <w:webHidden/>
              </w:rPr>
              <w:instrText xml:space="preserve"> PAGEREF _Toc194331272 \h </w:instrText>
            </w:r>
            <w:r>
              <w:rPr>
                <w:noProof/>
                <w:webHidden/>
              </w:rPr>
            </w:r>
            <w:r>
              <w:rPr>
                <w:noProof/>
                <w:webHidden/>
              </w:rPr>
              <w:fldChar w:fldCharType="separate"/>
            </w:r>
            <w:r>
              <w:rPr>
                <w:noProof/>
                <w:webHidden/>
              </w:rPr>
              <w:t>17</w:t>
            </w:r>
            <w:r>
              <w:rPr>
                <w:noProof/>
                <w:webHidden/>
              </w:rPr>
              <w:fldChar w:fldCharType="end"/>
            </w:r>
            <w:r>
              <w:fldChar w:fldCharType="end"/>
            </w:r>
          </w:ins>
        </w:p>
        <w:p w14:paraId="1A78D94E" w14:textId="77777777" w:rsidR="00D17315" w:rsidRDefault="00D17315">
          <w:pPr>
            <w:pStyle w:val="Obsah4"/>
            <w:tabs>
              <w:tab w:val="left" w:pos="1440"/>
              <w:tab w:val="right" w:leader="dot" w:pos="9062"/>
            </w:tabs>
            <w:rPr>
              <w:ins w:id="4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41" w:author="Word Document Comparison" w:date="2025-03-31T16:34:00Z" w16du:dateUtc="2025-03-31T14:34:00Z">
            <w:r>
              <w:fldChar w:fldCharType="begin"/>
            </w:r>
            <w:r>
              <w:instrText>HYPERLINK \l "_Toc194331273"</w:instrText>
            </w:r>
            <w:r>
              <w:fldChar w:fldCharType="separate"/>
            </w:r>
            <w:r w:rsidRPr="00672081">
              <w:rPr>
                <w:rStyle w:val="Hypertextovodkaz"/>
                <w:rFonts w:eastAsiaTheme="majorEastAsia"/>
                <w:noProof/>
              </w:rPr>
              <w:t>2.5.3.2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DC fabric</w:t>
            </w:r>
            <w:r>
              <w:rPr>
                <w:noProof/>
                <w:webHidden/>
              </w:rPr>
              <w:tab/>
            </w:r>
            <w:r>
              <w:rPr>
                <w:noProof/>
                <w:webHidden/>
              </w:rPr>
              <w:fldChar w:fldCharType="begin"/>
            </w:r>
            <w:r>
              <w:rPr>
                <w:noProof/>
                <w:webHidden/>
              </w:rPr>
              <w:instrText xml:space="preserve"> PAGEREF _Toc194331273 \h </w:instrText>
            </w:r>
            <w:r>
              <w:rPr>
                <w:noProof/>
                <w:webHidden/>
              </w:rPr>
            </w:r>
            <w:r>
              <w:rPr>
                <w:noProof/>
                <w:webHidden/>
              </w:rPr>
              <w:fldChar w:fldCharType="separate"/>
            </w:r>
            <w:r>
              <w:rPr>
                <w:noProof/>
                <w:webHidden/>
              </w:rPr>
              <w:t>18</w:t>
            </w:r>
            <w:r>
              <w:rPr>
                <w:noProof/>
                <w:webHidden/>
              </w:rPr>
              <w:fldChar w:fldCharType="end"/>
            </w:r>
            <w:r>
              <w:fldChar w:fldCharType="end"/>
            </w:r>
          </w:ins>
        </w:p>
        <w:p w14:paraId="29354BD8" w14:textId="77777777" w:rsidR="00D17315" w:rsidRDefault="00D17315">
          <w:pPr>
            <w:pStyle w:val="Obsah4"/>
            <w:tabs>
              <w:tab w:val="left" w:pos="1440"/>
              <w:tab w:val="right" w:leader="dot" w:pos="9062"/>
            </w:tabs>
            <w:rPr>
              <w:ins w:id="4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43" w:author="Word Document Comparison" w:date="2025-03-31T16:34:00Z" w16du:dateUtc="2025-03-31T14:34:00Z">
            <w:r>
              <w:fldChar w:fldCharType="begin"/>
            </w:r>
            <w:r>
              <w:instrText>HYPERLINK \l "_Toc194331274"</w:instrText>
            </w:r>
            <w:r>
              <w:fldChar w:fldCharType="separate"/>
            </w:r>
            <w:r w:rsidRPr="00672081">
              <w:rPr>
                <w:rStyle w:val="Hypertextovodkaz"/>
                <w:rFonts w:eastAsiaTheme="majorEastAsia"/>
                <w:noProof/>
              </w:rPr>
              <w:t>2.5.3.3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WAN konektivita</w:t>
            </w:r>
            <w:r>
              <w:rPr>
                <w:noProof/>
                <w:webHidden/>
              </w:rPr>
              <w:tab/>
            </w:r>
            <w:r>
              <w:rPr>
                <w:noProof/>
                <w:webHidden/>
              </w:rPr>
              <w:fldChar w:fldCharType="begin"/>
            </w:r>
            <w:r>
              <w:rPr>
                <w:noProof/>
                <w:webHidden/>
              </w:rPr>
              <w:instrText xml:space="preserve"> PAGEREF _Toc194331274 \h </w:instrText>
            </w:r>
            <w:r>
              <w:rPr>
                <w:noProof/>
                <w:webHidden/>
              </w:rPr>
            </w:r>
            <w:r>
              <w:rPr>
                <w:noProof/>
                <w:webHidden/>
              </w:rPr>
              <w:fldChar w:fldCharType="separate"/>
            </w:r>
            <w:r>
              <w:rPr>
                <w:noProof/>
                <w:webHidden/>
              </w:rPr>
              <w:t>18</w:t>
            </w:r>
            <w:r>
              <w:rPr>
                <w:noProof/>
                <w:webHidden/>
              </w:rPr>
              <w:fldChar w:fldCharType="end"/>
            </w:r>
            <w:r>
              <w:fldChar w:fldCharType="end"/>
            </w:r>
          </w:ins>
        </w:p>
        <w:p w14:paraId="7CAB7462" w14:textId="77777777" w:rsidR="00D17315" w:rsidRDefault="00D17315">
          <w:pPr>
            <w:pStyle w:val="Obsah4"/>
            <w:tabs>
              <w:tab w:val="left" w:pos="1440"/>
              <w:tab w:val="right" w:leader="dot" w:pos="9062"/>
            </w:tabs>
            <w:rPr>
              <w:ins w:id="4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45" w:author="Word Document Comparison" w:date="2025-03-31T16:34:00Z" w16du:dateUtc="2025-03-31T14:34:00Z">
            <w:r>
              <w:fldChar w:fldCharType="begin"/>
            </w:r>
            <w:r>
              <w:instrText>HYPERLINK \l "_Toc194331275"</w:instrText>
            </w:r>
            <w:r>
              <w:fldChar w:fldCharType="separate"/>
            </w:r>
            <w:r w:rsidRPr="00672081">
              <w:rPr>
                <w:rStyle w:val="Hypertextovodkaz"/>
                <w:rFonts w:eastAsiaTheme="majorEastAsia"/>
                <w:noProof/>
              </w:rPr>
              <w:t>2.5.3.4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DCI konektivita</w:t>
            </w:r>
            <w:r>
              <w:rPr>
                <w:noProof/>
                <w:webHidden/>
              </w:rPr>
              <w:tab/>
            </w:r>
            <w:r>
              <w:rPr>
                <w:noProof/>
                <w:webHidden/>
              </w:rPr>
              <w:fldChar w:fldCharType="begin"/>
            </w:r>
            <w:r>
              <w:rPr>
                <w:noProof/>
                <w:webHidden/>
              </w:rPr>
              <w:instrText xml:space="preserve"> PAGEREF _Toc194331275 \h </w:instrText>
            </w:r>
            <w:r>
              <w:rPr>
                <w:noProof/>
                <w:webHidden/>
              </w:rPr>
            </w:r>
            <w:r>
              <w:rPr>
                <w:noProof/>
                <w:webHidden/>
              </w:rPr>
              <w:fldChar w:fldCharType="separate"/>
            </w:r>
            <w:r>
              <w:rPr>
                <w:noProof/>
                <w:webHidden/>
              </w:rPr>
              <w:t>19</w:t>
            </w:r>
            <w:r>
              <w:rPr>
                <w:noProof/>
                <w:webHidden/>
              </w:rPr>
              <w:fldChar w:fldCharType="end"/>
            </w:r>
            <w:r>
              <w:fldChar w:fldCharType="end"/>
            </w:r>
          </w:ins>
        </w:p>
        <w:p w14:paraId="589CC86A" w14:textId="77777777" w:rsidR="00D17315" w:rsidRDefault="00D17315">
          <w:pPr>
            <w:pStyle w:val="Obsah3"/>
            <w:tabs>
              <w:tab w:val="left" w:pos="1080"/>
            </w:tabs>
            <w:rPr>
              <w:ins w:id="4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47" w:author="Word Document Comparison" w:date="2025-03-31T16:34:00Z" w16du:dateUtc="2025-03-31T14:34:00Z">
            <w:r>
              <w:fldChar w:fldCharType="begin"/>
            </w:r>
            <w:r>
              <w:instrText>HYPERLINK \l "_Toc194331276"</w:instrText>
            </w:r>
            <w:r>
              <w:fldChar w:fldCharType="separate"/>
            </w:r>
            <w:r w:rsidRPr="00672081">
              <w:rPr>
                <w:rStyle w:val="Hypertextovodkaz"/>
                <w:rFonts w:eastAsiaTheme="majorEastAsia"/>
                <w:noProof/>
              </w:rPr>
              <w:t>2.5.4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L2-L7 security</w:t>
            </w:r>
            <w:r>
              <w:rPr>
                <w:noProof/>
                <w:webHidden/>
              </w:rPr>
              <w:tab/>
            </w:r>
            <w:r>
              <w:rPr>
                <w:noProof/>
                <w:webHidden/>
              </w:rPr>
              <w:fldChar w:fldCharType="begin"/>
            </w:r>
            <w:r>
              <w:rPr>
                <w:noProof/>
                <w:webHidden/>
              </w:rPr>
              <w:instrText xml:space="preserve"> PAGEREF _Toc194331276 \h </w:instrText>
            </w:r>
            <w:r>
              <w:rPr>
                <w:noProof/>
                <w:webHidden/>
              </w:rPr>
            </w:r>
            <w:r>
              <w:rPr>
                <w:noProof/>
                <w:webHidden/>
              </w:rPr>
              <w:fldChar w:fldCharType="separate"/>
            </w:r>
            <w:r>
              <w:rPr>
                <w:noProof/>
                <w:webHidden/>
              </w:rPr>
              <w:t>19</w:t>
            </w:r>
            <w:r>
              <w:rPr>
                <w:noProof/>
                <w:webHidden/>
              </w:rPr>
              <w:fldChar w:fldCharType="end"/>
            </w:r>
            <w:r>
              <w:fldChar w:fldCharType="end"/>
            </w:r>
          </w:ins>
        </w:p>
        <w:p w14:paraId="11C16B3E" w14:textId="77777777" w:rsidR="00D17315" w:rsidRDefault="00D17315">
          <w:pPr>
            <w:pStyle w:val="Obsah4"/>
            <w:tabs>
              <w:tab w:val="left" w:pos="1440"/>
              <w:tab w:val="right" w:leader="dot" w:pos="9062"/>
            </w:tabs>
            <w:rPr>
              <w:ins w:id="4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49" w:author="Word Document Comparison" w:date="2025-03-31T16:34:00Z" w16du:dateUtc="2025-03-31T14:34:00Z">
            <w:r>
              <w:fldChar w:fldCharType="begin"/>
            </w:r>
            <w:r>
              <w:instrText>HYPERLINK \l "_Toc194331277"</w:instrText>
            </w:r>
            <w:r>
              <w:fldChar w:fldCharType="separate"/>
            </w:r>
            <w:r w:rsidRPr="00672081">
              <w:rPr>
                <w:rStyle w:val="Hypertextovodkaz"/>
                <w:rFonts w:eastAsiaTheme="majorEastAsia"/>
                <w:noProof/>
              </w:rPr>
              <w:t>2.5.4.1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_Toc194331277 \h </w:instrText>
            </w:r>
            <w:r>
              <w:rPr>
                <w:noProof/>
                <w:webHidden/>
              </w:rPr>
            </w:r>
            <w:r>
              <w:rPr>
                <w:noProof/>
                <w:webHidden/>
              </w:rPr>
              <w:fldChar w:fldCharType="separate"/>
            </w:r>
            <w:r>
              <w:rPr>
                <w:noProof/>
                <w:webHidden/>
              </w:rPr>
              <w:t>19</w:t>
            </w:r>
            <w:r>
              <w:rPr>
                <w:noProof/>
                <w:webHidden/>
              </w:rPr>
              <w:fldChar w:fldCharType="end"/>
            </w:r>
            <w:r>
              <w:fldChar w:fldCharType="end"/>
            </w:r>
          </w:ins>
        </w:p>
        <w:p w14:paraId="443BF01B" w14:textId="77777777" w:rsidR="00D17315" w:rsidRDefault="00D17315">
          <w:pPr>
            <w:pStyle w:val="Obsah4"/>
            <w:tabs>
              <w:tab w:val="left" w:pos="1440"/>
              <w:tab w:val="right" w:leader="dot" w:pos="9062"/>
            </w:tabs>
            <w:rPr>
              <w:ins w:id="5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51" w:author="Word Document Comparison" w:date="2025-03-31T16:34:00Z" w16du:dateUtc="2025-03-31T14:34:00Z">
            <w:r>
              <w:fldChar w:fldCharType="begin"/>
            </w:r>
            <w:r>
              <w:instrText>HYPERLINK \l "_Toc194331278"</w:instrText>
            </w:r>
            <w:r>
              <w:fldChar w:fldCharType="separate"/>
            </w:r>
            <w:r w:rsidRPr="00672081">
              <w:rPr>
                <w:rStyle w:val="Hypertextovodkaz"/>
                <w:rFonts w:eastAsiaTheme="majorEastAsia"/>
                <w:noProof/>
              </w:rPr>
              <w:t>2.5.4.2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Firewall</w:t>
            </w:r>
            <w:r>
              <w:rPr>
                <w:noProof/>
                <w:webHidden/>
              </w:rPr>
              <w:tab/>
            </w:r>
            <w:r>
              <w:rPr>
                <w:noProof/>
                <w:webHidden/>
              </w:rPr>
              <w:fldChar w:fldCharType="begin"/>
            </w:r>
            <w:r>
              <w:rPr>
                <w:noProof/>
                <w:webHidden/>
              </w:rPr>
              <w:instrText xml:space="preserve"> PAGEREF _Toc194331278 \h </w:instrText>
            </w:r>
            <w:r>
              <w:rPr>
                <w:noProof/>
                <w:webHidden/>
              </w:rPr>
            </w:r>
            <w:r>
              <w:rPr>
                <w:noProof/>
                <w:webHidden/>
              </w:rPr>
              <w:fldChar w:fldCharType="separate"/>
            </w:r>
            <w:r>
              <w:rPr>
                <w:noProof/>
                <w:webHidden/>
              </w:rPr>
              <w:t>20</w:t>
            </w:r>
            <w:r>
              <w:rPr>
                <w:noProof/>
                <w:webHidden/>
              </w:rPr>
              <w:fldChar w:fldCharType="end"/>
            </w:r>
            <w:r>
              <w:fldChar w:fldCharType="end"/>
            </w:r>
          </w:ins>
        </w:p>
        <w:p w14:paraId="4A7719B2" w14:textId="77777777" w:rsidR="00D17315" w:rsidRDefault="00D17315">
          <w:pPr>
            <w:pStyle w:val="Obsah3"/>
            <w:tabs>
              <w:tab w:val="left" w:pos="1080"/>
            </w:tabs>
            <w:rPr>
              <w:ins w:id="5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53" w:author="Word Document Comparison" w:date="2025-03-31T16:34:00Z" w16du:dateUtc="2025-03-31T14:34:00Z">
            <w:r>
              <w:fldChar w:fldCharType="begin"/>
            </w:r>
            <w:r>
              <w:instrText>HYPERLINK \l "_Toc194331279"</w:instrText>
            </w:r>
            <w:r>
              <w:fldChar w:fldCharType="separate"/>
            </w:r>
            <w:r w:rsidRPr="00672081">
              <w:rPr>
                <w:rStyle w:val="Hypertextovodkaz"/>
                <w:rFonts w:eastAsiaTheme="majorEastAsia"/>
                <w:noProof/>
              </w:rPr>
              <w:t>2.5.5</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Load balancer</w:t>
            </w:r>
            <w:r>
              <w:rPr>
                <w:noProof/>
                <w:webHidden/>
              </w:rPr>
              <w:tab/>
            </w:r>
            <w:r>
              <w:rPr>
                <w:noProof/>
                <w:webHidden/>
              </w:rPr>
              <w:fldChar w:fldCharType="begin"/>
            </w:r>
            <w:r>
              <w:rPr>
                <w:noProof/>
                <w:webHidden/>
              </w:rPr>
              <w:instrText xml:space="preserve"> PAGEREF _Toc194331279 \h </w:instrText>
            </w:r>
            <w:r>
              <w:rPr>
                <w:noProof/>
                <w:webHidden/>
              </w:rPr>
            </w:r>
            <w:r>
              <w:rPr>
                <w:noProof/>
                <w:webHidden/>
              </w:rPr>
              <w:fldChar w:fldCharType="separate"/>
            </w:r>
            <w:r>
              <w:rPr>
                <w:noProof/>
                <w:webHidden/>
              </w:rPr>
              <w:t>30</w:t>
            </w:r>
            <w:r>
              <w:rPr>
                <w:noProof/>
                <w:webHidden/>
              </w:rPr>
              <w:fldChar w:fldCharType="end"/>
            </w:r>
            <w:r>
              <w:fldChar w:fldCharType="end"/>
            </w:r>
          </w:ins>
        </w:p>
        <w:p w14:paraId="56218BFE" w14:textId="77777777" w:rsidR="00D17315" w:rsidRDefault="00D17315">
          <w:pPr>
            <w:pStyle w:val="Obsah3"/>
            <w:tabs>
              <w:tab w:val="left" w:pos="1080"/>
            </w:tabs>
            <w:rPr>
              <w:ins w:id="5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55" w:author="Word Document Comparison" w:date="2025-03-31T16:34:00Z" w16du:dateUtc="2025-03-31T14:34:00Z">
            <w:r>
              <w:fldChar w:fldCharType="begin"/>
            </w:r>
            <w:r>
              <w:instrText>HYPERLINK \l "_Toc194331280"</w:instrText>
            </w:r>
            <w:r>
              <w:fldChar w:fldCharType="separate"/>
            </w:r>
            <w:r w:rsidRPr="00672081">
              <w:rPr>
                <w:rStyle w:val="Hypertextovodkaz"/>
                <w:rFonts w:eastAsiaTheme="majorEastAsia"/>
                <w:noProof/>
              </w:rPr>
              <w:t>2.5.6</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Management LAN</w:t>
            </w:r>
            <w:r>
              <w:rPr>
                <w:noProof/>
                <w:webHidden/>
              </w:rPr>
              <w:tab/>
            </w:r>
            <w:r>
              <w:rPr>
                <w:noProof/>
                <w:webHidden/>
              </w:rPr>
              <w:fldChar w:fldCharType="begin"/>
            </w:r>
            <w:r>
              <w:rPr>
                <w:noProof/>
                <w:webHidden/>
              </w:rPr>
              <w:instrText xml:space="preserve"> PAGEREF _Toc194331280 \h </w:instrText>
            </w:r>
            <w:r>
              <w:rPr>
                <w:noProof/>
                <w:webHidden/>
              </w:rPr>
            </w:r>
            <w:r>
              <w:rPr>
                <w:noProof/>
                <w:webHidden/>
              </w:rPr>
              <w:fldChar w:fldCharType="separate"/>
            </w:r>
            <w:r>
              <w:rPr>
                <w:noProof/>
                <w:webHidden/>
              </w:rPr>
              <w:t>41</w:t>
            </w:r>
            <w:r>
              <w:rPr>
                <w:noProof/>
                <w:webHidden/>
              </w:rPr>
              <w:fldChar w:fldCharType="end"/>
            </w:r>
            <w:r>
              <w:fldChar w:fldCharType="end"/>
            </w:r>
          </w:ins>
        </w:p>
        <w:p w14:paraId="6004704E" w14:textId="77777777" w:rsidR="00D17315" w:rsidRDefault="00D17315">
          <w:pPr>
            <w:pStyle w:val="Obsah4"/>
            <w:tabs>
              <w:tab w:val="left" w:pos="1440"/>
              <w:tab w:val="right" w:leader="dot" w:pos="9062"/>
            </w:tabs>
            <w:rPr>
              <w:ins w:id="5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57" w:author="Word Document Comparison" w:date="2025-03-31T16:34:00Z" w16du:dateUtc="2025-03-31T14:34:00Z">
            <w:r>
              <w:fldChar w:fldCharType="begin"/>
            </w:r>
            <w:r>
              <w:instrText>HYPERLINK \l "_Toc194331281"</w:instrText>
            </w:r>
            <w:r>
              <w:fldChar w:fldCharType="separate"/>
            </w:r>
            <w:r w:rsidRPr="00672081">
              <w:rPr>
                <w:rStyle w:val="Hypertextovodkaz"/>
                <w:rFonts w:eastAsiaTheme="majorEastAsia"/>
                <w:noProof/>
              </w:rPr>
              <w:t>2.5.6.1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Management DC Fabric</w:t>
            </w:r>
            <w:r>
              <w:rPr>
                <w:noProof/>
                <w:webHidden/>
              </w:rPr>
              <w:tab/>
            </w:r>
            <w:r>
              <w:rPr>
                <w:noProof/>
                <w:webHidden/>
              </w:rPr>
              <w:fldChar w:fldCharType="begin"/>
            </w:r>
            <w:r>
              <w:rPr>
                <w:noProof/>
                <w:webHidden/>
              </w:rPr>
              <w:instrText xml:space="preserve"> PAGEREF _Toc194331281 \h </w:instrText>
            </w:r>
            <w:r>
              <w:rPr>
                <w:noProof/>
                <w:webHidden/>
              </w:rPr>
            </w:r>
            <w:r>
              <w:rPr>
                <w:noProof/>
                <w:webHidden/>
              </w:rPr>
              <w:fldChar w:fldCharType="separate"/>
            </w:r>
            <w:r>
              <w:rPr>
                <w:noProof/>
                <w:webHidden/>
              </w:rPr>
              <w:t>41</w:t>
            </w:r>
            <w:r>
              <w:rPr>
                <w:noProof/>
                <w:webHidden/>
              </w:rPr>
              <w:fldChar w:fldCharType="end"/>
            </w:r>
            <w:r>
              <w:fldChar w:fldCharType="end"/>
            </w:r>
          </w:ins>
        </w:p>
        <w:p w14:paraId="255542CB" w14:textId="77777777" w:rsidR="00D17315" w:rsidRDefault="00D17315">
          <w:pPr>
            <w:pStyle w:val="Obsah4"/>
            <w:tabs>
              <w:tab w:val="left" w:pos="1440"/>
              <w:tab w:val="right" w:leader="dot" w:pos="9062"/>
            </w:tabs>
            <w:rPr>
              <w:ins w:id="5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59" w:author="Word Document Comparison" w:date="2025-03-31T16:34:00Z" w16du:dateUtc="2025-03-31T14:34:00Z">
            <w:r>
              <w:fldChar w:fldCharType="begin"/>
            </w:r>
            <w:r>
              <w:instrText>HYPERLINK \l "_Toc194331282"</w:instrText>
            </w:r>
            <w:r>
              <w:fldChar w:fldCharType="separate"/>
            </w:r>
            <w:r w:rsidRPr="00672081">
              <w:rPr>
                <w:rStyle w:val="Hypertextovodkaz"/>
                <w:rFonts w:eastAsiaTheme="majorEastAsia"/>
                <w:noProof/>
              </w:rPr>
              <w:t>2.5.6.2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Management přístup na síťové elementy</w:t>
            </w:r>
            <w:r>
              <w:rPr>
                <w:noProof/>
                <w:webHidden/>
              </w:rPr>
              <w:tab/>
            </w:r>
            <w:r>
              <w:rPr>
                <w:noProof/>
                <w:webHidden/>
              </w:rPr>
              <w:fldChar w:fldCharType="begin"/>
            </w:r>
            <w:r>
              <w:rPr>
                <w:noProof/>
                <w:webHidden/>
              </w:rPr>
              <w:instrText xml:space="preserve"> PAGEREF _Toc194331282 \h </w:instrText>
            </w:r>
            <w:r>
              <w:rPr>
                <w:noProof/>
                <w:webHidden/>
              </w:rPr>
            </w:r>
            <w:r>
              <w:rPr>
                <w:noProof/>
                <w:webHidden/>
              </w:rPr>
              <w:fldChar w:fldCharType="separate"/>
            </w:r>
            <w:r>
              <w:rPr>
                <w:noProof/>
                <w:webHidden/>
              </w:rPr>
              <w:t>45</w:t>
            </w:r>
            <w:r>
              <w:rPr>
                <w:noProof/>
                <w:webHidden/>
              </w:rPr>
              <w:fldChar w:fldCharType="end"/>
            </w:r>
            <w:r>
              <w:fldChar w:fldCharType="end"/>
            </w:r>
          </w:ins>
        </w:p>
        <w:p w14:paraId="52F03325" w14:textId="77777777" w:rsidR="00D17315" w:rsidRDefault="00D17315">
          <w:pPr>
            <w:pStyle w:val="Obsah2"/>
            <w:rPr>
              <w:ins w:id="60"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61" w:author="Word Document Comparison" w:date="2025-03-31T16:34:00Z" w16du:dateUtc="2025-03-31T14:34:00Z">
            <w:r>
              <w:fldChar w:fldCharType="begin"/>
            </w:r>
            <w:r>
              <w:instrText>HYPERLINK \l "_Toc194331283"</w:instrText>
            </w:r>
            <w:r>
              <w:fldChar w:fldCharType="separate"/>
            </w:r>
            <w:r w:rsidRPr="00672081">
              <w:rPr>
                <w:rStyle w:val="Hypertextovodkaz"/>
              </w:rPr>
              <w:t>2.6</w:t>
            </w:r>
            <w:r>
              <w:rPr>
                <w:rFonts w:asciiTheme="minorHAnsi" w:eastAsiaTheme="minorEastAsia" w:hAnsiTheme="minorHAnsi" w:cstheme="minorBidi"/>
                <w:bCs w:val="0"/>
                <w:kern w:val="2"/>
                <w:sz w:val="24"/>
                <w:szCs w:val="24"/>
                <w14:ligatures w14:val="standardContextual"/>
              </w:rPr>
              <w:tab/>
            </w:r>
            <w:r w:rsidRPr="00672081">
              <w:rPr>
                <w:rStyle w:val="Hypertextovodkaz"/>
              </w:rPr>
              <w:t>Systémové skříně (Rack)</w:t>
            </w:r>
            <w:r>
              <w:rPr>
                <w:webHidden/>
              </w:rPr>
              <w:tab/>
            </w:r>
            <w:r>
              <w:rPr>
                <w:webHidden/>
              </w:rPr>
              <w:fldChar w:fldCharType="begin"/>
            </w:r>
            <w:r>
              <w:rPr>
                <w:webHidden/>
              </w:rPr>
              <w:instrText xml:space="preserve"> PAGEREF _Toc194331283 \h </w:instrText>
            </w:r>
            <w:r>
              <w:rPr>
                <w:webHidden/>
              </w:rPr>
            </w:r>
            <w:r>
              <w:rPr>
                <w:webHidden/>
              </w:rPr>
              <w:fldChar w:fldCharType="separate"/>
            </w:r>
            <w:r>
              <w:rPr>
                <w:webHidden/>
              </w:rPr>
              <w:t>52</w:t>
            </w:r>
            <w:r>
              <w:rPr>
                <w:webHidden/>
              </w:rPr>
              <w:fldChar w:fldCharType="end"/>
            </w:r>
            <w:r>
              <w:fldChar w:fldCharType="end"/>
            </w:r>
          </w:ins>
        </w:p>
        <w:p w14:paraId="63E704A1" w14:textId="77777777" w:rsidR="00D17315" w:rsidRDefault="00D17315">
          <w:pPr>
            <w:pStyle w:val="Obsah3"/>
            <w:tabs>
              <w:tab w:val="left" w:pos="1080"/>
            </w:tabs>
            <w:rPr>
              <w:ins w:id="6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63" w:author="Word Document Comparison" w:date="2025-03-31T16:34:00Z" w16du:dateUtc="2025-03-31T14:34:00Z">
            <w:r>
              <w:fldChar w:fldCharType="begin"/>
            </w:r>
            <w:r>
              <w:instrText>HYPERLINK \l "_Toc194331284"</w:instrText>
            </w:r>
            <w:r>
              <w:fldChar w:fldCharType="separate"/>
            </w:r>
            <w:r w:rsidRPr="00672081">
              <w:rPr>
                <w:rStyle w:val="Hypertextovodkaz"/>
                <w:rFonts w:eastAsiaTheme="majorEastAsia"/>
                <w:noProof/>
              </w:rPr>
              <w:t>2.6.1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_Toc194331284 \h </w:instrText>
            </w:r>
            <w:r>
              <w:rPr>
                <w:noProof/>
                <w:webHidden/>
              </w:rPr>
            </w:r>
            <w:r>
              <w:rPr>
                <w:noProof/>
                <w:webHidden/>
              </w:rPr>
              <w:fldChar w:fldCharType="separate"/>
            </w:r>
            <w:r>
              <w:rPr>
                <w:noProof/>
                <w:webHidden/>
              </w:rPr>
              <w:t>52</w:t>
            </w:r>
            <w:r>
              <w:rPr>
                <w:noProof/>
                <w:webHidden/>
              </w:rPr>
              <w:fldChar w:fldCharType="end"/>
            </w:r>
            <w:r>
              <w:fldChar w:fldCharType="end"/>
            </w:r>
          </w:ins>
        </w:p>
        <w:p w14:paraId="30A98DCC" w14:textId="77777777" w:rsidR="00D17315" w:rsidRDefault="00D17315">
          <w:pPr>
            <w:pStyle w:val="Obsah3"/>
            <w:tabs>
              <w:tab w:val="left" w:pos="1080"/>
            </w:tabs>
            <w:rPr>
              <w:ins w:id="6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65" w:author="Word Document Comparison" w:date="2025-03-31T16:34:00Z" w16du:dateUtc="2025-03-31T14:34:00Z">
            <w:r>
              <w:fldChar w:fldCharType="begin"/>
            </w:r>
            <w:r>
              <w:instrText>HYPERLINK \l "_Toc194331285"</w:instrText>
            </w:r>
            <w:r>
              <w:fldChar w:fldCharType="separate"/>
            </w:r>
            <w:r w:rsidRPr="00672081">
              <w:rPr>
                <w:rStyle w:val="Hypertextovodkaz"/>
                <w:rFonts w:eastAsiaTheme="majorEastAsia"/>
                <w:noProof/>
              </w:rPr>
              <w:t>2.6.2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možností DC</w:t>
            </w:r>
            <w:r>
              <w:rPr>
                <w:noProof/>
                <w:webHidden/>
              </w:rPr>
              <w:tab/>
            </w:r>
            <w:r>
              <w:rPr>
                <w:noProof/>
                <w:webHidden/>
              </w:rPr>
              <w:fldChar w:fldCharType="begin"/>
            </w:r>
            <w:r>
              <w:rPr>
                <w:noProof/>
                <w:webHidden/>
              </w:rPr>
              <w:instrText xml:space="preserve"> PAGEREF _Toc194331285 \h </w:instrText>
            </w:r>
            <w:r>
              <w:rPr>
                <w:noProof/>
                <w:webHidden/>
              </w:rPr>
            </w:r>
            <w:r>
              <w:rPr>
                <w:noProof/>
                <w:webHidden/>
              </w:rPr>
              <w:fldChar w:fldCharType="separate"/>
            </w:r>
            <w:r>
              <w:rPr>
                <w:noProof/>
                <w:webHidden/>
              </w:rPr>
              <w:t>54</w:t>
            </w:r>
            <w:r>
              <w:rPr>
                <w:noProof/>
                <w:webHidden/>
              </w:rPr>
              <w:fldChar w:fldCharType="end"/>
            </w:r>
            <w:r>
              <w:fldChar w:fldCharType="end"/>
            </w:r>
          </w:ins>
        </w:p>
        <w:p w14:paraId="73B1A7DE" w14:textId="77777777" w:rsidR="00D17315" w:rsidRDefault="00D17315">
          <w:pPr>
            <w:pStyle w:val="Obsah3"/>
            <w:tabs>
              <w:tab w:val="left" w:pos="1080"/>
            </w:tabs>
            <w:rPr>
              <w:ins w:id="6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67" w:author="Word Document Comparison" w:date="2025-03-31T16:34:00Z" w16du:dateUtc="2025-03-31T14:34:00Z">
            <w:r>
              <w:fldChar w:fldCharType="begin"/>
            </w:r>
            <w:r>
              <w:instrText>HYPERLINK \l "_Toc194331286"</w:instrText>
            </w:r>
            <w:r>
              <w:fldChar w:fldCharType="separate"/>
            </w:r>
            <w:r w:rsidRPr="00672081">
              <w:rPr>
                <w:rStyle w:val="Hypertextovodkaz"/>
                <w:rFonts w:eastAsiaTheme="majorEastAsia"/>
                <w:noProof/>
              </w:rPr>
              <w:t>2.6.3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systémové skříně (Rack)</w:t>
            </w:r>
            <w:r>
              <w:rPr>
                <w:noProof/>
                <w:webHidden/>
              </w:rPr>
              <w:tab/>
            </w:r>
            <w:r>
              <w:rPr>
                <w:noProof/>
                <w:webHidden/>
              </w:rPr>
              <w:fldChar w:fldCharType="begin"/>
            </w:r>
            <w:r>
              <w:rPr>
                <w:noProof/>
                <w:webHidden/>
              </w:rPr>
              <w:instrText xml:space="preserve"> PAGEREF _Toc194331286 \h </w:instrText>
            </w:r>
            <w:r>
              <w:rPr>
                <w:noProof/>
                <w:webHidden/>
              </w:rPr>
            </w:r>
            <w:r>
              <w:rPr>
                <w:noProof/>
                <w:webHidden/>
              </w:rPr>
              <w:fldChar w:fldCharType="separate"/>
            </w:r>
            <w:r>
              <w:rPr>
                <w:noProof/>
                <w:webHidden/>
              </w:rPr>
              <w:t>55</w:t>
            </w:r>
            <w:r>
              <w:rPr>
                <w:noProof/>
                <w:webHidden/>
              </w:rPr>
              <w:fldChar w:fldCharType="end"/>
            </w:r>
            <w:r>
              <w:fldChar w:fldCharType="end"/>
            </w:r>
          </w:ins>
        </w:p>
        <w:p w14:paraId="0181EAE9" w14:textId="77777777" w:rsidR="00D17315" w:rsidRDefault="00D17315">
          <w:pPr>
            <w:pStyle w:val="Obsah3"/>
            <w:tabs>
              <w:tab w:val="left" w:pos="1080"/>
            </w:tabs>
            <w:rPr>
              <w:ins w:id="6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69" w:author="Word Document Comparison" w:date="2025-03-31T16:34:00Z" w16du:dateUtc="2025-03-31T14:34:00Z">
            <w:r>
              <w:fldChar w:fldCharType="begin"/>
            </w:r>
            <w:r>
              <w:instrText>HYPERLINK \l "_Toc194331287"</w:instrText>
            </w:r>
            <w:r>
              <w:fldChar w:fldCharType="separate"/>
            </w:r>
            <w:r w:rsidRPr="00672081">
              <w:rPr>
                <w:rStyle w:val="Hypertextovodkaz"/>
                <w:rFonts w:eastAsiaTheme="majorEastAsia"/>
                <w:noProof/>
              </w:rPr>
              <w:t>2.6.4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dodávaného řešení  - Racky</w:t>
            </w:r>
            <w:r>
              <w:rPr>
                <w:noProof/>
                <w:webHidden/>
              </w:rPr>
              <w:tab/>
            </w:r>
            <w:r>
              <w:rPr>
                <w:noProof/>
                <w:webHidden/>
              </w:rPr>
              <w:fldChar w:fldCharType="begin"/>
            </w:r>
            <w:r>
              <w:rPr>
                <w:noProof/>
                <w:webHidden/>
              </w:rPr>
              <w:instrText xml:space="preserve"> PAGEREF _Toc194331287 \h </w:instrText>
            </w:r>
            <w:r>
              <w:rPr>
                <w:noProof/>
                <w:webHidden/>
              </w:rPr>
            </w:r>
            <w:r>
              <w:rPr>
                <w:noProof/>
                <w:webHidden/>
              </w:rPr>
              <w:fldChar w:fldCharType="separate"/>
            </w:r>
            <w:r>
              <w:rPr>
                <w:noProof/>
                <w:webHidden/>
              </w:rPr>
              <w:t>56</w:t>
            </w:r>
            <w:r>
              <w:rPr>
                <w:noProof/>
                <w:webHidden/>
              </w:rPr>
              <w:fldChar w:fldCharType="end"/>
            </w:r>
            <w:r>
              <w:fldChar w:fldCharType="end"/>
            </w:r>
          </w:ins>
        </w:p>
        <w:p w14:paraId="701D987A" w14:textId="77777777" w:rsidR="00D17315" w:rsidRDefault="00D17315">
          <w:pPr>
            <w:pStyle w:val="Obsah2"/>
            <w:rPr>
              <w:ins w:id="70"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71" w:author="Word Document Comparison" w:date="2025-03-31T16:34:00Z" w16du:dateUtc="2025-03-31T14:34:00Z">
            <w:r>
              <w:fldChar w:fldCharType="begin"/>
            </w:r>
            <w:r>
              <w:instrText>HYPERLINK \l "_Toc194331288"</w:instrText>
            </w:r>
            <w:r>
              <w:fldChar w:fldCharType="separate"/>
            </w:r>
            <w:r w:rsidRPr="00672081">
              <w:rPr>
                <w:rStyle w:val="Hypertextovodkaz"/>
              </w:rPr>
              <w:t>2.7</w:t>
            </w:r>
            <w:r>
              <w:rPr>
                <w:rFonts w:asciiTheme="minorHAnsi" w:eastAsiaTheme="minorEastAsia" w:hAnsiTheme="minorHAnsi" w:cstheme="minorBidi"/>
                <w:bCs w:val="0"/>
                <w:kern w:val="2"/>
                <w:sz w:val="24"/>
                <w:szCs w:val="24"/>
                <w14:ligatures w14:val="standardContextual"/>
              </w:rPr>
              <w:tab/>
            </w:r>
            <w:r w:rsidRPr="00672081">
              <w:rPr>
                <w:rStyle w:val="Hypertextovodkaz"/>
              </w:rPr>
              <w:t>Datová úložiště</w:t>
            </w:r>
            <w:r>
              <w:rPr>
                <w:webHidden/>
              </w:rPr>
              <w:tab/>
            </w:r>
            <w:r>
              <w:rPr>
                <w:webHidden/>
              </w:rPr>
              <w:fldChar w:fldCharType="begin"/>
            </w:r>
            <w:r>
              <w:rPr>
                <w:webHidden/>
              </w:rPr>
              <w:instrText xml:space="preserve"> PAGEREF _Toc194331288 \h </w:instrText>
            </w:r>
            <w:r>
              <w:rPr>
                <w:webHidden/>
              </w:rPr>
            </w:r>
            <w:r>
              <w:rPr>
                <w:webHidden/>
              </w:rPr>
              <w:fldChar w:fldCharType="separate"/>
            </w:r>
            <w:r>
              <w:rPr>
                <w:webHidden/>
              </w:rPr>
              <w:t>56</w:t>
            </w:r>
            <w:r>
              <w:rPr>
                <w:webHidden/>
              </w:rPr>
              <w:fldChar w:fldCharType="end"/>
            </w:r>
            <w:r>
              <w:fldChar w:fldCharType="end"/>
            </w:r>
          </w:ins>
        </w:p>
        <w:p w14:paraId="3A6F6420" w14:textId="77777777" w:rsidR="00D17315" w:rsidRDefault="00D17315">
          <w:pPr>
            <w:pStyle w:val="Obsah3"/>
            <w:tabs>
              <w:tab w:val="left" w:pos="1080"/>
            </w:tabs>
            <w:rPr>
              <w:ins w:id="7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73" w:author="Word Document Comparison" w:date="2025-03-31T16:34:00Z" w16du:dateUtc="2025-03-31T14:34:00Z">
            <w:r>
              <w:lastRenderedPageBreak/>
              <w:fldChar w:fldCharType="begin"/>
            </w:r>
            <w:r>
              <w:instrText>HYPERLINK \l "_Toc194331289"</w:instrText>
            </w:r>
            <w:r>
              <w:fldChar w:fldCharType="separate"/>
            </w:r>
            <w:r w:rsidRPr="00672081">
              <w:rPr>
                <w:rStyle w:val="Hypertextovodkaz"/>
                <w:rFonts w:eastAsiaTheme="majorEastAsia"/>
                <w:noProof/>
              </w:rPr>
              <w:t>2.7.1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Řešení pro ukládání dat</w:t>
            </w:r>
            <w:r>
              <w:rPr>
                <w:noProof/>
                <w:webHidden/>
              </w:rPr>
              <w:tab/>
            </w:r>
            <w:r>
              <w:rPr>
                <w:noProof/>
                <w:webHidden/>
              </w:rPr>
              <w:fldChar w:fldCharType="begin"/>
            </w:r>
            <w:r>
              <w:rPr>
                <w:noProof/>
                <w:webHidden/>
              </w:rPr>
              <w:instrText xml:space="preserve"> PAGEREF _Toc194331289 \h </w:instrText>
            </w:r>
            <w:r>
              <w:rPr>
                <w:noProof/>
                <w:webHidden/>
              </w:rPr>
            </w:r>
            <w:r>
              <w:rPr>
                <w:noProof/>
                <w:webHidden/>
              </w:rPr>
              <w:fldChar w:fldCharType="separate"/>
            </w:r>
            <w:r>
              <w:rPr>
                <w:noProof/>
                <w:webHidden/>
              </w:rPr>
              <w:t>56</w:t>
            </w:r>
            <w:r>
              <w:rPr>
                <w:noProof/>
                <w:webHidden/>
              </w:rPr>
              <w:fldChar w:fldCharType="end"/>
            </w:r>
            <w:r>
              <w:fldChar w:fldCharType="end"/>
            </w:r>
          </w:ins>
        </w:p>
        <w:p w14:paraId="5E6102E7" w14:textId="77777777" w:rsidR="00D17315" w:rsidRDefault="00D17315">
          <w:pPr>
            <w:pStyle w:val="Obsah4"/>
            <w:tabs>
              <w:tab w:val="left" w:pos="1440"/>
              <w:tab w:val="right" w:leader="dot" w:pos="9062"/>
            </w:tabs>
            <w:rPr>
              <w:ins w:id="7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75" w:author="Word Document Comparison" w:date="2025-03-31T16:34:00Z" w16du:dateUtc="2025-03-31T14:34:00Z">
            <w:r>
              <w:fldChar w:fldCharType="begin"/>
            </w:r>
            <w:r>
              <w:instrText>HYPERLINK \l "_Toc194331290"</w:instrText>
            </w:r>
            <w:r>
              <w:fldChar w:fldCharType="separate"/>
            </w:r>
            <w:r w:rsidRPr="00672081">
              <w:rPr>
                <w:rStyle w:val="Hypertextovodkaz"/>
                <w:rFonts w:eastAsiaTheme="majorEastAsia"/>
                <w:noProof/>
              </w:rPr>
              <w:t>2.7.1.1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_Toc194331290 \h </w:instrText>
            </w:r>
            <w:r>
              <w:rPr>
                <w:noProof/>
                <w:webHidden/>
              </w:rPr>
            </w:r>
            <w:r>
              <w:rPr>
                <w:noProof/>
                <w:webHidden/>
              </w:rPr>
              <w:fldChar w:fldCharType="separate"/>
            </w:r>
            <w:r>
              <w:rPr>
                <w:noProof/>
                <w:webHidden/>
              </w:rPr>
              <w:t>56</w:t>
            </w:r>
            <w:r>
              <w:rPr>
                <w:noProof/>
                <w:webHidden/>
              </w:rPr>
              <w:fldChar w:fldCharType="end"/>
            </w:r>
            <w:r>
              <w:fldChar w:fldCharType="end"/>
            </w:r>
          </w:ins>
        </w:p>
        <w:p w14:paraId="4AB94B9B" w14:textId="77777777" w:rsidR="00D17315" w:rsidRDefault="00D17315">
          <w:pPr>
            <w:pStyle w:val="Obsah4"/>
            <w:tabs>
              <w:tab w:val="left" w:pos="1440"/>
              <w:tab w:val="right" w:leader="dot" w:pos="9062"/>
            </w:tabs>
            <w:rPr>
              <w:ins w:id="7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77" w:author="Word Document Comparison" w:date="2025-03-31T16:34:00Z" w16du:dateUtc="2025-03-31T14:34:00Z">
            <w:r>
              <w:fldChar w:fldCharType="begin"/>
            </w:r>
            <w:r>
              <w:instrText>HYPERLINK \l "_Toc194331291"</w:instrText>
            </w:r>
            <w:r>
              <w:fldChar w:fldCharType="separate"/>
            </w:r>
            <w:r w:rsidRPr="00672081">
              <w:rPr>
                <w:rStyle w:val="Hypertextovodkaz"/>
                <w:rFonts w:eastAsiaTheme="majorEastAsia"/>
                <w:noProof/>
              </w:rPr>
              <w:t>2.7.1.2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_Toc194331291 \h </w:instrText>
            </w:r>
            <w:r>
              <w:rPr>
                <w:noProof/>
                <w:webHidden/>
              </w:rPr>
            </w:r>
            <w:r>
              <w:rPr>
                <w:noProof/>
                <w:webHidden/>
              </w:rPr>
              <w:fldChar w:fldCharType="separate"/>
            </w:r>
            <w:r>
              <w:rPr>
                <w:noProof/>
                <w:webHidden/>
              </w:rPr>
              <w:t>56</w:t>
            </w:r>
            <w:r>
              <w:rPr>
                <w:noProof/>
                <w:webHidden/>
              </w:rPr>
              <w:fldChar w:fldCharType="end"/>
            </w:r>
            <w:r>
              <w:fldChar w:fldCharType="end"/>
            </w:r>
          </w:ins>
        </w:p>
        <w:p w14:paraId="41966488" w14:textId="77777777" w:rsidR="00D17315" w:rsidRDefault="00D17315">
          <w:pPr>
            <w:pStyle w:val="Obsah4"/>
            <w:tabs>
              <w:tab w:val="left" w:pos="1440"/>
              <w:tab w:val="right" w:leader="dot" w:pos="9062"/>
            </w:tabs>
            <w:rPr>
              <w:ins w:id="7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79" w:author="Word Document Comparison" w:date="2025-03-31T16:34:00Z" w16du:dateUtc="2025-03-31T14:34:00Z">
            <w:r>
              <w:fldChar w:fldCharType="begin"/>
            </w:r>
            <w:r>
              <w:instrText>HYPERLINK \l "_Toc194331292"</w:instrText>
            </w:r>
            <w:r>
              <w:fldChar w:fldCharType="separate"/>
            </w:r>
            <w:r w:rsidRPr="00672081">
              <w:rPr>
                <w:rStyle w:val="Hypertextovodkaz"/>
                <w:rFonts w:eastAsiaTheme="majorEastAsia"/>
                <w:noProof/>
              </w:rPr>
              <w:t>2.7.1.3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Disková pole pro produkční provoz</w:t>
            </w:r>
            <w:r>
              <w:rPr>
                <w:noProof/>
                <w:webHidden/>
              </w:rPr>
              <w:tab/>
            </w:r>
            <w:r>
              <w:rPr>
                <w:noProof/>
                <w:webHidden/>
              </w:rPr>
              <w:fldChar w:fldCharType="begin"/>
            </w:r>
            <w:r>
              <w:rPr>
                <w:noProof/>
                <w:webHidden/>
              </w:rPr>
              <w:instrText xml:space="preserve"> PAGEREF _Toc194331292 \h </w:instrText>
            </w:r>
            <w:r>
              <w:rPr>
                <w:noProof/>
                <w:webHidden/>
              </w:rPr>
            </w:r>
            <w:r>
              <w:rPr>
                <w:noProof/>
                <w:webHidden/>
              </w:rPr>
              <w:fldChar w:fldCharType="separate"/>
            </w:r>
            <w:r>
              <w:rPr>
                <w:noProof/>
                <w:webHidden/>
              </w:rPr>
              <w:t>57</w:t>
            </w:r>
            <w:r>
              <w:rPr>
                <w:noProof/>
                <w:webHidden/>
              </w:rPr>
              <w:fldChar w:fldCharType="end"/>
            </w:r>
            <w:r>
              <w:fldChar w:fldCharType="end"/>
            </w:r>
          </w:ins>
        </w:p>
        <w:p w14:paraId="419B8C79" w14:textId="77777777" w:rsidR="00D17315" w:rsidRDefault="00D17315">
          <w:pPr>
            <w:pStyle w:val="Obsah4"/>
            <w:tabs>
              <w:tab w:val="left" w:pos="1440"/>
              <w:tab w:val="right" w:leader="dot" w:pos="9062"/>
            </w:tabs>
            <w:rPr>
              <w:ins w:id="8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81" w:author="Word Document Comparison" w:date="2025-03-31T16:34:00Z" w16du:dateUtc="2025-03-31T14:34:00Z">
            <w:r>
              <w:fldChar w:fldCharType="begin"/>
            </w:r>
            <w:r>
              <w:instrText>HYPERLINK \l "_Toc194331293"</w:instrText>
            </w:r>
            <w:r>
              <w:fldChar w:fldCharType="separate"/>
            </w:r>
            <w:r w:rsidRPr="00672081">
              <w:rPr>
                <w:rStyle w:val="Hypertextovodkaz"/>
                <w:rFonts w:eastAsiaTheme="majorEastAsia"/>
                <w:noProof/>
              </w:rPr>
              <w:t>2.7.1.4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Disková pole pro zálohování dat</w:t>
            </w:r>
            <w:r>
              <w:rPr>
                <w:noProof/>
                <w:webHidden/>
              </w:rPr>
              <w:tab/>
            </w:r>
            <w:r>
              <w:rPr>
                <w:noProof/>
                <w:webHidden/>
              </w:rPr>
              <w:fldChar w:fldCharType="begin"/>
            </w:r>
            <w:r>
              <w:rPr>
                <w:noProof/>
                <w:webHidden/>
              </w:rPr>
              <w:instrText xml:space="preserve"> PAGEREF _Toc194331293 \h </w:instrText>
            </w:r>
            <w:r>
              <w:rPr>
                <w:noProof/>
                <w:webHidden/>
              </w:rPr>
            </w:r>
            <w:r>
              <w:rPr>
                <w:noProof/>
                <w:webHidden/>
              </w:rPr>
              <w:fldChar w:fldCharType="separate"/>
            </w:r>
            <w:r>
              <w:rPr>
                <w:noProof/>
                <w:webHidden/>
              </w:rPr>
              <w:t>62</w:t>
            </w:r>
            <w:r>
              <w:rPr>
                <w:noProof/>
                <w:webHidden/>
              </w:rPr>
              <w:fldChar w:fldCharType="end"/>
            </w:r>
            <w:r>
              <w:fldChar w:fldCharType="end"/>
            </w:r>
          </w:ins>
        </w:p>
        <w:p w14:paraId="0768DA59" w14:textId="77777777" w:rsidR="00D17315" w:rsidRDefault="00D17315">
          <w:pPr>
            <w:pStyle w:val="Obsah4"/>
            <w:tabs>
              <w:tab w:val="left" w:pos="1440"/>
              <w:tab w:val="right" w:leader="dot" w:pos="9062"/>
            </w:tabs>
            <w:rPr>
              <w:ins w:id="8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83" w:author="Word Document Comparison" w:date="2025-03-31T16:34:00Z" w16du:dateUtc="2025-03-31T14:34:00Z">
            <w:r>
              <w:fldChar w:fldCharType="begin"/>
            </w:r>
            <w:r>
              <w:instrText>HYPERLINK \l "_Toc194331294"</w:instrText>
            </w:r>
            <w:r>
              <w:fldChar w:fldCharType="separate"/>
            </w:r>
            <w:r w:rsidRPr="00672081">
              <w:rPr>
                <w:rStyle w:val="Hypertextovodkaz"/>
                <w:rFonts w:eastAsiaTheme="majorEastAsia"/>
                <w:noProof/>
              </w:rPr>
              <w:t>2.7.1.5</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Páskové knihovny</w:t>
            </w:r>
            <w:r>
              <w:rPr>
                <w:noProof/>
                <w:webHidden/>
              </w:rPr>
              <w:tab/>
            </w:r>
            <w:r>
              <w:rPr>
                <w:noProof/>
                <w:webHidden/>
              </w:rPr>
              <w:fldChar w:fldCharType="begin"/>
            </w:r>
            <w:r>
              <w:rPr>
                <w:noProof/>
                <w:webHidden/>
              </w:rPr>
              <w:instrText xml:space="preserve"> PAGEREF _Toc194331294 \h </w:instrText>
            </w:r>
            <w:r>
              <w:rPr>
                <w:noProof/>
                <w:webHidden/>
              </w:rPr>
            </w:r>
            <w:r>
              <w:rPr>
                <w:noProof/>
                <w:webHidden/>
              </w:rPr>
              <w:fldChar w:fldCharType="separate"/>
            </w:r>
            <w:r>
              <w:rPr>
                <w:noProof/>
                <w:webHidden/>
              </w:rPr>
              <w:t>66</w:t>
            </w:r>
            <w:r>
              <w:rPr>
                <w:noProof/>
                <w:webHidden/>
              </w:rPr>
              <w:fldChar w:fldCharType="end"/>
            </w:r>
            <w:r>
              <w:fldChar w:fldCharType="end"/>
            </w:r>
          </w:ins>
        </w:p>
        <w:p w14:paraId="5C8D3A62" w14:textId="77777777" w:rsidR="00D17315" w:rsidRDefault="00D17315">
          <w:pPr>
            <w:pStyle w:val="Obsah3"/>
            <w:tabs>
              <w:tab w:val="left" w:pos="1080"/>
            </w:tabs>
            <w:rPr>
              <w:ins w:id="8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85" w:author="Word Document Comparison" w:date="2025-03-31T16:34:00Z" w16du:dateUtc="2025-03-31T14:34:00Z">
            <w:r>
              <w:fldChar w:fldCharType="begin"/>
            </w:r>
            <w:r>
              <w:instrText>HYPERLINK \l "_Toc194331295"</w:instrText>
            </w:r>
            <w:r>
              <w:fldChar w:fldCharType="separate"/>
            </w:r>
            <w:r w:rsidRPr="00672081">
              <w:rPr>
                <w:rStyle w:val="Hypertextovodkaz"/>
                <w:rFonts w:eastAsiaTheme="majorEastAsia"/>
                <w:noProof/>
              </w:rPr>
              <w:t>2.7.2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Řešení pro zálohování a ochranu dat</w:t>
            </w:r>
            <w:r>
              <w:rPr>
                <w:noProof/>
                <w:webHidden/>
              </w:rPr>
              <w:tab/>
            </w:r>
            <w:r>
              <w:rPr>
                <w:noProof/>
                <w:webHidden/>
              </w:rPr>
              <w:fldChar w:fldCharType="begin"/>
            </w:r>
            <w:r>
              <w:rPr>
                <w:noProof/>
                <w:webHidden/>
              </w:rPr>
              <w:instrText xml:space="preserve"> PAGEREF _Toc194331295 \h </w:instrText>
            </w:r>
            <w:r>
              <w:rPr>
                <w:noProof/>
                <w:webHidden/>
              </w:rPr>
            </w:r>
            <w:r>
              <w:rPr>
                <w:noProof/>
                <w:webHidden/>
              </w:rPr>
              <w:fldChar w:fldCharType="separate"/>
            </w:r>
            <w:r>
              <w:rPr>
                <w:noProof/>
                <w:webHidden/>
              </w:rPr>
              <w:t>68</w:t>
            </w:r>
            <w:r>
              <w:rPr>
                <w:noProof/>
                <w:webHidden/>
              </w:rPr>
              <w:fldChar w:fldCharType="end"/>
            </w:r>
            <w:r>
              <w:fldChar w:fldCharType="end"/>
            </w:r>
          </w:ins>
        </w:p>
        <w:p w14:paraId="3105A854" w14:textId="77777777" w:rsidR="00D17315" w:rsidRDefault="00D17315">
          <w:pPr>
            <w:pStyle w:val="Obsah4"/>
            <w:tabs>
              <w:tab w:val="left" w:pos="1440"/>
              <w:tab w:val="right" w:leader="dot" w:pos="9062"/>
            </w:tabs>
            <w:rPr>
              <w:ins w:id="8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87" w:author="Word Document Comparison" w:date="2025-03-31T16:34:00Z" w16du:dateUtc="2025-03-31T14:34:00Z">
            <w:r>
              <w:fldChar w:fldCharType="begin"/>
            </w:r>
            <w:r>
              <w:instrText>HYPERLINK \l "_Toc194331296"</w:instrText>
            </w:r>
            <w:r>
              <w:fldChar w:fldCharType="separate"/>
            </w:r>
            <w:r w:rsidRPr="00672081">
              <w:rPr>
                <w:rStyle w:val="Hypertextovodkaz"/>
                <w:rFonts w:eastAsiaTheme="majorEastAsia"/>
                <w:noProof/>
              </w:rPr>
              <w:t>2.7.2.1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_Toc194331296 \h </w:instrText>
            </w:r>
            <w:r>
              <w:rPr>
                <w:noProof/>
                <w:webHidden/>
              </w:rPr>
            </w:r>
            <w:r>
              <w:rPr>
                <w:noProof/>
                <w:webHidden/>
              </w:rPr>
              <w:fldChar w:fldCharType="separate"/>
            </w:r>
            <w:r>
              <w:rPr>
                <w:noProof/>
                <w:webHidden/>
              </w:rPr>
              <w:t>68</w:t>
            </w:r>
            <w:r>
              <w:rPr>
                <w:noProof/>
                <w:webHidden/>
              </w:rPr>
              <w:fldChar w:fldCharType="end"/>
            </w:r>
            <w:r>
              <w:fldChar w:fldCharType="end"/>
            </w:r>
          </w:ins>
        </w:p>
        <w:p w14:paraId="4117797B" w14:textId="77777777" w:rsidR="00D17315" w:rsidRDefault="00D17315">
          <w:pPr>
            <w:pStyle w:val="Obsah4"/>
            <w:tabs>
              <w:tab w:val="left" w:pos="1440"/>
              <w:tab w:val="right" w:leader="dot" w:pos="9062"/>
            </w:tabs>
            <w:rPr>
              <w:ins w:id="8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89" w:author="Word Document Comparison" w:date="2025-03-31T16:34:00Z" w16du:dateUtc="2025-03-31T14:34:00Z">
            <w:r>
              <w:fldChar w:fldCharType="begin"/>
            </w:r>
            <w:r>
              <w:instrText>HYPERLINK \l "_Toc194331297"</w:instrText>
            </w:r>
            <w:r>
              <w:fldChar w:fldCharType="separate"/>
            </w:r>
            <w:r w:rsidRPr="00672081">
              <w:rPr>
                <w:rStyle w:val="Hypertextovodkaz"/>
                <w:rFonts w:eastAsiaTheme="majorEastAsia"/>
                <w:noProof/>
              </w:rPr>
              <w:t>2.7.2.2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_Toc194331297 \h </w:instrText>
            </w:r>
            <w:r>
              <w:rPr>
                <w:noProof/>
                <w:webHidden/>
              </w:rPr>
            </w:r>
            <w:r>
              <w:rPr>
                <w:noProof/>
                <w:webHidden/>
              </w:rPr>
              <w:fldChar w:fldCharType="separate"/>
            </w:r>
            <w:r>
              <w:rPr>
                <w:noProof/>
                <w:webHidden/>
              </w:rPr>
              <w:t>69</w:t>
            </w:r>
            <w:r>
              <w:rPr>
                <w:noProof/>
                <w:webHidden/>
              </w:rPr>
              <w:fldChar w:fldCharType="end"/>
            </w:r>
            <w:r>
              <w:fldChar w:fldCharType="end"/>
            </w:r>
          </w:ins>
        </w:p>
        <w:p w14:paraId="3C9C2ACB" w14:textId="77777777" w:rsidR="00D17315" w:rsidRDefault="00D17315">
          <w:pPr>
            <w:pStyle w:val="Obsah4"/>
            <w:tabs>
              <w:tab w:val="left" w:pos="1440"/>
              <w:tab w:val="right" w:leader="dot" w:pos="9062"/>
            </w:tabs>
            <w:rPr>
              <w:ins w:id="9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91" w:author="Word Document Comparison" w:date="2025-03-31T16:34:00Z" w16du:dateUtc="2025-03-31T14:34:00Z">
            <w:r>
              <w:fldChar w:fldCharType="begin"/>
            </w:r>
            <w:r>
              <w:instrText>HYPERLINK \l "_Toc194331298"</w:instrText>
            </w:r>
            <w:r>
              <w:fldChar w:fldCharType="separate"/>
            </w:r>
            <w:r w:rsidRPr="00672081">
              <w:rPr>
                <w:rStyle w:val="Hypertextovodkaz"/>
                <w:rFonts w:eastAsiaTheme="majorEastAsia"/>
                <w:noProof/>
              </w:rPr>
              <w:t>2.7.2.3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Zálohování</w:t>
            </w:r>
            <w:r>
              <w:rPr>
                <w:noProof/>
                <w:webHidden/>
              </w:rPr>
              <w:tab/>
            </w:r>
            <w:r>
              <w:rPr>
                <w:noProof/>
                <w:webHidden/>
              </w:rPr>
              <w:fldChar w:fldCharType="begin"/>
            </w:r>
            <w:r>
              <w:rPr>
                <w:noProof/>
                <w:webHidden/>
              </w:rPr>
              <w:instrText xml:space="preserve"> PAGEREF _Toc194331298 \h </w:instrText>
            </w:r>
            <w:r>
              <w:rPr>
                <w:noProof/>
                <w:webHidden/>
              </w:rPr>
            </w:r>
            <w:r>
              <w:rPr>
                <w:noProof/>
                <w:webHidden/>
              </w:rPr>
              <w:fldChar w:fldCharType="separate"/>
            </w:r>
            <w:r>
              <w:rPr>
                <w:noProof/>
                <w:webHidden/>
              </w:rPr>
              <w:t>69</w:t>
            </w:r>
            <w:r>
              <w:rPr>
                <w:noProof/>
                <w:webHidden/>
              </w:rPr>
              <w:fldChar w:fldCharType="end"/>
            </w:r>
            <w:r>
              <w:fldChar w:fldCharType="end"/>
            </w:r>
          </w:ins>
        </w:p>
        <w:p w14:paraId="4E226FAF" w14:textId="77777777" w:rsidR="00D17315" w:rsidRDefault="00D17315">
          <w:pPr>
            <w:pStyle w:val="Obsah4"/>
            <w:tabs>
              <w:tab w:val="left" w:pos="1440"/>
              <w:tab w:val="right" w:leader="dot" w:pos="9062"/>
            </w:tabs>
            <w:rPr>
              <w:ins w:id="9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93" w:author="Word Document Comparison" w:date="2025-03-31T16:34:00Z" w16du:dateUtc="2025-03-31T14:34:00Z">
            <w:r>
              <w:fldChar w:fldCharType="begin"/>
            </w:r>
            <w:r>
              <w:instrText>HYPERLINK \l "_Toc194331299"</w:instrText>
            </w:r>
            <w:r>
              <w:fldChar w:fldCharType="separate"/>
            </w:r>
            <w:r w:rsidRPr="00672081">
              <w:rPr>
                <w:rStyle w:val="Hypertextovodkaz"/>
                <w:rFonts w:eastAsiaTheme="majorEastAsia"/>
                <w:noProof/>
              </w:rPr>
              <w:t>2.7.2.4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Správa klonovacích (hardwarový snapshot) funkcí</w:t>
            </w:r>
            <w:r>
              <w:rPr>
                <w:noProof/>
                <w:webHidden/>
              </w:rPr>
              <w:tab/>
            </w:r>
            <w:r>
              <w:rPr>
                <w:noProof/>
                <w:webHidden/>
              </w:rPr>
              <w:fldChar w:fldCharType="begin"/>
            </w:r>
            <w:r>
              <w:rPr>
                <w:noProof/>
                <w:webHidden/>
              </w:rPr>
              <w:instrText xml:space="preserve"> PAGEREF _Toc194331299 \h </w:instrText>
            </w:r>
            <w:r>
              <w:rPr>
                <w:noProof/>
                <w:webHidden/>
              </w:rPr>
            </w:r>
            <w:r>
              <w:rPr>
                <w:noProof/>
                <w:webHidden/>
              </w:rPr>
              <w:fldChar w:fldCharType="separate"/>
            </w:r>
            <w:r>
              <w:rPr>
                <w:noProof/>
                <w:webHidden/>
              </w:rPr>
              <w:t>71</w:t>
            </w:r>
            <w:r>
              <w:rPr>
                <w:noProof/>
                <w:webHidden/>
              </w:rPr>
              <w:fldChar w:fldCharType="end"/>
            </w:r>
            <w:r>
              <w:fldChar w:fldCharType="end"/>
            </w:r>
          </w:ins>
        </w:p>
        <w:p w14:paraId="1A23606C" w14:textId="77777777" w:rsidR="00D17315" w:rsidRDefault="00D17315">
          <w:pPr>
            <w:pStyle w:val="Obsah4"/>
            <w:tabs>
              <w:tab w:val="left" w:pos="1440"/>
              <w:tab w:val="right" w:leader="dot" w:pos="9062"/>
            </w:tabs>
            <w:rPr>
              <w:ins w:id="9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95" w:author="Word Document Comparison" w:date="2025-03-31T16:34:00Z" w16du:dateUtc="2025-03-31T14:34:00Z">
            <w:r>
              <w:fldChar w:fldCharType="begin"/>
            </w:r>
            <w:r>
              <w:instrText>HYPERLINK \l "_Toc194331300"</w:instrText>
            </w:r>
            <w:r>
              <w:fldChar w:fldCharType="separate"/>
            </w:r>
            <w:r w:rsidRPr="00672081">
              <w:rPr>
                <w:rStyle w:val="Hypertextovodkaz"/>
                <w:rFonts w:eastAsiaTheme="majorEastAsia"/>
                <w:noProof/>
              </w:rPr>
              <w:t>2.7.2.5</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Detekce ransomware hrozeb</w:t>
            </w:r>
            <w:r>
              <w:rPr>
                <w:noProof/>
                <w:webHidden/>
              </w:rPr>
              <w:tab/>
            </w:r>
            <w:r>
              <w:rPr>
                <w:noProof/>
                <w:webHidden/>
              </w:rPr>
              <w:fldChar w:fldCharType="begin"/>
            </w:r>
            <w:r>
              <w:rPr>
                <w:noProof/>
                <w:webHidden/>
              </w:rPr>
              <w:instrText xml:space="preserve"> PAGEREF _Toc194331300 \h </w:instrText>
            </w:r>
            <w:r>
              <w:rPr>
                <w:noProof/>
                <w:webHidden/>
              </w:rPr>
            </w:r>
            <w:r>
              <w:rPr>
                <w:noProof/>
                <w:webHidden/>
              </w:rPr>
              <w:fldChar w:fldCharType="separate"/>
            </w:r>
            <w:r>
              <w:rPr>
                <w:noProof/>
                <w:webHidden/>
              </w:rPr>
              <w:t>73</w:t>
            </w:r>
            <w:r>
              <w:rPr>
                <w:noProof/>
                <w:webHidden/>
              </w:rPr>
              <w:fldChar w:fldCharType="end"/>
            </w:r>
            <w:r>
              <w:fldChar w:fldCharType="end"/>
            </w:r>
          </w:ins>
        </w:p>
        <w:p w14:paraId="5A36CC86" w14:textId="77777777" w:rsidR="00D17315" w:rsidRDefault="00D17315">
          <w:pPr>
            <w:pStyle w:val="Obsah2"/>
            <w:rPr>
              <w:ins w:id="96"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97" w:author="Word Document Comparison" w:date="2025-03-31T16:34:00Z" w16du:dateUtc="2025-03-31T14:34:00Z">
            <w:r>
              <w:fldChar w:fldCharType="begin"/>
            </w:r>
            <w:r>
              <w:instrText>HYPERLINK \l "_Toc194331301"</w:instrText>
            </w:r>
            <w:r>
              <w:fldChar w:fldCharType="separate"/>
            </w:r>
            <w:r w:rsidRPr="00672081">
              <w:rPr>
                <w:rStyle w:val="Hypertextovodkaz"/>
              </w:rPr>
              <w:t>2.8</w:t>
            </w:r>
            <w:r>
              <w:rPr>
                <w:rFonts w:asciiTheme="minorHAnsi" w:eastAsiaTheme="minorEastAsia" w:hAnsiTheme="minorHAnsi" w:cstheme="minorBidi"/>
                <w:bCs w:val="0"/>
                <w:kern w:val="2"/>
                <w:sz w:val="24"/>
                <w:szCs w:val="24"/>
                <w14:ligatures w14:val="standardContextual"/>
              </w:rPr>
              <w:tab/>
            </w:r>
            <w:r w:rsidRPr="00672081">
              <w:rPr>
                <w:rStyle w:val="Hypertextovodkaz"/>
              </w:rPr>
              <w:t>Výpočetní servery pro ERP SAP</w:t>
            </w:r>
            <w:r>
              <w:rPr>
                <w:webHidden/>
              </w:rPr>
              <w:tab/>
            </w:r>
            <w:r>
              <w:rPr>
                <w:webHidden/>
              </w:rPr>
              <w:fldChar w:fldCharType="begin"/>
            </w:r>
            <w:r>
              <w:rPr>
                <w:webHidden/>
              </w:rPr>
              <w:instrText xml:space="preserve"> PAGEREF _Toc194331301 \h </w:instrText>
            </w:r>
            <w:r>
              <w:rPr>
                <w:webHidden/>
              </w:rPr>
            </w:r>
            <w:r>
              <w:rPr>
                <w:webHidden/>
              </w:rPr>
              <w:fldChar w:fldCharType="separate"/>
            </w:r>
            <w:r>
              <w:rPr>
                <w:webHidden/>
              </w:rPr>
              <w:t>75</w:t>
            </w:r>
            <w:r>
              <w:rPr>
                <w:webHidden/>
              </w:rPr>
              <w:fldChar w:fldCharType="end"/>
            </w:r>
            <w:r>
              <w:fldChar w:fldCharType="end"/>
            </w:r>
          </w:ins>
        </w:p>
        <w:p w14:paraId="035120DA" w14:textId="77777777" w:rsidR="00D17315" w:rsidRDefault="00D17315">
          <w:pPr>
            <w:pStyle w:val="Obsah3"/>
            <w:tabs>
              <w:tab w:val="left" w:pos="1080"/>
            </w:tabs>
            <w:rPr>
              <w:ins w:id="9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99" w:author="Word Document Comparison" w:date="2025-03-31T16:34:00Z" w16du:dateUtc="2025-03-31T14:34:00Z">
            <w:r>
              <w:fldChar w:fldCharType="begin"/>
            </w:r>
            <w:r>
              <w:instrText>HYPERLINK \l "_Toc194331302"</w:instrText>
            </w:r>
            <w:r>
              <w:fldChar w:fldCharType="separate"/>
            </w:r>
            <w:r w:rsidRPr="00672081">
              <w:rPr>
                <w:rStyle w:val="Hypertextovodkaz"/>
                <w:rFonts w:eastAsiaTheme="majorEastAsia"/>
                <w:noProof/>
              </w:rPr>
              <w:t>2.8.1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_Toc194331302 \h </w:instrText>
            </w:r>
            <w:r>
              <w:rPr>
                <w:noProof/>
                <w:webHidden/>
              </w:rPr>
            </w:r>
            <w:r>
              <w:rPr>
                <w:noProof/>
                <w:webHidden/>
              </w:rPr>
              <w:fldChar w:fldCharType="separate"/>
            </w:r>
            <w:r>
              <w:rPr>
                <w:noProof/>
                <w:webHidden/>
              </w:rPr>
              <w:t>75</w:t>
            </w:r>
            <w:r>
              <w:rPr>
                <w:noProof/>
                <w:webHidden/>
              </w:rPr>
              <w:fldChar w:fldCharType="end"/>
            </w:r>
            <w:r>
              <w:fldChar w:fldCharType="end"/>
            </w:r>
          </w:ins>
        </w:p>
        <w:p w14:paraId="5A65FB73" w14:textId="77777777" w:rsidR="00D17315" w:rsidRDefault="00D17315">
          <w:pPr>
            <w:pStyle w:val="Obsah3"/>
            <w:tabs>
              <w:tab w:val="left" w:pos="1080"/>
            </w:tabs>
            <w:rPr>
              <w:ins w:id="10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01" w:author="Word Document Comparison" w:date="2025-03-31T16:34:00Z" w16du:dateUtc="2025-03-31T14:34:00Z">
            <w:r>
              <w:fldChar w:fldCharType="begin"/>
            </w:r>
            <w:r>
              <w:instrText>HYPERLINK \l "_Toc194331303"</w:instrText>
            </w:r>
            <w:r>
              <w:fldChar w:fldCharType="separate"/>
            </w:r>
            <w:r w:rsidRPr="00672081">
              <w:rPr>
                <w:rStyle w:val="Hypertextovodkaz"/>
                <w:rFonts w:eastAsiaTheme="majorEastAsia"/>
                <w:noProof/>
              </w:rPr>
              <w:t>2.8.2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_Toc194331303 \h </w:instrText>
            </w:r>
            <w:r>
              <w:rPr>
                <w:noProof/>
                <w:webHidden/>
              </w:rPr>
            </w:r>
            <w:r>
              <w:rPr>
                <w:noProof/>
                <w:webHidden/>
              </w:rPr>
              <w:fldChar w:fldCharType="separate"/>
            </w:r>
            <w:r>
              <w:rPr>
                <w:noProof/>
                <w:webHidden/>
              </w:rPr>
              <w:t>75</w:t>
            </w:r>
            <w:r>
              <w:rPr>
                <w:noProof/>
                <w:webHidden/>
              </w:rPr>
              <w:fldChar w:fldCharType="end"/>
            </w:r>
            <w:r>
              <w:fldChar w:fldCharType="end"/>
            </w:r>
          </w:ins>
        </w:p>
        <w:p w14:paraId="156C43B9" w14:textId="77777777" w:rsidR="00D17315" w:rsidRDefault="00D17315">
          <w:pPr>
            <w:pStyle w:val="Obsah3"/>
            <w:tabs>
              <w:tab w:val="left" w:pos="1080"/>
            </w:tabs>
            <w:rPr>
              <w:ins w:id="10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03" w:author="Word Document Comparison" w:date="2025-03-31T16:34:00Z" w16du:dateUtc="2025-03-31T14:34:00Z">
            <w:r>
              <w:fldChar w:fldCharType="begin"/>
            </w:r>
            <w:r>
              <w:instrText>HYPERLINK \l "_Toc194331304"</w:instrText>
            </w:r>
            <w:r>
              <w:fldChar w:fldCharType="separate"/>
            </w:r>
            <w:r w:rsidRPr="00672081">
              <w:rPr>
                <w:rStyle w:val="Hypertextovodkaz"/>
                <w:rFonts w:eastAsiaTheme="majorEastAsia"/>
                <w:noProof/>
              </w:rPr>
              <w:t>2.8.3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výkon</w:t>
            </w:r>
            <w:r>
              <w:rPr>
                <w:noProof/>
                <w:webHidden/>
              </w:rPr>
              <w:tab/>
            </w:r>
            <w:r>
              <w:rPr>
                <w:noProof/>
                <w:webHidden/>
              </w:rPr>
              <w:fldChar w:fldCharType="begin"/>
            </w:r>
            <w:r>
              <w:rPr>
                <w:noProof/>
                <w:webHidden/>
              </w:rPr>
              <w:instrText xml:space="preserve"> PAGEREF _Toc194331304 \h </w:instrText>
            </w:r>
            <w:r>
              <w:rPr>
                <w:noProof/>
                <w:webHidden/>
              </w:rPr>
            </w:r>
            <w:r>
              <w:rPr>
                <w:noProof/>
                <w:webHidden/>
              </w:rPr>
              <w:fldChar w:fldCharType="separate"/>
            </w:r>
            <w:r>
              <w:rPr>
                <w:noProof/>
                <w:webHidden/>
              </w:rPr>
              <w:t>76</w:t>
            </w:r>
            <w:r>
              <w:rPr>
                <w:noProof/>
                <w:webHidden/>
              </w:rPr>
              <w:fldChar w:fldCharType="end"/>
            </w:r>
            <w:r>
              <w:fldChar w:fldCharType="end"/>
            </w:r>
          </w:ins>
        </w:p>
        <w:p w14:paraId="756ECB9F" w14:textId="77777777" w:rsidR="00D17315" w:rsidRDefault="00D17315">
          <w:pPr>
            <w:pStyle w:val="Obsah2"/>
            <w:rPr>
              <w:ins w:id="104"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05" w:author="Word Document Comparison" w:date="2025-03-31T16:34:00Z" w16du:dateUtc="2025-03-31T14:34:00Z">
            <w:r>
              <w:fldChar w:fldCharType="begin"/>
            </w:r>
            <w:r>
              <w:instrText>HYPERLINK \l "_Toc194331305"</w:instrText>
            </w:r>
            <w:r>
              <w:fldChar w:fldCharType="separate"/>
            </w:r>
            <w:r w:rsidRPr="00672081">
              <w:rPr>
                <w:rStyle w:val="Hypertextovodkaz"/>
              </w:rPr>
              <w:t>2.9</w:t>
            </w:r>
            <w:r>
              <w:rPr>
                <w:rFonts w:asciiTheme="minorHAnsi" w:eastAsiaTheme="minorEastAsia" w:hAnsiTheme="minorHAnsi" w:cstheme="minorBidi"/>
                <w:bCs w:val="0"/>
                <w:kern w:val="2"/>
                <w:sz w:val="24"/>
                <w:szCs w:val="24"/>
                <w14:ligatures w14:val="standardContextual"/>
              </w:rPr>
              <w:tab/>
            </w:r>
            <w:r w:rsidRPr="00672081">
              <w:rPr>
                <w:rStyle w:val="Hypertextovodkaz"/>
              </w:rPr>
              <w:t>Zálohovací a dohledové servery</w:t>
            </w:r>
            <w:r>
              <w:rPr>
                <w:webHidden/>
              </w:rPr>
              <w:tab/>
            </w:r>
            <w:r>
              <w:rPr>
                <w:webHidden/>
              </w:rPr>
              <w:fldChar w:fldCharType="begin"/>
            </w:r>
            <w:r>
              <w:rPr>
                <w:webHidden/>
              </w:rPr>
              <w:instrText xml:space="preserve"> PAGEREF _Toc194331305 \h </w:instrText>
            </w:r>
            <w:r>
              <w:rPr>
                <w:webHidden/>
              </w:rPr>
            </w:r>
            <w:r>
              <w:rPr>
                <w:webHidden/>
              </w:rPr>
              <w:fldChar w:fldCharType="separate"/>
            </w:r>
            <w:r>
              <w:rPr>
                <w:webHidden/>
              </w:rPr>
              <w:t>82</w:t>
            </w:r>
            <w:r>
              <w:rPr>
                <w:webHidden/>
              </w:rPr>
              <w:fldChar w:fldCharType="end"/>
            </w:r>
            <w:r>
              <w:fldChar w:fldCharType="end"/>
            </w:r>
          </w:ins>
        </w:p>
        <w:p w14:paraId="3686948A" w14:textId="77777777" w:rsidR="00D17315" w:rsidRDefault="00D17315">
          <w:pPr>
            <w:pStyle w:val="Obsah3"/>
            <w:tabs>
              <w:tab w:val="left" w:pos="1080"/>
            </w:tabs>
            <w:rPr>
              <w:ins w:id="10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07" w:author="Word Document Comparison" w:date="2025-03-31T16:34:00Z" w16du:dateUtc="2025-03-31T14:34:00Z">
            <w:r>
              <w:fldChar w:fldCharType="begin"/>
            </w:r>
            <w:r>
              <w:instrText>HYPERLINK \l "_Toc194331306"</w:instrText>
            </w:r>
            <w:r>
              <w:fldChar w:fldCharType="separate"/>
            </w:r>
            <w:r w:rsidRPr="00672081">
              <w:rPr>
                <w:rStyle w:val="Hypertextovodkaz"/>
                <w:rFonts w:eastAsiaTheme="majorEastAsia"/>
                <w:noProof/>
              </w:rPr>
              <w:t>2.9.1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_Toc194331306 \h </w:instrText>
            </w:r>
            <w:r>
              <w:rPr>
                <w:noProof/>
                <w:webHidden/>
              </w:rPr>
            </w:r>
            <w:r>
              <w:rPr>
                <w:noProof/>
                <w:webHidden/>
              </w:rPr>
              <w:fldChar w:fldCharType="separate"/>
            </w:r>
            <w:r>
              <w:rPr>
                <w:noProof/>
                <w:webHidden/>
              </w:rPr>
              <w:t>82</w:t>
            </w:r>
            <w:r>
              <w:rPr>
                <w:noProof/>
                <w:webHidden/>
              </w:rPr>
              <w:fldChar w:fldCharType="end"/>
            </w:r>
            <w:r>
              <w:fldChar w:fldCharType="end"/>
            </w:r>
          </w:ins>
        </w:p>
        <w:p w14:paraId="63FD3CAF" w14:textId="77777777" w:rsidR="00D17315" w:rsidRDefault="00D17315">
          <w:pPr>
            <w:pStyle w:val="Obsah3"/>
            <w:tabs>
              <w:tab w:val="left" w:pos="1080"/>
            </w:tabs>
            <w:rPr>
              <w:ins w:id="10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09" w:author="Word Document Comparison" w:date="2025-03-31T16:34:00Z" w16du:dateUtc="2025-03-31T14:34:00Z">
            <w:r>
              <w:fldChar w:fldCharType="begin"/>
            </w:r>
            <w:r>
              <w:instrText>HYPERLINK \l "_Toc194331307"</w:instrText>
            </w:r>
            <w:r>
              <w:fldChar w:fldCharType="separate"/>
            </w:r>
            <w:r w:rsidRPr="00672081">
              <w:rPr>
                <w:rStyle w:val="Hypertextovodkaz"/>
                <w:rFonts w:eastAsiaTheme="majorEastAsia"/>
                <w:noProof/>
              </w:rPr>
              <w:t>2.9.2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_Toc194331307 \h </w:instrText>
            </w:r>
            <w:r>
              <w:rPr>
                <w:noProof/>
                <w:webHidden/>
              </w:rPr>
            </w:r>
            <w:r>
              <w:rPr>
                <w:noProof/>
                <w:webHidden/>
              </w:rPr>
              <w:fldChar w:fldCharType="separate"/>
            </w:r>
            <w:r>
              <w:rPr>
                <w:noProof/>
                <w:webHidden/>
              </w:rPr>
              <w:t>82</w:t>
            </w:r>
            <w:r>
              <w:rPr>
                <w:noProof/>
                <w:webHidden/>
              </w:rPr>
              <w:fldChar w:fldCharType="end"/>
            </w:r>
            <w:r>
              <w:fldChar w:fldCharType="end"/>
            </w:r>
          </w:ins>
        </w:p>
        <w:p w14:paraId="050DFB84" w14:textId="77777777" w:rsidR="00D17315" w:rsidRDefault="00D17315">
          <w:pPr>
            <w:pStyle w:val="Obsah2"/>
            <w:rPr>
              <w:ins w:id="110"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11" w:author="Word Document Comparison" w:date="2025-03-31T16:34:00Z" w16du:dateUtc="2025-03-31T14:34:00Z">
            <w:r>
              <w:fldChar w:fldCharType="begin"/>
            </w:r>
            <w:r>
              <w:instrText>HYPERLINK \l "_Toc194331308"</w:instrText>
            </w:r>
            <w:r>
              <w:fldChar w:fldCharType="separate"/>
            </w:r>
            <w:r w:rsidRPr="00672081">
              <w:rPr>
                <w:rStyle w:val="Hypertextovodkaz"/>
              </w:rPr>
              <w:t>2.10</w:t>
            </w:r>
            <w:r>
              <w:rPr>
                <w:rFonts w:asciiTheme="minorHAnsi" w:eastAsiaTheme="minorEastAsia" w:hAnsiTheme="minorHAnsi" w:cstheme="minorBidi"/>
                <w:bCs w:val="0"/>
                <w:kern w:val="2"/>
                <w:sz w:val="24"/>
                <w:szCs w:val="24"/>
                <w14:ligatures w14:val="standardContextual"/>
              </w:rPr>
              <w:tab/>
            </w:r>
            <w:r w:rsidRPr="00672081">
              <w:rPr>
                <w:rStyle w:val="Hypertextovodkaz"/>
              </w:rPr>
              <w:t>Výpočetní servery pro virtualizaci platformy x86</w:t>
            </w:r>
            <w:r>
              <w:rPr>
                <w:webHidden/>
              </w:rPr>
              <w:tab/>
            </w:r>
            <w:r>
              <w:rPr>
                <w:webHidden/>
              </w:rPr>
              <w:fldChar w:fldCharType="begin"/>
            </w:r>
            <w:r>
              <w:rPr>
                <w:webHidden/>
              </w:rPr>
              <w:instrText xml:space="preserve"> PAGEREF _Toc194331308 \h </w:instrText>
            </w:r>
            <w:r>
              <w:rPr>
                <w:webHidden/>
              </w:rPr>
            </w:r>
            <w:r>
              <w:rPr>
                <w:webHidden/>
              </w:rPr>
              <w:fldChar w:fldCharType="separate"/>
            </w:r>
            <w:r>
              <w:rPr>
                <w:webHidden/>
              </w:rPr>
              <w:t>85</w:t>
            </w:r>
            <w:r>
              <w:rPr>
                <w:webHidden/>
              </w:rPr>
              <w:fldChar w:fldCharType="end"/>
            </w:r>
            <w:r>
              <w:fldChar w:fldCharType="end"/>
            </w:r>
          </w:ins>
        </w:p>
        <w:p w14:paraId="0476A6B0" w14:textId="77777777" w:rsidR="00D17315" w:rsidRDefault="00D17315">
          <w:pPr>
            <w:pStyle w:val="Obsah3"/>
            <w:tabs>
              <w:tab w:val="left" w:pos="1260"/>
            </w:tabs>
            <w:rPr>
              <w:ins w:id="11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13" w:author="Word Document Comparison" w:date="2025-03-31T16:34:00Z" w16du:dateUtc="2025-03-31T14:34:00Z">
            <w:r>
              <w:fldChar w:fldCharType="begin"/>
            </w:r>
            <w:r>
              <w:instrText>HYPERLINK \l "_Toc194331309"</w:instrText>
            </w:r>
            <w:r>
              <w:fldChar w:fldCharType="separate"/>
            </w:r>
            <w:r w:rsidRPr="00672081">
              <w:rPr>
                <w:rStyle w:val="Hypertextovodkaz"/>
                <w:rFonts w:eastAsiaTheme="majorEastAsia"/>
                <w:noProof/>
              </w:rPr>
              <w:t>2.10.1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_Toc194331309 \h </w:instrText>
            </w:r>
            <w:r>
              <w:rPr>
                <w:noProof/>
                <w:webHidden/>
              </w:rPr>
            </w:r>
            <w:r>
              <w:rPr>
                <w:noProof/>
                <w:webHidden/>
              </w:rPr>
              <w:fldChar w:fldCharType="separate"/>
            </w:r>
            <w:r>
              <w:rPr>
                <w:noProof/>
                <w:webHidden/>
              </w:rPr>
              <w:t>85</w:t>
            </w:r>
            <w:r>
              <w:rPr>
                <w:noProof/>
                <w:webHidden/>
              </w:rPr>
              <w:fldChar w:fldCharType="end"/>
            </w:r>
            <w:r>
              <w:fldChar w:fldCharType="end"/>
            </w:r>
          </w:ins>
        </w:p>
        <w:p w14:paraId="56E55619" w14:textId="77777777" w:rsidR="00D17315" w:rsidRDefault="00D17315">
          <w:pPr>
            <w:pStyle w:val="Obsah3"/>
            <w:tabs>
              <w:tab w:val="left" w:pos="1260"/>
            </w:tabs>
            <w:rPr>
              <w:ins w:id="11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15" w:author="Word Document Comparison" w:date="2025-03-31T16:34:00Z" w16du:dateUtc="2025-03-31T14:34:00Z">
            <w:r>
              <w:fldChar w:fldCharType="begin"/>
            </w:r>
            <w:r>
              <w:instrText>HYPERLINK \l "_Toc194331310"</w:instrText>
            </w:r>
            <w:r>
              <w:fldChar w:fldCharType="separate"/>
            </w:r>
            <w:r w:rsidRPr="00672081">
              <w:rPr>
                <w:rStyle w:val="Hypertextovodkaz"/>
                <w:rFonts w:eastAsiaTheme="majorEastAsia"/>
                <w:noProof/>
              </w:rPr>
              <w:t>2.10.2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_Toc194331310 \h </w:instrText>
            </w:r>
            <w:r>
              <w:rPr>
                <w:noProof/>
                <w:webHidden/>
              </w:rPr>
            </w:r>
            <w:r>
              <w:rPr>
                <w:noProof/>
                <w:webHidden/>
              </w:rPr>
              <w:fldChar w:fldCharType="separate"/>
            </w:r>
            <w:r>
              <w:rPr>
                <w:noProof/>
                <w:webHidden/>
              </w:rPr>
              <w:t>86</w:t>
            </w:r>
            <w:r>
              <w:rPr>
                <w:noProof/>
                <w:webHidden/>
              </w:rPr>
              <w:fldChar w:fldCharType="end"/>
            </w:r>
            <w:r>
              <w:fldChar w:fldCharType="end"/>
            </w:r>
          </w:ins>
        </w:p>
        <w:p w14:paraId="3724E4B5" w14:textId="77777777" w:rsidR="00D17315" w:rsidRDefault="00D17315">
          <w:pPr>
            <w:pStyle w:val="Obsah2"/>
            <w:rPr>
              <w:ins w:id="116"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17" w:author="Word Document Comparison" w:date="2025-03-31T16:34:00Z" w16du:dateUtc="2025-03-31T14:34:00Z">
            <w:r>
              <w:fldChar w:fldCharType="begin"/>
            </w:r>
            <w:r>
              <w:instrText>HYPERLINK \l "_Toc194331311"</w:instrText>
            </w:r>
            <w:r>
              <w:fldChar w:fldCharType="separate"/>
            </w:r>
            <w:r w:rsidRPr="00672081">
              <w:rPr>
                <w:rStyle w:val="Hypertextovodkaz"/>
              </w:rPr>
              <w:t>2.11</w:t>
            </w:r>
            <w:r>
              <w:rPr>
                <w:rFonts w:asciiTheme="minorHAnsi" w:eastAsiaTheme="minorEastAsia" w:hAnsiTheme="minorHAnsi" w:cstheme="minorBidi"/>
                <w:bCs w:val="0"/>
                <w:kern w:val="2"/>
                <w:sz w:val="24"/>
                <w:szCs w:val="24"/>
                <w14:ligatures w14:val="standardContextual"/>
              </w:rPr>
              <w:tab/>
            </w:r>
            <w:r w:rsidRPr="00672081">
              <w:rPr>
                <w:rStyle w:val="Hypertextovodkaz"/>
              </w:rPr>
              <w:t>Systémový Monitoring</w:t>
            </w:r>
            <w:r>
              <w:rPr>
                <w:webHidden/>
              </w:rPr>
              <w:tab/>
            </w:r>
            <w:r>
              <w:rPr>
                <w:webHidden/>
              </w:rPr>
              <w:fldChar w:fldCharType="begin"/>
            </w:r>
            <w:r>
              <w:rPr>
                <w:webHidden/>
              </w:rPr>
              <w:instrText xml:space="preserve"> PAGEREF _Toc194331311 \h </w:instrText>
            </w:r>
            <w:r>
              <w:rPr>
                <w:webHidden/>
              </w:rPr>
            </w:r>
            <w:r>
              <w:rPr>
                <w:webHidden/>
              </w:rPr>
              <w:fldChar w:fldCharType="separate"/>
            </w:r>
            <w:r>
              <w:rPr>
                <w:webHidden/>
              </w:rPr>
              <w:t>91</w:t>
            </w:r>
            <w:r>
              <w:rPr>
                <w:webHidden/>
              </w:rPr>
              <w:fldChar w:fldCharType="end"/>
            </w:r>
            <w:r>
              <w:fldChar w:fldCharType="end"/>
            </w:r>
          </w:ins>
        </w:p>
        <w:p w14:paraId="1D66D59D" w14:textId="77777777" w:rsidR="00D17315" w:rsidRDefault="00D17315">
          <w:pPr>
            <w:pStyle w:val="Obsah3"/>
            <w:tabs>
              <w:tab w:val="left" w:pos="1260"/>
            </w:tabs>
            <w:rPr>
              <w:ins w:id="11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19" w:author="Word Document Comparison" w:date="2025-03-31T16:34:00Z" w16du:dateUtc="2025-03-31T14:34:00Z">
            <w:r>
              <w:fldChar w:fldCharType="begin"/>
            </w:r>
            <w:r>
              <w:instrText>HYPERLINK \l "_Toc194331312"</w:instrText>
            </w:r>
            <w:r>
              <w:fldChar w:fldCharType="separate"/>
            </w:r>
            <w:r w:rsidRPr="00672081">
              <w:rPr>
                <w:rStyle w:val="Hypertextovodkaz"/>
                <w:rFonts w:eastAsiaTheme="majorEastAsia"/>
                <w:noProof/>
              </w:rPr>
              <w:t>2.11.1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Popis současného stavu</w:t>
            </w:r>
            <w:r>
              <w:rPr>
                <w:noProof/>
                <w:webHidden/>
              </w:rPr>
              <w:tab/>
            </w:r>
            <w:r>
              <w:rPr>
                <w:noProof/>
                <w:webHidden/>
              </w:rPr>
              <w:fldChar w:fldCharType="begin"/>
            </w:r>
            <w:r>
              <w:rPr>
                <w:noProof/>
                <w:webHidden/>
              </w:rPr>
              <w:instrText xml:space="preserve"> PAGEREF _Toc194331312 \h </w:instrText>
            </w:r>
            <w:r>
              <w:rPr>
                <w:noProof/>
                <w:webHidden/>
              </w:rPr>
            </w:r>
            <w:r>
              <w:rPr>
                <w:noProof/>
                <w:webHidden/>
              </w:rPr>
              <w:fldChar w:fldCharType="separate"/>
            </w:r>
            <w:r>
              <w:rPr>
                <w:noProof/>
                <w:webHidden/>
              </w:rPr>
              <w:t>91</w:t>
            </w:r>
            <w:r>
              <w:rPr>
                <w:noProof/>
                <w:webHidden/>
              </w:rPr>
              <w:fldChar w:fldCharType="end"/>
            </w:r>
            <w:r>
              <w:fldChar w:fldCharType="end"/>
            </w:r>
          </w:ins>
        </w:p>
        <w:p w14:paraId="0D1DA40E" w14:textId="77777777" w:rsidR="00D17315" w:rsidRDefault="00D17315">
          <w:pPr>
            <w:pStyle w:val="Obsah3"/>
            <w:tabs>
              <w:tab w:val="left" w:pos="1260"/>
            </w:tabs>
            <w:rPr>
              <w:ins w:id="12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21" w:author="Word Document Comparison" w:date="2025-03-31T16:34:00Z" w16du:dateUtc="2025-03-31T14:34:00Z">
            <w:r>
              <w:fldChar w:fldCharType="begin"/>
            </w:r>
            <w:r>
              <w:instrText>HYPERLINK \l "_Toc194331313"</w:instrText>
            </w:r>
            <w:r>
              <w:fldChar w:fldCharType="separate"/>
            </w:r>
            <w:r w:rsidRPr="00672081">
              <w:rPr>
                <w:rStyle w:val="Hypertextovodkaz"/>
                <w:rFonts w:eastAsiaTheme="majorEastAsia"/>
                <w:noProof/>
              </w:rPr>
              <w:t>2.11.2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nové řešení</w:t>
            </w:r>
            <w:r>
              <w:rPr>
                <w:noProof/>
                <w:webHidden/>
              </w:rPr>
              <w:tab/>
            </w:r>
            <w:r>
              <w:rPr>
                <w:noProof/>
                <w:webHidden/>
              </w:rPr>
              <w:fldChar w:fldCharType="begin"/>
            </w:r>
            <w:r>
              <w:rPr>
                <w:noProof/>
                <w:webHidden/>
              </w:rPr>
              <w:instrText xml:space="preserve"> PAGEREF _Toc194331313 \h </w:instrText>
            </w:r>
            <w:r>
              <w:rPr>
                <w:noProof/>
                <w:webHidden/>
              </w:rPr>
            </w:r>
            <w:r>
              <w:rPr>
                <w:noProof/>
                <w:webHidden/>
              </w:rPr>
              <w:fldChar w:fldCharType="separate"/>
            </w:r>
            <w:r>
              <w:rPr>
                <w:noProof/>
                <w:webHidden/>
              </w:rPr>
              <w:t>92</w:t>
            </w:r>
            <w:r>
              <w:rPr>
                <w:noProof/>
                <w:webHidden/>
              </w:rPr>
              <w:fldChar w:fldCharType="end"/>
            </w:r>
            <w:r>
              <w:fldChar w:fldCharType="end"/>
            </w:r>
          </w:ins>
        </w:p>
        <w:p w14:paraId="452B7385" w14:textId="77777777" w:rsidR="00D17315" w:rsidRDefault="00D17315">
          <w:pPr>
            <w:pStyle w:val="Obsah3"/>
            <w:tabs>
              <w:tab w:val="left" w:pos="1260"/>
            </w:tabs>
            <w:rPr>
              <w:ins w:id="12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23" w:author="Word Document Comparison" w:date="2025-03-31T16:34:00Z" w16du:dateUtc="2025-03-31T14:34:00Z">
            <w:r>
              <w:fldChar w:fldCharType="begin"/>
            </w:r>
            <w:r>
              <w:instrText>HYPERLINK \l "_Toc194331314"</w:instrText>
            </w:r>
            <w:r>
              <w:fldChar w:fldCharType="separate"/>
            </w:r>
            <w:r w:rsidRPr="00672081">
              <w:rPr>
                <w:rStyle w:val="Hypertextovodkaz"/>
                <w:rFonts w:eastAsiaTheme="majorEastAsia"/>
                <w:noProof/>
              </w:rPr>
              <w:t>2.11.3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Funkční požadavky</w:t>
            </w:r>
            <w:r>
              <w:rPr>
                <w:noProof/>
                <w:webHidden/>
              </w:rPr>
              <w:tab/>
            </w:r>
            <w:r>
              <w:rPr>
                <w:noProof/>
                <w:webHidden/>
              </w:rPr>
              <w:fldChar w:fldCharType="begin"/>
            </w:r>
            <w:r>
              <w:rPr>
                <w:noProof/>
                <w:webHidden/>
              </w:rPr>
              <w:instrText xml:space="preserve"> PAGEREF _Toc194331314 \h </w:instrText>
            </w:r>
            <w:r>
              <w:rPr>
                <w:noProof/>
                <w:webHidden/>
              </w:rPr>
            </w:r>
            <w:r>
              <w:rPr>
                <w:noProof/>
                <w:webHidden/>
              </w:rPr>
              <w:fldChar w:fldCharType="separate"/>
            </w:r>
            <w:r>
              <w:rPr>
                <w:noProof/>
                <w:webHidden/>
              </w:rPr>
              <w:t>92</w:t>
            </w:r>
            <w:r>
              <w:rPr>
                <w:noProof/>
                <w:webHidden/>
              </w:rPr>
              <w:fldChar w:fldCharType="end"/>
            </w:r>
            <w:r>
              <w:fldChar w:fldCharType="end"/>
            </w:r>
          </w:ins>
        </w:p>
        <w:p w14:paraId="2EFB8544" w14:textId="77777777" w:rsidR="00D17315" w:rsidRDefault="00D17315">
          <w:pPr>
            <w:pStyle w:val="Obsah3"/>
            <w:tabs>
              <w:tab w:val="left" w:pos="1260"/>
            </w:tabs>
            <w:rPr>
              <w:ins w:id="12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25" w:author="Word Document Comparison" w:date="2025-03-31T16:34:00Z" w16du:dateUtc="2025-03-31T14:34:00Z">
            <w:r>
              <w:fldChar w:fldCharType="begin"/>
            </w:r>
            <w:r>
              <w:instrText>HYPERLINK \l "_Toc194331315"</w:instrText>
            </w:r>
            <w:r>
              <w:fldChar w:fldCharType="separate"/>
            </w:r>
            <w:r w:rsidRPr="00672081">
              <w:rPr>
                <w:rStyle w:val="Hypertextovodkaz"/>
                <w:rFonts w:eastAsiaTheme="majorEastAsia"/>
                <w:noProof/>
              </w:rPr>
              <w:t>2.11.4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Systémové a HW požadavky</w:t>
            </w:r>
            <w:r>
              <w:rPr>
                <w:noProof/>
                <w:webHidden/>
              </w:rPr>
              <w:tab/>
            </w:r>
            <w:r>
              <w:rPr>
                <w:noProof/>
                <w:webHidden/>
              </w:rPr>
              <w:fldChar w:fldCharType="begin"/>
            </w:r>
            <w:r>
              <w:rPr>
                <w:noProof/>
                <w:webHidden/>
              </w:rPr>
              <w:instrText xml:space="preserve"> PAGEREF _Toc194331315 \h </w:instrText>
            </w:r>
            <w:r>
              <w:rPr>
                <w:noProof/>
                <w:webHidden/>
              </w:rPr>
            </w:r>
            <w:r>
              <w:rPr>
                <w:noProof/>
                <w:webHidden/>
              </w:rPr>
              <w:fldChar w:fldCharType="separate"/>
            </w:r>
            <w:r>
              <w:rPr>
                <w:noProof/>
                <w:webHidden/>
              </w:rPr>
              <w:t>92</w:t>
            </w:r>
            <w:r>
              <w:rPr>
                <w:noProof/>
                <w:webHidden/>
              </w:rPr>
              <w:fldChar w:fldCharType="end"/>
            </w:r>
            <w:r>
              <w:fldChar w:fldCharType="end"/>
            </w:r>
          </w:ins>
        </w:p>
        <w:p w14:paraId="02345447" w14:textId="77777777" w:rsidR="00D17315" w:rsidRDefault="00D17315">
          <w:pPr>
            <w:pStyle w:val="Obsah3"/>
            <w:tabs>
              <w:tab w:val="left" w:pos="1260"/>
            </w:tabs>
            <w:rPr>
              <w:ins w:id="12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27" w:author="Word Document Comparison" w:date="2025-03-31T16:34:00Z" w16du:dateUtc="2025-03-31T14:34:00Z">
            <w:r>
              <w:fldChar w:fldCharType="begin"/>
            </w:r>
            <w:r>
              <w:instrText>HYPERLINK \l "_Toc194331316"</w:instrText>
            </w:r>
            <w:r>
              <w:fldChar w:fldCharType="separate"/>
            </w:r>
            <w:r w:rsidRPr="00672081">
              <w:rPr>
                <w:rStyle w:val="Hypertextovodkaz"/>
                <w:rFonts w:eastAsiaTheme="majorEastAsia"/>
                <w:noProof/>
              </w:rPr>
              <w:t>2.11.5</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monitorované technologie</w:t>
            </w:r>
            <w:r>
              <w:rPr>
                <w:noProof/>
                <w:webHidden/>
              </w:rPr>
              <w:tab/>
            </w:r>
            <w:r>
              <w:rPr>
                <w:noProof/>
                <w:webHidden/>
              </w:rPr>
              <w:fldChar w:fldCharType="begin"/>
            </w:r>
            <w:r>
              <w:rPr>
                <w:noProof/>
                <w:webHidden/>
              </w:rPr>
              <w:instrText xml:space="preserve"> PAGEREF _Toc194331316 \h </w:instrText>
            </w:r>
            <w:r>
              <w:rPr>
                <w:noProof/>
                <w:webHidden/>
              </w:rPr>
            </w:r>
            <w:r>
              <w:rPr>
                <w:noProof/>
                <w:webHidden/>
              </w:rPr>
              <w:fldChar w:fldCharType="separate"/>
            </w:r>
            <w:r>
              <w:rPr>
                <w:noProof/>
                <w:webHidden/>
              </w:rPr>
              <w:t>92</w:t>
            </w:r>
            <w:r>
              <w:rPr>
                <w:noProof/>
                <w:webHidden/>
              </w:rPr>
              <w:fldChar w:fldCharType="end"/>
            </w:r>
            <w:r>
              <w:fldChar w:fldCharType="end"/>
            </w:r>
          </w:ins>
        </w:p>
        <w:p w14:paraId="2C91E1B7" w14:textId="77777777" w:rsidR="00D17315" w:rsidRDefault="00D17315">
          <w:pPr>
            <w:pStyle w:val="Obsah2"/>
            <w:rPr>
              <w:ins w:id="128" w:author="Word Document Comparison" w:date="2025-03-31T16:34:00Z" w16du:dateUtc="2025-03-31T14:34:00Z"/>
              <w:rFonts w:asciiTheme="minorHAnsi" w:eastAsiaTheme="minorEastAsia" w:hAnsiTheme="minorHAnsi" w:cstheme="minorBidi"/>
              <w:bCs w:val="0"/>
              <w:kern w:val="2"/>
              <w:sz w:val="24"/>
              <w:szCs w:val="24"/>
              <w14:ligatures w14:val="standardContextual"/>
            </w:rPr>
          </w:pPr>
          <w:ins w:id="129" w:author="Word Document Comparison" w:date="2025-03-31T16:34:00Z" w16du:dateUtc="2025-03-31T14:34:00Z">
            <w:r>
              <w:fldChar w:fldCharType="begin"/>
            </w:r>
            <w:r>
              <w:instrText>HYPERLINK \l "_Toc194331317"</w:instrText>
            </w:r>
            <w:r>
              <w:fldChar w:fldCharType="separate"/>
            </w:r>
            <w:r w:rsidRPr="00672081">
              <w:rPr>
                <w:rStyle w:val="Hypertextovodkaz"/>
              </w:rPr>
              <w:t>2.12</w:t>
            </w:r>
            <w:r>
              <w:rPr>
                <w:rFonts w:asciiTheme="minorHAnsi" w:eastAsiaTheme="minorEastAsia" w:hAnsiTheme="minorHAnsi" w:cstheme="minorBidi"/>
                <w:bCs w:val="0"/>
                <w:kern w:val="2"/>
                <w:sz w:val="24"/>
                <w:szCs w:val="24"/>
                <w14:ligatures w14:val="standardContextual"/>
              </w:rPr>
              <w:tab/>
            </w:r>
            <w:r w:rsidRPr="00672081">
              <w:rPr>
                <w:rStyle w:val="Hypertextovodkaz"/>
              </w:rPr>
              <w:t>Migrace IS SZIF a akceptace dodávky</w:t>
            </w:r>
            <w:r>
              <w:rPr>
                <w:webHidden/>
              </w:rPr>
              <w:tab/>
            </w:r>
            <w:r>
              <w:rPr>
                <w:webHidden/>
              </w:rPr>
              <w:fldChar w:fldCharType="begin"/>
            </w:r>
            <w:r>
              <w:rPr>
                <w:webHidden/>
              </w:rPr>
              <w:instrText xml:space="preserve"> PAGEREF _Toc194331317 \h </w:instrText>
            </w:r>
            <w:r>
              <w:rPr>
                <w:webHidden/>
              </w:rPr>
            </w:r>
            <w:r>
              <w:rPr>
                <w:webHidden/>
              </w:rPr>
              <w:fldChar w:fldCharType="separate"/>
            </w:r>
            <w:r>
              <w:rPr>
                <w:webHidden/>
              </w:rPr>
              <w:t>96</w:t>
            </w:r>
            <w:r>
              <w:rPr>
                <w:webHidden/>
              </w:rPr>
              <w:fldChar w:fldCharType="end"/>
            </w:r>
            <w:r>
              <w:fldChar w:fldCharType="end"/>
            </w:r>
          </w:ins>
        </w:p>
        <w:p w14:paraId="738CEC9E" w14:textId="77777777" w:rsidR="00D17315" w:rsidRDefault="00D17315">
          <w:pPr>
            <w:pStyle w:val="Obsah3"/>
            <w:tabs>
              <w:tab w:val="left" w:pos="1260"/>
            </w:tabs>
            <w:rPr>
              <w:ins w:id="13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31" w:author="Word Document Comparison" w:date="2025-03-31T16:34:00Z" w16du:dateUtc="2025-03-31T14:34:00Z">
            <w:r>
              <w:fldChar w:fldCharType="begin"/>
            </w:r>
            <w:r>
              <w:instrText>HYPERLINK \l "_Toc194331318"</w:instrText>
            </w:r>
            <w:r>
              <w:fldChar w:fldCharType="separate"/>
            </w:r>
            <w:r w:rsidRPr="00672081">
              <w:rPr>
                <w:rStyle w:val="Hypertextovodkaz"/>
                <w:rFonts w:eastAsiaTheme="majorEastAsia"/>
                <w:noProof/>
              </w:rPr>
              <w:t>2.12.1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Požadavky na realizaci migrace</w:t>
            </w:r>
            <w:r>
              <w:rPr>
                <w:noProof/>
                <w:webHidden/>
              </w:rPr>
              <w:tab/>
            </w:r>
            <w:r>
              <w:rPr>
                <w:noProof/>
                <w:webHidden/>
              </w:rPr>
              <w:fldChar w:fldCharType="begin"/>
            </w:r>
            <w:r>
              <w:rPr>
                <w:noProof/>
                <w:webHidden/>
              </w:rPr>
              <w:instrText xml:space="preserve"> PAGEREF _Toc194331318 \h </w:instrText>
            </w:r>
            <w:r>
              <w:rPr>
                <w:noProof/>
                <w:webHidden/>
              </w:rPr>
            </w:r>
            <w:r>
              <w:rPr>
                <w:noProof/>
                <w:webHidden/>
              </w:rPr>
              <w:fldChar w:fldCharType="separate"/>
            </w:r>
            <w:r>
              <w:rPr>
                <w:noProof/>
                <w:webHidden/>
              </w:rPr>
              <w:t>96</w:t>
            </w:r>
            <w:r>
              <w:rPr>
                <w:noProof/>
                <w:webHidden/>
              </w:rPr>
              <w:fldChar w:fldCharType="end"/>
            </w:r>
            <w:r>
              <w:fldChar w:fldCharType="end"/>
            </w:r>
          </w:ins>
        </w:p>
        <w:p w14:paraId="005E50A7" w14:textId="77777777" w:rsidR="00D17315" w:rsidRDefault="00D17315">
          <w:pPr>
            <w:pStyle w:val="Obsah3"/>
            <w:tabs>
              <w:tab w:val="left" w:pos="1260"/>
            </w:tabs>
            <w:rPr>
              <w:ins w:id="13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33" w:author="Word Document Comparison" w:date="2025-03-31T16:34:00Z" w16du:dateUtc="2025-03-31T14:34:00Z">
            <w:r>
              <w:fldChar w:fldCharType="begin"/>
            </w:r>
            <w:r>
              <w:instrText>HYPERLINK \l "_Toc194331319"</w:instrText>
            </w:r>
            <w:r>
              <w:fldChar w:fldCharType="separate"/>
            </w:r>
            <w:r w:rsidRPr="00672081">
              <w:rPr>
                <w:rStyle w:val="Hypertextovodkaz"/>
                <w:rFonts w:eastAsiaTheme="majorEastAsia"/>
                <w:noProof/>
              </w:rPr>
              <w:t>2.12.2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Postup akceptace kompletní migrace</w:t>
            </w:r>
            <w:r>
              <w:rPr>
                <w:noProof/>
                <w:webHidden/>
              </w:rPr>
              <w:tab/>
            </w:r>
            <w:r>
              <w:rPr>
                <w:noProof/>
                <w:webHidden/>
              </w:rPr>
              <w:fldChar w:fldCharType="begin"/>
            </w:r>
            <w:r>
              <w:rPr>
                <w:noProof/>
                <w:webHidden/>
              </w:rPr>
              <w:instrText xml:space="preserve"> PAGEREF _Toc194331319 \h </w:instrText>
            </w:r>
            <w:r>
              <w:rPr>
                <w:noProof/>
                <w:webHidden/>
              </w:rPr>
            </w:r>
            <w:r>
              <w:rPr>
                <w:noProof/>
                <w:webHidden/>
              </w:rPr>
              <w:fldChar w:fldCharType="separate"/>
            </w:r>
            <w:r>
              <w:rPr>
                <w:noProof/>
                <w:webHidden/>
              </w:rPr>
              <w:t>97</w:t>
            </w:r>
            <w:r>
              <w:rPr>
                <w:noProof/>
                <w:webHidden/>
              </w:rPr>
              <w:fldChar w:fldCharType="end"/>
            </w:r>
            <w:r>
              <w:fldChar w:fldCharType="end"/>
            </w:r>
          </w:ins>
        </w:p>
        <w:p w14:paraId="3D48D5D5" w14:textId="77777777" w:rsidR="00D17315" w:rsidRDefault="00D17315">
          <w:pPr>
            <w:pStyle w:val="Obsah3"/>
            <w:tabs>
              <w:tab w:val="left" w:pos="1260"/>
            </w:tabs>
            <w:rPr>
              <w:ins w:id="134"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35" w:author="Word Document Comparison" w:date="2025-03-31T16:34:00Z" w16du:dateUtc="2025-03-31T14:34:00Z">
            <w:r>
              <w:fldChar w:fldCharType="begin"/>
            </w:r>
            <w:r>
              <w:instrText>HYPERLINK \l "_Toc194331320"</w:instrText>
            </w:r>
            <w:r>
              <w:fldChar w:fldCharType="separate"/>
            </w:r>
            <w:r w:rsidRPr="00672081">
              <w:rPr>
                <w:rStyle w:val="Hypertextovodkaz"/>
                <w:rFonts w:eastAsiaTheme="majorEastAsia"/>
                <w:noProof/>
              </w:rPr>
              <w:t>2.12.3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Kontroly provozovatelů IS SZIF</w:t>
            </w:r>
            <w:r>
              <w:rPr>
                <w:noProof/>
                <w:webHidden/>
              </w:rPr>
              <w:tab/>
            </w:r>
            <w:r>
              <w:rPr>
                <w:noProof/>
                <w:webHidden/>
              </w:rPr>
              <w:fldChar w:fldCharType="begin"/>
            </w:r>
            <w:r>
              <w:rPr>
                <w:noProof/>
                <w:webHidden/>
              </w:rPr>
              <w:instrText xml:space="preserve"> PAGEREF _Toc194331320 \h </w:instrText>
            </w:r>
            <w:r>
              <w:rPr>
                <w:noProof/>
                <w:webHidden/>
              </w:rPr>
            </w:r>
            <w:r>
              <w:rPr>
                <w:noProof/>
                <w:webHidden/>
              </w:rPr>
              <w:fldChar w:fldCharType="separate"/>
            </w:r>
            <w:r>
              <w:rPr>
                <w:noProof/>
                <w:webHidden/>
              </w:rPr>
              <w:t>97</w:t>
            </w:r>
            <w:r>
              <w:rPr>
                <w:noProof/>
                <w:webHidden/>
              </w:rPr>
              <w:fldChar w:fldCharType="end"/>
            </w:r>
            <w:r>
              <w:fldChar w:fldCharType="end"/>
            </w:r>
          </w:ins>
        </w:p>
        <w:p w14:paraId="2E402AF1" w14:textId="77777777" w:rsidR="00D17315" w:rsidRDefault="00D17315">
          <w:pPr>
            <w:pStyle w:val="Obsah3"/>
            <w:tabs>
              <w:tab w:val="left" w:pos="1260"/>
            </w:tabs>
            <w:rPr>
              <w:ins w:id="136"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37" w:author="Word Document Comparison" w:date="2025-03-31T16:34:00Z" w16du:dateUtc="2025-03-31T14:34:00Z">
            <w:r>
              <w:fldChar w:fldCharType="begin"/>
            </w:r>
            <w:r>
              <w:instrText>HYPERLINK \l "_Toc194331321"</w:instrText>
            </w:r>
            <w:r>
              <w:fldChar w:fldCharType="separate"/>
            </w:r>
            <w:r w:rsidRPr="00672081">
              <w:rPr>
                <w:rStyle w:val="Hypertextovodkaz"/>
                <w:rFonts w:eastAsiaTheme="majorEastAsia"/>
                <w:noProof/>
              </w:rPr>
              <w:t>2.12.4</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Postup migrací dle platformy a metody</w:t>
            </w:r>
            <w:r>
              <w:rPr>
                <w:noProof/>
                <w:webHidden/>
              </w:rPr>
              <w:tab/>
            </w:r>
            <w:r>
              <w:rPr>
                <w:noProof/>
                <w:webHidden/>
              </w:rPr>
              <w:fldChar w:fldCharType="begin"/>
            </w:r>
            <w:r>
              <w:rPr>
                <w:noProof/>
                <w:webHidden/>
              </w:rPr>
              <w:instrText xml:space="preserve"> PAGEREF _Toc194331321 \h </w:instrText>
            </w:r>
            <w:r>
              <w:rPr>
                <w:noProof/>
                <w:webHidden/>
              </w:rPr>
            </w:r>
            <w:r>
              <w:rPr>
                <w:noProof/>
                <w:webHidden/>
              </w:rPr>
              <w:fldChar w:fldCharType="separate"/>
            </w:r>
            <w:r>
              <w:rPr>
                <w:noProof/>
                <w:webHidden/>
              </w:rPr>
              <w:t>97</w:t>
            </w:r>
            <w:r>
              <w:rPr>
                <w:noProof/>
                <w:webHidden/>
              </w:rPr>
              <w:fldChar w:fldCharType="end"/>
            </w:r>
            <w:r>
              <w:fldChar w:fldCharType="end"/>
            </w:r>
          </w:ins>
        </w:p>
        <w:p w14:paraId="6EBC2A40" w14:textId="77777777" w:rsidR="00D17315" w:rsidRDefault="00D17315">
          <w:pPr>
            <w:pStyle w:val="Obsah4"/>
            <w:tabs>
              <w:tab w:val="left" w:pos="1549"/>
              <w:tab w:val="right" w:leader="dot" w:pos="9062"/>
            </w:tabs>
            <w:rPr>
              <w:ins w:id="138"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39" w:author="Word Document Comparison" w:date="2025-03-31T16:34:00Z" w16du:dateUtc="2025-03-31T14:34:00Z">
            <w:r>
              <w:fldChar w:fldCharType="begin"/>
            </w:r>
            <w:r>
              <w:instrText>HYPERLINK \l "_Toc194331322"</w:instrText>
            </w:r>
            <w:r>
              <w:fldChar w:fldCharType="separate"/>
            </w:r>
            <w:r w:rsidRPr="00672081">
              <w:rPr>
                <w:rStyle w:val="Hypertextovodkaz"/>
                <w:rFonts w:eastAsiaTheme="majorEastAsia"/>
                <w:noProof/>
              </w:rPr>
              <w:t>2.12.4.1</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Dílčí blok „Storage APP“</w:t>
            </w:r>
            <w:r>
              <w:rPr>
                <w:noProof/>
                <w:webHidden/>
              </w:rPr>
              <w:tab/>
            </w:r>
            <w:r>
              <w:rPr>
                <w:noProof/>
                <w:webHidden/>
              </w:rPr>
              <w:fldChar w:fldCharType="begin"/>
            </w:r>
            <w:r>
              <w:rPr>
                <w:noProof/>
                <w:webHidden/>
              </w:rPr>
              <w:instrText xml:space="preserve"> PAGEREF _Toc194331322 \h </w:instrText>
            </w:r>
            <w:r>
              <w:rPr>
                <w:noProof/>
                <w:webHidden/>
              </w:rPr>
            </w:r>
            <w:r>
              <w:rPr>
                <w:noProof/>
                <w:webHidden/>
              </w:rPr>
              <w:fldChar w:fldCharType="separate"/>
            </w:r>
            <w:r>
              <w:rPr>
                <w:noProof/>
                <w:webHidden/>
              </w:rPr>
              <w:t>97</w:t>
            </w:r>
            <w:r>
              <w:rPr>
                <w:noProof/>
                <w:webHidden/>
              </w:rPr>
              <w:fldChar w:fldCharType="end"/>
            </w:r>
            <w:r>
              <w:fldChar w:fldCharType="end"/>
            </w:r>
          </w:ins>
        </w:p>
        <w:p w14:paraId="43ADDD20" w14:textId="77777777" w:rsidR="00D17315" w:rsidRDefault="00D17315">
          <w:pPr>
            <w:pStyle w:val="Obsah4"/>
            <w:tabs>
              <w:tab w:val="left" w:pos="1549"/>
              <w:tab w:val="right" w:leader="dot" w:pos="9062"/>
            </w:tabs>
            <w:rPr>
              <w:ins w:id="140"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41" w:author="Word Document Comparison" w:date="2025-03-31T16:34:00Z" w16du:dateUtc="2025-03-31T14:34:00Z">
            <w:r>
              <w:fldChar w:fldCharType="begin"/>
            </w:r>
            <w:r>
              <w:instrText>HYPERLINK \l "_Toc194331323"</w:instrText>
            </w:r>
            <w:r>
              <w:fldChar w:fldCharType="separate"/>
            </w:r>
            <w:r w:rsidRPr="00672081">
              <w:rPr>
                <w:rStyle w:val="Hypertextovodkaz"/>
                <w:rFonts w:eastAsiaTheme="majorEastAsia"/>
                <w:noProof/>
              </w:rPr>
              <w:t>2.12.4.2</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Dílčí blok „PowerPC“</w:t>
            </w:r>
            <w:r>
              <w:rPr>
                <w:noProof/>
                <w:webHidden/>
              </w:rPr>
              <w:tab/>
            </w:r>
            <w:r>
              <w:rPr>
                <w:noProof/>
                <w:webHidden/>
              </w:rPr>
              <w:fldChar w:fldCharType="begin"/>
            </w:r>
            <w:r>
              <w:rPr>
                <w:noProof/>
                <w:webHidden/>
              </w:rPr>
              <w:instrText xml:space="preserve"> PAGEREF _Toc194331323 \h </w:instrText>
            </w:r>
            <w:r>
              <w:rPr>
                <w:noProof/>
                <w:webHidden/>
              </w:rPr>
            </w:r>
            <w:r>
              <w:rPr>
                <w:noProof/>
                <w:webHidden/>
              </w:rPr>
              <w:fldChar w:fldCharType="separate"/>
            </w:r>
            <w:r>
              <w:rPr>
                <w:noProof/>
                <w:webHidden/>
              </w:rPr>
              <w:t>97</w:t>
            </w:r>
            <w:r>
              <w:rPr>
                <w:noProof/>
                <w:webHidden/>
              </w:rPr>
              <w:fldChar w:fldCharType="end"/>
            </w:r>
            <w:r>
              <w:fldChar w:fldCharType="end"/>
            </w:r>
          </w:ins>
        </w:p>
        <w:p w14:paraId="0008E27B" w14:textId="77777777" w:rsidR="00D17315" w:rsidRDefault="00D17315">
          <w:pPr>
            <w:pStyle w:val="Obsah4"/>
            <w:tabs>
              <w:tab w:val="left" w:pos="1549"/>
              <w:tab w:val="right" w:leader="dot" w:pos="9062"/>
            </w:tabs>
            <w:rPr>
              <w:ins w:id="142" w:author="Word Document Comparison" w:date="2025-03-31T16:34:00Z" w16du:dateUtc="2025-03-31T14:34:00Z"/>
              <w:rFonts w:asciiTheme="minorHAnsi" w:eastAsiaTheme="minorEastAsia" w:hAnsiTheme="minorHAnsi" w:cstheme="minorBidi"/>
              <w:noProof/>
              <w:kern w:val="2"/>
              <w:sz w:val="24"/>
              <w:szCs w:val="24"/>
              <w14:ligatures w14:val="standardContextual"/>
            </w:rPr>
          </w:pPr>
          <w:ins w:id="143" w:author="Word Document Comparison" w:date="2025-03-31T16:34:00Z" w16du:dateUtc="2025-03-31T14:34:00Z">
            <w:r>
              <w:fldChar w:fldCharType="begin"/>
            </w:r>
            <w:r>
              <w:instrText>HYPERLINK \l "_Toc194331324"</w:instrText>
            </w:r>
            <w:r>
              <w:fldChar w:fldCharType="separate"/>
            </w:r>
            <w:r w:rsidRPr="00672081">
              <w:rPr>
                <w:rStyle w:val="Hypertextovodkaz"/>
                <w:rFonts w:eastAsiaTheme="majorEastAsia"/>
                <w:noProof/>
              </w:rPr>
              <w:t>2.12.4.3</w:t>
            </w:r>
            <w:r>
              <w:rPr>
                <w:rFonts w:asciiTheme="minorHAnsi" w:eastAsiaTheme="minorEastAsia" w:hAnsiTheme="minorHAnsi" w:cstheme="minorBidi"/>
                <w:noProof/>
                <w:kern w:val="2"/>
                <w:sz w:val="24"/>
                <w:szCs w:val="24"/>
                <w14:ligatures w14:val="standardContextual"/>
              </w:rPr>
              <w:tab/>
            </w:r>
            <w:r w:rsidRPr="00672081">
              <w:rPr>
                <w:rStyle w:val="Hypertextovodkaz"/>
                <w:rFonts w:eastAsiaTheme="majorEastAsia"/>
                <w:noProof/>
              </w:rPr>
              <w:t>Dílčí blok „x86“</w:t>
            </w:r>
            <w:r>
              <w:rPr>
                <w:noProof/>
                <w:webHidden/>
              </w:rPr>
              <w:tab/>
            </w:r>
            <w:r>
              <w:rPr>
                <w:noProof/>
                <w:webHidden/>
              </w:rPr>
              <w:fldChar w:fldCharType="begin"/>
            </w:r>
            <w:r>
              <w:rPr>
                <w:noProof/>
                <w:webHidden/>
              </w:rPr>
              <w:instrText xml:space="preserve"> PAGEREF _Toc194331324 \h </w:instrText>
            </w:r>
            <w:r>
              <w:rPr>
                <w:noProof/>
                <w:webHidden/>
              </w:rPr>
            </w:r>
            <w:r>
              <w:rPr>
                <w:noProof/>
                <w:webHidden/>
              </w:rPr>
              <w:fldChar w:fldCharType="separate"/>
            </w:r>
            <w:r>
              <w:rPr>
                <w:noProof/>
                <w:webHidden/>
              </w:rPr>
              <w:t>98</w:t>
            </w:r>
            <w:r>
              <w:rPr>
                <w:noProof/>
                <w:webHidden/>
              </w:rPr>
              <w:fldChar w:fldCharType="end"/>
            </w:r>
            <w:r>
              <w:fldChar w:fldCharType="end"/>
            </w:r>
          </w:ins>
        </w:p>
        <w:p w14:paraId="4E69B397" w14:textId="6FE53198" w:rsidR="00C14E46" w:rsidRDefault="005E2A24">
          <w:pPr>
            <w:pStyle w:val="Obsah1"/>
            <w:rPr>
              <w:del w:id="144" w:author="Word Document Comparison" w:date="2025-03-31T16:34:00Z" w16du:dateUtc="2025-03-31T14:34:00Z"/>
              <w:rFonts w:asciiTheme="minorHAnsi" w:eastAsiaTheme="minorEastAsia" w:hAnsiTheme="minorHAnsi" w:cstheme="minorBidi"/>
              <w:bCs w:val="0"/>
              <w:caps w:val="0"/>
              <w:kern w:val="2"/>
              <w:sz w:val="24"/>
              <w:szCs w:val="24"/>
              <w14:ligatures w14:val="standardContextual"/>
            </w:rPr>
          </w:pPr>
          <w:ins w:id="145" w:author="Word Document Comparison" w:date="2025-03-31T16:34:00Z" w16du:dateUtc="2025-03-31T14:34:00Z">
            <w:r>
              <w:rPr>
                <w:rFonts w:eastAsia="Times New Roman"/>
                <w:bCs w:val="0"/>
                <w:caps w:val="0"/>
              </w:rPr>
              <w:fldChar w:fldCharType="end"/>
            </w:r>
          </w:ins>
          <w:del w:id="146" w:author="Word Document Comparison" w:date="2025-03-31T16:34:00Z" w16du:dateUtc="2025-03-31T14:34:00Z">
            <w:r>
              <w:rPr>
                <w:rFonts w:eastAsia="Times New Roman"/>
                <w:bCs w:val="0"/>
                <w:caps w:val="0"/>
              </w:rPr>
              <w:fldChar w:fldCharType="begin"/>
            </w:r>
            <w:r>
              <w:rPr>
                <w:rFonts w:eastAsia="Times New Roman"/>
                <w:bCs w:val="0"/>
                <w:caps w:val="0"/>
              </w:rPr>
              <w:delInstrText xml:space="preserve"> TOC \o "1-4" \h \z \u </w:delInstrText>
            </w:r>
            <w:r>
              <w:rPr>
                <w:rFonts w:eastAsia="Times New Roman"/>
                <w:bCs w:val="0"/>
                <w:caps w:val="0"/>
              </w:rPr>
              <w:fldChar w:fldCharType="separate"/>
            </w:r>
            <w:r w:rsidR="00C14E46">
              <w:fldChar w:fldCharType="begin"/>
            </w:r>
            <w:r w:rsidR="00C14E46">
              <w:delInstrText>HYPERLINK \l "_Toc177708929"</w:delInstrText>
            </w:r>
            <w:r w:rsidR="00C14E46">
              <w:fldChar w:fldCharType="separate"/>
            </w:r>
            <w:r w:rsidR="00C14E46" w:rsidRPr="00754440">
              <w:rPr>
                <w:rStyle w:val="Hypertextovodkaz"/>
              </w:rPr>
              <w:delText>1.</w:delText>
            </w:r>
            <w:r w:rsidR="00C14E46">
              <w:rPr>
                <w:rFonts w:asciiTheme="minorHAnsi" w:eastAsiaTheme="minorEastAsia" w:hAnsiTheme="minorHAnsi" w:cstheme="minorBidi"/>
                <w:bCs w:val="0"/>
                <w:caps w:val="0"/>
                <w:kern w:val="2"/>
                <w:sz w:val="24"/>
                <w:szCs w:val="24"/>
                <w14:ligatures w14:val="standardContextual"/>
              </w:rPr>
              <w:tab/>
            </w:r>
            <w:r w:rsidR="00C14E46" w:rsidRPr="00754440">
              <w:rPr>
                <w:rStyle w:val="Hypertextovodkaz"/>
              </w:rPr>
              <w:delText>Manažerské shrnutí výchozího stavu</w:delText>
            </w:r>
            <w:r w:rsidR="00C14E46">
              <w:rPr>
                <w:webHidden/>
              </w:rPr>
              <w:tab/>
            </w:r>
            <w:r w:rsidR="00C14E46">
              <w:rPr>
                <w:webHidden/>
              </w:rPr>
              <w:fldChar w:fldCharType="begin"/>
            </w:r>
            <w:r w:rsidR="00C14E46">
              <w:rPr>
                <w:webHidden/>
              </w:rPr>
              <w:delInstrText xml:space="preserve"> PAGEREF _Toc177708929 \h </w:delInstrText>
            </w:r>
            <w:r w:rsidR="00C14E46">
              <w:rPr>
                <w:webHidden/>
              </w:rPr>
            </w:r>
            <w:r w:rsidR="00C14E46">
              <w:rPr>
                <w:webHidden/>
              </w:rPr>
              <w:fldChar w:fldCharType="separate"/>
            </w:r>
            <w:r w:rsidR="00C14E46">
              <w:rPr>
                <w:webHidden/>
              </w:rPr>
              <w:delText>4</w:delText>
            </w:r>
            <w:r w:rsidR="00C14E46">
              <w:rPr>
                <w:webHidden/>
              </w:rPr>
              <w:fldChar w:fldCharType="end"/>
            </w:r>
            <w:r w:rsidR="00C14E46">
              <w:fldChar w:fldCharType="end"/>
            </w:r>
          </w:del>
        </w:p>
        <w:p w14:paraId="481B8DD5" w14:textId="11040CEC" w:rsidR="00C14E46" w:rsidRDefault="00C14E46">
          <w:pPr>
            <w:pStyle w:val="Obsah2"/>
            <w:rPr>
              <w:del w:id="147"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48" w:author="Word Document Comparison" w:date="2025-03-31T16:34:00Z" w16du:dateUtc="2025-03-31T14:34:00Z">
            <w:r>
              <w:fldChar w:fldCharType="begin"/>
            </w:r>
            <w:r>
              <w:delInstrText>HYPERLINK \l "_Toc177708930"</w:delInstrText>
            </w:r>
            <w:r>
              <w:fldChar w:fldCharType="separate"/>
            </w:r>
            <w:r w:rsidRPr="00754440">
              <w:rPr>
                <w:rStyle w:val="Hypertextovodkaz"/>
              </w:rPr>
              <w:delText>1.1</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SAN síť</w:delText>
            </w:r>
            <w:r>
              <w:rPr>
                <w:webHidden/>
              </w:rPr>
              <w:tab/>
            </w:r>
            <w:r>
              <w:rPr>
                <w:webHidden/>
              </w:rPr>
              <w:fldChar w:fldCharType="begin"/>
            </w:r>
            <w:r>
              <w:rPr>
                <w:webHidden/>
              </w:rPr>
              <w:delInstrText xml:space="preserve"> PAGEREF _Toc177708930 \h </w:delInstrText>
            </w:r>
            <w:r>
              <w:rPr>
                <w:webHidden/>
              </w:rPr>
            </w:r>
            <w:r>
              <w:rPr>
                <w:webHidden/>
              </w:rPr>
              <w:fldChar w:fldCharType="separate"/>
            </w:r>
            <w:r>
              <w:rPr>
                <w:webHidden/>
              </w:rPr>
              <w:delText>4</w:delText>
            </w:r>
            <w:r>
              <w:rPr>
                <w:webHidden/>
              </w:rPr>
              <w:fldChar w:fldCharType="end"/>
            </w:r>
            <w:r>
              <w:fldChar w:fldCharType="end"/>
            </w:r>
          </w:del>
        </w:p>
        <w:p w14:paraId="641D0662" w14:textId="337C27E1" w:rsidR="00C14E46" w:rsidRDefault="00C14E46">
          <w:pPr>
            <w:pStyle w:val="Obsah2"/>
            <w:rPr>
              <w:del w:id="149"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50" w:author="Word Document Comparison" w:date="2025-03-31T16:34:00Z" w16du:dateUtc="2025-03-31T14:34:00Z">
            <w:r>
              <w:fldChar w:fldCharType="begin"/>
            </w:r>
            <w:r>
              <w:delInstrText>HYPERLINK \l "_Toc177708931"</w:delInstrText>
            </w:r>
            <w:r>
              <w:fldChar w:fldCharType="separate"/>
            </w:r>
            <w:r w:rsidRPr="00754440">
              <w:rPr>
                <w:rStyle w:val="Hypertextovodkaz"/>
              </w:rPr>
              <w:delText>1.2</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LAN síť</w:delText>
            </w:r>
            <w:r>
              <w:rPr>
                <w:webHidden/>
              </w:rPr>
              <w:tab/>
            </w:r>
            <w:r>
              <w:rPr>
                <w:webHidden/>
              </w:rPr>
              <w:fldChar w:fldCharType="begin"/>
            </w:r>
            <w:r>
              <w:rPr>
                <w:webHidden/>
              </w:rPr>
              <w:delInstrText xml:space="preserve"> PAGEREF _Toc177708931 \h </w:delInstrText>
            </w:r>
            <w:r>
              <w:rPr>
                <w:webHidden/>
              </w:rPr>
            </w:r>
            <w:r>
              <w:rPr>
                <w:webHidden/>
              </w:rPr>
              <w:fldChar w:fldCharType="separate"/>
            </w:r>
            <w:r>
              <w:rPr>
                <w:webHidden/>
              </w:rPr>
              <w:delText>4</w:delText>
            </w:r>
            <w:r>
              <w:rPr>
                <w:webHidden/>
              </w:rPr>
              <w:fldChar w:fldCharType="end"/>
            </w:r>
            <w:r>
              <w:fldChar w:fldCharType="end"/>
            </w:r>
          </w:del>
        </w:p>
        <w:p w14:paraId="488ACDEB" w14:textId="7AABC9E0" w:rsidR="00C14E46" w:rsidRDefault="00C14E46">
          <w:pPr>
            <w:pStyle w:val="Obsah2"/>
            <w:rPr>
              <w:del w:id="151"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52" w:author="Word Document Comparison" w:date="2025-03-31T16:34:00Z" w16du:dateUtc="2025-03-31T14:34:00Z">
            <w:r>
              <w:fldChar w:fldCharType="begin"/>
            </w:r>
            <w:r>
              <w:delInstrText>HYPERLINK \l "_Toc177708932"</w:delInstrText>
            </w:r>
            <w:r>
              <w:fldChar w:fldCharType="separate"/>
            </w:r>
            <w:r w:rsidRPr="00754440">
              <w:rPr>
                <w:rStyle w:val="Hypertextovodkaz"/>
              </w:rPr>
              <w:delText>1.3</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Datová úložiště</w:delText>
            </w:r>
            <w:r>
              <w:rPr>
                <w:webHidden/>
              </w:rPr>
              <w:tab/>
            </w:r>
            <w:r>
              <w:rPr>
                <w:webHidden/>
              </w:rPr>
              <w:fldChar w:fldCharType="begin"/>
            </w:r>
            <w:r>
              <w:rPr>
                <w:webHidden/>
              </w:rPr>
              <w:delInstrText xml:space="preserve"> PAGEREF _Toc177708932 \h </w:delInstrText>
            </w:r>
            <w:r>
              <w:rPr>
                <w:webHidden/>
              </w:rPr>
            </w:r>
            <w:r>
              <w:rPr>
                <w:webHidden/>
              </w:rPr>
              <w:fldChar w:fldCharType="separate"/>
            </w:r>
            <w:r>
              <w:rPr>
                <w:webHidden/>
              </w:rPr>
              <w:delText>5</w:delText>
            </w:r>
            <w:r>
              <w:rPr>
                <w:webHidden/>
              </w:rPr>
              <w:fldChar w:fldCharType="end"/>
            </w:r>
            <w:r>
              <w:fldChar w:fldCharType="end"/>
            </w:r>
          </w:del>
        </w:p>
        <w:p w14:paraId="100A94EE" w14:textId="12F2D217" w:rsidR="00C14E46" w:rsidRDefault="00C14E46">
          <w:pPr>
            <w:pStyle w:val="Obsah2"/>
            <w:rPr>
              <w:del w:id="153"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54" w:author="Word Document Comparison" w:date="2025-03-31T16:34:00Z" w16du:dateUtc="2025-03-31T14:34:00Z">
            <w:r>
              <w:fldChar w:fldCharType="begin"/>
            </w:r>
            <w:r>
              <w:delInstrText>HYPERLINK \l "_Toc177708933"</w:delInstrText>
            </w:r>
            <w:r>
              <w:fldChar w:fldCharType="separate"/>
            </w:r>
            <w:r w:rsidRPr="00754440">
              <w:rPr>
                <w:rStyle w:val="Hypertextovodkaz"/>
              </w:rPr>
              <w:delText>1.4</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Výpočetní servery pro ERP SAP</w:delText>
            </w:r>
            <w:r>
              <w:rPr>
                <w:webHidden/>
              </w:rPr>
              <w:tab/>
            </w:r>
            <w:r>
              <w:rPr>
                <w:webHidden/>
              </w:rPr>
              <w:fldChar w:fldCharType="begin"/>
            </w:r>
            <w:r>
              <w:rPr>
                <w:webHidden/>
              </w:rPr>
              <w:delInstrText xml:space="preserve"> PAGEREF _Toc177708933 \h </w:delInstrText>
            </w:r>
            <w:r>
              <w:rPr>
                <w:webHidden/>
              </w:rPr>
            </w:r>
            <w:r>
              <w:rPr>
                <w:webHidden/>
              </w:rPr>
              <w:fldChar w:fldCharType="separate"/>
            </w:r>
            <w:r>
              <w:rPr>
                <w:webHidden/>
              </w:rPr>
              <w:delText>5</w:delText>
            </w:r>
            <w:r>
              <w:rPr>
                <w:webHidden/>
              </w:rPr>
              <w:fldChar w:fldCharType="end"/>
            </w:r>
            <w:r>
              <w:fldChar w:fldCharType="end"/>
            </w:r>
          </w:del>
        </w:p>
        <w:p w14:paraId="010018CD" w14:textId="7113C5EF" w:rsidR="00C14E46" w:rsidRDefault="00C14E46">
          <w:pPr>
            <w:pStyle w:val="Obsah2"/>
            <w:rPr>
              <w:del w:id="155"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56" w:author="Word Document Comparison" w:date="2025-03-31T16:34:00Z" w16du:dateUtc="2025-03-31T14:34:00Z">
            <w:r>
              <w:fldChar w:fldCharType="begin"/>
            </w:r>
            <w:r>
              <w:delInstrText>HYPERLINK \l "_Toc177708934"</w:delInstrText>
            </w:r>
            <w:r>
              <w:fldChar w:fldCharType="separate"/>
            </w:r>
            <w:r w:rsidRPr="00754440">
              <w:rPr>
                <w:rStyle w:val="Hypertextovodkaz"/>
              </w:rPr>
              <w:delText>1.5</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Výpočetní servery pro virtualizaci platformy x86</w:delText>
            </w:r>
            <w:r>
              <w:rPr>
                <w:webHidden/>
              </w:rPr>
              <w:tab/>
            </w:r>
            <w:r>
              <w:rPr>
                <w:webHidden/>
              </w:rPr>
              <w:fldChar w:fldCharType="begin"/>
            </w:r>
            <w:r>
              <w:rPr>
                <w:webHidden/>
              </w:rPr>
              <w:delInstrText xml:space="preserve"> PAGEREF _Toc177708934 \h </w:delInstrText>
            </w:r>
            <w:r>
              <w:rPr>
                <w:webHidden/>
              </w:rPr>
            </w:r>
            <w:r>
              <w:rPr>
                <w:webHidden/>
              </w:rPr>
              <w:fldChar w:fldCharType="separate"/>
            </w:r>
            <w:r>
              <w:rPr>
                <w:webHidden/>
              </w:rPr>
              <w:delText>5</w:delText>
            </w:r>
            <w:r>
              <w:rPr>
                <w:webHidden/>
              </w:rPr>
              <w:fldChar w:fldCharType="end"/>
            </w:r>
            <w:r>
              <w:fldChar w:fldCharType="end"/>
            </w:r>
          </w:del>
        </w:p>
        <w:p w14:paraId="7BC415A2" w14:textId="5F740B5F" w:rsidR="00C14E46" w:rsidRDefault="00C14E46">
          <w:pPr>
            <w:pStyle w:val="Obsah1"/>
            <w:rPr>
              <w:del w:id="157" w:author="Word Document Comparison" w:date="2025-03-31T16:34:00Z" w16du:dateUtc="2025-03-31T14:34:00Z"/>
              <w:rFonts w:asciiTheme="minorHAnsi" w:eastAsiaTheme="minorEastAsia" w:hAnsiTheme="minorHAnsi" w:cstheme="minorBidi"/>
              <w:bCs w:val="0"/>
              <w:caps w:val="0"/>
              <w:kern w:val="2"/>
              <w:sz w:val="24"/>
              <w:szCs w:val="24"/>
              <w14:ligatures w14:val="standardContextual"/>
            </w:rPr>
          </w:pPr>
          <w:del w:id="158" w:author="Word Document Comparison" w:date="2025-03-31T16:34:00Z" w16du:dateUtc="2025-03-31T14:34:00Z">
            <w:r>
              <w:fldChar w:fldCharType="begin"/>
            </w:r>
            <w:r>
              <w:delInstrText>HYPERLINK \l "_Toc177708935"</w:delInstrText>
            </w:r>
            <w:r>
              <w:fldChar w:fldCharType="separate"/>
            </w:r>
            <w:r w:rsidRPr="00754440">
              <w:rPr>
                <w:rStyle w:val="Hypertextovodkaz"/>
              </w:rPr>
              <w:delText>2</w:delText>
            </w:r>
            <w:r>
              <w:rPr>
                <w:rFonts w:asciiTheme="minorHAnsi" w:eastAsiaTheme="minorEastAsia" w:hAnsiTheme="minorHAnsi" w:cstheme="minorBidi"/>
                <w:bCs w:val="0"/>
                <w:caps w:val="0"/>
                <w:kern w:val="2"/>
                <w:sz w:val="24"/>
                <w:szCs w:val="24"/>
                <w14:ligatures w14:val="standardContextual"/>
              </w:rPr>
              <w:tab/>
            </w:r>
            <w:r w:rsidRPr="00754440">
              <w:rPr>
                <w:rStyle w:val="Hypertextovodkaz"/>
              </w:rPr>
              <w:delText>Požadavky na realizované řešení</w:delText>
            </w:r>
            <w:r>
              <w:rPr>
                <w:webHidden/>
              </w:rPr>
              <w:tab/>
            </w:r>
            <w:r>
              <w:rPr>
                <w:webHidden/>
              </w:rPr>
              <w:fldChar w:fldCharType="begin"/>
            </w:r>
            <w:r>
              <w:rPr>
                <w:webHidden/>
              </w:rPr>
              <w:delInstrText xml:space="preserve"> PAGEREF _Toc177708935 \h </w:delInstrText>
            </w:r>
            <w:r>
              <w:rPr>
                <w:webHidden/>
              </w:rPr>
            </w:r>
            <w:r>
              <w:rPr>
                <w:webHidden/>
              </w:rPr>
              <w:fldChar w:fldCharType="separate"/>
            </w:r>
            <w:r>
              <w:rPr>
                <w:webHidden/>
              </w:rPr>
              <w:delText>6</w:delText>
            </w:r>
            <w:r>
              <w:rPr>
                <w:webHidden/>
              </w:rPr>
              <w:fldChar w:fldCharType="end"/>
            </w:r>
            <w:r>
              <w:fldChar w:fldCharType="end"/>
            </w:r>
          </w:del>
        </w:p>
        <w:p w14:paraId="2C7EEBA7" w14:textId="3C939196" w:rsidR="00C14E46" w:rsidRDefault="00C14E46">
          <w:pPr>
            <w:pStyle w:val="Obsah2"/>
            <w:rPr>
              <w:del w:id="159"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60" w:author="Word Document Comparison" w:date="2025-03-31T16:34:00Z" w16du:dateUtc="2025-03-31T14:34:00Z">
            <w:r>
              <w:fldChar w:fldCharType="begin"/>
            </w:r>
            <w:r>
              <w:delInstrText>HYPERLINK \l "_Toc177708936"</w:delInstrText>
            </w:r>
            <w:r>
              <w:fldChar w:fldCharType="separate"/>
            </w:r>
            <w:r w:rsidRPr="00754440">
              <w:rPr>
                <w:rStyle w:val="Hypertextovodkaz"/>
              </w:rPr>
              <w:delText>2.1</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Záměr obnovy infrastruktury</w:delText>
            </w:r>
            <w:r>
              <w:rPr>
                <w:webHidden/>
              </w:rPr>
              <w:tab/>
            </w:r>
            <w:r>
              <w:rPr>
                <w:webHidden/>
              </w:rPr>
              <w:fldChar w:fldCharType="begin"/>
            </w:r>
            <w:r>
              <w:rPr>
                <w:webHidden/>
              </w:rPr>
              <w:delInstrText xml:space="preserve"> PAGEREF _Toc177708936 \h </w:delInstrText>
            </w:r>
            <w:r>
              <w:rPr>
                <w:webHidden/>
              </w:rPr>
            </w:r>
            <w:r>
              <w:rPr>
                <w:webHidden/>
              </w:rPr>
              <w:fldChar w:fldCharType="separate"/>
            </w:r>
            <w:r>
              <w:rPr>
                <w:webHidden/>
              </w:rPr>
              <w:delText>6</w:delText>
            </w:r>
            <w:r>
              <w:rPr>
                <w:webHidden/>
              </w:rPr>
              <w:fldChar w:fldCharType="end"/>
            </w:r>
            <w:r>
              <w:fldChar w:fldCharType="end"/>
            </w:r>
          </w:del>
        </w:p>
        <w:p w14:paraId="1C23382B" w14:textId="0CC02424" w:rsidR="00C14E46" w:rsidRDefault="00C14E46">
          <w:pPr>
            <w:pStyle w:val="Obsah2"/>
            <w:rPr>
              <w:del w:id="161"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62" w:author="Word Document Comparison" w:date="2025-03-31T16:34:00Z" w16du:dateUtc="2025-03-31T14:34:00Z">
            <w:r>
              <w:fldChar w:fldCharType="begin"/>
            </w:r>
            <w:r>
              <w:delInstrText>HYPERLINK \l "_Toc177708937"</w:delInstrText>
            </w:r>
            <w:r>
              <w:fldChar w:fldCharType="separate"/>
            </w:r>
            <w:r w:rsidRPr="00754440">
              <w:rPr>
                <w:rStyle w:val="Hypertextovodkaz"/>
              </w:rPr>
              <w:delText>2.2</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Požadavky na certifikaci dodávaných komponent</w:delText>
            </w:r>
            <w:r>
              <w:rPr>
                <w:webHidden/>
              </w:rPr>
              <w:tab/>
            </w:r>
            <w:r>
              <w:rPr>
                <w:webHidden/>
              </w:rPr>
              <w:fldChar w:fldCharType="begin"/>
            </w:r>
            <w:r>
              <w:rPr>
                <w:webHidden/>
              </w:rPr>
              <w:delInstrText xml:space="preserve"> PAGEREF _Toc177708937 \h </w:delInstrText>
            </w:r>
            <w:r>
              <w:rPr>
                <w:webHidden/>
              </w:rPr>
            </w:r>
            <w:r>
              <w:rPr>
                <w:webHidden/>
              </w:rPr>
              <w:fldChar w:fldCharType="separate"/>
            </w:r>
            <w:r>
              <w:rPr>
                <w:webHidden/>
              </w:rPr>
              <w:delText>8</w:delText>
            </w:r>
            <w:r>
              <w:rPr>
                <w:webHidden/>
              </w:rPr>
              <w:fldChar w:fldCharType="end"/>
            </w:r>
            <w:r>
              <w:fldChar w:fldCharType="end"/>
            </w:r>
          </w:del>
        </w:p>
        <w:p w14:paraId="0E2E7C93" w14:textId="38B4C5F8" w:rsidR="00C14E46" w:rsidRDefault="00C14E46">
          <w:pPr>
            <w:pStyle w:val="Obsah2"/>
            <w:rPr>
              <w:del w:id="163"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64" w:author="Word Document Comparison" w:date="2025-03-31T16:34:00Z" w16du:dateUtc="2025-03-31T14:34:00Z">
            <w:r>
              <w:fldChar w:fldCharType="begin"/>
            </w:r>
            <w:r>
              <w:delInstrText>HYPERLINK \l "_Toc177708938"</w:delInstrText>
            </w:r>
            <w:r>
              <w:fldChar w:fldCharType="separate"/>
            </w:r>
            <w:r w:rsidRPr="00754440">
              <w:rPr>
                <w:rStyle w:val="Hypertextovodkaz"/>
              </w:rPr>
              <w:delText>2.3</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Technické parametry dodávaných komponent</w:delText>
            </w:r>
            <w:r>
              <w:rPr>
                <w:webHidden/>
              </w:rPr>
              <w:tab/>
            </w:r>
            <w:r>
              <w:rPr>
                <w:webHidden/>
              </w:rPr>
              <w:fldChar w:fldCharType="begin"/>
            </w:r>
            <w:r>
              <w:rPr>
                <w:webHidden/>
              </w:rPr>
              <w:delInstrText xml:space="preserve"> PAGEREF _Toc177708938 \h </w:delInstrText>
            </w:r>
            <w:r>
              <w:rPr>
                <w:webHidden/>
              </w:rPr>
            </w:r>
            <w:r>
              <w:rPr>
                <w:webHidden/>
              </w:rPr>
              <w:fldChar w:fldCharType="separate"/>
            </w:r>
            <w:r>
              <w:rPr>
                <w:webHidden/>
              </w:rPr>
              <w:delText>9</w:delText>
            </w:r>
            <w:r>
              <w:rPr>
                <w:webHidden/>
              </w:rPr>
              <w:fldChar w:fldCharType="end"/>
            </w:r>
            <w:r>
              <w:fldChar w:fldCharType="end"/>
            </w:r>
          </w:del>
        </w:p>
        <w:p w14:paraId="286DDAA9" w14:textId="7D5C6886" w:rsidR="00C14E46" w:rsidRDefault="00C14E46">
          <w:pPr>
            <w:pStyle w:val="Obsah2"/>
            <w:rPr>
              <w:del w:id="165"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66" w:author="Word Document Comparison" w:date="2025-03-31T16:34:00Z" w16du:dateUtc="2025-03-31T14:34:00Z">
            <w:r>
              <w:fldChar w:fldCharType="begin"/>
            </w:r>
            <w:r>
              <w:delInstrText>HYPERLINK \l "_Toc177708939"</w:delInstrText>
            </w:r>
            <w:r>
              <w:fldChar w:fldCharType="separate"/>
            </w:r>
            <w:r w:rsidRPr="00754440">
              <w:rPr>
                <w:rStyle w:val="Hypertextovodkaz"/>
              </w:rPr>
              <w:delText>2.4</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SAN síť</w:delText>
            </w:r>
            <w:r>
              <w:rPr>
                <w:webHidden/>
              </w:rPr>
              <w:tab/>
            </w:r>
            <w:r>
              <w:rPr>
                <w:webHidden/>
              </w:rPr>
              <w:fldChar w:fldCharType="begin"/>
            </w:r>
            <w:r>
              <w:rPr>
                <w:webHidden/>
              </w:rPr>
              <w:delInstrText xml:space="preserve"> PAGEREF _Toc177708939 \h </w:delInstrText>
            </w:r>
            <w:r>
              <w:rPr>
                <w:webHidden/>
              </w:rPr>
            </w:r>
            <w:r>
              <w:rPr>
                <w:webHidden/>
              </w:rPr>
              <w:fldChar w:fldCharType="separate"/>
            </w:r>
            <w:r>
              <w:rPr>
                <w:webHidden/>
              </w:rPr>
              <w:delText>9</w:delText>
            </w:r>
            <w:r>
              <w:rPr>
                <w:webHidden/>
              </w:rPr>
              <w:fldChar w:fldCharType="end"/>
            </w:r>
            <w:r>
              <w:fldChar w:fldCharType="end"/>
            </w:r>
          </w:del>
        </w:p>
        <w:p w14:paraId="196A5545" w14:textId="7D471446" w:rsidR="00C14E46" w:rsidRDefault="00C14E46">
          <w:pPr>
            <w:pStyle w:val="Obsah3"/>
            <w:tabs>
              <w:tab w:val="left" w:pos="1080"/>
            </w:tabs>
            <w:rPr>
              <w:del w:id="16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68" w:author="Word Document Comparison" w:date="2025-03-31T16:34:00Z" w16du:dateUtc="2025-03-31T14:34:00Z">
            <w:r>
              <w:fldChar w:fldCharType="begin"/>
            </w:r>
            <w:r>
              <w:delInstrText>HYPERLINK \l "_Toc177708940"</w:delInstrText>
            </w:r>
            <w:r>
              <w:fldChar w:fldCharType="separate"/>
            </w:r>
            <w:r w:rsidRPr="00754440">
              <w:rPr>
                <w:rStyle w:val="Hypertextovodkaz"/>
                <w:rFonts w:eastAsiaTheme="majorEastAsia"/>
                <w:noProof/>
              </w:rPr>
              <w:delText>2.4.1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_Toc177708940 \h </w:delInstrText>
            </w:r>
            <w:r>
              <w:rPr>
                <w:noProof/>
                <w:webHidden/>
              </w:rPr>
            </w:r>
            <w:r>
              <w:rPr>
                <w:noProof/>
                <w:webHidden/>
              </w:rPr>
              <w:fldChar w:fldCharType="separate"/>
            </w:r>
            <w:r>
              <w:rPr>
                <w:noProof/>
                <w:webHidden/>
              </w:rPr>
              <w:delText>9</w:delText>
            </w:r>
            <w:r>
              <w:rPr>
                <w:noProof/>
                <w:webHidden/>
              </w:rPr>
              <w:fldChar w:fldCharType="end"/>
            </w:r>
            <w:r>
              <w:fldChar w:fldCharType="end"/>
            </w:r>
          </w:del>
        </w:p>
        <w:p w14:paraId="1F5603AC" w14:textId="5E6069AA" w:rsidR="00C14E46" w:rsidRDefault="00C14E46">
          <w:pPr>
            <w:pStyle w:val="Obsah3"/>
            <w:tabs>
              <w:tab w:val="left" w:pos="1080"/>
            </w:tabs>
            <w:rPr>
              <w:del w:id="16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70" w:author="Word Document Comparison" w:date="2025-03-31T16:34:00Z" w16du:dateUtc="2025-03-31T14:34:00Z">
            <w:r>
              <w:fldChar w:fldCharType="begin"/>
            </w:r>
            <w:r>
              <w:delInstrText>HYPERLINK \l "_Toc177708941"</w:delInstrText>
            </w:r>
            <w:r>
              <w:fldChar w:fldCharType="separate"/>
            </w:r>
            <w:r w:rsidRPr="00754440">
              <w:rPr>
                <w:rStyle w:val="Hypertextovodkaz"/>
                <w:rFonts w:eastAsiaTheme="majorEastAsia"/>
                <w:noProof/>
              </w:rPr>
              <w:delText>2.4.2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_Toc177708941 \h </w:delInstrText>
            </w:r>
            <w:r>
              <w:rPr>
                <w:noProof/>
                <w:webHidden/>
              </w:rPr>
            </w:r>
            <w:r>
              <w:rPr>
                <w:noProof/>
                <w:webHidden/>
              </w:rPr>
              <w:fldChar w:fldCharType="separate"/>
            </w:r>
            <w:r>
              <w:rPr>
                <w:noProof/>
                <w:webHidden/>
              </w:rPr>
              <w:delText>10</w:delText>
            </w:r>
            <w:r>
              <w:rPr>
                <w:noProof/>
                <w:webHidden/>
              </w:rPr>
              <w:fldChar w:fldCharType="end"/>
            </w:r>
            <w:r>
              <w:fldChar w:fldCharType="end"/>
            </w:r>
          </w:del>
        </w:p>
        <w:p w14:paraId="41D79B86" w14:textId="4E695291" w:rsidR="00C14E46" w:rsidRDefault="00C14E46">
          <w:pPr>
            <w:pStyle w:val="Obsah2"/>
            <w:rPr>
              <w:del w:id="171"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172" w:author="Word Document Comparison" w:date="2025-03-31T16:34:00Z" w16du:dateUtc="2025-03-31T14:34:00Z">
            <w:r>
              <w:fldChar w:fldCharType="begin"/>
            </w:r>
            <w:r>
              <w:delInstrText>HYPERLINK \l "_Toc177708942"</w:delInstrText>
            </w:r>
            <w:r>
              <w:fldChar w:fldCharType="separate"/>
            </w:r>
            <w:r w:rsidRPr="00754440">
              <w:rPr>
                <w:rStyle w:val="Hypertextovodkaz"/>
              </w:rPr>
              <w:delText>2.5</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LAN síť (síťové a bezpečnostní prvky)</w:delText>
            </w:r>
            <w:r>
              <w:rPr>
                <w:webHidden/>
              </w:rPr>
              <w:tab/>
            </w:r>
            <w:r>
              <w:rPr>
                <w:webHidden/>
              </w:rPr>
              <w:fldChar w:fldCharType="begin"/>
            </w:r>
            <w:r>
              <w:rPr>
                <w:webHidden/>
              </w:rPr>
              <w:delInstrText xml:space="preserve"> PAGEREF _Toc177708942 \h </w:delInstrText>
            </w:r>
            <w:r>
              <w:rPr>
                <w:webHidden/>
              </w:rPr>
            </w:r>
            <w:r>
              <w:rPr>
                <w:webHidden/>
              </w:rPr>
              <w:fldChar w:fldCharType="separate"/>
            </w:r>
            <w:r>
              <w:rPr>
                <w:webHidden/>
              </w:rPr>
              <w:delText>13</w:delText>
            </w:r>
            <w:r>
              <w:rPr>
                <w:webHidden/>
              </w:rPr>
              <w:fldChar w:fldCharType="end"/>
            </w:r>
            <w:r>
              <w:fldChar w:fldCharType="end"/>
            </w:r>
          </w:del>
        </w:p>
        <w:p w14:paraId="07764CCF" w14:textId="251DBC4A" w:rsidR="00C14E46" w:rsidRDefault="00C14E46">
          <w:pPr>
            <w:pStyle w:val="Obsah3"/>
            <w:tabs>
              <w:tab w:val="left" w:pos="1080"/>
            </w:tabs>
            <w:rPr>
              <w:del w:id="17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74" w:author="Word Document Comparison" w:date="2025-03-31T16:34:00Z" w16du:dateUtc="2025-03-31T14:34:00Z">
            <w:r>
              <w:fldChar w:fldCharType="begin"/>
            </w:r>
            <w:r>
              <w:delInstrText>HYPERLINK \l "_Toc177708943"</w:delInstrText>
            </w:r>
            <w:r>
              <w:fldChar w:fldCharType="separate"/>
            </w:r>
            <w:r w:rsidRPr="00754440">
              <w:rPr>
                <w:rStyle w:val="Hypertextovodkaz"/>
                <w:rFonts w:eastAsiaTheme="majorEastAsia"/>
                <w:noProof/>
              </w:rPr>
              <w:delText>2.5.1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_Toc177708943 \h </w:delInstrText>
            </w:r>
            <w:r>
              <w:rPr>
                <w:noProof/>
                <w:webHidden/>
              </w:rPr>
            </w:r>
            <w:r>
              <w:rPr>
                <w:noProof/>
                <w:webHidden/>
              </w:rPr>
              <w:fldChar w:fldCharType="separate"/>
            </w:r>
            <w:r>
              <w:rPr>
                <w:noProof/>
                <w:webHidden/>
              </w:rPr>
              <w:delText>13</w:delText>
            </w:r>
            <w:r>
              <w:rPr>
                <w:noProof/>
                <w:webHidden/>
              </w:rPr>
              <w:fldChar w:fldCharType="end"/>
            </w:r>
            <w:r>
              <w:fldChar w:fldCharType="end"/>
            </w:r>
          </w:del>
        </w:p>
        <w:p w14:paraId="606D4E9B" w14:textId="7DF7BEE6" w:rsidR="00C14E46" w:rsidRDefault="00C14E46">
          <w:pPr>
            <w:pStyle w:val="Obsah3"/>
            <w:tabs>
              <w:tab w:val="left" w:pos="1080"/>
            </w:tabs>
            <w:rPr>
              <w:del w:id="17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76" w:author="Word Document Comparison" w:date="2025-03-31T16:34:00Z" w16du:dateUtc="2025-03-31T14:34:00Z">
            <w:r>
              <w:fldChar w:fldCharType="begin"/>
            </w:r>
            <w:r>
              <w:delInstrText>HYPERLINK \l "_Toc177708944"</w:delInstrText>
            </w:r>
            <w:r>
              <w:fldChar w:fldCharType="separate"/>
            </w:r>
            <w:r w:rsidRPr="00754440">
              <w:rPr>
                <w:rStyle w:val="Hypertextovodkaz"/>
                <w:rFonts w:eastAsiaTheme="majorEastAsia"/>
                <w:noProof/>
              </w:rPr>
              <w:delText>2.5.2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_Toc177708944 \h </w:delInstrText>
            </w:r>
            <w:r>
              <w:rPr>
                <w:noProof/>
                <w:webHidden/>
              </w:rPr>
            </w:r>
            <w:r>
              <w:rPr>
                <w:noProof/>
                <w:webHidden/>
              </w:rPr>
              <w:fldChar w:fldCharType="separate"/>
            </w:r>
            <w:r>
              <w:rPr>
                <w:noProof/>
                <w:webHidden/>
              </w:rPr>
              <w:delText>13</w:delText>
            </w:r>
            <w:r>
              <w:rPr>
                <w:noProof/>
                <w:webHidden/>
              </w:rPr>
              <w:fldChar w:fldCharType="end"/>
            </w:r>
            <w:r>
              <w:fldChar w:fldCharType="end"/>
            </w:r>
          </w:del>
        </w:p>
        <w:p w14:paraId="5C6D6CFE" w14:textId="2554CF2F" w:rsidR="00C14E46" w:rsidRDefault="00C14E46">
          <w:pPr>
            <w:pStyle w:val="Obsah4"/>
            <w:tabs>
              <w:tab w:val="left" w:pos="1440"/>
              <w:tab w:val="right" w:leader="dot" w:pos="9062"/>
            </w:tabs>
            <w:rPr>
              <w:del w:id="17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78" w:author="Word Document Comparison" w:date="2025-03-31T16:34:00Z" w16du:dateUtc="2025-03-31T14:34:00Z">
            <w:r>
              <w:fldChar w:fldCharType="begin"/>
            </w:r>
            <w:r>
              <w:delInstrText>HYPERLINK \l "_Toc177708945"</w:delInstrText>
            </w:r>
            <w:r>
              <w:fldChar w:fldCharType="separate"/>
            </w:r>
            <w:r w:rsidRPr="00754440">
              <w:rPr>
                <w:rStyle w:val="Hypertextovodkaz"/>
                <w:rFonts w:eastAsiaTheme="majorEastAsia"/>
                <w:noProof/>
              </w:rPr>
              <w:delText>2.5.2.1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Inicializační nastavení</w:delText>
            </w:r>
            <w:r>
              <w:rPr>
                <w:noProof/>
                <w:webHidden/>
              </w:rPr>
              <w:tab/>
            </w:r>
            <w:r>
              <w:rPr>
                <w:noProof/>
                <w:webHidden/>
              </w:rPr>
              <w:fldChar w:fldCharType="begin"/>
            </w:r>
            <w:r>
              <w:rPr>
                <w:noProof/>
                <w:webHidden/>
              </w:rPr>
              <w:delInstrText xml:space="preserve"> PAGEREF _Toc177708945 \h </w:delInstrText>
            </w:r>
            <w:r>
              <w:rPr>
                <w:noProof/>
                <w:webHidden/>
              </w:rPr>
            </w:r>
            <w:r>
              <w:rPr>
                <w:noProof/>
                <w:webHidden/>
              </w:rPr>
              <w:fldChar w:fldCharType="separate"/>
            </w:r>
            <w:r>
              <w:rPr>
                <w:noProof/>
                <w:webHidden/>
              </w:rPr>
              <w:delText>14</w:delText>
            </w:r>
            <w:r>
              <w:rPr>
                <w:noProof/>
                <w:webHidden/>
              </w:rPr>
              <w:fldChar w:fldCharType="end"/>
            </w:r>
            <w:r>
              <w:fldChar w:fldCharType="end"/>
            </w:r>
          </w:del>
        </w:p>
        <w:p w14:paraId="6CFB408F" w14:textId="3D3DE02E" w:rsidR="00C14E46" w:rsidRDefault="00C14E46">
          <w:pPr>
            <w:pStyle w:val="Obsah4"/>
            <w:tabs>
              <w:tab w:val="left" w:pos="1440"/>
              <w:tab w:val="right" w:leader="dot" w:pos="9062"/>
            </w:tabs>
            <w:rPr>
              <w:del w:id="17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80" w:author="Word Document Comparison" w:date="2025-03-31T16:34:00Z" w16du:dateUtc="2025-03-31T14:34:00Z">
            <w:r>
              <w:fldChar w:fldCharType="begin"/>
            </w:r>
            <w:r>
              <w:delInstrText>HYPERLINK \l "_Toc177708946"</w:delInstrText>
            </w:r>
            <w:r>
              <w:fldChar w:fldCharType="separate"/>
            </w:r>
            <w:r w:rsidRPr="00754440">
              <w:rPr>
                <w:rStyle w:val="Hypertextovodkaz"/>
                <w:rFonts w:eastAsiaTheme="majorEastAsia"/>
                <w:noProof/>
              </w:rPr>
              <w:delText>2.5.2.2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Migrace</w:delText>
            </w:r>
            <w:r>
              <w:rPr>
                <w:noProof/>
                <w:webHidden/>
              </w:rPr>
              <w:tab/>
            </w:r>
            <w:r>
              <w:rPr>
                <w:noProof/>
                <w:webHidden/>
              </w:rPr>
              <w:fldChar w:fldCharType="begin"/>
            </w:r>
            <w:r>
              <w:rPr>
                <w:noProof/>
                <w:webHidden/>
              </w:rPr>
              <w:delInstrText xml:space="preserve"> PAGEREF _Toc177708946 \h </w:delInstrText>
            </w:r>
            <w:r>
              <w:rPr>
                <w:noProof/>
                <w:webHidden/>
              </w:rPr>
            </w:r>
            <w:r>
              <w:rPr>
                <w:noProof/>
                <w:webHidden/>
              </w:rPr>
              <w:fldChar w:fldCharType="separate"/>
            </w:r>
            <w:r>
              <w:rPr>
                <w:noProof/>
                <w:webHidden/>
              </w:rPr>
              <w:delText>14</w:delText>
            </w:r>
            <w:r>
              <w:rPr>
                <w:noProof/>
                <w:webHidden/>
              </w:rPr>
              <w:fldChar w:fldCharType="end"/>
            </w:r>
            <w:r>
              <w:fldChar w:fldCharType="end"/>
            </w:r>
          </w:del>
        </w:p>
        <w:p w14:paraId="7DE8AA8D" w14:textId="2A3B9A7F" w:rsidR="00C14E46" w:rsidRDefault="00C14E46">
          <w:pPr>
            <w:pStyle w:val="Obsah3"/>
            <w:tabs>
              <w:tab w:val="left" w:pos="1080"/>
            </w:tabs>
            <w:rPr>
              <w:del w:id="18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82" w:author="Word Document Comparison" w:date="2025-03-31T16:34:00Z" w16du:dateUtc="2025-03-31T14:34:00Z">
            <w:r>
              <w:fldChar w:fldCharType="begin"/>
            </w:r>
            <w:r>
              <w:delInstrText>HYPERLINK \l "_Toc177708947"</w:delInstrText>
            </w:r>
            <w:r>
              <w:fldChar w:fldCharType="separate"/>
            </w:r>
            <w:r w:rsidRPr="00754440">
              <w:rPr>
                <w:rStyle w:val="Hypertextovodkaz"/>
                <w:rFonts w:eastAsiaTheme="majorEastAsia"/>
                <w:noProof/>
              </w:rPr>
              <w:delText>2.5.3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LAN  - topologie</w:delText>
            </w:r>
            <w:r>
              <w:rPr>
                <w:noProof/>
                <w:webHidden/>
              </w:rPr>
              <w:tab/>
            </w:r>
            <w:r>
              <w:rPr>
                <w:noProof/>
                <w:webHidden/>
              </w:rPr>
              <w:fldChar w:fldCharType="begin"/>
            </w:r>
            <w:r>
              <w:rPr>
                <w:noProof/>
                <w:webHidden/>
              </w:rPr>
              <w:delInstrText xml:space="preserve"> PAGEREF _Toc177708947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61E3E61F" w14:textId="59C7D8B6" w:rsidR="00C14E46" w:rsidRDefault="00C14E46">
          <w:pPr>
            <w:pStyle w:val="Obsah4"/>
            <w:tabs>
              <w:tab w:val="left" w:pos="1440"/>
              <w:tab w:val="right" w:leader="dot" w:pos="9062"/>
            </w:tabs>
            <w:rPr>
              <w:del w:id="18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84" w:author="Word Document Comparison" w:date="2025-03-31T16:34:00Z" w16du:dateUtc="2025-03-31T14:34:00Z">
            <w:r>
              <w:fldChar w:fldCharType="begin"/>
            </w:r>
            <w:r>
              <w:delInstrText>HYPERLINK \l "_Toc177708948"</w:delInstrText>
            </w:r>
            <w:r>
              <w:fldChar w:fldCharType="separate"/>
            </w:r>
            <w:r w:rsidRPr="00754440">
              <w:rPr>
                <w:rStyle w:val="Hypertextovodkaz"/>
                <w:rFonts w:eastAsiaTheme="majorEastAsia"/>
                <w:noProof/>
              </w:rPr>
              <w:delText>2.5.3.1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LAN část DC – Fyzické provedení / SoC</w:delText>
            </w:r>
            <w:r>
              <w:rPr>
                <w:noProof/>
                <w:webHidden/>
              </w:rPr>
              <w:tab/>
            </w:r>
            <w:r>
              <w:rPr>
                <w:noProof/>
                <w:webHidden/>
              </w:rPr>
              <w:fldChar w:fldCharType="begin"/>
            </w:r>
            <w:r>
              <w:rPr>
                <w:noProof/>
                <w:webHidden/>
              </w:rPr>
              <w:delInstrText xml:space="preserve"> PAGEREF _Toc177708948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7F0019AF" w14:textId="26773504" w:rsidR="00C14E46" w:rsidRDefault="00C14E46">
          <w:pPr>
            <w:pStyle w:val="Obsah4"/>
            <w:tabs>
              <w:tab w:val="left" w:pos="1440"/>
              <w:tab w:val="right" w:leader="dot" w:pos="9062"/>
            </w:tabs>
            <w:rPr>
              <w:del w:id="18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86" w:author="Word Document Comparison" w:date="2025-03-31T16:34:00Z" w16du:dateUtc="2025-03-31T14:34:00Z">
            <w:r>
              <w:fldChar w:fldCharType="begin"/>
            </w:r>
            <w:r>
              <w:delInstrText>HYPERLINK \l "_Toc177708949"</w:delInstrText>
            </w:r>
            <w:r>
              <w:fldChar w:fldCharType="separate"/>
            </w:r>
            <w:r w:rsidRPr="00754440">
              <w:rPr>
                <w:rStyle w:val="Hypertextovodkaz"/>
                <w:rFonts w:eastAsiaTheme="majorEastAsia"/>
                <w:noProof/>
              </w:rPr>
              <w:delText>2.5.3.2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DC fabric</w:delText>
            </w:r>
            <w:r>
              <w:rPr>
                <w:noProof/>
                <w:webHidden/>
              </w:rPr>
              <w:tab/>
            </w:r>
            <w:r>
              <w:rPr>
                <w:noProof/>
                <w:webHidden/>
              </w:rPr>
              <w:fldChar w:fldCharType="begin"/>
            </w:r>
            <w:r>
              <w:rPr>
                <w:noProof/>
                <w:webHidden/>
              </w:rPr>
              <w:delInstrText xml:space="preserve"> PAGEREF _Toc177708949 \h </w:delInstrText>
            </w:r>
            <w:r>
              <w:rPr>
                <w:noProof/>
                <w:webHidden/>
              </w:rPr>
            </w:r>
            <w:r>
              <w:rPr>
                <w:noProof/>
                <w:webHidden/>
              </w:rPr>
              <w:fldChar w:fldCharType="separate"/>
            </w:r>
            <w:r>
              <w:rPr>
                <w:noProof/>
                <w:webHidden/>
              </w:rPr>
              <w:delText>16</w:delText>
            </w:r>
            <w:r>
              <w:rPr>
                <w:noProof/>
                <w:webHidden/>
              </w:rPr>
              <w:fldChar w:fldCharType="end"/>
            </w:r>
            <w:r>
              <w:fldChar w:fldCharType="end"/>
            </w:r>
          </w:del>
        </w:p>
        <w:p w14:paraId="41E65A64" w14:textId="478B5C89" w:rsidR="00C14E46" w:rsidRDefault="00C14E46">
          <w:pPr>
            <w:pStyle w:val="Obsah4"/>
            <w:tabs>
              <w:tab w:val="left" w:pos="1440"/>
              <w:tab w:val="right" w:leader="dot" w:pos="9062"/>
            </w:tabs>
            <w:rPr>
              <w:del w:id="18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88" w:author="Word Document Comparison" w:date="2025-03-31T16:34:00Z" w16du:dateUtc="2025-03-31T14:34:00Z">
            <w:r>
              <w:fldChar w:fldCharType="begin"/>
            </w:r>
            <w:r>
              <w:delInstrText>HYPERLINK \l "_Toc177708950"</w:delInstrText>
            </w:r>
            <w:r>
              <w:fldChar w:fldCharType="separate"/>
            </w:r>
            <w:r w:rsidRPr="00754440">
              <w:rPr>
                <w:rStyle w:val="Hypertextovodkaz"/>
                <w:rFonts w:eastAsiaTheme="majorEastAsia"/>
                <w:noProof/>
              </w:rPr>
              <w:delText>2.5.3.3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WAN konektivita</w:delText>
            </w:r>
            <w:r>
              <w:rPr>
                <w:noProof/>
                <w:webHidden/>
              </w:rPr>
              <w:tab/>
            </w:r>
            <w:r>
              <w:rPr>
                <w:noProof/>
                <w:webHidden/>
              </w:rPr>
              <w:fldChar w:fldCharType="begin"/>
            </w:r>
            <w:r>
              <w:rPr>
                <w:noProof/>
                <w:webHidden/>
              </w:rPr>
              <w:delInstrText xml:space="preserve"> PAGEREF _Toc177708950 \h </w:delInstrText>
            </w:r>
            <w:r>
              <w:rPr>
                <w:noProof/>
                <w:webHidden/>
              </w:rPr>
            </w:r>
            <w:r>
              <w:rPr>
                <w:noProof/>
                <w:webHidden/>
              </w:rPr>
              <w:fldChar w:fldCharType="separate"/>
            </w:r>
            <w:r>
              <w:rPr>
                <w:noProof/>
                <w:webHidden/>
              </w:rPr>
              <w:delText>16</w:delText>
            </w:r>
            <w:r>
              <w:rPr>
                <w:noProof/>
                <w:webHidden/>
              </w:rPr>
              <w:fldChar w:fldCharType="end"/>
            </w:r>
            <w:r>
              <w:fldChar w:fldCharType="end"/>
            </w:r>
          </w:del>
        </w:p>
        <w:p w14:paraId="3D268612" w14:textId="34D4043A" w:rsidR="00C14E46" w:rsidRDefault="00C14E46">
          <w:pPr>
            <w:pStyle w:val="Obsah4"/>
            <w:tabs>
              <w:tab w:val="left" w:pos="1440"/>
              <w:tab w:val="right" w:leader="dot" w:pos="9062"/>
            </w:tabs>
            <w:rPr>
              <w:del w:id="18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90" w:author="Word Document Comparison" w:date="2025-03-31T16:34:00Z" w16du:dateUtc="2025-03-31T14:34:00Z">
            <w:r>
              <w:fldChar w:fldCharType="begin"/>
            </w:r>
            <w:r>
              <w:delInstrText>HYPERLINK \l "_Toc177708951"</w:delInstrText>
            </w:r>
            <w:r>
              <w:fldChar w:fldCharType="separate"/>
            </w:r>
            <w:r w:rsidRPr="00754440">
              <w:rPr>
                <w:rStyle w:val="Hypertextovodkaz"/>
                <w:rFonts w:eastAsiaTheme="majorEastAsia"/>
                <w:noProof/>
              </w:rPr>
              <w:delText>2.5.3.4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DCI konektivita</w:delText>
            </w:r>
            <w:r>
              <w:rPr>
                <w:noProof/>
                <w:webHidden/>
              </w:rPr>
              <w:tab/>
            </w:r>
            <w:r>
              <w:rPr>
                <w:noProof/>
                <w:webHidden/>
              </w:rPr>
              <w:fldChar w:fldCharType="begin"/>
            </w:r>
            <w:r>
              <w:rPr>
                <w:noProof/>
                <w:webHidden/>
              </w:rPr>
              <w:delInstrText xml:space="preserve"> PAGEREF _Toc177708951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09F22EEB" w14:textId="0DCE5512" w:rsidR="00C14E46" w:rsidRDefault="00C14E46">
          <w:pPr>
            <w:pStyle w:val="Obsah3"/>
            <w:tabs>
              <w:tab w:val="left" w:pos="1080"/>
            </w:tabs>
            <w:rPr>
              <w:del w:id="19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92" w:author="Word Document Comparison" w:date="2025-03-31T16:34:00Z" w16du:dateUtc="2025-03-31T14:34:00Z">
            <w:r>
              <w:fldChar w:fldCharType="begin"/>
            </w:r>
            <w:r>
              <w:delInstrText>HYPERLINK \l "_Toc177708952"</w:delInstrText>
            </w:r>
            <w:r>
              <w:fldChar w:fldCharType="separate"/>
            </w:r>
            <w:r w:rsidRPr="00754440">
              <w:rPr>
                <w:rStyle w:val="Hypertextovodkaz"/>
                <w:rFonts w:eastAsiaTheme="majorEastAsia"/>
                <w:noProof/>
              </w:rPr>
              <w:delText>2.5.4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L2-L7 security</w:delText>
            </w:r>
            <w:r>
              <w:rPr>
                <w:noProof/>
                <w:webHidden/>
              </w:rPr>
              <w:tab/>
            </w:r>
            <w:r>
              <w:rPr>
                <w:noProof/>
                <w:webHidden/>
              </w:rPr>
              <w:fldChar w:fldCharType="begin"/>
            </w:r>
            <w:r>
              <w:rPr>
                <w:noProof/>
                <w:webHidden/>
              </w:rPr>
              <w:delInstrText xml:space="preserve"> PAGEREF _Toc177708952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2AFEA0B3" w14:textId="5C073D37" w:rsidR="00C14E46" w:rsidRDefault="00C14E46">
          <w:pPr>
            <w:pStyle w:val="Obsah4"/>
            <w:tabs>
              <w:tab w:val="left" w:pos="1440"/>
              <w:tab w:val="right" w:leader="dot" w:pos="9062"/>
            </w:tabs>
            <w:rPr>
              <w:del w:id="19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94" w:author="Word Document Comparison" w:date="2025-03-31T16:34:00Z" w16du:dateUtc="2025-03-31T14:34:00Z">
            <w:r>
              <w:fldChar w:fldCharType="begin"/>
            </w:r>
            <w:r>
              <w:delInstrText>HYPERLINK \l "_Toc177708953"</w:delInstrText>
            </w:r>
            <w:r>
              <w:fldChar w:fldCharType="separate"/>
            </w:r>
            <w:r w:rsidRPr="00754440">
              <w:rPr>
                <w:rStyle w:val="Hypertextovodkaz"/>
                <w:rFonts w:eastAsiaTheme="majorEastAsia"/>
                <w:noProof/>
              </w:rPr>
              <w:delText>2.5.4.1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_Toc177708953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0567B6C4" w14:textId="058109BB" w:rsidR="00C14E46" w:rsidRDefault="00C14E46">
          <w:pPr>
            <w:pStyle w:val="Obsah4"/>
            <w:tabs>
              <w:tab w:val="left" w:pos="1440"/>
              <w:tab w:val="right" w:leader="dot" w:pos="9062"/>
            </w:tabs>
            <w:rPr>
              <w:del w:id="19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96" w:author="Word Document Comparison" w:date="2025-03-31T16:34:00Z" w16du:dateUtc="2025-03-31T14:34:00Z">
            <w:r>
              <w:fldChar w:fldCharType="begin"/>
            </w:r>
            <w:r>
              <w:delInstrText>HYPERLINK \l "_Toc177708954"</w:delInstrText>
            </w:r>
            <w:r>
              <w:fldChar w:fldCharType="separate"/>
            </w:r>
            <w:r w:rsidRPr="00754440">
              <w:rPr>
                <w:rStyle w:val="Hypertextovodkaz"/>
                <w:rFonts w:eastAsiaTheme="majorEastAsia"/>
                <w:noProof/>
              </w:rPr>
              <w:delText>2.5.4.2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Firewall</w:delText>
            </w:r>
            <w:r>
              <w:rPr>
                <w:noProof/>
                <w:webHidden/>
              </w:rPr>
              <w:tab/>
            </w:r>
            <w:r>
              <w:rPr>
                <w:noProof/>
                <w:webHidden/>
              </w:rPr>
              <w:fldChar w:fldCharType="begin"/>
            </w:r>
            <w:r>
              <w:rPr>
                <w:noProof/>
                <w:webHidden/>
              </w:rPr>
              <w:delInstrText xml:space="preserve"> PAGEREF _Toc177708954 \h </w:delInstrText>
            </w:r>
            <w:r>
              <w:rPr>
                <w:noProof/>
                <w:webHidden/>
              </w:rPr>
            </w:r>
            <w:r>
              <w:rPr>
                <w:noProof/>
                <w:webHidden/>
              </w:rPr>
              <w:fldChar w:fldCharType="separate"/>
            </w:r>
            <w:r>
              <w:rPr>
                <w:noProof/>
                <w:webHidden/>
              </w:rPr>
              <w:delText>18</w:delText>
            </w:r>
            <w:r>
              <w:rPr>
                <w:noProof/>
                <w:webHidden/>
              </w:rPr>
              <w:fldChar w:fldCharType="end"/>
            </w:r>
            <w:r>
              <w:fldChar w:fldCharType="end"/>
            </w:r>
          </w:del>
        </w:p>
        <w:p w14:paraId="76DB3878" w14:textId="68317B1A" w:rsidR="00C14E46" w:rsidRDefault="00C14E46">
          <w:pPr>
            <w:pStyle w:val="Obsah3"/>
            <w:tabs>
              <w:tab w:val="left" w:pos="1080"/>
            </w:tabs>
            <w:rPr>
              <w:del w:id="19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198" w:author="Word Document Comparison" w:date="2025-03-31T16:34:00Z" w16du:dateUtc="2025-03-31T14:34:00Z">
            <w:r>
              <w:fldChar w:fldCharType="begin"/>
            </w:r>
            <w:r>
              <w:delInstrText>HYPERLINK \l "_Toc177708955"</w:delInstrText>
            </w:r>
            <w:r>
              <w:fldChar w:fldCharType="separate"/>
            </w:r>
            <w:r w:rsidRPr="00754440">
              <w:rPr>
                <w:rStyle w:val="Hypertextovodkaz"/>
                <w:rFonts w:eastAsiaTheme="majorEastAsia"/>
                <w:noProof/>
              </w:rPr>
              <w:delText>2.5.5</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Load balancer</w:delText>
            </w:r>
            <w:r>
              <w:rPr>
                <w:noProof/>
                <w:webHidden/>
              </w:rPr>
              <w:tab/>
            </w:r>
            <w:r>
              <w:rPr>
                <w:noProof/>
                <w:webHidden/>
              </w:rPr>
              <w:fldChar w:fldCharType="begin"/>
            </w:r>
            <w:r>
              <w:rPr>
                <w:noProof/>
                <w:webHidden/>
              </w:rPr>
              <w:delInstrText xml:space="preserve"> PAGEREF _Toc177708955 \h </w:delInstrText>
            </w:r>
            <w:r>
              <w:rPr>
                <w:noProof/>
                <w:webHidden/>
              </w:rPr>
            </w:r>
            <w:r>
              <w:rPr>
                <w:noProof/>
                <w:webHidden/>
              </w:rPr>
              <w:fldChar w:fldCharType="separate"/>
            </w:r>
            <w:r>
              <w:rPr>
                <w:noProof/>
                <w:webHidden/>
              </w:rPr>
              <w:delText>26</w:delText>
            </w:r>
            <w:r>
              <w:rPr>
                <w:noProof/>
                <w:webHidden/>
              </w:rPr>
              <w:fldChar w:fldCharType="end"/>
            </w:r>
            <w:r>
              <w:fldChar w:fldCharType="end"/>
            </w:r>
          </w:del>
        </w:p>
        <w:p w14:paraId="5312476F" w14:textId="5CA29022" w:rsidR="00C14E46" w:rsidRDefault="00C14E46">
          <w:pPr>
            <w:pStyle w:val="Obsah3"/>
            <w:tabs>
              <w:tab w:val="left" w:pos="1080"/>
            </w:tabs>
            <w:rPr>
              <w:del w:id="19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00" w:author="Word Document Comparison" w:date="2025-03-31T16:34:00Z" w16du:dateUtc="2025-03-31T14:34:00Z">
            <w:r>
              <w:fldChar w:fldCharType="begin"/>
            </w:r>
            <w:r>
              <w:delInstrText>HYPERLINK \l "_Toc177708956"</w:delInstrText>
            </w:r>
            <w:r>
              <w:fldChar w:fldCharType="separate"/>
            </w:r>
            <w:r w:rsidRPr="00754440">
              <w:rPr>
                <w:rStyle w:val="Hypertextovodkaz"/>
                <w:rFonts w:eastAsiaTheme="majorEastAsia"/>
                <w:noProof/>
              </w:rPr>
              <w:delText>2.5.6</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Management LAN</w:delText>
            </w:r>
            <w:r>
              <w:rPr>
                <w:noProof/>
                <w:webHidden/>
              </w:rPr>
              <w:tab/>
            </w:r>
            <w:r>
              <w:rPr>
                <w:noProof/>
                <w:webHidden/>
              </w:rPr>
              <w:fldChar w:fldCharType="begin"/>
            </w:r>
            <w:r>
              <w:rPr>
                <w:noProof/>
                <w:webHidden/>
              </w:rPr>
              <w:delInstrText xml:space="preserve"> PAGEREF _Toc177708956 \h </w:delInstrText>
            </w:r>
            <w:r>
              <w:rPr>
                <w:noProof/>
                <w:webHidden/>
              </w:rPr>
            </w:r>
            <w:r>
              <w:rPr>
                <w:noProof/>
                <w:webHidden/>
              </w:rPr>
              <w:fldChar w:fldCharType="separate"/>
            </w:r>
            <w:r>
              <w:rPr>
                <w:noProof/>
                <w:webHidden/>
              </w:rPr>
              <w:delText>37</w:delText>
            </w:r>
            <w:r>
              <w:rPr>
                <w:noProof/>
                <w:webHidden/>
              </w:rPr>
              <w:fldChar w:fldCharType="end"/>
            </w:r>
            <w:r>
              <w:fldChar w:fldCharType="end"/>
            </w:r>
          </w:del>
        </w:p>
        <w:p w14:paraId="7F4B4044" w14:textId="2B0A6FFE" w:rsidR="00C14E46" w:rsidRDefault="00C14E46">
          <w:pPr>
            <w:pStyle w:val="Obsah4"/>
            <w:tabs>
              <w:tab w:val="left" w:pos="1440"/>
              <w:tab w:val="right" w:leader="dot" w:pos="9062"/>
            </w:tabs>
            <w:rPr>
              <w:del w:id="20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02" w:author="Word Document Comparison" w:date="2025-03-31T16:34:00Z" w16du:dateUtc="2025-03-31T14:34:00Z">
            <w:r>
              <w:fldChar w:fldCharType="begin"/>
            </w:r>
            <w:r>
              <w:delInstrText>HYPERLINK \l "_Toc177708957"</w:delInstrText>
            </w:r>
            <w:r>
              <w:fldChar w:fldCharType="separate"/>
            </w:r>
            <w:r w:rsidRPr="00754440">
              <w:rPr>
                <w:rStyle w:val="Hypertextovodkaz"/>
                <w:rFonts w:eastAsiaTheme="majorEastAsia"/>
                <w:noProof/>
              </w:rPr>
              <w:delText>2.5.6.1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Management DC Fabric</w:delText>
            </w:r>
            <w:r>
              <w:rPr>
                <w:noProof/>
                <w:webHidden/>
              </w:rPr>
              <w:tab/>
            </w:r>
            <w:r>
              <w:rPr>
                <w:noProof/>
                <w:webHidden/>
              </w:rPr>
              <w:fldChar w:fldCharType="begin"/>
            </w:r>
            <w:r>
              <w:rPr>
                <w:noProof/>
                <w:webHidden/>
              </w:rPr>
              <w:delInstrText xml:space="preserve"> PAGEREF _Toc177708957 \h </w:delInstrText>
            </w:r>
            <w:r>
              <w:rPr>
                <w:noProof/>
                <w:webHidden/>
              </w:rPr>
            </w:r>
            <w:r>
              <w:rPr>
                <w:noProof/>
                <w:webHidden/>
              </w:rPr>
              <w:fldChar w:fldCharType="separate"/>
            </w:r>
            <w:r>
              <w:rPr>
                <w:noProof/>
                <w:webHidden/>
              </w:rPr>
              <w:delText>37</w:delText>
            </w:r>
            <w:r>
              <w:rPr>
                <w:noProof/>
                <w:webHidden/>
              </w:rPr>
              <w:fldChar w:fldCharType="end"/>
            </w:r>
            <w:r>
              <w:fldChar w:fldCharType="end"/>
            </w:r>
          </w:del>
        </w:p>
        <w:p w14:paraId="04ED73D5" w14:textId="0F26C0CD" w:rsidR="00C14E46" w:rsidRDefault="00C14E46">
          <w:pPr>
            <w:pStyle w:val="Obsah4"/>
            <w:tabs>
              <w:tab w:val="left" w:pos="1440"/>
              <w:tab w:val="right" w:leader="dot" w:pos="9062"/>
            </w:tabs>
            <w:rPr>
              <w:del w:id="20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04" w:author="Word Document Comparison" w:date="2025-03-31T16:34:00Z" w16du:dateUtc="2025-03-31T14:34:00Z">
            <w:r>
              <w:fldChar w:fldCharType="begin"/>
            </w:r>
            <w:r>
              <w:delInstrText>HYPERLINK \l "_Toc177708958"</w:delInstrText>
            </w:r>
            <w:r>
              <w:fldChar w:fldCharType="separate"/>
            </w:r>
            <w:r w:rsidRPr="00754440">
              <w:rPr>
                <w:rStyle w:val="Hypertextovodkaz"/>
                <w:rFonts w:eastAsiaTheme="majorEastAsia"/>
                <w:noProof/>
              </w:rPr>
              <w:delText>2.5.6.2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Management přístup na síťové elementy</w:delText>
            </w:r>
            <w:r>
              <w:rPr>
                <w:noProof/>
                <w:webHidden/>
              </w:rPr>
              <w:tab/>
            </w:r>
            <w:r>
              <w:rPr>
                <w:noProof/>
                <w:webHidden/>
              </w:rPr>
              <w:fldChar w:fldCharType="begin"/>
            </w:r>
            <w:r>
              <w:rPr>
                <w:noProof/>
                <w:webHidden/>
              </w:rPr>
              <w:delInstrText xml:space="preserve"> PAGEREF _Toc177708958 \h </w:delInstrText>
            </w:r>
            <w:r>
              <w:rPr>
                <w:noProof/>
                <w:webHidden/>
              </w:rPr>
            </w:r>
            <w:r>
              <w:rPr>
                <w:noProof/>
                <w:webHidden/>
              </w:rPr>
              <w:fldChar w:fldCharType="separate"/>
            </w:r>
            <w:r>
              <w:rPr>
                <w:noProof/>
                <w:webHidden/>
              </w:rPr>
              <w:delText>41</w:delText>
            </w:r>
            <w:r>
              <w:rPr>
                <w:noProof/>
                <w:webHidden/>
              </w:rPr>
              <w:fldChar w:fldCharType="end"/>
            </w:r>
            <w:r>
              <w:fldChar w:fldCharType="end"/>
            </w:r>
          </w:del>
        </w:p>
        <w:p w14:paraId="24816110" w14:textId="6C982C65" w:rsidR="00C14E46" w:rsidRDefault="00C14E46">
          <w:pPr>
            <w:pStyle w:val="Obsah2"/>
            <w:rPr>
              <w:del w:id="205"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06" w:author="Word Document Comparison" w:date="2025-03-31T16:34:00Z" w16du:dateUtc="2025-03-31T14:34:00Z">
            <w:r>
              <w:fldChar w:fldCharType="begin"/>
            </w:r>
            <w:r>
              <w:delInstrText>HYPERLINK \l "_Toc177708959"</w:delInstrText>
            </w:r>
            <w:r>
              <w:fldChar w:fldCharType="separate"/>
            </w:r>
            <w:r w:rsidRPr="00754440">
              <w:rPr>
                <w:rStyle w:val="Hypertextovodkaz"/>
              </w:rPr>
              <w:delText>2.6</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Systémové skříně (Rack)</w:delText>
            </w:r>
            <w:r>
              <w:rPr>
                <w:webHidden/>
              </w:rPr>
              <w:tab/>
            </w:r>
            <w:r>
              <w:rPr>
                <w:webHidden/>
              </w:rPr>
              <w:fldChar w:fldCharType="begin"/>
            </w:r>
            <w:r>
              <w:rPr>
                <w:webHidden/>
              </w:rPr>
              <w:delInstrText xml:space="preserve"> PAGEREF _Toc177708959 \h </w:delInstrText>
            </w:r>
            <w:r>
              <w:rPr>
                <w:webHidden/>
              </w:rPr>
            </w:r>
            <w:r>
              <w:rPr>
                <w:webHidden/>
              </w:rPr>
              <w:fldChar w:fldCharType="separate"/>
            </w:r>
            <w:r>
              <w:rPr>
                <w:webHidden/>
              </w:rPr>
              <w:delText>48</w:delText>
            </w:r>
            <w:r>
              <w:rPr>
                <w:webHidden/>
              </w:rPr>
              <w:fldChar w:fldCharType="end"/>
            </w:r>
            <w:r>
              <w:fldChar w:fldCharType="end"/>
            </w:r>
          </w:del>
        </w:p>
        <w:p w14:paraId="12755C83" w14:textId="6BACFC27" w:rsidR="00C14E46" w:rsidRDefault="00C14E46">
          <w:pPr>
            <w:pStyle w:val="Obsah3"/>
            <w:tabs>
              <w:tab w:val="left" w:pos="1080"/>
            </w:tabs>
            <w:rPr>
              <w:del w:id="20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08" w:author="Word Document Comparison" w:date="2025-03-31T16:34:00Z" w16du:dateUtc="2025-03-31T14:34:00Z">
            <w:r>
              <w:fldChar w:fldCharType="begin"/>
            </w:r>
            <w:r>
              <w:delInstrText>HYPERLINK \l "_Toc177708960"</w:delInstrText>
            </w:r>
            <w:r>
              <w:fldChar w:fldCharType="separate"/>
            </w:r>
            <w:r w:rsidRPr="00754440">
              <w:rPr>
                <w:rStyle w:val="Hypertextovodkaz"/>
                <w:rFonts w:eastAsiaTheme="majorEastAsia"/>
                <w:noProof/>
              </w:rPr>
              <w:delText>2.6.1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_Toc177708960 \h </w:delInstrText>
            </w:r>
            <w:r>
              <w:rPr>
                <w:noProof/>
                <w:webHidden/>
              </w:rPr>
            </w:r>
            <w:r>
              <w:rPr>
                <w:noProof/>
                <w:webHidden/>
              </w:rPr>
              <w:fldChar w:fldCharType="separate"/>
            </w:r>
            <w:r>
              <w:rPr>
                <w:noProof/>
                <w:webHidden/>
              </w:rPr>
              <w:delText>48</w:delText>
            </w:r>
            <w:r>
              <w:rPr>
                <w:noProof/>
                <w:webHidden/>
              </w:rPr>
              <w:fldChar w:fldCharType="end"/>
            </w:r>
            <w:r>
              <w:fldChar w:fldCharType="end"/>
            </w:r>
          </w:del>
        </w:p>
        <w:p w14:paraId="3B6ABBD2" w14:textId="3AF3D06C" w:rsidR="00C14E46" w:rsidRDefault="00C14E46">
          <w:pPr>
            <w:pStyle w:val="Obsah3"/>
            <w:tabs>
              <w:tab w:val="left" w:pos="1080"/>
            </w:tabs>
            <w:rPr>
              <w:del w:id="20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10" w:author="Word Document Comparison" w:date="2025-03-31T16:34:00Z" w16du:dateUtc="2025-03-31T14:34:00Z">
            <w:r>
              <w:fldChar w:fldCharType="begin"/>
            </w:r>
            <w:r>
              <w:delInstrText>HYPERLINK \l "_Toc177708961"</w:delInstrText>
            </w:r>
            <w:r>
              <w:fldChar w:fldCharType="separate"/>
            </w:r>
            <w:r w:rsidRPr="00754440">
              <w:rPr>
                <w:rStyle w:val="Hypertextovodkaz"/>
                <w:rFonts w:eastAsiaTheme="majorEastAsia"/>
                <w:noProof/>
              </w:rPr>
              <w:delText>2.6.2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možností DC</w:delText>
            </w:r>
            <w:r>
              <w:rPr>
                <w:noProof/>
                <w:webHidden/>
              </w:rPr>
              <w:tab/>
            </w:r>
            <w:r>
              <w:rPr>
                <w:noProof/>
                <w:webHidden/>
              </w:rPr>
              <w:fldChar w:fldCharType="begin"/>
            </w:r>
            <w:r>
              <w:rPr>
                <w:noProof/>
                <w:webHidden/>
              </w:rPr>
              <w:delInstrText xml:space="preserve"> PAGEREF _Toc177708961 \h </w:delInstrText>
            </w:r>
            <w:r>
              <w:rPr>
                <w:noProof/>
                <w:webHidden/>
              </w:rPr>
            </w:r>
            <w:r>
              <w:rPr>
                <w:noProof/>
                <w:webHidden/>
              </w:rPr>
              <w:fldChar w:fldCharType="separate"/>
            </w:r>
            <w:r>
              <w:rPr>
                <w:noProof/>
                <w:webHidden/>
              </w:rPr>
              <w:delText>50</w:delText>
            </w:r>
            <w:r>
              <w:rPr>
                <w:noProof/>
                <w:webHidden/>
              </w:rPr>
              <w:fldChar w:fldCharType="end"/>
            </w:r>
            <w:r>
              <w:fldChar w:fldCharType="end"/>
            </w:r>
          </w:del>
        </w:p>
        <w:p w14:paraId="08B443E7" w14:textId="56DAB139" w:rsidR="00C14E46" w:rsidRDefault="00C14E46">
          <w:pPr>
            <w:pStyle w:val="Obsah3"/>
            <w:tabs>
              <w:tab w:val="left" w:pos="1080"/>
            </w:tabs>
            <w:rPr>
              <w:del w:id="21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12" w:author="Word Document Comparison" w:date="2025-03-31T16:34:00Z" w16du:dateUtc="2025-03-31T14:34:00Z">
            <w:r>
              <w:fldChar w:fldCharType="begin"/>
            </w:r>
            <w:r>
              <w:delInstrText>HYPERLINK \l "_Toc177708962"</w:delInstrText>
            </w:r>
            <w:r>
              <w:fldChar w:fldCharType="separate"/>
            </w:r>
            <w:r w:rsidRPr="00754440">
              <w:rPr>
                <w:rStyle w:val="Hypertextovodkaz"/>
                <w:rFonts w:eastAsiaTheme="majorEastAsia"/>
                <w:noProof/>
              </w:rPr>
              <w:delText>2.6.3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systémové skříně (Rack)</w:delText>
            </w:r>
            <w:r>
              <w:rPr>
                <w:noProof/>
                <w:webHidden/>
              </w:rPr>
              <w:tab/>
            </w:r>
            <w:r>
              <w:rPr>
                <w:noProof/>
                <w:webHidden/>
              </w:rPr>
              <w:fldChar w:fldCharType="begin"/>
            </w:r>
            <w:r>
              <w:rPr>
                <w:noProof/>
                <w:webHidden/>
              </w:rPr>
              <w:delInstrText xml:space="preserve"> PAGEREF _Toc177708962 \h </w:delInstrText>
            </w:r>
            <w:r>
              <w:rPr>
                <w:noProof/>
                <w:webHidden/>
              </w:rPr>
            </w:r>
            <w:r>
              <w:rPr>
                <w:noProof/>
                <w:webHidden/>
              </w:rPr>
              <w:fldChar w:fldCharType="separate"/>
            </w:r>
            <w:r>
              <w:rPr>
                <w:noProof/>
                <w:webHidden/>
              </w:rPr>
              <w:delText>51</w:delText>
            </w:r>
            <w:r>
              <w:rPr>
                <w:noProof/>
                <w:webHidden/>
              </w:rPr>
              <w:fldChar w:fldCharType="end"/>
            </w:r>
            <w:r>
              <w:fldChar w:fldCharType="end"/>
            </w:r>
          </w:del>
        </w:p>
        <w:p w14:paraId="069DBBE1" w14:textId="445565EF" w:rsidR="00C14E46" w:rsidRDefault="00C14E46">
          <w:pPr>
            <w:pStyle w:val="Obsah3"/>
            <w:tabs>
              <w:tab w:val="left" w:pos="1080"/>
            </w:tabs>
            <w:rPr>
              <w:del w:id="21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14" w:author="Word Document Comparison" w:date="2025-03-31T16:34:00Z" w16du:dateUtc="2025-03-31T14:34:00Z">
            <w:r>
              <w:fldChar w:fldCharType="begin"/>
            </w:r>
            <w:r>
              <w:delInstrText>HYPERLINK \l "_Toc177708963"</w:delInstrText>
            </w:r>
            <w:r>
              <w:fldChar w:fldCharType="separate"/>
            </w:r>
            <w:r w:rsidRPr="00754440">
              <w:rPr>
                <w:rStyle w:val="Hypertextovodkaz"/>
                <w:rFonts w:eastAsiaTheme="majorEastAsia"/>
                <w:noProof/>
              </w:rPr>
              <w:delText>2.6.4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dodávaného řešení  - Racky</w:delText>
            </w:r>
            <w:r>
              <w:rPr>
                <w:noProof/>
                <w:webHidden/>
              </w:rPr>
              <w:tab/>
            </w:r>
            <w:r>
              <w:rPr>
                <w:noProof/>
                <w:webHidden/>
              </w:rPr>
              <w:fldChar w:fldCharType="begin"/>
            </w:r>
            <w:r>
              <w:rPr>
                <w:noProof/>
                <w:webHidden/>
              </w:rPr>
              <w:delInstrText xml:space="preserve"> PAGEREF _Toc177708963 \h </w:delInstrText>
            </w:r>
            <w:r>
              <w:rPr>
                <w:noProof/>
                <w:webHidden/>
              </w:rPr>
            </w:r>
            <w:r>
              <w:rPr>
                <w:noProof/>
                <w:webHidden/>
              </w:rPr>
              <w:fldChar w:fldCharType="separate"/>
            </w:r>
            <w:r>
              <w:rPr>
                <w:noProof/>
                <w:webHidden/>
              </w:rPr>
              <w:delText>52</w:delText>
            </w:r>
            <w:r>
              <w:rPr>
                <w:noProof/>
                <w:webHidden/>
              </w:rPr>
              <w:fldChar w:fldCharType="end"/>
            </w:r>
            <w:r>
              <w:fldChar w:fldCharType="end"/>
            </w:r>
          </w:del>
        </w:p>
        <w:p w14:paraId="6C3D5ABC" w14:textId="44FD2100" w:rsidR="00C14E46" w:rsidRDefault="00C14E46">
          <w:pPr>
            <w:pStyle w:val="Obsah2"/>
            <w:rPr>
              <w:del w:id="215"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16" w:author="Word Document Comparison" w:date="2025-03-31T16:34:00Z" w16du:dateUtc="2025-03-31T14:34:00Z">
            <w:r>
              <w:fldChar w:fldCharType="begin"/>
            </w:r>
            <w:r>
              <w:delInstrText>HYPERLINK \l "_Toc177708964"</w:delInstrText>
            </w:r>
            <w:r>
              <w:fldChar w:fldCharType="separate"/>
            </w:r>
            <w:r w:rsidRPr="00754440">
              <w:rPr>
                <w:rStyle w:val="Hypertextovodkaz"/>
              </w:rPr>
              <w:delText>2.7</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Datová úložiště</w:delText>
            </w:r>
            <w:r>
              <w:rPr>
                <w:webHidden/>
              </w:rPr>
              <w:tab/>
            </w:r>
            <w:r>
              <w:rPr>
                <w:webHidden/>
              </w:rPr>
              <w:fldChar w:fldCharType="begin"/>
            </w:r>
            <w:r>
              <w:rPr>
                <w:webHidden/>
              </w:rPr>
              <w:delInstrText xml:space="preserve"> PAGEREF _Toc177708964 \h </w:delInstrText>
            </w:r>
            <w:r>
              <w:rPr>
                <w:webHidden/>
              </w:rPr>
            </w:r>
            <w:r>
              <w:rPr>
                <w:webHidden/>
              </w:rPr>
              <w:fldChar w:fldCharType="separate"/>
            </w:r>
            <w:r>
              <w:rPr>
                <w:webHidden/>
              </w:rPr>
              <w:delText>52</w:delText>
            </w:r>
            <w:r>
              <w:rPr>
                <w:webHidden/>
              </w:rPr>
              <w:fldChar w:fldCharType="end"/>
            </w:r>
            <w:r>
              <w:fldChar w:fldCharType="end"/>
            </w:r>
          </w:del>
        </w:p>
        <w:p w14:paraId="08CEE0C0" w14:textId="7899E9E9" w:rsidR="00C14E46" w:rsidRDefault="00C14E46">
          <w:pPr>
            <w:pStyle w:val="Obsah3"/>
            <w:tabs>
              <w:tab w:val="left" w:pos="1080"/>
            </w:tabs>
            <w:rPr>
              <w:del w:id="21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18" w:author="Word Document Comparison" w:date="2025-03-31T16:34:00Z" w16du:dateUtc="2025-03-31T14:34:00Z">
            <w:r>
              <w:fldChar w:fldCharType="begin"/>
            </w:r>
            <w:r>
              <w:delInstrText>HYPERLINK \l "_Toc177708965"</w:delInstrText>
            </w:r>
            <w:r>
              <w:fldChar w:fldCharType="separate"/>
            </w:r>
            <w:r w:rsidRPr="00754440">
              <w:rPr>
                <w:rStyle w:val="Hypertextovodkaz"/>
                <w:rFonts w:eastAsiaTheme="majorEastAsia"/>
                <w:noProof/>
              </w:rPr>
              <w:delText>2.7.1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Řešení pro ukládání dat</w:delText>
            </w:r>
            <w:r>
              <w:rPr>
                <w:noProof/>
                <w:webHidden/>
              </w:rPr>
              <w:tab/>
            </w:r>
            <w:r>
              <w:rPr>
                <w:noProof/>
                <w:webHidden/>
              </w:rPr>
              <w:fldChar w:fldCharType="begin"/>
            </w:r>
            <w:r>
              <w:rPr>
                <w:noProof/>
                <w:webHidden/>
              </w:rPr>
              <w:delInstrText xml:space="preserve"> PAGEREF _Toc177708965 \h </w:delInstrText>
            </w:r>
            <w:r>
              <w:rPr>
                <w:noProof/>
                <w:webHidden/>
              </w:rPr>
            </w:r>
            <w:r>
              <w:rPr>
                <w:noProof/>
                <w:webHidden/>
              </w:rPr>
              <w:fldChar w:fldCharType="separate"/>
            </w:r>
            <w:r>
              <w:rPr>
                <w:noProof/>
                <w:webHidden/>
              </w:rPr>
              <w:delText>52</w:delText>
            </w:r>
            <w:r>
              <w:rPr>
                <w:noProof/>
                <w:webHidden/>
              </w:rPr>
              <w:fldChar w:fldCharType="end"/>
            </w:r>
            <w:r>
              <w:fldChar w:fldCharType="end"/>
            </w:r>
          </w:del>
        </w:p>
        <w:p w14:paraId="0390E25F" w14:textId="554DAA52" w:rsidR="00C14E46" w:rsidRDefault="00C14E46">
          <w:pPr>
            <w:pStyle w:val="Obsah4"/>
            <w:tabs>
              <w:tab w:val="left" w:pos="1440"/>
              <w:tab w:val="right" w:leader="dot" w:pos="9062"/>
            </w:tabs>
            <w:rPr>
              <w:del w:id="21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20" w:author="Word Document Comparison" w:date="2025-03-31T16:34:00Z" w16du:dateUtc="2025-03-31T14:34:00Z">
            <w:r>
              <w:fldChar w:fldCharType="begin"/>
            </w:r>
            <w:r>
              <w:delInstrText>HYPERLINK \l "_Toc177708966"</w:delInstrText>
            </w:r>
            <w:r>
              <w:fldChar w:fldCharType="separate"/>
            </w:r>
            <w:r w:rsidRPr="00754440">
              <w:rPr>
                <w:rStyle w:val="Hypertextovodkaz"/>
                <w:rFonts w:eastAsiaTheme="majorEastAsia"/>
                <w:noProof/>
              </w:rPr>
              <w:delText>2.7.1.1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_Toc177708966 \h </w:delInstrText>
            </w:r>
            <w:r>
              <w:rPr>
                <w:noProof/>
                <w:webHidden/>
              </w:rPr>
            </w:r>
            <w:r>
              <w:rPr>
                <w:noProof/>
                <w:webHidden/>
              </w:rPr>
              <w:fldChar w:fldCharType="separate"/>
            </w:r>
            <w:r>
              <w:rPr>
                <w:noProof/>
                <w:webHidden/>
              </w:rPr>
              <w:delText>52</w:delText>
            </w:r>
            <w:r>
              <w:rPr>
                <w:noProof/>
                <w:webHidden/>
              </w:rPr>
              <w:fldChar w:fldCharType="end"/>
            </w:r>
            <w:r>
              <w:fldChar w:fldCharType="end"/>
            </w:r>
          </w:del>
        </w:p>
        <w:p w14:paraId="684907F6" w14:textId="3357124C" w:rsidR="00C14E46" w:rsidRDefault="00C14E46">
          <w:pPr>
            <w:pStyle w:val="Obsah4"/>
            <w:tabs>
              <w:tab w:val="left" w:pos="1440"/>
              <w:tab w:val="right" w:leader="dot" w:pos="9062"/>
            </w:tabs>
            <w:rPr>
              <w:del w:id="22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22" w:author="Word Document Comparison" w:date="2025-03-31T16:34:00Z" w16du:dateUtc="2025-03-31T14:34:00Z">
            <w:r>
              <w:fldChar w:fldCharType="begin"/>
            </w:r>
            <w:r>
              <w:delInstrText>HYPERLINK \l "_Toc177708967"</w:delInstrText>
            </w:r>
            <w:r>
              <w:fldChar w:fldCharType="separate"/>
            </w:r>
            <w:r w:rsidRPr="00754440">
              <w:rPr>
                <w:rStyle w:val="Hypertextovodkaz"/>
                <w:rFonts w:eastAsiaTheme="majorEastAsia"/>
                <w:noProof/>
              </w:rPr>
              <w:delText>2.7.1.2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_Toc177708967 \h </w:delInstrText>
            </w:r>
            <w:r>
              <w:rPr>
                <w:noProof/>
                <w:webHidden/>
              </w:rPr>
            </w:r>
            <w:r>
              <w:rPr>
                <w:noProof/>
                <w:webHidden/>
              </w:rPr>
              <w:fldChar w:fldCharType="separate"/>
            </w:r>
            <w:r>
              <w:rPr>
                <w:noProof/>
                <w:webHidden/>
              </w:rPr>
              <w:delText>52</w:delText>
            </w:r>
            <w:r>
              <w:rPr>
                <w:noProof/>
                <w:webHidden/>
              </w:rPr>
              <w:fldChar w:fldCharType="end"/>
            </w:r>
            <w:r>
              <w:fldChar w:fldCharType="end"/>
            </w:r>
          </w:del>
        </w:p>
        <w:p w14:paraId="54C36413" w14:textId="42C3691E" w:rsidR="00C14E46" w:rsidRDefault="00C14E46">
          <w:pPr>
            <w:pStyle w:val="Obsah4"/>
            <w:tabs>
              <w:tab w:val="left" w:pos="1440"/>
              <w:tab w:val="right" w:leader="dot" w:pos="9062"/>
            </w:tabs>
            <w:rPr>
              <w:del w:id="22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24" w:author="Word Document Comparison" w:date="2025-03-31T16:34:00Z" w16du:dateUtc="2025-03-31T14:34:00Z">
            <w:r>
              <w:fldChar w:fldCharType="begin"/>
            </w:r>
            <w:r>
              <w:delInstrText>HYPERLINK \l "_Toc177708968"</w:delInstrText>
            </w:r>
            <w:r>
              <w:fldChar w:fldCharType="separate"/>
            </w:r>
            <w:r w:rsidRPr="00754440">
              <w:rPr>
                <w:rStyle w:val="Hypertextovodkaz"/>
                <w:rFonts w:eastAsiaTheme="majorEastAsia"/>
                <w:noProof/>
              </w:rPr>
              <w:delText>2.7.1.3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Disková pole pro produkční provoz</w:delText>
            </w:r>
            <w:r>
              <w:rPr>
                <w:noProof/>
                <w:webHidden/>
              </w:rPr>
              <w:tab/>
            </w:r>
            <w:r>
              <w:rPr>
                <w:noProof/>
                <w:webHidden/>
              </w:rPr>
              <w:fldChar w:fldCharType="begin"/>
            </w:r>
            <w:r>
              <w:rPr>
                <w:noProof/>
                <w:webHidden/>
              </w:rPr>
              <w:delInstrText xml:space="preserve"> PAGEREF _Toc177708968 \h </w:delInstrText>
            </w:r>
            <w:r>
              <w:rPr>
                <w:noProof/>
                <w:webHidden/>
              </w:rPr>
            </w:r>
            <w:r>
              <w:rPr>
                <w:noProof/>
                <w:webHidden/>
              </w:rPr>
              <w:fldChar w:fldCharType="separate"/>
            </w:r>
            <w:r>
              <w:rPr>
                <w:noProof/>
                <w:webHidden/>
              </w:rPr>
              <w:delText>53</w:delText>
            </w:r>
            <w:r>
              <w:rPr>
                <w:noProof/>
                <w:webHidden/>
              </w:rPr>
              <w:fldChar w:fldCharType="end"/>
            </w:r>
            <w:r>
              <w:fldChar w:fldCharType="end"/>
            </w:r>
          </w:del>
        </w:p>
        <w:p w14:paraId="66E30278" w14:textId="16DE45FC" w:rsidR="00C14E46" w:rsidRDefault="00C14E46">
          <w:pPr>
            <w:pStyle w:val="Obsah4"/>
            <w:tabs>
              <w:tab w:val="left" w:pos="1440"/>
              <w:tab w:val="right" w:leader="dot" w:pos="9062"/>
            </w:tabs>
            <w:rPr>
              <w:del w:id="22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26" w:author="Word Document Comparison" w:date="2025-03-31T16:34:00Z" w16du:dateUtc="2025-03-31T14:34:00Z">
            <w:r>
              <w:fldChar w:fldCharType="begin"/>
            </w:r>
            <w:r>
              <w:delInstrText>HYPERLINK \l "_Toc177708969"</w:delInstrText>
            </w:r>
            <w:r>
              <w:fldChar w:fldCharType="separate"/>
            </w:r>
            <w:r w:rsidRPr="00754440">
              <w:rPr>
                <w:rStyle w:val="Hypertextovodkaz"/>
                <w:rFonts w:eastAsiaTheme="majorEastAsia"/>
                <w:noProof/>
              </w:rPr>
              <w:delText>2.7.1.4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Disková pole pro zálohování dat</w:delText>
            </w:r>
            <w:r>
              <w:rPr>
                <w:noProof/>
                <w:webHidden/>
              </w:rPr>
              <w:tab/>
            </w:r>
            <w:r>
              <w:rPr>
                <w:noProof/>
                <w:webHidden/>
              </w:rPr>
              <w:fldChar w:fldCharType="begin"/>
            </w:r>
            <w:r>
              <w:rPr>
                <w:noProof/>
                <w:webHidden/>
              </w:rPr>
              <w:delInstrText xml:space="preserve"> PAGEREF _Toc177708969 \h </w:delInstrText>
            </w:r>
            <w:r>
              <w:rPr>
                <w:noProof/>
                <w:webHidden/>
              </w:rPr>
            </w:r>
            <w:r>
              <w:rPr>
                <w:noProof/>
                <w:webHidden/>
              </w:rPr>
              <w:fldChar w:fldCharType="separate"/>
            </w:r>
            <w:r>
              <w:rPr>
                <w:noProof/>
                <w:webHidden/>
              </w:rPr>
              <w:delText>58</w:delText>
            </w:r>
            <w:r>
              <w:rPr>
                <w:noProof/>
                <w:webHidden/>
              </w:rPr>
              <w:fldChar w:fldCharType="end"/>
            </w:r>
            <w:r>
              <w:fldChar w:fldCharType="end"/>
            </w:r>
          </w:del>
        </w:p>
        <w:p w14:paraId="2DE2A011" w14:textId="174B8C26" w:rsidR="00C14E46" w:rsidRDefault="00C14E46">
          <w:pPr>
            <w:pStyle w:val="Obsah4"/>
            <w:tabs>
              <w:tab w:val="left" w:pos="1440"/>
              <w:tab w:val="right" w:leader="dot" w:pos="9062"/>
            </w:tabs>
            <w:rPr>
              <w:del w:id="22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28" w:author="Word Document Comparison" w:date="2025-03-31T16:34:00Z" w16du:dateUtc="2025-03-31T14:34:00Z">
            <w:r>
              <w:fldChar w:fldCharType="begin"/>
            </w:r>
            <w:r>
              <w:delInstrText>HYPERLINK \l "_Toc177708970"</w:delInstrText>
            </w:r>
            <w:r>
              <w:fldChar w:fldCharType="separate"/>
            </w:r>
            <w:r w:rsidRPr="00754440">
              <w:rPr>
                <w:rStyle w:val="Hypertextovodkaz"/>
                <w:rFonts w:eastAsiaTheme="majorEastAsia"/>
                <w:noProof/>
              </w:rPr>
              <w:delText>2.7.1.5</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Páskové knihovny</w:delText>
            </w:r>
            <w:r>
              <w:rPr>
                <w:noProof/>
                <w:webHidden/>
              </w:rPr>
              <w:tab/>
            </w:r>
            <w:r>
              <w:rPr>
                <w:noProof/>
                <w:webHidden/>
              </w:rPr>
              <w:fldChar w:fldCharType="begin"/>
            </w:r>
            <w:r>
              <w:rPr>
                <w:noProof/>
                <w:webHidden/>
              </w:rPr>
              <w:delInstrText xml:space="preserve"> PAGEREF _Toc177708970 \h </w:delInstrText>
            </w:r>
            <w:r>
              <w:rPr>
                <w:noProof/>
                <w:webHidden/>
              </w:rPr>
            </w:r>
            <w:r>
              <w:rPr>
                <w:noProof/>
                <w:webHidden/>
              </w:rPr>
              <w:fldChar w:fldCharType="separate"/>
            </w:r>
            <w:r>
              <w:rPr>
                <w:noProof/>
                <w:webHidden/>
              </w:rPr>
              <w:delText>62</w:delText>
            </w:r>
            <w:r>
              <w:rPr>
                <w:noProof/>
                <w:webHidden/>
              </w:rPr>
              <w:fldChar w:fldCharType="end"/>
            </w:r>
            <w:r>
              <w:fldChar w:fldCharType="end"/>
            </w:r>
          </w:del>
        </w:p>
        <w:p w14:paraId="6A238A49" w14:textId="62BA5819" w:rsidR="00C14E46" w:rsidRDefault="00C14E46">
          <w:pPr>
            <w:pStyle w:val="Obsah3"/>
            <w:tabs>
              <w:tab w:val="left" w:pos="1080"/>
            </w:tabs>
            <w:rPr>
              <w:del w:id="22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30" w:author="Word Document Comparison" w:date="2025-03-31T16:34:00Z" w16du:dateUtc="2025-03-31T14:34:00Z">
            <w:r>
              <w:fldChar w:fldCharType="begin"/>
            </w:r>
            <w:r>
              <w:delInstrText>HYPERLINK \l "_Toc177708971"</w:delInstrText>
            </w:r>
            <w:r>
              <w:fldChar w:fldCharType="separate"/>
            </w:r>
            <w:r w:rsidRPr="00754440">
              <w:rPr>
                <w:rStyle w:val="Hypertextovodkaz"/>
                <w:rFonts w:eastAsiaTheme="majorEastAsia"/>
                <w:noProof/>
              </w:rPr>
              <w:delText>2.7.2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Řešení pro zálohování a ochranu dat</w:delText>
            </w:r>
            <w:r>
              <w:rPr>
                <w:noProof/>
                <w:webHidden/>
              </w:rPr>
              <w:tab/>
            </w:r>
            <w:r>
              <w:rPr>
                <w:noProof/>
                <w:webHidden/>
              </w:rPr>
              <w:fldChar w:fldCharType="begin"/>
            </w:r>
            <w:r>
              <w:rPr>
                <w:noProof/>
                <w:webHidden/>
              </w:rPr>
              <w:delInstrText xml:space="preserve"> PAGEREF _Toc177708971 \h </w:delInstrText>
            </w:r>
            <w:r>
              <w:rPr>
                <w:noProof/>
                <w:webHidden/>
              </w:rPr>
            </w:r>
            <w:r>
              <w:rPr>
                <w:noProof/>
                <w:webHidden/>
              </w:rPr>
              <w:fldChar w:fldCharType="separate"/>
            </w:r>
            <w:r>
              <w:rPr>
                <w:noProof/>
                <w:webHidden/>
              </w:rPr>
              <w:delText>64</w:delText>
            </w:r>
            <w:r>
              <w:rPr>
                <w:noProof/>
                <w:webHidden/>
              </w:rPr>
              <w:fldChar w:fldCharType="end"/>
            </w:r>
            <w:r>
              <w:fldChar w:fldCharType="end"/>
            </w:r>
          </w:del>
        </w:p>
        <w:p w14:paraId="707CF1C0" w14:textId="24529594" w:rsidR="00C14E46" w:rsidRDefault="00C14E46">
          <w:pPr>
            <w:pStyle w:val="Obsah4"/>
            <w:tabs>
              <w:tab w:val="left" w:pos="1440"/>
              <w:tab w:val="right" w:leader="dot" w:pos="9062"/>
            </w:tabs>
            <w:rPr>
              <w:del w:id="23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32" w:author="Word Document Comparison" w:date="2025-03-31T16:34:00Z" w16du:dateUtc="2025-03-31T14:34:00Z">
            <w:r>
              <w:fldChar w:fldCharType="begin"/>
            </w:r>
            <w:r>
              <w:delInstrText>HYPERLINK \l "_Toc177708972"</w:delInstrText>
            </w:r>
            <w:r>
              <w:fldChar w:fldCharType="separate"/>
            </w:r>
            <w:r w:rsidRPr="00754440">
              <w:rPr>
                <w:rStyle w:val="Hypertextovodkaz"/>
                <w:rFonts w:eastAsiaTheme="majorEastAsia"/>
                <w:noProof/>
              </w:rPr>
              <w:delText>2.7.2.1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_Toc177708972 \h </w:delInstrText>
            </w:r>
            <w:r>
              <w:rPr>
                <w:noProof/>
                <w:webHidden/>
              </w:rPr>
            </w:r>
            <w:r>
              <w:rPr>
                <w:noProof/>
                <w:webHidden/>
              </w:rPr>
              <w:fldChar w:fldCharType="separate"/>
            </w:r>
            <w:r>
              <w:rPr>
                <w:noProof/>
                <w:webHidden/>
              </w:rPr>
              <w:delText>64</w:delText>
            </w:r>
            <w:r>
              <w:rPr>
                <w:noProof/>
                <w:webHidden/>
              </w:rPr>
              <w:fldChar w:fldCharType="end"/>
            </w:r>
            <w:r>
              <w:fldChar w:fldCharType="end"/>
            </w:r>
          </w:del>
        </w:p>
        <w:p w14:paraId="04534DC9" w14:textId="1123B177" w:rsidR="00C14E46" w:rsidRDefault="00C14E46">
          <w:pPr>
            <w:pStyle w:val="Obsah4"/>
            <w:tabs>
              <w:tab w:val="left" w:pos="1440"/>
              <w:tab w:val="right" w:leader="dot" w:pos="9062"/>
            </w:tabs>
            <w:rPr>
              <w:del w:id="23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34" w:author="Word Document Comparison" w:date="2025-03-31T16:34:00Z" w16du:dateUtc="2025-03-31T14:34:00Z">
            <w:r>
              <w:fldChar w:fldCharType="begin"/>
            </w:r>
            <w:r>
              <w:delInstrText>HYPERLINK \l "_Toc177708973"</w:delInstrText>
            </w:r>
            <w:r>
              <w:fldChar w:fldCharType="separate"/>
            </w:r>
            <w:r w:rsidRPr="00754440">
              <w:rPr>
                <w:rStyle w:val="Hypertextovodkaz"/>
                <w:rFonts w:eastAsiaTheme="majorEastAsia"/>
                <w:noProof/>
              </w:rPr>
              <w:delText>2.7.2.2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_Toc177708973 \h </w:delInstrText>
            </w:r>
            <w:r>
              <w:rPr>
                <w:noProof/>
                <w:webHidden/>
              </w:rPr>
            </w:r>
            <w:r>
              <w:rPr>
                <w:noProof/>
                <w:webHidden/>
              </w:rPr>
              <w:fldChar w:fldCharType="separate"/>
            </w:r>
            <w:r>
              <w:rPr>
                <w:noProof/>
                <w:webHidden/>
              </w:rPr>
              <w:delText>65</w:delText>
            </w:r>
            <w:r>
              <w:rPr>
                <w:noProof/>
                <w:webHidden/>
              </w:rPr>
              <w:fldChar w:fldCharType="end"/>
            </w:r>
            <w:r>
              <w:fldChar w:fldCharType="end"/>
            </w:r>
          </w:del>
        </w:p>
        <w:p w14:paraId="0ADBD564" w14:textId="6BE3E77A" w:rsidR="00C14E46" w:rsidRDefault="00C14E46">
          <w:pPr>
            <w:pStyle w:val="Obsah4"/>
            <w:tabs>
              <w:tab w:val="left" w:pos="1440"/>
              <w:tab w:val="right" w:leader="dot" w:pos="9062"/>
            </w:tabs>
            <w:rPr>
              <w:del w:id="23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36" w:author="Word Document Comparison" w:date="2025-03-31T16:34:00Z" w16du:dateUtc="2025-03-31T14:34:00Z">
            <w:r>
              <w:fldChar w:fldCharType="begin"/>
            </w:r>
            <w:r>
              <w:delInstrText>HYPERLINK \l "_Toc177708974"</w:delInstrText>
            </w:r>
            <w:r>
              <w:fldChar w:fldCharType="separate"/>
            </w:r>
            <w:r w:rsidRPr="00754440">
              <w:rPr>
                <w:rStyle w:val="Hypertextovodkaz"/>
                <w:rFonts w:eastAsiaTheme="majorEastAsia"/>
                <w:noProof/>
              </w:rPr>
              <w:delText>2.7.2.3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Zálohování</w:delText>
            </w:r>
            <w:r>
              <w:rPr>
                <w:noProof/>
                <w:webHidden/>
              </w:rPr>
              <w:tab/>
            </w:r>
            <w:r>
              <w:rPr>
                <w:noProof/>
                <w:webHidden/>
              </w:rPr>
              <w:fldChar w:fldCharType="begin"/>
            </w:r>
            <w:r>
              <w:rPr>
                <w:noProof/>
                <w:webHidden/>
              </w:rPr>
              <w:delInstrText xml:space="preserve"> PAGEREF _Toc177708974 \h </w:delInstrText>
            </w:r>
            <w:r>
              <w:rPr>
                <w:noProof/>
                <w:webHidden/>
              </w:rPr>
            </w:r>
            <w:r>
              <w:rPr>
                <w:noProof/>
                <w:webHidden/>
              </w:rPr>
              <w:fldChar w:fldCharType="separate"/>
            </w:r>
            <w:r>
              <w:rPr>
                <w:noProof/>
                <w:webHidden/>
              </w:rPr>
              <w:delText>65</w:delText>
            </w:r>
            <w:r>
              <w:rPr>
                <w:noProof/>
                <w:webHidden/>
              </w:rPr>
              <w:fldChar w:fldCharType="end"/>
            </w:r>
            <w:r>
              <w:fldChar w:fldCharType="end"/>
            </w:r>
          </w:del>
        </w:p>
        <w:p w14:paraId="2E9607BD" w14:textId="343CCA54" w:rsidR="00C14E46" w:rsidRDefault="00C14E46">
          <w:pPr>
            <w:pStyle w:val="Obsah4"/>
            <w:tabs>
              <w:tab w:val="left" w:pos="1440"/>
              <w:tab w:val="right" w:leader="dot" w:pos="9062"/>
            </w:tabs>
            <w:rPr>
              <w:del w:id="23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38" w:author="Word Document Comparison" w:date="2025-03-31T16:34:00Z" w16du:dateUtc="2025-03-31T14:34:00Z">
            <w:r>
              <w:fldChar w:fldCharType="begin"/>
            </w:r>
            <w:r>
              <w:delInstrText>HYPERLINK \l "_Toc177708975"</w:delInstrText>
            </w:r>
            <w:r>
              <w:fldChar w:fldCharType="separate"/>
            </w:r>
            <w:r w:rsidRPr="00754440">
              <w:rPr>
                <w:rStyle w:val="Hypertextovodkaz"/>
                <w:rFonts w:eastAsiaTheme="majorEastAsia"/>
                <w:noProof/>
              </w:rPr>
              <w:delText>2.7.2.4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Správa klonovacích (hardwarový snapshot) funkcí</w:delText>
            </w:r>
            <w:r>
              <w:rPr>
                <w:noProof/>
                <w:webHidden/>
              </w:rPr>
              <w:tab/>
            </w:r>
            <w:r>
              <w:rPr>
                <w:noProof/>
                <w:webHidden/>
              </w:rPr>
              <w:fldChar w:fldCharType="begin"/>
            </w:r>
            <w:r>
              <w:rPr>
                <w:noProof/>
                <w:webHidden/>
              </w:rPr>
              <w:delInstrText xml:space="preserve"> PAGEREF _Toc177708975 \h </w:delInstrText>
            </w:r>
            <w:r>
              <w:rPr>
                <w:noProof/>
                <w:webHidden/>
              </w:rPr>
            </w:r>
            <w:r>
              <w:rPr>
                <w:noProof/>
                <w:webHidden/>
              </w:rPr>
              <w:fldChar w:fldCharType="separate"/>
            </w:r>
            <w:r>
              <w:rPr>
                <w:noProof/>
                <w:webHidden/>
              </w:rPr>
              <w:delText>67</w:delText>
            </w:r>
            <w:r>
              <w:rPr>
                <w:noProof/>
                <w:webHidden/>
              </w:rPr>
              <w:fldChar w:fldCharType="end"/>
            </w:r>
            <w:r>
              <w:fldChar w:fldCharType="end"/>
            </w:r>
          </w:del>
        </w:p>
        <w:p w14:paraId="4CB3B028" w14:textId="18AFB929" w:rsidR="00C14E46" w:rsidRDefault="00C14E46">
          <w:pPr>
            <w:pStyle w:val="Obsah4"/>
            <w:tabs>
              <w:tab w:val="left" w:pos="1440"/>
              <w:tab w:val="right" w:leader="dot" w:pos="9062"/>
            </w:tabs>
            <w:rPr>
              <w:del w:id="23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40" w:author="Word Document Comparison" w:date="2025-03-31T16:34:00Z" w16du:dateUtc="2025-03-31T14:34:00Z">
            <w:r>
              <w:fldChar w:fldCharType="begin"/>
            </w:r>
            <w:r>
              <w:delInstrText>HYPERLINK \l "_Toc177708976"</w:delInstrText>
            </w:r>
            <w:r>
              <w:fldChar w:fldCharType="separate"/>
            </w:r>
            <w:r w:rsidRPr="00754440">
              <w:rPr>
                <w:rStyle w:val="Hypertextovodkaz"/>
                <w:rFonts w:eastAsiaTheme="majorEastAsia"/>
                <w:noProof/>
              </w:rPr>
              <w:delText>2.7.2.5</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Detekce ransomware hrozeb</w:delText>
            </w:r>
            <w:r>
              <w:rPr>
                <w:noProof/>
                <w:webHidden/>
              </w:rPr>
              <w:tab/>
            </w:r>
            <w:r>
              <w:rPr>
                <w:noProof/>
                <w:webHidden/>
              </w:rPr>
              <w:fldChar w:fldCharType="begin"/>
            </w:r>
            <w:r>
              <w:rPr>
                <w:noProof/>
                <w:webHidden/>
              </w:rPr>
              <w:delInstrText xml:space="preserve"> PAGEREF _Toc177708976 \h </w:delInstrText>
            </w:r>
            <w:r>
              <w:rPr>
                <w:noProof/>
                <w:webHidden/>
              </w:rPr>
            </w:r>
            <w:r>
              <w:rPr>
                <w:noProof/>
                <w:webHidden/>
              </w:rPr>
              <w:fldChar w:fldCharType="separate"/>
            </w:r>
            <w:r>
              <w:rPr>
                <w:noProof/>
                <w:webHidden/>
              </w:rPr>
              <w:delText>69</w:delText>
            </w:r>
            <w:r>
              <w:rPr>
                <w:noProof/>
                <w:webHidden/>
              </w:rPr>
              <w:fldChar w:fldCharType="end"/>
            </w:r>
            <w:r>
              <w:fldChar w:fldCharType="end"/>
            </w:r>
          </w:del>
        </w:p>
        <w:p w14:paraId="2479C7D9" w14:textId="64408DA5" w:rsidR="00C14E46" w:rsidRDefault="00C14E46">
          <w:pPr>
            <w:pStyle w:val="Obsah2"/>
            <w:rPr>
              <w:del w:id="241"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42" w:author="Word Document Comparison" w:date="2025-03-31T16:34:00Z" w16du:dateUtc="2025-03-31T14:34:00Z">
            <w:r>
              <w:fldChar w:fldCharType="begin"/>
            </w:r>
            <w:r>
              <w:delInstrText>HYPERLINK \l "_Toc177708977"</w:delInstrText>
            </w:r>
            <w:r>
              <w:fldChar w:fldCharType="separate"/>
            </w:r>
            <w:r w:rsidRPr="00754440">
              <w:rPr>
                <w:rStyle w:val="Hypertextovodkaz"/>
              </w:rPr>
              <w:delText>2.8</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Výpočetní servery pro ERP SAP</w:delText>
            </w:r>
            <w:r>
              <w:rPr>
                <w:webHidden/>
              </w:rPr>
              <w:tab/>
            </w:r>
            <w:r>
              <w:rPr>
                <w:webHidden/>
              </w:rPr>
              <w:fldChar w:fldCharType="begin"/>
            </w:r>
            <w:r>
              <w:rPr>
                <w:webHidden/>
              </w:rPr>
              <w:delInstrText xml:space="preserve"> PAGEREF _Toc177708977 \h </w:delInstrText>
            </w:r>
            <w:r>
              <w:rPr>
                <w:webHidden/>
              </w:rPr>
            </w:r>
            <w:r>
              <w:rPr>
                <w:webHidden/>
              </w:rPr>
              <w:fldChar w:fldCharType="separate"/>
            </w:r>
            <w:r>
              <w:rPr>
                <w:webHidden/>
              </w:rPr>
              <w:delText>71</w:delText>
            </w:r>
            <w:r>
              <w:rPr>
                <w:webHidden/>
              </w:rPr>
              <w:fldChar w:fldCharType="end"/>
            </w:r>
            <w:r>
              <w:fldChar w:fldCharType="end"/>
            </w:r>
          </w:del>
        </w:p>
        <w:p w14:paraId="6EF49716" w14:textId="0CFD27BB" w:rsidR="00C14E46" w:rsidRDefault="00C14E46">
          <w:pPr>
            <w:pStyle w:val="Obsah3"/>
            <w:tabs>
              <w:tab w:val="left" w:pos="1080"/>
            </w:tabs>
            <w:rPr>
              <w:del w:id="24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44" w:author="Word Document Comparison" w:date="2025-03-31T16:34:00Z" w16du:dateUtc="2025-03-31T14:34:00Z">
            <w:r>
              <w:fldChar w:fldCharType="begin"/>
            </w:r>
            <w:r>
              <w:delInstrText>HYPERLINK \l "_Toc177708978"</w:delInstrText>
            </w:r>
            <w:r>
              <w:fldChar w:fldCharType="separate"/>
            </w:r>
            <w:r w:rsidRPr="00754440">
              <w:rPr>
                <w:rStyle w:val="Hypertextovodkaz"/>
                <w:rFonts w:eastAsiaTheme="majorEastAsia"/>
                <w:noProof/>
              </w:rPr>
              <w:delText>2.8.1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_Toc177708978 \h </w:delInstrText>
            </w:r>
            <w:r>
              <w:rPr>
                <w:noProof/>
                <w:webHidden/>
              </w:rPr>
            </w:r>
            <w:r>
              <w:rPr>
                <w:noProof/>
                <w:webHidden/>
              </w:rPr>
              <w:fldChar w:fldCharType="separate"/>
            </w:r>
            <w:r>
              <w:rPr>
                <w:noProof/>
                <w:webHidden/>
              </w:rPr>
              <w:delText>71</w:delText>
            </w:r>
            <w:r>
              <w:rPr>
                <w:noProof/>
                <w:webHidden/>
              </w:rPr>
              <w:fldChar w:fldCharType="end"/>
            </w:r>
            <w:r>
              <w:fldChar w:fldCharType="end"/>
            </w:r>
          </w:del>
        </w:p>
        <w:p w14:paraId="38551D3B" w14:textId="5DBA8C56" w:rsidR="00C14E46" w:rsidRDefault="00C14E46">
          <w:pPr>
            <w:pStyle w:val="Obsah3"/>
            <w:tabs>
              <w:tab w:val="left" w:pos="1080"/>
            </w:tabs>
            <w:rPr>
              <w:del w:id="24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46" w:author="Word Document Comparison" w:date="2025-03-31T16:34:00Z" w16du:dateUtc="2025-03-31T14:34:00Z">
            <w:r>
              <w:fldChar w:fldCharType="begin"/>
            </w:r>
            <w:r>
              <w:delInstrText>HYPERLINK \l "_Toc177708979"</w:delInstrText>
            </w:r>
            <w:r>
              <w:fldChar w:fldCharType="separate"/>
            </w:r>
            <w:r w:rsidRPr="00754440">
              <w:rPr>
                <w:rStyle w:val="Hypertextovodkaz"/>
                <w:rFonts w:eastAsiaTheme="majorEastAsia"/>
                <w:noProof/>
              </w:rPr>
              <w:delText>2.8.2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_Toc177708979 \h </w:delInstrText>
            </w:r>
            <w:r>
              <w:rPr>
                <w:noProof/>
                <w:webHidden/>
              </w:rPr>
            </w:r>
            <w:r>
              <w:rPr>
                <w:noProof/>
                <w:webHidden/>
              </w:rPr>
              <w:fldChar w:fldCharType="separate"/>
            </w:r>
            <w:r>
              <w:rPr>
                <w:noProof/>
                <w:webHidden/>
              </w:rPr>
              <w:delText>71</w:delText>
            </w:r>
            <w:r>
              <w:rPr>
                <w:noProof/>
                <w:webHidden/>
              </w:rPr>
              <w:fldChar w:fldCharType="end"/>
            </w:r>
            <w:r>
              <w:fldChar w:fldCharType="end"/>
            </w:r>
          </w:del>
        </w:p>
        <w:p w14:paraId="344F2C30" w14:textId="284A0E68" w:rsidR="00C14E46" w:rsidRDefault="00C14E46">
          <w:pPr>
            <w:pStyle w:val="Obsah3"/>
            <w:tabs>
              <w:tab w:val="left" w:pos="1080"/>
            </w:tabs>
            <w:rPr>
              <w:del w:id="24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48" w:author="Word Document Comparison" w:date="2025-03-31T16:34:00Z" w16du:dateUtc="2025-03-31T14:34:00Z">
            <w:r>
              <w:fldChar w:fldCharType="begin"/>
            </w:r>
            <w:r>
              <w:delInstrText>HYPERLINK \l "_Toc177708980"</w:delInstrText>
            </w:r>
            <w:r>
              <w:fldChar w:fldCharType="separate"/>
            </w:r>
            <w:r w:rsidRPr="00754440">
              <w:rPr>
                <w:rStyle w:val="Hypertextovodkaz"/>
                <w:rFonts w:eastAsiaTheme="majorEastAsia"/>
                <w:noProof/>
              </w:rPr>
              <w:delText>2.8.3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výkon</w:delText>
            </w:r>
            <w:r>
              <w:rPr>
                <w:noProof/>
                <w:webHidden/>
              </w:rPr>
              <w:tab/>
            </w:r>
            <w:r>
              <w:rPr>
                <w:noProof/>
                <w:webHidden/>
              </w:rPr>
              <w:fldChar w:fldCharType="begin"/>
            </w:r>
            <w:r>
              <w:rPr>
                <w:noProof/>
                <w:webHidden/>
              </w:rPr>
              <w:delInstrText xml:space="preserve"> PAGEREF _Toc177708980 \h </w:delInstrText>
            </w:r>
            <w:r>
              <w:rPr>
                <w:noProof/>
                <w:webHidden/>
              </w:rPr>
            </w:r>
            <w:r>
              <w:rPr>
                <w:noProof/>
                <w:webHidden/>
              </w:rPr>
              <w:fldChar w:fldCharType="separate"/>
            </w:r>
            <w:r>
              <w:rPr>
                <w:noProof/>
                <w:webHidden/>
              </w:rPr>
              <w:delText>72</w:delText>
            </w:r>
            <w:r>
              <w:rPr>
                <w:noProof/>
                <w:webHidden/>
              </w:rPr>
              <w:fldChar w:fldCharType="end"/>
            </w:r>
            <w:r>
              <w:fldChar w:fldCharType="end"/>
            </w:r>
          </w:del>
        </w:p>
        <w:p w14:paraId="5C5EF96A" w14:textId="404D6FD3" w:rsidR="00C14E46" w:rsidRDefault="00C14E46">
          <w:pPr>
            <w:pStyle w:val="Obsah2"/>
            <w:rPr>
              <w:del w:id="249"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50" w:author="Word Document Comparison" w:date="2025-03-31T16:34:00Z" w16du:dateUtc="2025-03-31T14:34:00Z">
            <w:r>
              <w:fldChar w:fldCharType="begin"/>
            </w:r>
            <w:r>
              <w:delInstrText>HYPERLINK \l "_Toc177708981"</w:delInstrText>
            </w:r>
            <w:r>
              <w:fldChar w:fldCharType="separate"/>
            </w:r>
            <w:r w:rsidRPr="00754440">
              <w:rPr>
                <w:rStyle w:val="Hypertextovodkaz"/>
              </w:rPr>
              <w:delText>2.9</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Zálohovací a dohledové servery</w:delText>
            </w:r>
            <w:r>
              <w:rPr>
                <w:webHidden/>
              </w:rPr>
              <w:tab/>
            </w:r>
            <w:r>
              <w:rPr>
                <w:webHidden/>
              </w:rPr>
              <w:fldChar w:fldCharType="begin"/>
            </w:r>
            <w:r>
              <w:rPr>
                <w:webHidden/>
              </w:rPr>
              <w:delInstrText xml:space="preserve"> PAGEREF _Toc177708981 \h </w:delInstrText>
            </w:r>
            <w:r>
              <w:rPr>
                <w:webHidden/>
              </w:rPr>
            </w:r>
            <w:r>
              <w:rPr>
                <w:webHidden/>
              </w:rPr>
              <w:fldChar w:fldCharType="separate"/>
            </w:r>
            <w:r>
              <w:rPr>
                <w:webHidden/>
              </w:rPr>
              <w:delText>78</w:delText>
            </w:r>
            <w:r>
              <w:rPr>
                <w:webHidden/>
              </w:rPr>
              <w:fldChar w:fldCharType="end"/>
            </w:r>
            <w:r>
              <w:fldChar w:fldCharType="end"/>
            </w:r>
          </w:del>
        </w:p>
        <w:p w14:paraId="42933864" w14:textId="2DEF2A73" w:rsidR="00C14E46" w:rsidRDefault="00C14E46">
          <w:pPr>
            <w:pStyle w:val="Obsah3"/>
            <w:tabs>
              <w:tab w:val="left" w:pos="1080"/>
            </w:tabs>
            <w:rPr>
              <w:del w:id="25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52" w:author="Word Document Comparison" w:date="2025-03-31T16:34:00Z" w16du:dateUtc="2025-03-31T14:34:00Z">
            <w:r>
              <w:fldChar w:fldCharType="begin"/>
            </w:r>
            <w:r>
              <w:delInstrText>HYPERLINK \l "_Toc177708982"</w:delInstrText>
            </w:r>
            <w:r>
              <w:fldChar w:fldCharType="separate"/>
            </w:r>
            <w:r w:rsidRPr="00754440">
              <w:rPr>
                <w:rStyle w:val="Hypertextovodkaz"/>
                <w:rFonts w:eastAsiaTheme="majorEastAsia"/>
                <w:noProof/>
              </w:rPr>
              <w:delText>2.9.1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_Toc177708982 \h </w:delInstrText>
            </w:r>
            <w:r>
              <w:rPr>
                <w:noProof/>
                <w:webHidden/>
              </w:rPr>
            </w:r>
            <w:r>
              <w:rPr>
                <w:noProof/>
                <w:webHidden/>
              </w:rPr>
              <w:fldChar w:fldCharType="separate"/>
            </w:r>
            <w:r>
              <w:rPr>
                <w:noProof/>
                <w:webHidden/>
              </w:rPr>
              <w:delText>78</w:delText>
            </w:r>
            <w:r>
              <w:rPr>
                <w:noProof/>
                <w:webHidden/>
              </w:rPr>
              <w:fldChar w:fldCharType="end"/>
            </w:r>
            <w:r>
              <w:fldChar w:fldCharType="end"/>
            </w:r>
          </w:del>
        </w:p>
        <w:p w14:paraId="24E728D9" w14:textId="3516B007" w:rsidR="00C14E46" w:rsidRDefault="00C14E46">
          <w:pPr>
            <w:pStyle w:val="Obsah3"/>
            <w:tabs>
              <w:tab w:val="left" w:pos="1080"/>
            </w:tabs>
            <w:rPr>
              <w:del w:id="25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54" w:author="Word Document Comparison" w:date="2025-03-31T16:34:00Z" w16du:dateUtc="2025-03-31T14:34:00Z">
            <w:r>
              <w:fldChar w:fldCharType="begin"/>
            </w:r>
            <w:r>
              <w:delInstrText>HYPERLINK \l "_Toc177708983"</w:delInstrText>
            </w:r>
            <w:r>
              <w:fldChar w:fldCharType="separate"/>
            </w:r>
            <w:r w:rsidRPr="00754440">
              <w:rPr>
                <w:rStyle w:val="Hypertextovodkaz"/>
                <w:rFonts w:eastAsiaTheme="majorEastAsia"/>
                <w:noProof/>
              </w:rPr>
              <w:delText>2.9.2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_Toc177708983 \h </w:delInstrText>
            </w:r>
            <w:r>
              <w:rPr>
                <w:noProof/>
                <w:webHidden/>
              </w:rPr>
            </w:r>
            <w:r>
              <w:rPr>
                <w:noProof/>
                <w:webHidden/>
              </w:rPr>
              <w:fldChar w:fldCharType="separate"/>
            </w:r>
            <w:r>
              <w:rPr>
                <w:noProof/>
                <w:webHidden/>
              </w:rPr>
              <w:delText>78</w:delText>
            </w:r>
            <w:r>
              <w:rPr>
                <w:noProof/>
                <w:webHidden/>
              </w:rPr>
              <w:fldChar w:fldCharType="end"/>
            </w:r>
            <w:r>
              <w:fldChar w:fldCharType="end"/>
            </w:r>
          </w:del>
        </w:p>
        <w:p w14:paraId="5316E279" w14:textId="514BEF52" w:rsidR="00C14E46" w:rsidRDefault="00C14E46">
          <w:pPr>
            <w:pStyle w:val="Obsah2"/>
            <w:rPr>
              <w:del w:id="255"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56" w:author="Word Document Comparison" w:date="2025-03-31T16:34:00Z" w16du:dateUtc="2025-03-31T14:34:00Z">
            <w:r>
              <w:fldChar w:fldCharType="begin"/>
            </w:r>
            <w:r>
              <w:delInstrText>HYPERLINK \l "_Toc177708984"</w:delInstrText>
            </w:r>
            <w:r>
              <w:fldChar w:fldCharType="separate"/>
            </w:r>
            <w:r w:rsidRPr="00754440">
              <w:rPr>
                <w:rStyle w:val="Hypertextovodkaz"/>
              </w:rPr>
              <w:delText>2.10</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Výpočetní servery pro virtualizaci platformy x86</w:delText>
            </w:r>
            <w:r>
              <w:rPr>
                <w:webHidden/>
              </w:rPr>
              <w:tab/>
            </w:r>
            <w:r>
              <w:rPr>
                <w:webHidden/>
              </w:rPr>
              <w:fldChar w:fldCharType="begin"/>
            </w:r>
            <w:r>
              <w:rPr>
                <w:webHidden/>
              </w:rPr>
              <w:delInstrText xml:space="preserve"> PAGEREF _Toc177708984 \h </w:delInstrText>
            </w:r>
            <w:r>
              <w:rPr>
                <w:webHidden/>
              </w:rPr>
            </w:r>
            <w:r>
              <w:rPr>
                <w:webHidden/>
              </w:rPr>
              <w:fldChar w:fldCharType="separate"/>
            </w:r>
            <w:r>
              <w:rPr>
                <w:webHidden/>
              </w:rPr>
              <w:delText>81</w:delText>
            </w:r>
            <w:r>
              <w:rPr>
                <w:webHidden/>
              </w:rPr>
              <w:fldChar w:fldCharType="end"/>
            </w:r>
            <w:r>
              <w:fldChar w:fldCharType="end"/>
            </w:r>
          </w:del>
        </w:p>
        <w:p w14:paraId="2FFB2D66" w14:textId="4B967CC0" w:rsidR="00C14E46" w:rsidRDefault="00C14E46">
          <w:pPr>
            <w:pStyle w:val="Obsah3"/>
            <w:tabs>
              <w:tab w:val="left" w:pos="1260"/>
            </w:tabs>
            <w:rPr>
              <w:del w:id="25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58" w:author="Word Document Comparison" w:date="2025-03-31T16:34:00Z" w16du:dateUtc="2025-03-31T14:34:00Z">
            <w:r>
              <w:fldChar w:fldCharType="begin"/>
            </w:r>
            <w:r>
              <w:delInstrText>HYPERLINK \l "_Toc177708985"</w:delInstrText>
            </w:r>
            <w:r>
              <w:fldChar w:fldCharType="separate"/>
            </w:r>
            <w:r w:rsidRPr="00754440">
              <w:rPr>
                <w:rStyle w:val="Hypertextovodkaz"/>
                <w:rFonts w:eastAsiaTheme="majorEastAsia"/>
                <w:noProof/>
              </w:rPr>
              <w:delText>2.10.1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_Toc177708985 \h </w:delInstrText>
            </w:r>
            <w:r>
              <w:rPr>
                <w:noProof/>
                <w:webHidden/>
              </w:rPr>
            </w:r>
            <w:r>
              <w:rPr>
                <w:noProof/>
                <w:webHidden/>
              </w:rPr>
              <w:fldChar w:fldCharType="separate"/>
            </w:r>
            <w:r>
              <w:rPr>
                <w:noProof/>
                <w:webHidden/>
              </w:rPr>
              <w:delText>81</w:delText>
            </w:r>
            <w:r>
              <w:rPr>
                <w:noProof/>
                <w:webHidden/>
              </w:rPr>
              <w:fldChar w:fldCharType="end"/>
            </w:r>
            <w:r>
              <w:fldChar w:fldCharType="end"/>
            </w:r>
          </w:del>
        </w:p>
        <w:p w14:paraId="52097C0B" w14:textId="39A774A6" w:rsidR="00C14E46" w:rsidRDefault="00C14E46">
          <w:pPr>
            <w:pStyle w:val="Obsah3"/>
            <w:tabs>
              <w:tab w:val="left" w:pos="1260"/>
            </w:tabs>
            <w:rPr>
              <w:del w:id="25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60" w:author="Word Document Comparison" w:date="2025-03-31T16:34:00Z" w16du:dateUtc="2025-03-31T14:34:00Z">
            <w:r>
              <w:fldChar w:fldCharType="begin"/>
            </w:r>
            <w:r>
              <w:delInstrText>HYPERLINK \l "_Toc177708986"</w:delInstrText>
            </w:r>
            <w:r>
              <w:fldChar w:fldCharType="separate"/>
            </w:r>
            <w:r w:rsidRPr="00754440">
              <w:rPr>
                <w:rStyle w:val="Hypertextovodkaz"/>
                <w:rFonts w:eastAsiaTheme="majorEastAsia"/>
                <w:noProof/>
              </w:rPr>
              <w:delText>2.10.2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_Toc177708986 \h </w:delInstrText>
            </w:r>
            <w:r>
              <w:rPr>
                <w:noProof/>
                <w:webHidden/>
              </w:rPr>
            </w:r>
            <w:r>
              <w:rPr>
                <w:noProof/>
                <w:webHidden/>
              </w:rPr>
              <w:fldChar w:fldCharType="separate"/>
            </w:r>
            <w:r>
              <w:rPr>
                <w:noProof/>
                <w:webHidden/>
              </w:rPr>
              <w:delText>82</w:delText>
            </w:r>
            <w:r>
              <w:rPr>
                <w:noProof/>
                <w:webHidden/>
              </w:rPr>
              <w:fldChar w:fldCharType="end"/>
            </w:r>
            <w:r>
              <w:fldChar w:fldCharType="end"/>
            </w:r>
          </w:del>
        </w:p>
        <w:p w14:paraId="50E8919B" w14:textId="4BCE73F9" w:rsidR="00C14E46" w:rsidRDefault="00C14E46">
          <w:pPr>
            <w:pStyle w:val="Obsah2"/>
            <w:rPr>
              <w:del w:id="261"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62" w:author="Word Document Comparison" w:date="2025-03-31T16:34:00Z" w16du:dateUtc="2025-03-31T14:34:00Z">
            <w:r>
              <w:fldChar w:fldCharType="begin"/>
            </w:r>
            <w:r>
              <w:delInstrText>HYPERLINK \l "_Toc177708987"</w:delInstrText>
            </w:r>
            <w:r>
              <w:fldChar w:fldCharType="separate"/>
            </w:r>
            <w:r w:rsidRPr="00754440">
              <w:rPr>
                <w:rStyle w:val="Hypertextovodkaz"/>
              </w:rPr>
              <w:delText>2.11</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Aplikační a Systémový Monitoring</w:delText>
            </w:r>
            <w:r>
              <w:rPr>
                <w:webHidden/>
              </w:rPr>
              <w:tab/>
            </w:r>
            <w:r>
              <w:rPr>
                <w:webHidden/>
              </w:rPr>
              <w:fldChar w:fldCharType="begin"/>
            </w:r>
            <w:r>
              <w:rPr>
                <w:webHidden/>
              </w:rPr>
              <w:delInstrText xml:space="preserve"> PAGEREF _Toc177708987 \h </w:delInstrText>
            </w:r>
            <w:r>
              <w:rPr>
                <w:webHidden/>
              </w:rPr>
            </w:r>
            <w:r>
              <w:rPr>
                <w:webHidden/>
              </w:rPr>
              <w:fldChar w:fldCharType="separate"/>
            </w:r>
            <w:r>
              <w:rPr>
                <w:webHidden/>
              </w:rPr>
              <w:delText>87</w:delText>
            </w:r>
            <w:r>
              <w:rPr>
                <w:webHidden/>
              </w:rPr>
              <w:fldChar w:fldCharType="end"/>
            </w:r>
            <w:r>
              <w:fldChar w:fldCharType="end"/>
            </w:r>
          </w:del>
        </w:p>
        <w:p w14:paraId="0526B876" w14:textId="37F85008" w:rsidR="00C14E46" w:rsidRDefault="00C14E46">
          <w:pPr>
            <w:pStyle w:val="Obsah3"/>
            <w:tabs>
              <w:tab w:val="left" w:pos="1260"/>
            </w:tabs>
            <w:rPr>
              <w:del w:id="26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64" w:author="Word Document Comparison" w:date="2025-03-31T16:34:00Z" w16du:dateUtc="2025-03-31T14:34:00Z">
            <w:r>
              <w:fldChar w:fldCharType="begin"/>
            </w:r>
            <w:r>
              <w:delInstrText>HYPERLINK \l "_Toc177708988"</w:delInstrText>
            </w:r>
            <w:r>
              <w:fldChar w:fldCharType="separate"/>
            </w:r>
            <w:r w:rsidRPr="00754440">
              <w:rPr>
                <w:rStyle w:val="Hypertextovodkaz"/>
                <w:rFonts w:eastAsiaTheme="majorEastAsia"/>
                <w:noProof/>
              </w:rPr>
              <w:delText>2.11.1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Popis současného stavu</w:delText>
            </w:r>
            <w:r>
              <w:rPr>
                <w:noProof/>
                <w:webHidden/>
              </w:rPr>
              <w:tab/>
            </w:r>
            <w:r>
              <w:rPr>
                <w:noProof/>
                <w:webHidden/>
              </w:rPr>
              <w:fldChar w:fldCharType="begin"/>
            </w:r>
            <w:r>
              <w:rPr>
                <w:noProof/>
                <w:webHidden/>
              </w:rPr>
              <w:delInstrText xml:space="preserve"> PAGEREF _Toc177708988 \h </w:delInstrText>
            </w:r>
            <w:r>
              <w:rPr>
                <w:noProof/>
                <w:webHidden/>
              </w:rPr>
            </w:r>
            <w:r>
              <w:rPr>
                <w:noProof/>
                <w:webHidden/>
              </w:rPr>
              <w:fldChar w:fldCharType="separate"/>
            </w:r>
            <w:r>
              <w:rPr>
                <w:noProof/>
                <w:webHidden/>
              </w:rPr>
              <w:delText>87</w:delText>
            </w:r>
            <w:r>
              <w:rPr>
                <w:noProof/>
                <w:webHidden/>
              </w:rPr>
              <w:fldChar w:fldCharType="end"/>
            </w:r>
            <w:r>
              <w:fldChar w:fldCharType="end"/>
            </w:r>
          </w:del>
        </w:p>
        <w:p w14:paraId="397F2F7B" w14:textId="1C033485" w:rsidR="00C14E46" w:rsidRDefault="00C14E46">
          <w:pPr>
            <w:pStyle w:val="Obsah3"/>
            <w:tabs>
              <w:tab w:val="left" w:pos="1260"/>
            </w:tabs>
            <w:rPr>
              <w:del w:id="26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66" w:author="Word Document Comparison" w:date="2025-03-31T16:34:00Z" w16du:dateUtc="2025-03-31T14:34:00Z">
            <w:r>
              <w:fldChar w:fldCharType="begin"/>
            </w:r>
            <w:r>
              <w:delInstrText>HYPERLINK \l "_Toc177708989"</w:delInstrText>
            </w:r>
            <w:r>
              <w:fldChar w:fldCharType="separate"/>
            </w:r>
            <w:r w:rsidRPr="00754440">
              <w:rPr>
                <w:rStyle w:val="Hypertextovodkaz"/>
                <w:rFonts w:eastAsiaTheme="majorEastAsia"/>
                <w:noProof/>
              </w:rPr>
              <w:delText>2.11.2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nové řešení</w:delText>
            </w:r>
            <w:r>
              <w:rPr>
                <w:noProof/>
                <w:webHidden/>
              </w:rPr>
              <w:tab/>
            </w:r>
            <w:r>
              <w:rPr>
                <w:noProof/>
                <w:webHidden/>
              </w:rPr>
              <w:fldChar w:fldCharType="begin"/>
            </w:r>
            <w:r>
              <w:rPr>
                <w:noProof/>
                <w:webHidden/>
              </w:rPr>
              <w:delInstrText xml:space="preserve"> PAGEREF _Toc177708989 \h </w:delInstrText>
            </w:r>
            <w:r>
              <w:rPr>
                <w:noProof/>
                <w:webHidden/>
              </w:rPr>
            </w:r>
            <w:r>
              <w:rPr>
                <w:noProof/>
                <w:webHidden/>
              </w:rPr>
              <w:fldChar w:fldCharType="separate"/>
            </w:r>
            <w:r>
              <w:rPr>
                <w:noProof/>
                <w:webHidden/>
              </w:rPr>
              <w:delText>87</w:delText>
            </w:r>
            <w:r>
              <w:rPr>
                <w:noProof/>
                <w:webHidden/>
              </w:rPr>
              <w:fldChar w:fldCharType="end"/>
            </w:r>
            <w:r>
              <w:fldChar w:fldCharType="end"/>
            </w:r>
          </w:del>
        </w:p>
        <w:p w14:paraId="5F4D4664" w14:textId="189A7A8D" w:rsidR="00C14E46" w:rsidRDefault="00C14E46">
          <w:pPr>
            <w:pStyle w:val="Obsah3"/>
            <w:tabs>
              <w:tab w:val="left" w:pos="1260"/>
            </w:tabs>
            <w:rPr>
              <w:del w:id="26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68" w:author="Word Document Comparison" w:date="2025-03-31T16:34:00Z" w16du:dateUtc="2025-03-31T14:34:00Z">
            <w:r>
              <w:fldChar w:fldCharType="begin"/>
            </w:r>
            <w:r>
              <w:delInstrText>HYPERLINK \l "_Toc177708990"</w:delInstrText>
            </w:r>
            <w:r>
              <w:fldChar w:fldCharType="separate"/>
            </w:r>
            <w:r w:rsidRPr="00754440">
              <w:rPr>
                <w:rStyle w:val="Hypertextovodkaz"/>
                <w:rFonts w:eastAsiaTheme="majorEastAsia"/>
                <w:noProof/>
              </w:rPr>
              <w:delText>2.11.3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Funkční požadavky</w:delText>
            </w:r>
            <w:r>
              <w:rPr>
                <w:noProof/>
                <w:webHidden/>
              </w:rPr>
              <w:tab/>
            </w:r>
            <w:r>
              <w:rPr>
                <w:noProof/>
                <w:webHidden/>
              </w:rPr>
              <w:fldChar w:fldCharType="begin"/>
            </w:r>
            <w:r>
              <w:rPr>
                <w:noProof/>
                <w:webHidden/>
              </w:rPr>
              <w:delInstrText xml:space="preserve"> PAGEREF _Toc177708990 \h </w:delInstrText>
            </w:r>
            <w:r>
              <w:rPr>
                <w:noProof/>
                <w:webHidden/>
              </w:rPr>
            </w:r>
            <w:r>
              <w:rPr>
                <w:noProof/>
                <w:webHidden/>
              </w:rPr>
              <w:fldChar w:fldCharType="separate"/>
            </w:r>
            <w:r>
              <w:rPr>
                <w:noProof/>
                <w:webHidden/>
              </w:rPr>
              <w:delText>88</w:delText>
            </w:r>
            <w:r>
              <w:rPr>
                <w:noProof/>
                <w:webHidden/>
              </w:rPr>
              <w:fldChar w:fldCharType="end"/>
            </w:r>
            <w:r>
              <w:fldChar w:fldCharType="end"/>
            </w:r>
          </w:del>
        </w:p>
        <w:p w14:paraId="329259D3" w14:textId="0DE9A6D3" w:rsidR="00C14E46" w:rsidRDefault="00C14E46">
          <w:pPr>
            <w:pStyle w:val="Obsah3"/>
            <w:tabs>
              <w:tab w:val="left" w:pos="1260"/>
            </w:tabs>
            <w:rPr>
              <w:del w:id="26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70" w:author="Word Document Comparison" w:date="2025-03-31T16:34:00Z" w16du:dateUtc="2025-03-31T14:34:00Z">
            <w:r>
              <w:fldChar w:fldCharType="begin"/>
            </w:r>
            <w:r>
              <w:delInstrText>HYPERLINK \l "_Toc177708991"</w:delInstrText>
            </w:r>
            <w:r>
              <w:fldChar w:fldCharType="separate"/>
            </w:r>
            <w:r w:rsidRPr="00754440">
              <w:rPr>
                <w:rStyle w:val="Hypertextovodkaz"/>
                <w:rFonts w:eastAsiaTheme="majorEastAsia"/>
                <w:noProof/>
              </w:rPr>
              <w:delText>2.11.4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Systémové a HW požadavky</w:delText>
            </w:r>
            <w:r>
              <w:rPr>
                <w:noProof/>
                <w:webHidden/>
              </w:rPr>
              <w:tab/>
            </w:r>
            <w:r>
              <w:rPr>
                <w:noProof/>
                <w:webHidden/>
              </w:rPr>
              <w:fldChar w:fldCharType="begin"/>
            </w:r>
            <w:r>
              <w:rPr>
                <w:noProof/>
                <w:webHidden/>
              </w:rPr>
              <w:delInstrText xml:space="preserve"> PAGEREF _Toc177708991 \h </w:delInstrText>
            </w:r>
            <w:r>
              <w:rPr>
                <w:noProof/>
                <w:webHidden/>
              </w:rPr>
            </w:r>
            <w:r>
              <w:rPr>
                <w:noProof/>
                <w:webHidden/>
              </w:rPr>
              <w:fldChar w:fldCharType="separate"/>
            </w:r>
            <w:r>
              <w:rPr>
                <w:noProof/>
                <w:webHidden/>
              </w:rPr>
              <w:delText>88</w:delText>
            </w:r>
            <w:r>
              <w:rPr>
                <w:noProof/>
                <w:webHidden/>
              </w:rPr>
              <w:fldChar w:fldCharType="end"/>
            </w:r>
            <w:r>
              <w:fldChar w:fldCharType="end"/>
            </w:r>
          </w:del>
        </w:p>
        <w:p w14:paraId="338CB1EB" w14:textId="64DF7FA7" w:rsidR="00C14E46" w:rsidRDefault="00C14E46">
          <w:pPr>
            <w:pStyle w:val="Obsah3"/>
            <w:tabs>
              <w:tab w:val="left" w:pos="1260"/>
            </w:tabs>
            <w:rPr>
              <w:del w:id="27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72" w:author="Word Document Comparison" w:date="2025-03-31T16:34:00Z" w16du:dateUtc="2025-03-31T14:34:00Z">
            <w:r>
              <w:fldChar w:fldCharType="begin"/>
            </w:r>
            <w:r>
              <w:delInstrText>HYPERLINK \l "_Toc177708992"</w:delInstrText>
            </w:r>
            <w:r>
              <w:fldChar w:fldCharType="separate"/>
            </w:r>
            <w:r w:rsidRPr="00754440">
              <w:rPr>
                <w:rStyle w:val="Hypertextovodkaz"/>
                <w:rFonts w:eastAsiaTheme="majorEastAsia"/>
                <w:noProof/>
              </w:rPr>
              <w:delText>2.11.5</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monitorované technologie</w:delText>
            </w:r>
            <w:r>
              <w:rPr>
                <w:noProof/>
                <w:webHidden/>
              </w:rPr>
              <w:tab/>
            </w:r>
            <w:r>
              <w:rPr>
                <w:noProof/>
                <w:webHidden/>
              </w:rPr>
              <w:fldChar w:fldCharType="begin"/>
            </w:r>
            <w:r>
              <w:rPr>
                <w:noProof/>
                <w:webHidden/>
              </w:rPr>
              <w:delInstrText xml:space="preserve"> PAGEREF _Toc177708992 \h </w:delInstrText>
            </w:r>
            <w:r>
              <w:rPr>
                <w:noProof/>
                <w:webHidden/>
              </w:rPr>
            </w:r>
            <w:r>
              <w:rPr>
                <w:noProof/>
                <w:webHidden/>
              </w:rPr>
              <w:fldChar w:fldCharType="separate"/>
            </w:r>
            <w:r>
              <w:rPr>
                <w:noProof/>
                <w:webHidden/>
              </w:rPr>
              <w:delText>88</w:delText>
            </w:r>
            <w:r>
              <w:rPr>
                <w:noProof/>
                <w:webHidden/>
              </w:rPr>
              <w:fldChar w:fldCharType="end"/>
            </w:r>
            <w:r>
              <w:fldChar w:fldCharType="end"/>
            </w:r>
          </w:del>
        </w:p>
        <w:p w14:paraId="37925C0A" w14:textId="4D4BE658" w:rsidR="00C14E46" w:rsidRDefault="00C14E46">
          <w:pPr>
            <w:pStyle w:val="Obsah2"/>
            <w:rPr>
              <w:del w:id="273" w:author="Word Document Comparison" w:date="2025-03-31T16:34:00Z" w16du:dateUtc="2025-03-31T14:34:00Z"/>
              <w:rFonts w:asciiTheme="minorHAnsi" w:eastAsiaTheme="minorEastAsia" w:hAnsiTheme="minorHAnsi" w:cstheme="minorBidi"/>
              <w:bCs w:val="0"/>
              <w:kern w:val="2"/>
              <w:sz w:val="24"/>
              <w:szCs w:val="24"/>
              <w14:ligatures w14:val="standardContextual"/>
            </w:rPr>
          </w:pPr>
          <w:del w:id="274" w:author="Word Document Comparison" w:date="2025-03-31T16:34:00Z" w16du:dateUtc="2025-03-31T14:34:00Z">
            <w:r>
              <w:fldChar w:fldCharType="begin"/>
            </w:r>
            <w:r>
              <w:delInstrText>HYPERLINK \l "_Toc177708993"</w:delInstrText>
            </w:r>
            <w:r>
              <w:fldChar w:fldCharType="separate"/>
            </w:r>
            <w:r w:rsidRPr="00754440">
              <w:rPr>
                <w:rStyle w:val="Hypertextovodkaz"/>
              </w:rPr>
              <w:delText>2.12</w:delText>
            </w:r>
            <w:r>
              <w:rPr>
                <w:rFonts w:asciiTheme="minorHAnsi" w:eastAsiaTheme="minorEastAsia" w:hAnsiTheme="minorHAnsi" w:cstheme="minorBidi"/>
                <w:bCs w:val="0"/>
                <w:kern w:val="2"/>
                <w:sz w:val="24"/>
                <w:szCs w:val="24"/>
                <w14:ligatures w14:val="standardContextual"/>
              </w:rPr>
              <w:tab/>
            </w:r>
            <w:r w:rsidRPr="00754440">
              <w:rPr>
                <w:rStyle w:val="Hypertextovodkaz"/>
              </w:rPr>
              <w:delText>Migrace IS SZIF a akceptace dodávky</w:delText>
            </w:r>
            <w:r>
              <w:rPr>
                <w:webHidden/>
              </w:rPr>
              <w:tab/>
            </w:r>
            <w:r>
              <w:rPr>
                <w:webHidden/>
              </w:rPr>
              <w:fldChar w:fldCharType="begin"/>
            </w:r>
            <w:r>
              <w:rPr>
                <w:webHidden/>
              </w:rPr>
              <w:delInstrText xml:space="preserve"> PAGEREF _Toc177708993 \h </w:delInstrText>
            </w:r>
            <w:r>
              <w:rPr>
                <w:webHidden/>
              </w:rPr>
            </w:r>
            <w:r>
              <w:rPr>
                <w:webHidden/>
              </w:rPr>
              <w:fldChar w:fldCharType="separate"/>
            </w:r>
            <w:r>
              <w:rPr>
                <w:webHidden/>
              </w:rPr>
              <w:delText>92</w:delText>
            </w:r>
            <w:r>
              <w:rPr>
                <w:webHidden/>
              </w:rPr>
              <w:fldChar w:fldCharType="end"/>
            </w:r>
            <w:r>
              <w:fldChar w:fldCharType="end"/>
            </w:r>
          </w:del>
        </w:p>
        <w:p w14:paraId="04E1B30B" w14:textId="63A87B56" w:rsidR="00C14E46" w:rsidRDefault="00C14E46">
          <w:pPr>
            <w:pStyle w:val="Obsah3"/>
            <w:tabs>
              <w:tab w:val="left" w:pos="1260"/>
            </w:tabs>
            <w:rPr>
              <w:del w:id="27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76" w:author="Word Document Comparison" w:date="2025-03-31T16:34:00Z" w16du:dateUtc="2025-03-31T14:34:00Z">
            <w:r>
              <w:fldChar w:fldCharType="begin"/>
            </w:r>
            <w:r>
              <w:delInstrText>HYPERLINK \l "_Toc177708994"</w:delInstrText>
            </w:r>
            <w:r>
              <w:fldChar w:fldCharType="separate"/>
            </w:r>
            <w:r w:rsidRPr="00754440">
              <w:rPr>
                <w:rStyle w:val="Hypertextovodkaz"/>
                <w:rFonts w:eastAsiaTheme="majorEastAsia"/>
                <w:noProof/>
              </w:rPr>
              <w:delText>2.12.1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Požadavky na realizaci migrace</w:delText>
            </w:r>
            <w:r>
              <w:rPr>
                <w:noProof/>
                <w:webHidden/>
              </w:rPr>
              <w:tab/>
            </w:r>
            <w:r>
              <w:rPr>
                <w:noProof/>
                <w:webHidden/>
              </w:rPr>
              <w:fldChar w:fldCharType="begin"/>
            </w:r>
            <w:r>
              <w:rPr>
                <w:noProof/>
                <w:webHidden/>
              </w:rPr>
              <w:delInstrText xml:space="preserve"> PAGEREF _Toc177708994 \h </w:delInstrText>
            </w:r>
            <w:r>
              <w:rPr>
                <w:noProof/>
                <w:webHidden/>
              </w:rPr>
            </w:r>
            <w:r>
              <w:rPr>
                <w:noProof/>
                <w:webHidden/>
              </w:rPr>
              <w:fldChar w:fldCharType="separate"/>
            </w:r>
            <w:r>
              <w:rPr>
                <w:noProof/>
                <w:webHidden/>
              </w:rPr>
              <w:delText>92</w:delText>
            </w:r>
            <w:r>
              <w:rPr>
                <w:noProof/>
                <w:webHidden/>
              </w:rPr>
              <w:fldChar w:fldCharType="end"/>
            </w:r>
            <w:r>
              <w:fldChar w:fldCharType="end"/>
            </w:r>
          </w:del>
        </w:p>
        <w:p w14:paraId="619E6471" w14:textId="6A49D675" w:rsidR="00C14E46" w:rsidRDefault="00C14E46">
          <w:pPr>
            <w:pStyle w:val="Obsah3"/>
            <w:tabs>
              <w:tab w:val="left" w:pos="1260"/>
            </w:tabs>
            <w:rPr>
              <w:del w:id="27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78" w:author="Word Document Comparison" w:date="2025-03-31T16:34:00Z" w16du:dateUtc="2025-03-31T14:34:00Z">
            <w:r>
              <w:fldChar w:fldCharType="begin"/>
            </w:r>
            <w:r>
              <w:delInstrText>HYPERLINK \l "_Toc177708995"</w:delInstrText>
            </w:r>
            <w:r>
              <w:fldChar w:fldCharType="separate"/>
            </w:r>
            <w:r w:rsidRPr="00754440">
              <w:rPr>
                <w:rStyle w:val="Hypertextovodkaz"/>
                <w:rFonts w:eastAsiaTheme="majorEastAsia"/>
                <w:noProof/>
              </w:rPr>
              <w:delText>2.12.2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Postup akceptace kompletní migrace</w:delText>
            </w:r>
            <w:r>
              <w:rPr>
                <w:noProof/>
                <w:webHidden/>
              </w:rPr>
              <w:tab/>
            </w:r>
            <w:r>
              <w:rPr>
                <w:noProof/>
                <w:webHidden/>
              </w:rPr>
              <w:fldChar w:fldCharType="begin"/>
            </w:r>
            <w:r>
              <w:rPr>
                <w:noProof/>
                <w:webHidden/>
              </w:rPr>
              <w:delInstrText xml:space="preserve"> PAGEREF _Toc177708995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14802CC7" w14:textId="27A44953" w:rsidR="00C14E46" w:rsidRDefault="00C14E46">
          <w:pPr>
            <w:pStyle w:val="Obsah3"/>
            <w:tabs>
              <w:tab w:val="left" w:pos="1260"/>
            </w:tabs>
            <w:rPr>
              <w:del w:id="279"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80" w:author="Word Document Comparison" w:date="2025-03-31T16:34:00Z" w16du:dateUtc="2025-03-31T14:34:00Z">
            <w:r>
              <w:fldChar w:fldCharType="begin"/>
            </w:r>
            <w:r>
              <w:delInstrText>HYPERLINK \l "_Toc177708996"</w:delInstrText>
            </w:r>
            <w:r>
              <w:fldChar w:fldCharType="separate"/>
            </w:r>
            <w:r w:rsidRPr="00754440">
              <w:rPr>
                <w:rStyle w:val="Hypertextovodkaz"/>
                <w:rFonts w:eastAsiaTheme="majorEastAsia"/>
                <w:noProof/>
              </w:rPr>
              <w:delText>2.12.3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Kontroly provozovatelů IS SZIF</w:delText>
            </w:r>
            <w:r>
              <w:rPr>
                <w:noProof/>
                <w:webHidden/>
              </w:rPr>
              <w:tab/>
            </w:r>
            <w:r>
              <w:rPr>
                <w:noProof/>
                <w:webHidden/>
              </w:rPr>
              <w:fldChar w:fldCharType="begin"/>
            </w:r>
            <w:r>
              <w:rPr>
                <w:noProof/>
                <w:webHidden/>
              </w:rPr>
              <w:delInstrText xml:space="preserve"> PAGEREF _Toc177708996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14428D16" w14:textId="1E43FFF7" w:rsidR="00C14E46" w:rsidRDefault="00C14E46">
          <w:pPr>
            <w:pStyle w:val="Obsah3"/>
            <w:tabs>
              <w:tab w:val="left" w:pos="1260"/>
            </w:tabs>
            <w:rPr>
              <w:del w:id="281"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82" w:author="Word Document Comparison" w:date="2025-03-31T16:34:00Z" w16du:dateUtc="2025-03-31T14:34:00Z">
            <w:r>
              <w:fldChar w:fldCharType="begin"/>
            </w:r>
            <w:r>
              <w:delInstrText>HYPERLINK \l "_Toc177708997"</w:delInstrText>
            </w:r>
            <w:r>
              <w:fldChar w:fldCharType="separate"/>
            </w:r>
            <w:r w:rsidRPr="00754440">
              <w:rPr>
                <w:rStyle w:val="Hypertextovodkaz"/>
                <w:rFonts w:eastAsiaTheme="majorEastAsia"/>
                <w:noProof/>
              </w:rPr>
              <w:delText>2.12.4</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Postup migrací dle platformy a metody</w:delText>
            </w:r>
            <w:r>
              <w:rPr>
                <w:noProof/>
                <w:webHidden/>
              </w:rPr>
              <w:tab/>
            </w:r>
            <w:r>
              <w:rPr>
                <w:noProof/>
                <w:webHidden/>
              </w:rPr>
              <w:fldChar w:fldCharType="begin"/>
            </w:r>
            <w:r>
              <w:rPr>
                <w:noProof/>
                <w:webHidden/>
              </w:rPr>
              <w:delInstrText xml:space="preserve"> PAGEREF _Toc177708997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582B40B5" w14:textId="55E98ACC" w:rsidR="00C14E46" w:rsidRDefault="00C14E46">
          <w:pPr>
            <w:pStyle w:val="Obsah4"/>
            <w:tabs>
              <w:tab w:val="left" w:pos="1549"/>
              <w:tab w:val="right" w:leader="dot" w:pos="9062"/>
            </w:tabs>
            <w:rPr>
              <w:del w:id="283"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84" w:author="Word Document Comparison" w:date="2025-03-31T16:34:00Z" w16du:dateUtc="2025-03-31T14:34:00Z">
            <w:r>
              <w:fldChar w:fldCharType="begin"/>
            </w:r>
            <w:r>
              <w:delInstrText>HYPERLINK \l "_Toc177708998"</w:delInstrText>
            </w:r>
            <w:r>
              <w:fldChar w:fldCharType="separate"/>
            </w:r>
            <w:r w:rsidRPr="00754440">
              <w:rPr>
                <w:rStyle w:val="Hypertextovodkaz"/>
                <w:rFonts w:eastAsiaTheme="majorEastAsia"/>
                <w:noProof/>
              </w:rPr>
              <w:delText>2.12.4.1</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Dílčí blok „Storage APP“</w:delText>
            </w:r>
            <w:r>
              <w:rPr>
                <w:noProof/>
                <w:webHidden/>
              </w:rPr>
              <w:tab/>
            </w:r>
            <w:r>
              <w:rPr>
                <w:noProof/>
                <w:webHidden/>
              </w:rPr>
              <w:fldChar w:fldCharType="begin"/>
            </w:r>
            <w:r>
              <w:rPr>
                <w:noProof/>
                <w:webHidden/>
              </w:rPr>
              <w:delInstrText xml:space="preserve"> PAGEREF _Toc177708998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0E5E570B" w14:textId="51FC4145" w:rsidR="00C14E46" w:rsidRDefault="00C14E46">
          <w:pPr>
            <w:pStyle w:val="Obsah4"/>
            <w:tabs>
              <w:tab w:val="left" w:pos="1549"/>
              <w:tab w:val="right" w:leader="dot" w:pos="9062"/>
            </w:tabs>
            <w:rPr>
              <w:del w:id="285"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86" w:author="Word Document Comparison" w:date="2025-03-31T16:34:00Z" w16du:dateUtc="2025-03-31T14:34:00Z">
            <w:r>
              <w:fldChar w:fldCharType="begin"/>
            </w:r>
            <w:r>
              <w:delInstrText>HYPERLINK \l "_Toc177708999"</w:delInstrText>
            </w:r>
            <w:r>
              <w:fldChar w:fldCharType="separate"/>
            </w:r>
            <w:r w:rsidRPr="00754440">
              <w:rPr>
                <w:rStyle w:val="Hypertextovodkaz"/>
                <w:rFonts w:eastAsiaTheme="majorEastAsia"/>
                <w:noProof/>
              </w:rPr>
              <w:delText>2.12.4.2</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Dílčí blok „PowerPC“</w:delText>
            </w:r>
            <w:r>
              <w:rPr>
                <w:noProof/>
                <w:webHidden/>
              </w:rPr>
              <w:tab/>
            </w:r>
            <w:r>
              <w:rPr>
                <w:noProof/>
                <w:webHidden/>
              </w:rPr>
              <w:fldChar w:fldCharType="begin"/>
            </w:r>
            <w:r>
              <w:rPr>
                <w:noProof/>
                <w:webHidden/>
              </w:rPr>
              <w:delInstrText xml:space="preserve"> PAGEREF _Toc177708999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543DFB11" w14:textId="51DDC262" w:rsidR="00C14E46" w:rsidRDefault="00C14E46">
          <w:pPr>
            <w:pStyle w:val="Obsah4"/>
            <w:tabs>
              <w:tab w:val="left" w:pos="1549"/>
              <w:tab w:val="right" w:leader="dot" w:pos="9062"/>
            </w:tabs>
            <w:rPr>
              <w:del w:id="287" w:author="Word Document Comparison" w:date="2025-03-31T16:34:00Z" w16du:dateUtc="2025-03-31T14:34:00Z"/>
              <w:rFonts w:asciiTheme="minorHAnsi" w:eastAsiaTheme="minorEastAsia" w:hAnsiTheme="minorHAnsi" w:cstheme="minorBidi"/>
              <w:noProof/>
              <w:kern w:val="2"/>
              <w:sz w:val="24"/>
              <w:szCs w:val="24"/>
              <w14:ligatures w14:val="standardContextual"/>
            </w:rPr>
          </w:pPr>
          <w:del w:id="288" w:author="Word Document Comparison" w:date="2025-03-31T16:34:00Z" w16du:dateUtc="2025-03-31T14:34:00Z">
            <w:r>
              <w:fldChar w:fldCharType="begin"/>
            </w:r>
            <w:r>
              <w:delInstrText>HYPERLINK \l "_Toc177709000"</w:delInstrText>
            </w:r>
            <w:r>
              <w:fldChar w:fldCharType="separate"/>
            </w:r>
            <w:r w:rsidRPr="00754440">
              <w:rPr>
                <w:rStyle w:val="Hypertextovodkaz"/>
                <w:rFonts w:eastAsiaTheme="majorEastAsia"/>
                <w:noProof/>
              </w:rPr>
              <w:delText>2.12.4.3</w:delText>
            </w:r>
            <w:r>
              <w:rPr>
                <w:rFonts w:asciiTheme="minorHAnsi" w:eastAsiaTheme="minorEastAsia" w:hAnsiTheme="minorHAnsi" w:cstheme="minorBidi"/>
                <w:noProof/>
                <w:kern w:val="2"/>
                <w:sz w:val="24"/>
                <w:szCs w:val="24"/>
                <w14:ligatures w14:val="standardContextual"/>
              </w:rPr>
              <w:tab/>
            </w:r>
            <w:r w:rsidRPr="00754440">
              <w:rPr>
                <w:rStyle w:val="Hypertextovodkaz"/>
                <w:rFonts w:eastAsiaTheme="majorEastAsia"/>
                <w:noProof/>
              </w:rPr>
              <w:delText>Dílčí blok „x86“</w:delText>
            </w:r>
            <w:r>
              <w:rPr>
                <w:noProof/>
                <w:webHidden/>
              </w:rPr>
              <w:tab/>
            </w:r>
            <w:r>
              <w:rPr>
                <w:noProof/>
                <w:webHidden/>
              </w:rPr>
              <w:fldChar w:fldCharType="begin"/>
            </w:r>
            <w:r>
              <w:rPr>
                <w:noProof/>
                <w:webHidden/>
              </w:rPr>
              <w:delInstrText xml:space="preserve"> PAGEREF _Toc177709000 \h </w:delInstrText>
            </w:r>
            <w:r>
              <w:rPr>
                <w:noProof/>
                <w:webHidden/>
              </w:rPr>
            </w:r>
            <w:r>
              <w:rPr>
                <w:noProof/>
                <w:webHidden/>
              </w:rPr>
              <w:fldChar w:fldCharType="separate"/>
            </w:r>
            <w:r>
              <w:rPr>
                <w:noProof/>
                <w:webHidden/>
              </w:rPr>
              <w:delText>93</w:delText>
            </w:r>
            <w:r>
              <w:rPr>
                <w:noProof/>
                <w:webHidden/>
              </w:rPr>
              <w:fldChar w:fldCharType="end"/>
            </w:r>
            <w:r>
              <w:fldChar w:fldCharType="end"/>
            </w:r>
          </w:del>
        </w:p>
        <w:p w14:paraId="25451241" w14:textId="68D58C3F" w:rsidR="00DC7861" w:rsidRPr="004241E9" w:rsidRDefault="005E2A24" w:rsidP="00DC7861">
          <w:del w:id="289" w:author="Word Document Comparison" w:date="2025-03-31T16:34:00Z" w16du:dateUtc="2025-03-31T14:34:00Z">
            <w:r>
              <w:rPr>
                <w:rFonts w:ascii="Verdana" w:eastAsia="Times New Roman" w:hAnsi="Verdana" w:cs="Times New Roman"/>
                <w:bCs/>
                <w:caps/>
                <w:noProof/>
                <w:kern w:val="0"/>
                <w:sz w:val="20"/>
                <w:szCs w:val="18"/>
                <w:lang w:eastAsia="cs-CZ"/>
                <w14:ligatures w14:val="none"/>
              </w:rPr>
              <w:fldChar w:fldCharType="end"/>
            </w:r>
          </w:del>
        </w:p>
      </w:sdtContent>
    </w:sdt>
    <w:p w14:paraId="26CB194B" w14:textId="7EC9F83C" w:rsidR="008915CC" w:rsidRPr="00FF41DD" w:rsidRDefault="008915CC" w:rsidP="00416E43">
      <w:pPr>
        <w:pStyle w:val="Nadpis1"/>
        <w:numPr>
          <w:ilvl w:val="0"/>
          <w:numId w:val="3"/>
        </w:numPr>
        <w:rPr>
          <w:sz w:val="52"/>
          <w:szCs w:val="52"/>
        </w:rPr>
      </w:pPr>
      <w:bookmarkStart w:id="290" w:name="_Toc177708929"/>
      <w:bookmarkStart w:id="291" w:name="_Toc194331253"/>
      <w:r w:rsidRPr="00FF41DD">
        <w:rPr>
          <w:sz w:val="52"/>
          <w:szCs w:val="52"/>
        </w:rPr>
        <w:t>Manažerské shrnutí výchozího stavu</w:t>
      </w:r>
      <w:bookmarkEnd w:id="290"/>
      <w:bookmarkEnd w:id="291"/>
      <w:r w:rsidRPr="00FF41DD">
        <w:rPr>
          <w:sz w:val="52"/>
          <w:szCs w:val="52"/>
        </w:rPr>
        <w:t xml:space="preserve"> </w:t>
      </w:r>
    </w:p>
    <w:p w14:paraId="62DC6A84" w14:textId="50DA1790" w:rsidR="008915CC" w:rsidRDefault="00441B25" w:rsidP="008915CC">
      <w:pPr>
        <w:spacing w:before="240" w:after="360"/>
        <w:jc w:val="both"/>
      </w:pPr>
      <w:r>
        <w:t xml:space="preserve">Objednatel </w:t>
      </w:r>
      <w:r w:rsidR="008915CC">
        <w:t>v této části dokumentu popisuje stávající technické řešení infrastruktury, které v prostředí Státního Zemědělského Intervenčního Fondu (dále jen SZIF) provozuje.</w:t>
      </w:r>
    </w:p>
    <w:p w14:paraId="6446CA92" w14:textId="6B050B72" w:rsidR="008915CC" w:rsidRPr="00FF41DD" w:rsidRDefault="008915CC" w:rsidP="008915CC">
      <w:pPr>
        <w:pStyle w:val="Nadpis2"/>
        <w:rPr>
          <w:sz w:val="40"/>
          <w:szCs w:val="40"/>
        </w:rPr>
      </w:pPr>
      <w:bookmarkStart w:id="292" w:name="_Toc177708930"/>
      <w:bookmarkStart w:id="293" w:name="_Toc194331254"/>
      <w:r w:rsidRPr="00FF41DD">
        <w:rPr>
          <w:sz w:val="40"/>
          <w:szCs w:val="40"/>
        </w:rPr>
        <w:t>SAN síť</w:t>
      </w:r>
      <w:bookmarkEnd w:id="292"/>
      <w:bookmarkEnd w:id="293"/>
    </w:p>
    <w:p w14:paraId="13FC7473" w14:textId="570C18A6" w:rsidR="00970078" w:rsidRDefault="008915CC" w:rsidP="00970078">
      <w:pPr>
        <w:spacing w:before="240" w:after="120"/>
        <w:jc w:val="both"/>
      </w:pPr>
      <w:r>
        <w:t xml:space="preserve">SAN síť je tvořena instalací 4 kusů Edge SAN přepínači typu Cisco MDS 9148 S a 4 kusy Cisco MDS 9396 S, které umožňují propojení zařízení. </w:t>
      </w:r>
    </w:p>
    <w:p w14:paraId="0174788B" w14:textId="28398944" w:rsidR="00970078" w:rsidRDefault="008915CC" w:rsidP="00416E43">
      <w:pPr>
        <w:pStyle w:val="Odstavecseseznamem"/>
        <w:numPr>
          <w:ilvl w:val="0"/>
          <w:numId w:val="4"/>
        </w:numPr>
        <w:spacing w:after="120"/>
        <w:jc w:val="both"/>
      </w:pPr>
      <w:r>
        <w:t xml:space="preserve">Přepínače Cisco MDS 9148S jsou osazeny 48x 16Gbps SW SFP pro koncová zařízení a ISL propoje. </w:t>
      </w:r>
    </w:p>
    <w:p w14:paraId="45986B77" w14:textId="77777777" w:rsidR="00970078" w:rsidRDefault="008915CC" w:rsidP="00416E43">
      <w:pPr>
        <w:pStyle w:val="Odstavecseseznamem"/>
        <w:numPr>
          <w:ilvl w:val="0"/>
          <w:numId w:val="4"/>
        </w:numPr>
        <w:spacing w:after="120"/>
        <w:jc w:val="both"/>
      </w:pPr>
      <w:r>
        <w:t xml:space="preserve">Přepínače Cisco MDS 9396S jsou osazeny 96x 16Gbps SW SFP pro koncová zařízení a ISL propoje. </w:t>
      </w:r>
    </w:p>
    <w:p w14:paraId="3E0ECAFA" w14:textId="17C26967" w:rsidR="008915CC" w:rsidRDefault="00970078" w:rsidP="00970078">
      <w:pPr>
        <w:spacing w:after="120"/>
        <w:jc w:val="both"/>
      </w:pPr>
      <w:r>
        <w:t xml:space="preserve">SAN přepínače jsou zapojeny tak, aby </w:t>
      </w:r>
      <w:r w:rsidR="00F67FD1">
        <w:t>t</w:t>
      </w:r>
      <w:r w:rsidR="008915CC" w:rsidRPr="00F67FD1">
        <w:t>voř</w:t>
      </w:r>
      <w:r w:rsidR="00F67FD1" w:rsidRPr="00F67FD1">
        <w:t>ily</w:t>
      </w:r>
      <w:r w:rsidR="008915CC">
        <w:t xml:space="preserve"> dvě fyzicky oddělené </w:t>
      </w:r>
      <w:r w:rsidR="004F791D">
        <w:t>F</w:t>
      </w:r>
      <w:r w:rsidR="008915CC">
        <w:t xml:space="preserve">abric sítě. Konektivita mezi sály je realizována v každém </w:t>
      </w:r>
      <w:r w:rsidR="004F791D">
        <w:t>F</w:t>
      </w:r>
      <w:r w:rsidR="008915CC">
        <w:t xml:space="preserve">abricu pomocí 16x 16Gb propoje. Konektivita mezi Core a </w:t>
      </w:r>
      <w:r w:rsidR="004F791D">
        <w:t>E</w:t>
      </w:r>
      <w:r w:rsidR="008915CC">
        <w:t xml:space="preserve">dge přepínači je realizována pomocí 16x 16Gb propoje </w:t>
      </w:r>
      <w:r w:rsidR="004F791D">
        <w:t>pro každý</w:t>
      </w:r>
      <w:r w:rsidR="008915CC">
        <w:t xml:space="preserve"> Fabric.</w:t>
      </w:r>
    </w:p>
    <w:p w14:paraId="588DB847" w14:textId="77777777" w:rsidR="008915CC" w:rsidRDefault="008915CC" w:rsidP="008915CC"/>
    <w:p w14:paraId="4FE3655E" w14:textId="77777777" w:rsidR="008915CC" w:rsidRPr="00FF41DD" w:rsidRDefault="008915CC" w:rsidP="004F791D">
      <w:pPr>
        <w:pStyle w:val="Nadpis2"/>
        <w:rPr>
          <w:sz w:val="40"/>
          <w:szCs w:val="40"/>
        </w:rPr>
      </w:pPr>
      <w:bookmarkStart w:id="294" w:name="_Ref172650628"/>
      <w:bookmarkStart w:id="295" w:name="_Toc177708931"/>
      <w:bookmarkStart w:id="296" w:name="_Toc194331255"/>
      <w:r w:rsidRPr="00FF41DD">
        <w:rPr>
          <w:sz w:val="40"/>
          <w:szCs w:val="40"/>
        </w:rPr>
        <w:t>LAN síť</w:t>
      </w:r>
      <w:bookmarkEnd w:id="294"/>
      <w:bookmarkEnd w:id="295"/>
      <w:bookmarkEnd w:id="296"/>
    </w:p>
    <w:p w14:paraId="61B49E5D" w14:textId="77D5E3A4" w:rsidR="008915CC" w:rsidRDefault="00441B25" w:rsidP="004F791D">
      <w:pPr>
        <w:spacing w:before="240" w:after="120"/>
        <w:jc w:val="both"/>
      </w:pPr>
      <w:r>
        <w:t>Objednatel</w:t>
      </w:r>
      <w:r w:rsidR="004F791D">
        <w:t xml:space="preserve"> provozuje svou infrastrukturu v lokalitě</w:t>
      </w:r>
      <w:r w:rsidR="008915CC">
        <w:t xml:space="preserve"> DC </w:t>
      </w:r>
      <w:r w:rsidR="004F791D">
        <w:t>Chodov, která je instalována ve</w:t>
      </w:r>
      <w:r w:rsidR="008915CC">
        <w:t xml:space="preserve"> dvou</w:t>
      </w:r>
      <w:r w:rsidR="004F791D">
        <w:t xml:space="preserve"> samostatných</w:t>
      </w:r>
      <w:r w:rsidR="008915CC">
        <w:t xml:space="preserve"> sál</w:t>
      </w:r>
      <w:r w:rsidR="004F791D">
        <w:t xml:space="preserve">ech poskytující </w:t>
      </w:r>
      <w:r w:rsidR="008915CC">
        <w:t>redundantní řešení</w:t>
      </w:r>
      <w:r w:rsidR="00D127F5">
        <w:t>. LAN je tvořena následujícími prvky a instalací</w:t>
      </w:r>
      <w:r w:rsidR="004F791D">
        <w:t>:</w:t>
      </w:r>
    </w:p>
    <w:p w14:paraId="692C401B" w14:textId="0DA19151" w:rsidR="008915CC" w:rsidRDefault="008915CC" w:rsidP="00416E43">
      <w:pPr>
        <w:pStyle w:val="Odstavecseseznamem"/>
        <w:numPr>
          <w:ilvl w:val="0"/>
          <w:numId w:val="4"/>
        </w:numPr>
        <w:spacing w:after="120"/>
        <w:jc w:val="both"/>
      </w:pPr>
      <w:r>
        <w:t xml:space="preserve">Dva </w:t>
      </w:r>
      <w:r w:rsidR="00D127F5">
        <w:t>kusy</w:t>
      </w:r>
      <w:r w:rsidR="005B5E44">
        <w:t xml:space="preserve"> Cisco</w:t>
      </w:r>
      <w:r w:rsidR="00D127F5">
        <w:t xml:space="preserve"> </w:t>
      </w:r>
      <w:r>
        <w:t>Nexus 9K</w:t>
      </w:r>
      <w:r w:rsidR="005B5E44">
        <w:t xml:space="preserve"> jsou umístěny ve dvou fyzických boxech na každém sálu a</w:t>
      </w:r>
      <w:r>
        <w:t xml:space="preserve"> jsou zapojeny ve </w:t>
      </w:r>
      <w:r w:rsidR="00D127F5">
        <w:t>v</w:t>
      </w:r>
      <w:r>
        <w:t xml:space="preserve">PC </w:t>
      </w:r>
      <w:r w:rsidR="00D127F5">
        <w:t xml:space="preserve">(Virtual Port Channel) </w:t>
      </w:r>
      <w:r>
        <w:t>páru</w:t>
      </w:r>
      <w:r w:rsidR="005B5E44">
        <w:t xml:space="preserve"> tak, aby</w:t>
      </w:r>
      <w:r>
        <w:t xml:space="preserve"> </w:t>
      </w:r>
      <w:r w:rsidR="005B5E44">
        <w:t>zajistily</w:t>
      </w:r>
      <w:r>
        <w:t xml:space="preserve"> sestavení </w:t>
      </w:r>
      <w:r w:rsidR="005B5E44">
        <w:t xml:space="preserve">dvou </w:t>
      </w:r>
      <w:r>
        <w:t>Ether</w:t>
      </w:r>
      <w:r w:rsidR="00762D97">
        <w:t>netových propojů (EthernetChannel) mezi každým z nich.</w:t>
      </w:r>
      <w:r>
        <w:t xml:space="preserve"> Propoj mezi těmito dvěma boxy je tvořen jedn</w:t>
      </w:r>
      <w:r w:rsidR="00D127F5">
        <w:t>ou linkou s rychlostí</w:t>
      </w:r>
      <w:r>
        <w:t xml:space="preserve"> 100G</w:t>
      </w:r>
      <w:r w:rsidR="005B5E44">
        <w:t>bE</w:t>
      </w:r>
      <w:r>
        <w:t xml:space="preserve">. Synchronizace </w:t>
      </w:r>
      <w:r w:rsidR="00762D97">
        <w:t>přes v</w:t>
      </w:r>
      <w:r>
        <w:t>PC peer-link je zajištěna dedikovaným 1G</w:t>
      </w:r>
      <w:r w:rsidR="00762D97">
        <w:t>bE</w:t>
      </w:r>
      <w:r>
        <w:t xml:space="preserve"> mgmt0 portem mezi </w:t>
      </w:r>
      <w:r w:rsidR="00762D97">
        <w:t>přepínači</w:t>
      </w:r>
      <w:r>
        <w:t xml:space="preserve">. </w:t>
      </w:r>
      <w:r w:rsidR="007113CE">
        <w:t xml:space="preserve">Port </w:t>
      </w:r>
      <w:r>
        <w:t>Up</w:t>
      </w:r>
      <w:r w:rsidR="007113CE">
        <w:t>L</w:t>
      </w:r>
      <w:r>
        <w:t>ink mezi sály je tvořen dvěm</w:t>
      </w:r>
      <w:r w:rsidR="007113CE">
        <w:t>a</w:t>
      </w:r>
      <w:r>
        <w:t xml:space="preserve"> 100G</w:t>
      </w:r>
      <w:r w:rsidR="007113CE">
        <w:t>bE linkami</w:t>
      </w:r>
      <w:r>
        <w:t xml:space="preserve"> v</w:t>
      </w:r>
      <w:r w:rsidR="00F66BAD">
        <w:t xml:space="preserve"> </w:t>
      </w:r>
      <w:r>
        <w:t>jednom logickém 200G</w:t>
      </w:r>
      <w:r w:rsidR="007113CE">
        <w:t>bE kanálu</w:t>
      </w:r>
      <w:r>
        <w:t>.</w:t>
      </w:r>
    </w:p>
    <w:p w14:paraId="61A44258" w14:textId="2AC9F8CB" w:rsidR="008915CC" w:rsidRDefault="008915CC" w:rsidP="00416E43">
      <w:pPr>
        <w:pStyle w:val="Odstavecseseznamem"/>
        <w:numPr>
          <w:ilvl w:val="0"/>
          <w:numId w:val="4"/>
        </w:numPr>
        <w:spacing w:after="120"/>
        <w:jc w:val="both"/>
      </w:pPr>
      <w:r>
        <w:t xml:space="preserve">První dvojice Extenderů FEX101 je zapojená do master </w:t>
      </w:r>
      <w:r w:rsidR="00F66BAD">
        <w:t xml:space="preserve">přepínačů Cisco </w:t>
      </w:r>
      <w:r>
        <w:t>Nexus v módu Single</w:t>
      </w:r>
      <w:r w:rsidR="00F66BAD">
        <w:t>-</w:t>
      </w:r>
      <w:r>
        <w:t>home 8x10G</w:t>
      </w:r>
      <w:r w:rsidR="00F66BAD">
        <w:t>bE</w:t>
      </w:r>
      <w:r>
        <w:t xml:space="preserve"> </w:t>
      </w:r>
      <w:r w:rsidR="00F66BAD">
        <w:t xml:space="preserve">kabely </w:t>
      </w:r>
      <w:r>
        <w:t>optick</w:t>
      </w:r>
      <w:r w:rsidR="00F66BAD">
        <w:t>ého vlákna</w:t>
      </w:r>
      <w:r>
        <w:t xml:space="preserve"> </w:t>
      </w:r>
      <w:r w:rsidR="00F66BAD">
        <w:t>B</w:t>
      </w:r>
      <w:r>
        <w:t>reakout.</w:t>
      </w:r>
    </w:p>
    <w:p w14:paraId="7D0AA5CA" w14:textId="77777777" w:rsidR="00E92D15" w:rsidRDefault="008915CC" w:rsidP="00416E43">
      <w:pPr>
        <w:pStyle w:val="Odstavecseseznamem"/>
        <w:numPr>
          <w:ilvl w:val="0"/>
          <w:numId w:val="4"/>
        </w:numPr>
        <w:spacing w:after="120"/>
        <w:jc w:val="both"/>
      </w:pPr>
      <w:r>
        <w:t xml:space="preserve">Druhá dvojce Extenderů FEX102 je zapojená </w:t>
      </w:r>
      <w:r w:rsidR="00F66BAD">
        <w:t xml:space="preserve">do master přepínačů Cisco Nexus </w:t>
      </w:r>
      <w:r>
        <w:t xml:space="preserve">v módu Single-home </w:t>
      </w:r>
      <w:r w:rsidR="00F66BAD">
        <w:t>8x10GbE kabely optického vlákna Breakout</w:t>
      </w:r>
      <w:r>
        <w:t>.</w:t>
      </w:r>
    </w:p>
    <w:p w14:paraId="7307A4BC" w14:textId="77777777" w:rsidR="00E92D15" w:rsidRDefault="008915CC" w:rsidP="00416E43">
      <w:pPr>
        <w:pStyle w:val="Odstavecseseznamem"/>
        <w:numPr>
          <w:ilvl w:val="0"/>
          <w:numId w:val="4"/>
        </w:numPr>
        <w:spacing w:after="120"/>
        <w:jc w:val="both"/>
      </w:pPr>
      <w:r>
        <w:t>Boxy Cisco FirePower 4140 jsou zapojené jako samostatná zařízení v každém sál</w:t>
      </w:r>
      <w:r w:rsidR="00E92D15">
        <w:t>e</w:t>
      </w:r>
      <w:r>
        <w:t>. Do boxů FirePower jsou zapojené 4x10G</w:t>
      </w:r>
      <w:r w:rsidR="00E92D15">
        <w:t>bE</w:t>
      </w:r>
      <w:r>
        <w:t xml:space="preserve"> </w:t>
      </w:r>
      <w:r w:rsidR="00E92D15">
        <w:t>U</w:t>
      </w:r>
      <w:r>
        <w:t>p</w:t>
      </w:r>
      <w:r w:rsidR="00E92D15">
        <w:t>L</w:t>
      </w:r>
      <w:r>
        <w:t>ink</w:t>
      </w:r>
      <w:r w:rsidR="00E92D15">
        <w:t xml:space="preserve"> porty</w:t>
      </w:r>
      <w:r>
        <w:t xml:space="preserve"> (2x10G</w:t>
      </w:r>
      <w:r w:rsidR="00E92D15">
        <w:t>bE</w:t>
      </w:r>
      <w:r>
        <w:t xml:space="preserve"> do každého </w:t>
      </w:r>
      <w:r w:rsidR="00E92D15">
        <w:t xml:space="preserve">Cisco </w:t>
      </w:r>
      <w:r>
        <w:t xml:space="preserve">Nexus </w:t>
      </w:r>
      <w:r w:rsidR="00E92D15">
        <w:t>přepínače</w:t>
      </w:r>
      <w:r>
        <w:t xml:space="preserve">), které jsou svázané do jednoho logického kanálu </w:t>
      </w:r>
      <w:r w:rsidR="00E92D15">
        <w:t xml:space="preserve">s rychlostí </w:t>
      </w:r>
      <w:r>
        <w:t>40G</w:t>
      </w:r>
      <w:r w:rsidR="00E92D15">
        <w:t>bE</w:t>
      </w:r>
      <w:r>
        <w:t>.</w:t>
      </w:r>
    </w:p>
    <w:p w14:paraId="4AAAC16B" w14:textId="77777777" w:rsidR="00E92D15" w:rsidRDefault="008915CC" w:rsidP="00416E43">
      <w:pPr>
        <w:pStyle w:val="Odstavecseseznamem"/>
        <w:numPr>
          <w:ilvl w:val="0"/>
          <w:numId w:val="4"/>
        </w:numPr>
        <w:spacing w:after="120"/>
        <w:jc w:val="both"/>
      </w:pPr>
      <w:r>
        <w:t xml:space="preserve">Na </w:t>
      </w:r>
      <w:r w:rsidR="00E92D15">
        <w:t xml:space="preserve">Cisco </w:t>
      </w:r>
      <w:r>
        <w:t xml:space="preserve">FirePower boxech je instalovaný SW modul Cisco ASA, který je nakonfigurovaný v HA </w:t>
      </w:r>
      <w:r w:rsidR="00E92D15">
        <w:t xml:space="preserve">(High Availability) </w:t>
      </w:r>
      <w:r>
        <w:t>režimu active-standby</w:t>
      </w:r>
      <w:r w:rsidR="00E92D15">
        <w:t xml:space="preserve"> a p</w:t>
      </w:r>
      <w:r>
        <w:t xml:space="preserve">ro datovou konektivitu </w:t>
      </w:r>
      <w:r w:rsidR="00E92D15">
        <w:t>používá</w:t>
      </w:r>
      <w:r>
        <w:t xml:space="preserve"> logický kanál 40G</w:t>
      </w:r>
      <w:r w:rsidR="00E92D15">
        <w:t>bE</w:t>
      </w:r>
      <w:r>
        <w:t xml:space="preserve"> svého nadřazeného prvku</w:t>
      </w:r>
      <w:r w:rsidR="00E92D15">
        <w:t xml:space="preserve"> Cisco</w:t>
      </w:r>
      <w:r>
        <w:t xml:space="preserve"> FirePower.</w:t>
      </w:r>
    </w:p>
    <w:p w14:paraId="64DF0B9F" w14:textId="53CE73B6" w:rsidR="008915CC" w:rsidRDefault="008915CC" w:rsidP="00416E43">
      <w:pPr>
        <w:pStyle w:val="Odstavecseseznamem"/>
        <w:numPr>
          <w:ilvl w:val="0"/>
          <w:numId w:val="4"/>
        </w:numPr>
        <w:spacing w:after="120"/>
        <w:jc w:val="both"/>
      </w:pPr>
      <w:r>
        <w:t xml:space="preserve">Loadbalancer boxy BIG-IP F5 i5800 jsou zapojené jako samostatná zařízení v každém sálu. Na boxech jsou virtualizované vCMP </w:t>
      </w:r>
      <w:r w:rsidR="00E92D15">
        <w:t xml:space="preserve">(Virual Clustered Multiprocessing) </w:t>
      </w:r>
      <w:r>
        <w:t>hosti, kteří fungují jako jednotlivé balancery (dmz1-p, dmz1-t,</w:t>
      </w:r>
      <w:r w:rsidR="00773826">
        <w:t xml:space="preserve"> </w:t>
      </w:r>
      <w:r>
        <w:t>dmz2-p,</w:t>
      </w:r>
      <w:r w:rsidR="00773826">
        <w:t xml:space="preserve"> </w:t>
      </w:r>
      <w:r>
        <w:t>dmz2-t). Balancery jsou připojeny 4x10G</w:t>
      </w:r>
      <w:r w:rsidR="00E92D15">
        <w:t>bE</w:t>
      </w:r>
      <w:r>
        <w:t xml:space="preserve"> </w:t>
      </w:r>
      <w:r w:rsidR="00E92D15">
        <w:t>U</w:t>
      </w:r>
      <w:r>
        <w:t>p</w:t>
      </w:r>
      <w:r w:rsidR="00E92D15">
        <w:t>L</w:t>
      </w:r>
      <w:r>
        <w:t xml:space="preserve">ink </w:t>
      </w:r>
      <w:r w:rsidR="00E92D15">
        <w:t xml:space="preserve">porty </w:t>
      </w:r>
      <w:r>
        <w:t xml:space="preserve">do </w:t>
      </w:r>
      <w:r w:rsidR="00E92D15">
        <w:t>přepínačů Cisco</w:t>
      </w:r>
      <w:r>
        <w:t xml:space="preserve"> Nexus (2x10G</w:t>
      </w:r>
      <w:r w:rsidR="00E92D15">
        <w:t>bE</w:t>
      </w:r>
      <w:r>
        <w:t xml:space="preserve"> do každého </w:t>
      </w:r>
      <w:r w:rsidR="00E92D15">
        <w:t>přepínače</w:t>
      </w:r>
      <w:r>
        <w:t>), které jsou svázané do jednoho logického kanálu 40G</w:t>
      </w:r>
      <w:r w:rsidR="00E92D15">
        <w:t>bE</w:t>
      </w:r>
      <w:r>
        <w:t>. vCMP hosti poté sdílí tuto konektivitu od master boxu.</w:t>
      </w:r>
    </w:p>
    <w:p w14:paraId="5BCDB0B8" w14:textId="77777777" w:rsidR="008915CC" w:rsidRDefault="008915CC" w:rsidP="008915CC"/>
    <w:p w14:paraId="2E365765" w14:textId="78969D56" w:rsidR="00D4708D" w:rsidRDefault="00D4708D" w:rsidP="00130E4B">
      <w:pPr>
        <w:spacing w:before="240" w:after="120"/>
        <w:jc w:val="both"/>
      </w:pPr>
      <w:r>
        <w:t>V rámci životního cyklu LAN nastaly následující skutečnosti, které vyžadují upgrade celé této struktury. Jedná se zejména o:</w:t>
      </w:r>
    </w:p>
    <w:p w14:paraId="75C37A75" w14:textId="1F593862" w:rsidR="00D4708D" w:rsidRDefault="00D4708D" w:rsidP="00130E4B">
      <w:pPr>
        <w:pStyle w:val="Odstavecseseznamem"/>
        <w:numPr>
          <w:ilvl w:val="0"/>
          <w:numId w:val="4"/>
        </w:numPr>
        <w:spacing w:after="120"/>
        <w:jc w:val="both"/>
      </w:pPr>
      <w:r>
        <w:t>End of Sale a/nebo End of Life veškerých komponent v</w:t>
      </w:r>
      <w:r w:rsidR="00AF7B03">
        <w:t> </w:t>
      </w:r>
      <w:r>
        <w:t>DC</w:t>
      </w:r>
      <w:r w:rsidR="00AF7B03">
        <w:t>;</w:t>
      </w:r>
    </w:p>
    <w:p w14:paraId="673DC041" w14:textId="68948A28" w:rsidR="00D4708D" w:rsidRDefault="007F3497" w:rsidP="00130E4B">
      <w:pPr>
        <w:pStyle w:val="Odstavecseseznamem"/>
        <w:numPr>
          <w:ilvl w:val="0"/>
          <w:numId w:val="4"/>
        </w:numPr>
        <w:spacing w:after="120"/>
        <w:jc w:val="both"/>
      </w:pPr>
      <w:r>
        <w:t>Současný k</w:t>
      </w:r>
      <w:r w:rsidR="00D4708D">
        <w:t xml:space="preserve">oncept řešení, </w:t>
      </w:r>
      <w:r>
        <w:t>je poplatný době implementace (r. 2018)</w:t>
      </w:r>
      <w:r w:rsidR="00D4708D">
        <w:t xml:space="preserve">, </w:t>
      </w:r>
      <w:r w:rsidR="00AF7B03">
        <w:t xml:space="preserve">který ale již nebude schopen poskytovat </w:t>
      </w:r>
      <w:r w:rsidR="00D4708D">
        <w:t>optimální komunikační strukturu pro aplikačně orientované služby</w:t>
      </w:r>
      <w:r w:rsidR="00AF7B03">
        <w:t>;</w:t>
      </w:r>
    </w:p>
    <w:p w14:paraId="4705713A" w14:textId="27EAD656" w:rsidR="00D4708D" w:rsidRDefault="00AF7B03" w:rsidP="00130E4B">
      <w:pPr>
        <w:pStyle w:val="Odstavecseseznamem"/>
        <w:numPr>
          <w:ilvl w:val="0"/>
          <w:numId w:val="4"/>
        </w:numPr>
        <w:spacing w:after="120"/>
        <w:jc w:val="both"/>
      </w:pPr>
      <w:r>
        <w:t>Především se jed</w:t>
      </w:r>
      <w:r w:rsidR="00326A29">
        <w:t>n</w:t>
      </w:r>
      <w:r>
        <w:t xml:space="preserve">á o </w:t>
      </w:r>
      <w:r w:rsidR="00326A29">
        <w:t xml:space="preserve">nedostatečné výkonové požadavky </w:t>
      </w:r>
      <w:r w:rsidR="00D4708D">
        <w:t>celé LAN struktury</w:t>
      </w:r>
      <w:r w:rsidR="00AB6B2E">
        <w:t>, a to od</w:t>
      </w:r>
      <w:r w:rsidR="00D4708D">
        <w:t xml:space="preserve"> připojení výpočetních prostředků </w:t>
      </w:r>
      <w:r w:rsidR="003B7FF6">
        <w:t>k navazujícím výkonům</w:t>
      </w:r>
      <w:r w:rsidR="00D4708D">
        <w:t xml:space="preserve"> DC </w:t>
      </w:r>
      <w:r w:rsidR="003B7FF6">
        <w:t>F</w:t>
      </w:r>
      <w:r w:rsidR="00D4708D">
        <w:t xml:space="preserve">abric, FW a </w:t>
      </w:r>
      <w:r w:rsidR="003B7FF6">
        <w:t>LB</w:t>
      </w:r>
      <w:r w:rsidR="00130E4B">
        <w:t>;</w:t>
      </w:r>
    </w:p>
    <w:p w14:paraId="53E0B924" w14:textId="10DBAA50" w:rsidR="00607E69" w:rsidRDefault="00195BA4" w:rsidP="00130E4B">
      <w:pPr>
        <w:pStyle w:val="Odstavecseseznamem"/>
        <w:numPr>
          <w:ilvl w:val="0"/>
          <w:numId w:val="4"/>
        </w:numPr>
        <w:spacing w:after="120"/>
        <w:jc w:val="both"/>
      </w:pPr>
      <w:r>
        <w:t>Dále je to n</w:t>
      </w:r>
      <w:r w:rsidR="00D4708D">
        <w:t>edostatečn</w:t>
      </w:r>
      <w:r>
        <w:t>é ošetření</w:t>
      </w:r>
      <w:r w:rsidR="00D4708D">
        <w:t xml:space="preserve"> vysok</w:t>
      </w:r>
      <w:r>
        <w:t>é</w:t>
      </w:r>
      <w:r w:rsidR="00D4708D">
        <w:t xml:space="preserve"> dostupnost</w:t>
      </w:r>
      <w:r>
        <w:t>i</w:t>
      </w:r>
      <w:r w:rsidR="00D4708D">
        <w:t xml:space="preserve"> a spolehlivost</w:t>
      </w:r>
      <w:r>
        <w:t>i</w:t>
      </w:r>
      <w:r w:rsidR="000D0E1C">
        <w:t xml:space="preserve"> (</w:t>
      </w:r>
      <w:r w:rsidR="00D4708D">
        <w:t xml:space="preserve">plánované výpadky </w:t>
      </w:r>
      <w:r w:rsidR="000D0E1C">
        <w:t>a/nebo</w:t>
      </w:r>
      <w:r w:rsidR="00D4708D">
        <w:t xml:space="preserve"> upgrade</w:t>
      </w:r>
      <w:r w:rsidR="00683813">
        <w:t>,</w:t>
      </w:r>
      <w:r w:rsidR="00D4708D">
        <w:t xml:space="preserve"> </w:t>
      </w:r>
      <w:r w:rsidR="006277CB">
        <w:t>selhání síťových</w:t>
      </w:r>
      <w:r w:rsidR="00D4708D">
        <w:t xml:space="preserve"> elementů či topologie</w:t>
      </w:r>
      <w:r w:rsidR="00130E4B">
        <w:t>;</w:t>
      </w:r>
    </w:p>
    <w:p w14:paraId="7D017A80" w14:textId="08713ACF" w:rsidR="008915CC" w:rsidRPr="00FF41DD" w:rsidRDefault="00E92D15" w:rsidP="00E92D15">
      <w:pPr>
        <w:pStyle w:val="Nadpis2"/>
        <w:rPr>
          <w:sz w:val="40"/>
          <w:szCs w:val="40"/>
        </w:rPr>
      </w:pPr>
      <w:bookmarkStart w:id="297" w:name="_Toc177708932"/>
      <w:bookmarkStart w:id="298" w:name="_Toc194331256"/>
      <w:r w:rsidRPr="00FF41DD">
        <w:rPr>
          <w:sz w:val="40"/>
          <w:szCs w:val="40"/>
        </w:rPr>
        <w:t>Datová úložiště</w:t>
      </w:r>
      <w:bookmarkEnd w:id="297"/>
      <w:bookmarkEnd w:id="298"/>
    </w:p>
    <w:p w14:paraId="13AF350B" w14:textId="77777777" w:rsidR="00E92D15" w:rsidRDefault="008915CC" w:rsidP="00E92D15">
      <w:pPr>
        <w:spacing w:before="240" w:after="120"/>
        <w:jc w:val="both"/>
      </w:pPr>
      <w:r>
        <w:t>Jako úložiště dat jsou v každé lokalitě instalovány dva nody diskového pole IBM SVC, které tvoří HA cluster využívající technologii Hyperswap pro zajištění vysoké dostupnosti dat. Dále jsou v každé lokalitě instalovány následující diskové pole:</w:t>
      </w:r>
    </w:p>
    <w:p w14:paraId="005D25C4" w14:textId="26B1F275" w:rsidR="008915CC" w:rsidRDefault="008915CC" w:rsidP="00416E43">
      <w:pPr>
        <w:pStyle w:val="Odstavecseseznamem"/>
        <w:numPr>
          <w:ilvl w:val="0"/>
          <w:numId w:val="4"/>
        </w:numPr>
        <w:spacing w:after="120"/>
        <w:jc w:val="both"/>
      </w:pPr>
      <w:r>
        <w:t>2x IBM Flashsystem 900 – 10x Medium MicroLatency flash module, 8.55 TB, efektivní kapacita 160 TiB.</w:t>
      </w:r>
    </w:p>
    <w:p w14:paraId="107E73B9" w14:textId="7E25438D" w:rsidR="008915CC" w:rsidRDefault="008915CC" w:rsidP="00416E43">
      <w:pPr>
        <w:pStyle w:val="Odstavecseseznamem"/>
        <w:numPr>
          <w:ilvl w:val="0"/>
          <w:numId w:val="4"/>
        </w:numPr>
        <w:spacing w:after="120"/>
        <w:jc w:val="both"/>
      </w:pPr>
      <w:r>
        <w:t>1x IBM V7000 – 1x High density expanze, 90x 1,8TB SAS 10k, 20x 7,68TB SAS SSD.</w:t>
      </w:r>
    </w:p>
    <w:p w14:paraId="5E2A376E" w14:textId="13EDAAA8" w:rsidR="008915CC" w:rsidRDefault="008915CC" w:rsidP="00416E43">
      <w:pPr>
        <w:pStyle w:val="Odstavecseseznamem"/>
        <w:numPr>
          <w:ilvl w:val="0"/>
          <w:numId w:val="4"/>
        </w:numPr>
        <w:spacing w:after="120"/>
        <w:jc w:val="both"/>
      </w:pPr>
      <w:r>
        <w:t>1x HPE 3par 8200 – 3x 2,5 HDD expanze, 5x 3,5 HDD expanze, 8x 3,84 TB SSD, 18x 1,2TB SAS 10k, 120x 6TB NL-SAS, 40x 1,8TB SAS 10k.</w:t>
      </w:r>
    </w:p>
    <w:p w14:paraId="73983207" w14:textId="3030B97E" w:rsidR="008915CC" w:rsidRDefault="008915CC" w:rsidP="00225E94">
      <w:pPr>
        <w:spacing w:before="240" w:after="240"/>
        <w:jc w:val="both"/>
      </w:pPr>
      <w:r>
        <w:t>Tyto diskové pole jsou virtualizovány pomocí IBM SVC, které zajištuje potřebnou vysokou dostupnost diskových polí. Část kapacity diskových polí HPE je poskytnuta přímo zálohovacímu serveru bez použití IBM SVC.</w:t>
      </w:r>
    </w:p>
    <w:p w14:paraId="30C428A9" w14:textId="1BEAA2D1" w:rsidR="008915CC" w:rsidRPr="00FF41DD" w:rsidRDefault="00F85119" w:rsidP="00F85119">
      <w:pPr>
        <w:pStyle w:val="Nadpis2"/>
        <w:rPr>
          <w:sz w:val="40"/>
          <w:szCs w:val="40"/>
        </w:rPr>
      </w:pPr>
      <w:bookmarkStart w:id="299" w:name="_Toc177708933"/>
      <w:bookmarkStart w:id="300" w:name="_Toc194331257"/>
      <w:r w:rsidRPr="00FF41DD">
        <w:rPr>
          <w:sz w:val="40"/>
          <w:szCs w:val="40"/>
        </w:rPr>
        <w:t>Výpočetní servery pro ERP SAP</w:t>
      </w:r>
      <w:bookmarkEnd w:id="299"/>
      <w:bookmarkEnd w:id="300"/>
    </w:p>
    <w:p w14:paraId="785AD069" w14:textId="36ADA930" w:rsidR="00327669" w:rsidRDefault="00327669" w:rsidP="00F85119">
      <w:pPr>
        <w:spacing w:before="240" w:after="240"/>
        <w:jc w:val="both"/>
      </w:pPr>
      <w:r w:rsidRPr="00076B3C">
        <w:t xml:space="preserve">Aktuálně </w:t>
      </w:r>
      <w:r w:rsidR="00441B25">
        <w:t>Objednatelem</w:t>
      </w:r>
      <w:r>
        <w:t xml:space="preserve"> </w:t>
      </w:r>
      <w:r w:rsidRPr="00076B3C">
        <w:t>používané servery pro provoz SAP aplikací jsou umístěny ve dvou nezávislých datových</w:t>
      </w:r>
      <w:r>
        <w:t xml:space="preserve"> </w:t>
      </w:r>
      <w:r w:rsidRPr="00076B3C">
        <w:t xml:space="preserve">sálech. V každém z obou sálů jsou umístěny dva servery. Jeden pro provoz SAP aplikací, druhý pro provoz zálohování, instalační server a dohled.  </w:t>
      </w:r>
    </w:p>
    <w:p w14:paraId="7172998B" w14:textId="2177630A" w:rsidR="00327669" w:rsidRDefault="00210C0B" w:rsidP="00F85119">
      <w:pPr>
        <w:spacing w:before="240" w:after="240"/>
        <w:jc w:val="both"/>
      </w:pPr>
      <w:r w:rsidRPr="00076B3C">
        <w:t>Oba servery jsou plně virtualizované pomocí virtualizace PowerVM. Servery pro provoz SAP využívají operačního systému AIX pro databáze Oracle a aplikační servery SAP. Dále operační systém Linux RedHat for SAP pro provoz databází SAP HANA. Pro oba operační systémy jsou využívána HA řešení. Pro AIX jde o HA klastr PowerHA, pro Linux RedHat jde o pacemaker integrovaný v RHEL for SAP.</w:t>
      </w:r>
    </w:p>
    <w:p w14:paraId="48ACCB5D" w14:textId="4BFE7553" w:rsidR="008915CC" w:rsidRPr="00FF41DD" w:rsidRDefault="00F85119" w:rsidP="00F85119">
      <w:pPr>
        <w:pStyle w:val="Nadpis2"/>
        <w:rPr>
          <w:sz w:val="40"/>
          <w:szCs w:val="40"/>
        </w:rPr>
      </w:pPr>
      <w:bookmarkStart w:id="301" w:name="_Toc177708934"/>
      <w:bookmarkStart w:id="302" w:name="_Toc194331258"/>
      <w:r w:rsidRPr="00FF41DD">
        <w:rPr>
          <w:sz w:val="40"/>
          <w:szCs w:val="40"/>
        </w:rPr>
        <w:t xml:space="preserve">Výpočetní servery </w:t>
      </w:r>
      <w:r w:rsidR="00304EBE" w:rsidRPr="00FF41DD">
        <w:rPr>
          <w:sz w:val="40"/>
          <w:szCs w:val="40"/>
        </w:rPr>
        <w:t>pro v</w:t>
      </w:r>
      <w:r w:rsidR="008915CC" w:rsidRPr="00FF41DD">
        <w:rPr>
          <w:sz w:val="40"/>
          <w:szCs w:val="40"/>
        </w:rPr>
        <w:t>irtualizac</w:t>
      </w:r>
      <w:r w:rsidR="00D22A3C" w:rsidRPr="00FF41DD">
        <w:rPr>
          <w:sz w:val="40"/>
          <w:szCs w:val="40"/>
        </w:rPr>
        <w:t>i platformy</w:t>
      </w:r>
      <w:r w:rsidR="00304EBE" w:rsidRPr="00FF41DD">
        <w:rPr>
          <w:sz w:val="40"/>
          <w:szCs w:val="40"/>
        </w:rPr>
        <w:t xml:space="preserve"> x86</w:t>
      </w:r>
      <w:bookmarkEnd w:id="301"/>
      <w:bookmarkEnd w:id="302"/>
    </w:p>
    <w:p w14:paraId="40CD7772" w14:textId="00CA630C" w:rsidR="00225E94" w:rsidRPr="00225E94" w:rsidRDefault="00441B25" w:rsidP="00C4653C">
      <w:pPr>
        <w:spacing w:before="240" w:after="240"/>
        <w:jc w:val="both"/>
      </w:pPr>
      <w:r>
        <w:t>Objednatel</w:t>
      </w:r>
      <w:r w:rsidR="00210C0B">
        <w:t xml:space="preserve"> v současné době provozuje cluster dvanácti 1U fyzických x86 serverů na platformě VMware </w:t>
      </w:r>
      <w:r w:rsidR="00210C0B" w:rsidRPr="00076B3C">
        <w:rPr>
          <w:lang w:eastAsia="cs-CZ"/>
        </w:rPr>
        <w:t>s 10GbE konektivitou a připojenými SAN blokovými úložišti přes FC16 SAN</w:t>
      </w:r>
      <w:r w:rsidR="00210C0B">
        <w:t xml:space="preserve">. Tyto servery jsou rozděleny do dvou datových sálů v rámci </w:t>
      </w:r>
      <w:r w:rsidR="00210C0B" w:rsidRPr="008A3D47">
        <w:t>v jedn</w:t>
      </w:r>
      <w:r w:rsidR="00210C0B">
        <w:t>oho</w:t>
      </w:r>
      <w:r w:rsidR="00210C0B" w:rsidRPr="008A3D47">
        <w:t xml:space="preserve"> datové</w:t>
      </w:r>
      <w:r w:rsidR="00210C0B">
        <w:t>ho</w:t>
      </w:r>
      <w:r w:rsidR="00210C0B" w:rsidRPr="008A3D47">
        <w:t xml:space="preserve"> centr</w:t>
      </w:r>
      <w:r w:rsidR="00210C0B">
        <w:t>a</w:t>
      </w:r>
      <w:r w:rsidR="00210C0B" w:rsidRPr="008A3D47">
        <w:t xml:space="preserve"> - O2 DC Chodov (V lomech 2339/1, 149 00 Praha 4 – Chodov)</w:t>
      </w:r>
      <w:r w:rsidR="00210C0B">
        <w:t xml:space="preserve"> v DR (Disaster Recovery) scénáři. </w:t>
      </w:r>
    </w:p>
    <w:p w14:paraId="6C97CC14" w14:textId="54F40D4E" w:rsidR="00225E94" w:rsidRPr="002F74C3" w:rsidRDefault="00225E94" w:rsidP="00225E94">
      <w:pPr>
        <w:pStyle w:val="Nadpis1"/>
        <w:rPr>
          <w:sz w:val="52"/>
          <w:szCs w:val="52"/>
        </w:rPr>
      </w:pPr>
      <w:bookmarkStart w:id="303" w:name="_Toc177708935"/>
      <w:bookmarkStart w:id="304" w:name="_Toc194331259"/>
      <w:r w:rsidRPr="00FF41DD">
        <w:rPr>
          <w:sz w:val="52"/>
          <w:szCs w:val="52"/>
        </w:rPr>
        <w:t>Požadavky na realizované řešení</w:t>
      </w:r>
      <w:bookmarkEnd w:id="303"/>
      <w:bookmarkEnd w:id="304"/>
    </w:p>
    <w:p w14:paraId="65DFF629" w14:textId="2285DCEF" w:rsidR="00FB23CE" w:rsidRPr="00FB23CE" w:rsidRDefault="00FB23CE" w:rsidP="00FB23CE">
      <w:pPr>
        <w:pStyle w:val="Nadpis2"/>
        <w:rPr>
          <w:sz w:val="40"/>
          <w:szCs w:val="40"/>
        </w:rPr>
      </w:pPr>
      <w:bookmarkStart w:id="305" w:name="_Toc177708936"/>
      <w:bookmarkStart w:id="306" w:name="_Toc194331260"/>
      <w:r w:rsidRPr="00FB23CE">
        <w:rPr>
          <w:sz w:val="40"/>
          <w:szCs w:val="40"/>
        </w:rPr>
        <w:t>Záměr obnovy infrastruktury</w:t>
      </w:r>
      <w:bookmarkEnd w:id="305"/>
      <w:bookmarkEnd w:id="306"/>
    </w:p>
    <w:p w14:paraId="7D96EBCC" w14:textId="18DC91A3" w:rsidR="00A056B8" w:rsidRPr="005E1ACB" w:rsidRDefault="00441B25" w:rsidP="00634259">
      <w:pPr>
        <w:spacing w:before="160"/>
        <w:jc w:val="both"/>
      </w:pPr>
      <w:r>
        <w:t>Objednatel</w:t>
      </w:r>
      <w:r w:rsidR="00A056B8" w:rsidRPr="005E1ACB">
        <w:t xml:space="preserve"> v této části dokumentu popisuje záměr k nahrazení stávající infrastruktury pro provoz a rozvoj informačního systému SZIF a zajištění služeb provozu této infrastruktury na </w:t>
      </w:r>
      <w:r w:rsidR="00D145EF" w:rsidRPr="005E1ACB">
        <w:t>72</w:t>
      </w:r>
      <w:r w:rsidR="00A056B8" w:rsidRPr="005E1ACB">
        <w:t xml:space="preserve"> měsíců, kdy nezbytným předpokladem pro poskytování služeb provozu po celou požadovanou dobu plnění je kompletní obměna stávající infrastruktury.</w:t>
      </w:r>
    </w:p>
    <w:p w14:paraId="3F84A113" w14:textId="65D9302D" w:rsidR="00D175CB" w:rsidRPr="005E1ACB" w:rsidRDefault="00D175CB" w:rsidP="00634259">
      <w:pPr>
        <w:jc w:val="both"/>
      </w:pPr>
      <w:r w:rsidRPr="005E1ACB">
        <w:t>Požadované služby jsou definované v dokumentu Katalog s</w:t>
      </w:r>
      <w:r w:rsidRPr="00E9382C">
        <w:t>lužeb (</w:t>
      </w:r>
      <w:r w:rsidR="004927E2" w:rsidRPr="00E9382C">
        <w:t>P</w:t>
      </w:r>
      <w:r w:rsidRPr="00E9382C">
        <w:t>říloha</w:t>
      </w:r>
      <w:r w:rsidR="004927E2" w:rsidRPr="00E9382C">
        <w:t xml:space="preserve"> č. </w:t>
      </w:r>
      <w:r w:rsidR="00E8515B" w:rsidRPr="00E9382C">
        <w:t>1</w:t>
      </w:r>
      <w:r w:rsidR="004927E2" w:rsidRPr="00E9382C">
        <w:t xml:space="preserve"> </w:t>
      </w:r>
      <w:r w:rsidR="00E8515B" w:rsidRPr="00E9382C">
        <w:t>Servisní s</w:t>
      </w:r>
      <w:r w:rsidR="004927E2" w:rsidRPr="00E9382C">
        <w:t>mlouvy: Katalog služeb</w:t>
      </w:r>
      <w:r w:rsidRPr="00E9382C">
        <w:t>)</w:t>
      </w:r>
      <w:r w:rsidR="007C0F69" w:rsidRPr="00E9382C">
        <w:t>.</w:t>
      </w:r>
    </w:p>
    <w:p w14:paraId="678198B5" w14:textId="6BD7876C" w:rsidR="00795E44" w:rsidRPr="005E1ACB" w:rsidRDefault="00795E44" w:rsidP="00634259">
      <w:pPr>
        <w:jc w:val="both"/>
      </w:pPr>
      <w:bookmarkStart w:id="307" w:name="_Toc508365360"/>
      <w:bookmarkStart w:id="308" w:name="_Toc507591195"/>
      <w:bookmarkStart w:id="309" w:name="_Toc507591284"/>
      <w:bookmarkStart w:id="310" w:name="_Toc507591323"/>
      <w:bookmarkStart w:id="311" w:name="_Toc507591361"/>
      <w:bookmarkStart w:id="312" w:name="_Toc507591424"/>
      <w:bookmarkStart w:id="313" w:name="_Toc507596766"/>
      <w:bookmarkStart w:id="314" w:name="_Toc507591196"/>
      <w:bookmarkStart w:id="315" w:name="_Toc507591285"/>
      <w:bookmarkStart w:id="316" w:name="_Toc507591324"/>
      <w:bookmarkStart w:id="317" w:name="_Toc507591362"/>
      <w:bookmarkStart w:id="318" w:name="_Toc507591425"/>
      <w:bookmarkStart w:id="319" w:name="_Toc507596767"/>
      <w:bookmarkStart w:id="320" w:name="_Toc507591197"/>
      <w:bookmarkStart w:id="321" w:name="_Toc507591286"/>
      <w:bookmarkStart w:id="322" w:name="_Toc507591325"/>
      <w:bookmarkStart w:id="323" w:name="_Toc507591363"/>
      <w:bookmarkStart w:id="324" w:name="_Toc507591426"/>
      <w:bookmarkStart w:id="325" w:name="_Toc507596768"/>
      <w:bookmarkStart w:id="326" w:name="_Toc507591198"/>
      <w:bookmarkStart w:id="327" w:name="_Toc507591287"/>
      <w:bookmarkStart w:id="328" w:name="_Toc507591326"/>
      <w:bookmarkStart w:id="329" w:name="_Toc507591364"/>
      <w:bookmarkStart w:id="330" w:name="_Toc507591427"/>
      <w:bookmarkStart w:id="331" w:name="_Toc507596769"/>
      <w:bookmarkStart w:id="332" w:name="_Toc508365378"/>
      <w:bookmarkStart w:id="333" w:name="_Toc507591336"/>
      <w:bookmarkStart w:id="334" w:name="_Toc507142652"/>
      <w:bookmarkStart w:id="335" w:name="_Toc507591438"/>
      <w:bookmarkStart w:id="336" w:name="_Toc507596781"/>
      <w:bookmarkStart w:id="337" w:name="_Toc50714265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9024FE">
        <w:t xml:space="preserve">Plnění </w:t>
      </w:r>
      <w:r w:rsidR="00554FF8">
        <w:t xml:space="preserve">požadované </w:t>
      </w:r>
      <w:r w:rsidRPr="009024FE">
        <w:t>dodávk</w:t>
      </w:r>
      <w:r w:rsidR="00554FF8">
        <w:t xml:space="preserve">y </w:t>
      </w:r>
      <w:r w:rsidR="000063BA">
        <w:t xml:space="preserve">v rámci </w:t>
      </w:r>
      <w:r w:rsidR="00B56BD8">
        <w:t>tohoto pro</w:t>
      </w:r>
      <w:r w:rsidR="000063BA">
        <w:t>jektu</w:t>
      </w:r>
      <w:r w:rsidRPr="009024FE">
        <w:t xml:space="preserve"> </w:t>
      </w:r>
      <w:r w:rsidR="000063BA">
        <w:t>se m</w:t>
      </w:r>
      <w:r w:rsidR="005265E6">
        <w:t>usí</w:t>
      </w:r>
      <w:r w:rsidR="000063BA">
        <w:t xml:space="preserve"> řídit</w:t>
      </w:r>
      <w:r w:rsidRPr="009024FE">
        <w:t xml:space="preserve"> </w:t>
      </w:r>
      <w:r w:rsidR="00C57382">
        <w:t>metodikou</w:t>
      </w:r>
      <w:r w:rsidR="005265E6" w:rsidRPr="009024FE">
        <w:t xml:space="preserve"> ITIL</w:t>
      </w:r>
      <w:r w:rsidR="00984977">
        <w:t>, kter</w:t>
      </w:r>
      <w:r w:rsidR="00C57382">
        <w:t>á</w:t>
      </w:r>
      <w:r w:rsidR="00984977">
        <w:t xml:space="preserve"> </w:t>
      </w:r>
      <w:r w:rsidRPr="009024FE">
        <w:t xml:space="preserve">poskytuje strukturovaný rámec pro efektivní řízení </w:t>
      </w:r>
      <w:r w:rsidR="00C57382" w:rsidRPr="005C6E73">
        <w:t xml:space="preserve">IT projektů, produktů a </w:t>
      </w:r>
      <w:r w:rsidR="005C6E73">
        <w:t xml:space="preserve">IT </w:t>
      </w:r>
      <w:r w:rsidR="00C57382" w:rsidRPr="005C6E73">
        <w:t>služeb</w:t>
      </w:r>
      <w:r w:rsidRPr="009024FE">
        <w:t>, se zaměř</w:t>
      </w:r>
      <w:r>
        <w:t>ením</w:t>
      </w:r>
      <w:r w:rsidRPr="009024FE">
        <w:t xml:space="preserve"> na optimalizaci </w:t>
      </w:r>
      <w:r w:rsidR="00C57382">
        <w:t>a</w:t>
      </w:r>
      <w:r w:rsidRPr="009024FE">
        <w:t xml:space="preserve"> zajištění kvality</w:t>
      </w:r>
      <w:r w:rsidR="00C57382">
        <w:t>.</w:t>
      </w:r>
    </w:p>
    <w:p w14:paraId="5D57904B" w14:textId="4CA4E84A" w:rsidR="00106887" w:rsidRPr="005E1ACB" w:rsidRDefault="00A056B8" w:rsidP="00634259">
      <w:pPr>
        <w:jc w:val="both"/>
      </w:pPr>
      <w:r w:rsidRPr="005E1ACB">
        <w:t xml:space="preserve">Návrh nového řešení infrastruktury musí vycházet ze standardů SAP, viz </w:t>
      </w:r>
      <w:r w:rsidR="00FB23CE" w:rsidRPr="005E1ACB">
        <w:t xml:space="preserve">kapitola </w:t>
      </w:r>
      <w:r w:rsidR="00FB23CE" w:rsidRPr="005E1ACB">
        <w:fldChar w:fldCharType="begin"/>
      </w:r>
      <w:r w:rsidR="00FB23CE" w:rsidRPr="005E1ACB">
        <w:instrText xml:space="preserve"> REF _Ref166923793 \r \h  \* MERGEFORMAT </w:instrText>
      </w:r>
      <w:r w:rsidR="00FB23CE" w:rsidRPr="005E1ACB">
        <w:fldChar w:fldCharType="separate"/>
      </w:r>
      <w:r w:rsidR="002B2D98">
        <w:t>2.2</w:t>
      </w:r>
      <w:r w:rsidR="00FB23CE" w:rsidRPr="005E1ACB">
        <w:fldChar w:fldCharType="end"/>
      </w:r>
      <w:r w:rsidR="00FB23CE" w:rsidRPr="005E1ACB">
        <w:t xml:space="preserve"> </w:t>
      </w:r>
      <w:r w:rsidRPr="005E1ACB">
        <w:t xml:space="preserve">tohoto dokumentu a respektovat veškeré požadavky na technické i provozní parametry uvedené v tomto dokumentu. </w:t>
      </w:r>
      <w:r w:rsidR="00441B25">
        <w:t>Objednatel</w:t>
      </w:r>
      <w:r w:rsidRPr="005E1ACB">
        <w:t xml:space="preserve"> </w:t>
      </w:r>
      <w:r w:rsidR="008311E0">
        <w:t>požaduje dodání</w:t>
      </w:r>
      <w:r w:rsidRPr="005E1ACB">
        <w:t xml:space="preserve"> řešení popsané v</w:t>
      </w:r>
      <w:r w:rsidR="00167344" w:rsidRPr="005E1ACB">
        <w:t> </w:t>
      </w:r>
      <w:r w:rsidRPr="005E1ACB">
        <w:t>samostatných</w:t>
      </w:r>
      <w:r w:rsidR="00167344" w:rsidRPr="005E1ACB">
        <w:t xml:space="preserve"> kapitolách jako </w:t>
      </w:r>
      <w:r w:rsidRPr="005E1ACB">
        <w:t>funkční blo</w:t>
      </w:r>
      <w:r w:rsidR="00167344" w:rsidRPr="005E1ACB">
        <w:t>ky</w:t>
      </w:r>
      <w:r w:rsidRPr="005E1ACB">
        <w:t xml:space="preserve">. Tyto funkční bloky (oblasti) jsou dále členěny do dílčích bloků, pro které jsou uvedeny jednotlivé parametry dle požadavků </w:t>
      </w:r>
      <w:r w:rsidR="008311E0">
        <w:t>Objednatele</w:t>
      </w:r>
      <w:r w:rsidR="00167344" w:rsidRPr="005E1ACB">
        <w:t xml:space="preserve">, vycházející ze znalosti provozu </w:t>
      </w:r>
      <w:r w:rsidRPr="005E1ACB">
        <w:t>stávající</w:t>
      </w:r>
      <w:r w:rsidR="00167344" w:rsidRPr="005E1ACB">
        <w:t>ch informačních systémů</w:t>
      </w:r>
      <w:r w:rsidRPr="005E1ACB">
        <w:t xml:space="preserve"> </w:t>
      </w:r>
      <w:r w:rsidR="00167344" w:rsidRPr="005E1ACB">
        <w:t xml:space="preserve">IS SZIF </w:t>
      </w:r>
      <w:r w:rsidRPr="005E1ACB">
        <w:t>provozo</w:t>
      </w:r>
      <w:r w:rsidR="00167344" w:rsidRPr="005E1ACB">
        <w:t>vaných</w:t>
      </w:r>
      <w:r w:rsidRPr="005E1ACB">
        <w:t xml:space="preserve"> na</w:t>
      </w:r>
      <w:r w:rsidR="00167344" w:rsidRPr="005E1ACB">
        <w:t xml:space="preserve"> heterogenních</w:t>
      </w:r>
      <w:r w:rsidRPr="005E1ACB">
        <w:t xml:space="preserve"> aplikačn</w:t>
      </w:r>
      <w:r w:rsidR="00167344" w:rsidRPr="005E1ACB">
        <w:t>ích</w:t>
      </w:r>
      <w:r w:rsidRPr="005E1ACB">
        <w:t xml:space="preserve"> platfo</w:t>
      </w:r>
      <w:r w:rsidR="00167344" w:rsidRPr="005E1ACB">
        <w:t>rmách.</w:t>
      </w:r>
    </w:p>
    <w:p w14:paraId="4B51B5EF" w14:textId="16E07FB3" w:rsidR="00A056B8" w:rsidRPr="005E1ACB" w:rsidRDefault="00A056B8" w:rsidP="002C2D2B">
      <w:pPr>
        <w:jc w:val="both"/>
      </w:pPr>
      <w:r w:rsidRPr="005E1ACB">
        <w:t>Na následujícím obrázku</w:t>
      </w:r>
      <w:r w:rsidR="00395619" w:rsidRPr="005E1ACB">
        <w:t xml:space="preserve"> č. 1</w:t>
      </w:r>
      <w:r w:rsidRPr="005E1ACB">
        <w:t xml:space="preserve"> je schéma budoucího prostředí IS SZIF, včetně CMS (provozovaného MVČR), prostřednictvím kterého je zajištěna </w:t>
      </w:r>
      <w:r w:rsidR="002C2D2B" w:rsidRPr="005E1ACB">
        <w:t xml:space="preserve">základní </w:t>
      </w:r>
      <w:r w:rsidRPr="005E1ACB">
        <w:t>konektivita</w:t>
      </w:r>
      <w:r w:rsidR="002C2D2B" w:rsidRPr="005E1ACB">
        <w:t xml:space="preserve"> a bezpečnostní služby (</w:t>
      </w:r>
      <w:r w:rsidR="00395619" w:rsidRPr="005E1ACB">
        <w:t>p</w:t>
      </w:r>
      <w:r w:rsidR="002C2D2B" w:rsidRPr="005E1ACB">
        <w:t>ozn.: není předmětem poptávaných služeb).</w:t>
      </w:r>
    </w:p>
    <w:p w14:paraId="71B9EECE" w14:textId="18AC0890" w:rsidR="00106887" w:rsidRPr="005E1ACB" w:rsidRDefault="00634259" w:rsidP="00462D09">
      <w:pPr>
        <w:pStyle w:val="Odstavecseseznamem"/>
        <w:ind w:left="0"/>
        <w:jc w:val="both"/>
      </w:pPr>
      <w:r>
        <w:t>Dodavatel</w:t>
      </w:r>
      <w:r w:rsidR="00462D09" w:rsidRPr="005E1ACB">
        <w:t xml:space="preserve"> musí počítat s realizací tohoto připojení za účelem využívání i poskytování služeb</w:t>
      </w:r>
      <w:r w:rsidR="00ED1000" w:rsidRPr="005E1ACB">
        <w:t> </w:t>
      </w:r>
      <w:r w:rsidR="00462D09" w:rsidRPr="005E1ACB">
        <w:t>CMS</w:t>
      </w:r>
      <w:r w:rsidR="00ED1000" w:rsidRPr="005E1ACB">
        <w:t>, kdy propojení nesmí obsahovat slabé místo, které v případě selhání způsobí nefunkčnost celého systému (SPOF)</w:t>
      </w:r>
      <w:r w:rsidR="00395619" w:rsidRPr="005E1ACB">
        <w:t>. Propoj musí být realizován plně redundantně na každé straně celkového řešení s</w:t>
      </w:r>
      <w:r w:rsidR="00C76075" w:rsidRPr="005E1ACB">
        <w:t xml:space="preserve"> minimální </w:t>
      </w:r>
      <w:r w:rsidR="00395619" w:rsidRPr="005E1ACB">
        <w:t>r</w:t>
      </w:r>
      <w:r w:rsidR="00C76075" w:rsidRPr="005E1ACB">
        <w:t>y</w:t>
      </w:r>
      <w:r w:rsidR="00395619" w:rsidRPr="005E1ACB">
        <w:t>chlostí</w:t>
      </w:r>
      <w:r w:rsidR="00E41038" w:rsidRPr="005E1ACB">
        <w:t xml:space="preserve"> 2x10GbE</w:t>
      </w:r>
      <w:r w:rsidR="00462D09" w:rsidRPr="005E1ACB">
        <w:t xml:space="preserve">. </w:t>
      </w:r>
    </w:p>
    <w:p w14:paraId="79A301BB" w14:textId="5A4A53D0" w:rsidR="00106887" w:rsidRPr="005E1ACB" w:rsidRDefault="00634259" w:rsidP="00C76075">
      <w:pPr>
        <w:jc w:val="both"/>
      </w:pPr>
      <w:r>
        <w:t>Dodavatel</w:t>
      </w:r>
      <w:r w:rsidR="009D60B2" w:rsidRPr="005E1ACB">
        <w:t xml:space="preserve"> </w:t>
      </w:r>
      <w:r w:rsidR="00C76075" w:rsidRPr="005E1ACB">
        <w:t xml:space="preserve">v inicializační fázi </w:t>
      </w:r>
      <w:r w:rsidR="009D60B2" w:rsidRPr="005E1ACB">
        <w:t>musí napojit</w:t>
      </w:r>
      <w:r w:rsidR="00C76075" w:rsidRPr="005E1ACB">
        <w:t xml:space="preserve"> celé</w:t>
      </w:r>
      <w:r w:rsidR="009D60B2" w:rsidRPr="005E1ACB">
        <w:t xml:space="preserve"> dodávané řešení na stávající propoj zajištěný aktuálním</w:t>
      </w:r>
      <w:r w:rsidR="00516F3E" w:rsidRPr="005E1ACB">
        <w:t xml:space="preserve"> poskytovatel</w:t>
      </w:r>
      <w:r w:rsidR="009D60B2" w:rsidRPr="005E1ACB">
        <w:t>em</w:t>
      </w:r>
      <w:r w:rsidR="00516F3E" w:rsidRPr="005E1ACB">
        <w:t xml:space="preserve"> DC (O2 Praha Chodov)</w:t>
      </w:r>
      <w:r w:rsidR="009D60B2" w:rsidRPr="005E1ACB">
        <w:t>.</w:t>
      </w:r>
      <w:r w:rsidR="00516F3E" w:rsidRPr="005E1ACB">
        <w:t xml:space="preserve"> </w:t>
      </w:r>
    </w:p>
    <w:p w14:paraId="6DF626E7" w14:textId="77777777" w:rsidR="00C76075" w:rsidRDefault="00C76075" w:rsidP="00C76075"/>
    <w:p w14:paraId="3108D1A3" w14:textId="4FCA4985" w:rsidR="00D43AB3" w:rsidRDefault="00505BA0" w:rsidP="00D43AB3">
      <w:pPr>
        <w:keepNext/>
      </w:pPr>
      <w:r>
        <w:rPr>
          <w:noProof/>
        </w:rPr>
        <w:drawing>
          <wp:inline distT="0" distB="0" distL="0" distR="0" wp14:anchorId="1E7361EA" wp14:editId="058A6D92">
            <wp:extent cx="5760720" cy="44411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9">
                      <a:extLst>
                        <a:ext uri="{28A0092B-C50C-407E-A947-70E740481C1C}">
                          <a14:useLocalDpi xmlns:a14="http://schemas.microsoft.com/office/drawing/2010/main" val="0"/>
                        </a:ext>
                      </a:extLst>
                    </a:blip>
                    <a:stretch>
                      <a:fillRect/>
                    </a:stretch>
                  </pic:blipFill>
                  <pic:spPr>
                    <a:xfrm>
                      <a:off x="0" y="0"/>
                      <a:ext cx="5760720" cy="4441190"/>
                    </a:xfrm>
                    <a:prstGeom prst="rect">
                      <a:avLst/>
                    </a:prstGeom>
                  </pic:spPr>
                </pic:pic>
              </a:graphicData>
            </a:graphic>
          </wp:inline>
        </w:drawing>
      </w:r>
    </w:p>
    <w:p w14:paraId="3A5F1DA7" w14:textId="061C3EAC" w:rsidR="00D43AB3" w:rsidRDefault="00D43AB3" w:rsidP="00D43AB3">
      <w:pPr>
        <w:pStyle w:val="Titulek"/>
        <w:jc w:val="center"/>
      </w:pPr>
      <w:bookmarkStart w:id="338" w:name="_Ref167116412"/>
      <w:r>
        <w:t xml:space="preserve">Obrázek </w:t>
      </w:r>
      <w:r>
        <w:fldChar w:fldCharType="begin"/>
      </w:r>
      <w:r>
        <w:instrText>SEQ Obrázek \* ARABIC</w:instrText>
      </w:r>
      <w:r>
        <w:fldChar w:fldCharType="separate"/>
      </w:r>
      <w:r w:rsidR="00C0772E">
        <w:rPr>
          <w:noProof/>
        </w:rPr>
        <w:t>1</w:t>
      </w:r>
      <w:r>
        <w:fldChar w:fldCharType="end"/>
      </w:r>
      <w:r>
        <w:t xml:space="preserve"> - Architektura</w:t>
      </w:r>
      <w:bookmarkEnd w:id="338"/>
    </w:p>
    <w:p w14:paraId="4DA7A9BC" w14:textId="32A63277" w:rsidR="002C2D2B" w:rsidRPr="004936D6" w:rsidRDefault="008311E0" w:rsidP="00605AAE">
      <w:pPr>
        <w:jc w:val="both"/>
      </w:pPr>
      <w:r>
        <w:t>Objednatel</w:t>
      </w:r>
      <w:r w:rsidR="002C2D2B" w:rsidRPr="004936D6">
        <w:t xml:space="preserve"> požaduje, aby veškerá nová infrastruktura byla plně redundantní a splňovala požadavky na možné zajištění provozu v režimu 7x24, </w:t>
      </w:r>
      <w:r w:rsidR="00261218" w:rsidRPr="004936D6">
        <w:t xml:space="preserve">viz definice </w:t>
      </w:r>
      <w:r w:rsidR="00261218" w:rsidRPr="00E9382C">
        <w:t>služby v </w:t>
      </w:r>
      <w:r w:rsidR="00E41038" w:rsidRPr="00E9382C">
        <w:t>K</w:t>
      </w:r>
      <w:r w:rsidR="00261218" w:rsidRPr="00E9382C">
        <w:t>atalogu služeb</w:t>
      </w:r>
      <w:r w:rsidR="00E41038" w:rsidRPr="00E9382C">
        <w:t xml:space="preserve"> (viz Příloha </w:t>
      </w:r>
      <w:r w:rsidR="007C0F69" w:rsidRPr="00E9382C">
        <w:t xml:space="preserve">č. </w:t>
      </w:r>
      <w:r w:rsidR="00D72BAD" w:rsidRPr="00E9382C">
        <w:t>1</w:t>
      </w:r>
      <w:r w:rsidR="00DD7774" w:rsidRPr="00E9382C">
        <w:t xml:space="preserve"> </w:t>
      </w:r>
      <w:r w:rsidR="00D72BAD" w:rsidRPr="00E9382C">
        <w:t>Servisní s</w:t>
      </w:r>
      <w:r w:rsidR="00DD7774" w:rsidRPr="00E9382C">
        <w:t>mlouvy</w:t>
      </w:r>
      <w:r w:rsidR="007C0F69" w:rsidRPr="00E9382C">
        <w:t>: Katalog služeb</w:t>
      </w:r>
      <w:r w:rsidR="00E41038" w:rsidRPr="00E9382C">
        <w:t>).</w:t>
      </w:r>
      <w:r w:rsidR="002C2D2B" w:rsidRPr="00E9382C">
        <w:t xml:space="preserve"> Redundance</w:t>
      </w:r>
      <w:r w:rsidR="002C2D2B" w:rsidRPr="004936D6">
        <w:t xml:space="preserve"> infrastruktury bude koncipovaná v módu active - active. Tedy služby jednoho systému bude možné zajistit z libovolné lokality.</w:t>
      </w:r>
    </w:p>
    <w:p w14:paraId="364399ED" w14:textId="1605BB0C" w:rsidR="00874221" w:rsidRPr="004936D6" w:rsidRDefault="00E141AF" w:rsidP="00605AAE">
      <w:pPr>
        <w:jc w:val="both"/>
      </w:pPr>
      <w:r w:rsidRPr="004936D6">
        <w:t xml:space="preserve">Veškeré technologie, které jsou předmětem plnění, budou umístěny v lokalitě - </w:t>
      </w:r>
      <w:r w:rsidRPr="004936D6">
        <w:rPr>
          <w:b/>
          <w:bCs/>
        </w:rPr>
        <w:t>O2 DC Chodov (V lomech 2339/1, 149 00 Praha 4 – Chodov)</w:t>
      </w:r>
      <w:r w:rsidRPr="004936D6">
        <w:t xml:space="preserve">. </w:t>
      </w:r>
      <w:r w:rsidR="00874221" w:rsidRPr="004936D6">
        <w:t>Celé nabídnuté řešení musí být připraveno pro provoz i ve v</w:t>
      </w:r>
      <w:r w:rsidR="00BF4A9F" w:rsidRPr="004936D6">
        <w:t>z</w:t>
      </w:r>
      <w:r w:rsidR="00874221" w:rsidRPr="004936D6">
        <w:t xml:space="preserve">dálených lokalitách, kdy sál A a B budou provozovány v tzv. metroclusteru. </w:t>
      </w:r>
    </w:p>
    <w:p w14:paraId="02EFBDD8" w14:textId="05E3B837" w:rsidR="00E141AF" w:rsidRPr="004936D6" w:rsidRDefault="00992FD5" w:rsidP="00605AAE">
      <w:pPr>
        <w:jc w:val="both"/>
      </w:pPr>
      <w:r w:rsidRPr="00B03DC7">
        <w:t>Z</w:t>
      </w:r>
      <w:r w:rsidR="00DF61E9" w:rsidRPr="00B03DC7">
        <w:t> </w:t>
      </w:r>
      <w:r w:rsidR="00DF61E9" w:rsidRPr="00DC00D6">
        <w:t>popisu řešení uvedeného v tomto dokumentu</w:t>
      </w:r>
      <w:r w:rsidR="004F73E7" w:rsidRPr="00DC00D6">
        <w:t xml:space="preserve"> nebo vytvořeného na základě tohoto dokumentu</w:t>
      </w:r>
      <w:r w:rsidRPr="00DC00D6">
        <w:t>, tj.</w:t>
      </w:r>
      <w:r w:rsidR="004F73E7" w:rsidRPr="00DC00D6">
        <w:t xml:space="preserve"> </w:t>
      </w:r>
      <w:r w:rsidRPr="00DC00D6">
        <w:t>Přílo</w:t>
      </w:r>
      <w:r w:rsidR="004F73E7" w:rsidRPr="00DC00D6">
        <w:t>hy</w:t>
      </w:r>
      <w:r w:rsidRPr="00DC00D6">
        <w:t xml:space="preserve"> </w:t>
      </w:r>
      <w:r w:rsidR="00DF61E9" w:rsidRPr="00DC00D6">
        <w:t xml:space="preserve">č. 1 Smlouvy: Technická specifikace </w:t>
      </w:r>
      <w:r w:rsidR="00E141AF" w:rsidRPr="00DC00D6">
        <w:t>musí být naprosto</w:t>
      </w:r>
      <w:r w:rsidR="00E141AF" w:rsidRPr="00B03DC7">
        <w:t xml:space="preserve"> jednoznačně zřejmé, jaká je celková architektura řešení, jaké jsou použity jednotlivé komponenty pro naplnění podmínek na realizaci řešení, </w:t>
      </w:r>
      <w:r w:rsidR="00424166" w:rsidRPr="00B03DC7">
        <w:t>jaká je</w:t>
      </w:r>
      <w:r w:rsidR="00E141AF" w:rsidRPr="00B03DC7">
        <w:t xml:space="preserve"> budoucí detailní architektura řešení s uvedenými komponentami, </w:t>
      </w:r>
      <w:r w:rsidR="00424166" w:rsidRPr="00B03DC7">
        <w:t xml:space="preserve">jaký je </w:t>
      </w:r>
      <w:r w:rsidR="00E141AF" w:rsidRPr="00B03DC7">
        <w:t>způsob realizace včetně harmonogramu pro instalaci, implementaci</w:t>
      </w:r>
      <w:r w:rsidR="00605AAE" w:rsidRPr="00B03DC7">
        <w:t xml:space="preserve"> </w:t>
      </w:r>
      <w:r w:rsidR="00E141AF" w:rsidRPr="00B03DC7">
        <w:t xml:space="preserve">a testování funkčnosti řešení a požadovaná součinnost v podobě, jak požadovaného technického nastavení, tak personálního zajištění ze strany </w:t>
      </w:r>
      <w:r w:rsidR="008311E0" w:rsidRPr="00B03DC7">
        <w:t>Objednatele</w:t>
      </w:r>
      <w:r w:rsidR="00E141AF" w:rsidRPr="00B03DC7">
        <w:t xml:space="preserve"> a současného provozovatele informačního systému na aplikační platformě. </w:t>
      </w:r>
      <w:r w:rsidR="008311E0" w:rsidRPr="00B03DC7">
        <w:t>Objednatel</w:t>
      </w:r>
      <w:r w:rsidR="00E141AF" w:rsidRPr="00B03DC7">
        <w:t xml:space="preserve"> udává, že pokud nebude specifikováno a dohodnuto jinak v rámci definice služeb (příprava a realizace migrace), bude součinnost v podobě personálního zajištění poskytována v základní provozní době (tedy v režimu 5x12).</w:t>
      </w:r>
    </w:p>
    <w:p w14:paraId="4252CC41" w14:textId="0F5031B4" w:rsidR="00E141AF" w:rsidRPr="004936D6" w:rsidRDefault="006C602E" w:rsidP="000B68D7">
      <w:pPr>
        <w:jc w:val="both"/>
      </w:pPr>
      <w:r>
        <w:t>Ř</w:t>
      </w:r>
      <w:r w:rsidR="00E141AF" w:rsidRPr="004936D6">
        <w:t>ešení musí být koncipován</w:t>
      </w:r>
      <w:r>
        <w:t>o</w:t>
      </w:r>
      <w:r w:rsidR="00E141AF" w:rsidRPr="004936D6">
        <w:t xml:space="preserve"> jako hardware, software a patřičné licence. Všechny tyto oblasti </w:t>
      </w:r>
      <w:r w:rsidR="005E28DE" w:rsidRPr="004936D6">
        <w:t xml:space="preserve">(dodané </w:t>
      </w:r>
      <w:r w:rsidR="00755ABC" w:rsidRPr="004936D6">
        <w:t>funkční</w:t>
      </w:r>
      <w:r w:rsidR="005E28DE" w:rsidRPr="004936D6">
        <w:t xml:space="preserve"> </w:t>
      </w:r>
      <w:r w:rsidR="00304A6C" w:rsidRPr="004936D6">
        <w:t>celky – HW</w:t>
      </w:r>
      <w:r w:rsidR="005E28DE" w:rsidRPr="004936D6">
        <w:t xml:space="preserve"> a SW) </w:t>
      </w:r>
      <w:r w:rsidR="00E141AF" w:rsidRPr="004936D6">
        <w:t xml:space="preserve">musí mít zajištěnou podporu </w:t>
      </w:r>
      <w:r w:rsidR="00E141AF" w:rsidRPr="00036801">
        <w:t xml:space="preserve">pro dané období </w:t>
      </w:r>
      <w:r w:rsidR="004E1AF2" w:rsidRPr="00036801">
        <w:t xml:space="preserve">pro zajištění SLA </w:t>
      </w:r>
      <w:r w:rsidR="00E141AF" w:rsidRPr="00036801">
        <w:t>dle</w:t>
      </w:r>
      <w:r w:rsidR="00304A6C" w:rsidRPr="00036801">
        <w:t xml:space="preserve"> </w:t>
      </w:r>
      <w:r w:rsidR="007C0F69" w:rsidRPr="00036801">
        <w:t>Příloh</w:t>
      </w:r>
      <w:r w:rsidR="00304A6C" w:rsidRPr="00036801">
        <w:t>y</w:t>
      </w:r>
      <w:r w:rsidR="007C0F69" w:rsidRPr="00036801">
        <w:t xml:space="preserve"> č. </w:t>
      </w:r>
      <w:r w:rsidR="00304A6C" w:rsidRPr="00036801">
        <w:t>1 Servisní s</w:t>
      </w:r>
      <w:r w:rsidR="007C0F69" w:rsidRPr="00036801">
        <w:t>mlouvy: Katalog služeb,</w:t>
      </w:r>
      <w:r w:rsidR="004E1AF2" w:rsidRPr="00036801">
        <w:t xml:space="preserve"> </w:t>
      </w:r>
      <w:r w:rsidR="00304A6C" w:rsidRPr="00036801">
        <w:t xml:space="preserve">viz </w:t>
      </w:r>
      <w:r w:rsidR="004E1AF2" w:rsidRPr="00036801">
        <w:t xml:space="preserve">kapitola </w:t>
      </w:r>
      <w:r w:rsidR="000E4DFE" w:rsidRPr="00036801">
        <w:t>1</w:t>
      </w:r>
      <w:r w:rsidR="004E1AF2" w:rsidRPr="00036801">
        <w:t>.5 Definice SLA</w:t>
      </w:r>
      <w:r w:rsidR="00E141AF" w:rsidRPr="00036801">
        <w:t>.</w:t>
      </w:r>
      <w:r w:rsidR="005E28DE" w:rsidRPr="00036801">
        <w:t xml:space="preserve"> Tato podpora musí být zajištěna výrobcem jednotlivých dodávaných technologii a toto musí být potvrzeno</w:t>
      </w:r>
      <w:r w:rsidR="005E28DE" w:rsidRPr="004936D6">
        <w:t xml:space="preserve"> čestným prohlášením výrobce včetně toho, že odpovídá úroveň požadované podpory s</w:t>
      </w:r>
      <w:r w:rsidR="00DF5CF7" w:rsidRPr="004936D6">
        <w:t> úrovní podpory dodávanou s technologickými celky. Včetně požadovaných úrovní času pro reakci a opravu.</w:t>
      </w:r>
    </w:p>
    <w:p w14:paraId="66FF303A" w14:textId="7E89BD27" w:rsidR="000B68D7" w:rsidRPr="004936D6" w:rsidRDefault="006C0A52" w:rsidP="000B68D7">
      <w:pPr>
        <w:jc w:val="both"/>
      </w:pPr>
      <w:r w:rsidRPr="004936D6">
        <w:t>T</w:t>
      </w:r>
      <w:r w:rsidR="00912BFB" w:rsidRPr="004936D6">
        <w:t xml:space="preserve">echnická specifikace řešení </w:t>
      </w:r>
      <w:r w:rsidR="000B68D7" w:rsidRPr="004936D6">
        <w:t xml:space="preserve">je </w:t>
      </w:r>
      <w:r w:rsidR="00912BFB" w:rsidRPr="004936D6">
        <w:t xml:space="preserve">rozdělena do </w:t>
      </w:r>
      <w:r w:rsidR="000B68D7" w:rsidRPr="004936D6">
        <w:t xml:space="preserve">následujících </w:t>
      </w:r>
      <w:r w:rsidR="00912BFB" w:rsidRPr="004936D6">
        <w:t xml:space="preserve">nezávislých funkčních bloků, které jsou detailněji </w:t>
      </w:r>
      <w:r w:rsidRPr="004936D6">
        <w:t>popsány</w:t>
      </w:r>
      <w:r w:rsidR="00912BFB" w:rsidRPr="004936D6">
        <w:t xml:space="preserve"> níže</w:t>
      </w:r>
      <w:r w:rsidR="000B68D7" w:rsidRPr="004936D6">
        <w:t xml:space="preserve"> v</w:t>
      </w:r>
      <w:r w:rsidRPr="004936D6">
        <w:t> jednotlivých kapitolách</w:t>
      </w:r>
      <w:r w:rsidR="00912BFB" w:rsidRPr="004936D6">
        <w:t>, včetně seznamu jejich dílčích bloků</w:t>
      </w:r>
      <w:r w:rsidRPr="004936D6">
        <w:t xml:space="preserve"> a jejich d</w:t>
      </w:r>
      <w:r w:rsidR="00912BFB" w:rsidRPr="004936D6">
        <w:t>etailní</w:t>
      </w:r>
      <w:r w:rsidRPr="004936D6">
        <w:t>ch</w:t>
      </w:r>
      <w:r w:rsidR="00912BFB" w:rsidRPr="004936D6">
        <w:t xml:space="preserve"> specifikac</w:t>
      </w:r>
      <w:r w:rsidRPr="004936D6">
        <w:t>í a</w:t>
      </w:r>
      <w:r w:rsidR="00912BFB" w:rsidRPr="004936D6">
        <w:t xml:space="preserve"> požadovaných parametrů </w:t>
      </w:r>
      <w:r w:rsidRPr="004936D6">
        <w:t>pro všechny</w:t>
      </w:r>
      <w:r w:rsidR="00912BFB" w:rsidRPr="004936D6">
        <w:t xml:space="preserve"> tyto bloky. </w:t>
      </w:r>
    </w:p>
    <w:p w14:paraId="2C56C541" w14:textId="77E3D40C" w:rsidR="00912BFB" w:rsidRPr="004936D6" w:rsidRDefault="00912BFB" w:rsidP="004A173D">
      <w:pPr>
        <w:pStyle w:val="Odstavecseseznamem"/>
        <w:keepLines/>
        <w:numPr>
          <w:ilvl w:val="0"/>
          <w:numId w:val="21"/>
        </w:numPr>
        <w:spacing w:after="0" w:line="260" w:lineRule="exact"/>
      </w:pPr>
      <w:r w:rsidRPr="004936D6">
        <w:t>Podpůrná infrastruktura</w:t>
      </w:r>
      <w:r w:rsidR="000B68D7" w:rsidRPr="004936D6">
        <w:t>:</w:t>
      </w:r>
    </w:p>
    <w:p w14:paraId="06ADB32B" w14:textId="43A0A002" w:rsidR="000B68D7" w:rsidRPr="004936D6" w:rsidRDefault="000B68D7" w:rsidP="004A173D">
      <w:pPr>
        <w:pStyle w:val="Odstavecseseznamem"/>
        <w:keepLines/>
        <w:numPr>
          <w:ilvl w:val="1"/>
          <w:numId w:val="21"/>
        </w:numPr>
        <w:spacing w:after="0" w:line="260" w:lineRule="exact"/>
      </w:pPr>
      <w:r w:rsidRPr="004936D6">
        <w:t>Storage area network (SAN)</w:t>
      </w:r>
      <w:r w:rsidR="00DF5CF7" w:rsidRPr="004936D6">
        <w:t xml:space="preserve"> – viz </w:t>
      </w:r>
      <w:r w:rsidR="0031523D" w:rsidRPr="004936D6">
        <w:t>k</w:t>
      </w:r>
      <w:r w:rsidR="00DF5CF7" w:rsidRPr="004936D6">
        <w:t xml:space="preserve">apitola </w:t>
      </w:r>
      <w:r w:rsidR="0031523D" w:rsidRPr="004936D6">
        <w:fldChar w:fldCharType="begin"/>
      </w:r>
      <w:r w:rsidR="0031523D" w:rsidRPr="004936D6">
        <w:instrText xml:space="preserve"> REF _Ref166922529 \r \h  \* MERGEFORMAT </w:instrText>
      </w:r>
      <w:r w:rsidR="0031523D" w:rsidRPr="004936D6">
        <w:fldChar w:fldCharType="separate"/>
      </w:r>
      <w:r w:rsidR="007D4C1E">
        <w:t>2.3</w:t>
      </w:r>
      <w:r w:rsidR="0031523D" w:rsidRPr="004936D6">
        <w:fldChar w:fldCharType="end"/>
      </w:r>
    </w:p>
    <w:p w14:paraId="54A76138" w14:textId="72C7EEF7" w:rsidR="000B68D7" w:rsidRPr="004936D6" w:rsidRDefault="000B68D7" w:rsidP="004A173D">
      <w:pPr>
        <w:pStyle w:val="Odstavecseseznamem"/>
        <w:keepLines/>
        <w:numPr>
          <w:ilvl w:val="1"/>
          <w:numId w:val="21"/>
        </w:numPr>
        <w:spacing w:after="0" w:line="260" w:lineRule="exact"/>
      </w:pPr>
      <w:r w:rsidRPr="004936D6">
        <w:t xml:space="preserve">Local area network (LAN) vč. </w:t>
      </w:r>
      <w:r w:rsidR="00912BFB" w:rsidRPr="004936D6">
        <w:t>Firewall</w:t>
      </w:r>
      <w:r w:rsidR="00F255E8" w:rsidRPr="004936D6">
        <w:t xml:space="preserve"> </w:t>
      </w:r>
      <w:r w:rsidR="00912BFB" w:rsidRPr="004936D6">
        <w:t>– síťový</w:t>
      </w:r>
      <w:r w:rsidRPr="004936D6">
        <w:t xml:space="preserve">, </w:t>
      </w:r>
      <w:r w:rsidR="00912BFB" w:rsidRPr="004936D6">
        <w:t>Load Balancer (LB, WAF)</w:t>
      </w:r>
      <w:r w:rsidRPr="004936D6">
        <w:t>, Antivir</w:t>
      </w:r>
      <w:r w:rsidR="00562B93" w:rsidRPr="004936D6">
        <w:t xml:space="preserve"> – viz kapitola </w:t>
      </w:r>
      <w:r w:rsidR="00EA65B4" w:rsidRPr="004936D6">
        <w:fldChar w:fldCharType="begin"/>
      </w:r>
      <w:r w:rsidR="00EA65B4" w:rsidRPr="004936D6">
        <w:instrText xml:space="preserve"> REF _Ref169779366 \r \h </w:instrText>
      </w:r>
      <w:r w:rsidR="00EA65B4" w:rsidRPr="004936D6">
        <w:fldChar w:fldCharType="separate"/>
      </w:r>
      <w:r w:rsidR="007D4C1E">
        <w:t>2.5</w:t>
      </w:r>
      <w:r w:rsidR="00EA65B4" w:rsidRPr="004936D6">
        <w:fldChar w:fldCharType="end"/>
      </w:r>
    </w:p>
    <w:p w14:paraId="21D425C9" w14:textId="31D1765A" w:rsidR="000B68D7" w:rsidRPr="004936D6" w:rsidRDefault="000B68D7" w:rsidP="004A173D">
      <w:pPr>
        <w:pStyle w:val="Odstavecseseznamem"/>
        <w:keepLines/>
        <w:numPr>
          <w:ilvl w:val="1"/>
          <w:numId w:val="21"/>
        </w:numPr>
        <w:spacing w:after="0" w:line="260" w:lineRule="exact"/>
      </w:pPr>
      <w:r w:rsidRPr="004936D6">
        <w:t>Systémové skříně (Rack)</w:t>
      </w:r>
      <w:r w:rsidR="00562B93" w:rsidRPr="004936D6">
        <w:t xml:space="preserve"> – viz kapitola </w:t>
      </w:r>
      <w:r w:rsidR="00562B93" w:rsidRPr="004936D6">
        <w:fldChar w:fldCharType="begin"/>
      </w:r>
      <w:r w:rsidR="00562B93" w:rsidRPr="004936D6">
        <w:instrText xml:space="preserve"> REF _Ref166922741 \r \h </w:instrText>
      </w:r>
      <w:r w:rsidR="00562B93" w:rsidRPr="004936D6">
        <w:fldChar w:fldCharType="separate"/>
      </w:r>
      <w:r w:rsidR="007D4C1E">
        <w:t>2.6</w:t>
      </w:r>
      <w:r w:rsidR="00562B93" w:rsidRPr="004936D6">
        <w:fldChar w:fldCharType="end"/>
      </w:r>
    </w:p>
    <w:p w14:paraId="7875198A" w14:textId="77777777" w:rsidR="000B68D7" w:rsidRPr="004936D6" w:rsidRDefault="000B68D7" w:rsidP="000B68D7">
      <w:pPr>
        <w:keepLines/>
        <w:spacing w:after="0" w:line="260" w:lineRule="exact"/>
      </w:pPr>
    </w:p>
    <w:p w14:paraId="27E43517" w14:textId="4F6889A3" w:rsidR="00912BFB" w:rsidRPr="004936D6" w:rsidRDefault="000B68D7" w:rsidP="004A173D">
      <w:pPr>
        <w:pStyle w:val="Odstavecseseznamem"/>
        <w:keepLines/>
        <w:numPr>
          <w:ilvl w:val="0"/>
          <w:numId w:val="21"/>
        </w:numPr>
        <w:spacing w:after="0" w:line="260" w:lineRule="exact"/>
      </w:pPr>
      <w:r w:rsidRPr="004936D6">
        <w:t>Datová úložiště:</w:t>
      </w:r>
    </w:p>
    <w:p w14:paraId="353CC87B" w14:textId="2C03F03E" w:rsidR="000B68D7" w:rsidRPr="004936D6" w:rsidRDefault="006E4F97" w:rsidP="004A173D">
      <w:pPr>
        <w:pStyle w:val="Odstavecseseznamem"/>
        <w:keepLines/>
        <w:numPr>
          <w:ilvl w:val="1"/>
          <w:numId w:val="21"/>
        </w:numPr>
        <w:spacing w:after="0" w:line="260" w:lineRule="exact"/>
      </w:pPr>
      <w:r w:rsidRPr="004936D6">
        <w:t>Produkční disková pole</w:t>
      </w:r>
      <w:r w:rsidR="00562B93" w:rsidRPr="004936D6">
        <w:t xml:space="preserve"> – viz kapitola </w:t>
      </w:r>
      <w:r w:rsidR="00562B93" w:rsidRPr="004936D6">
        <w:fldChar w:fldCharType="begin"/>
      </w:r>
      <w:r w:rsidR="00562B93" w:rsidRPr="004936D6">
        <w:instrText xml:space="preserve"> REF _Ref166922860 \r \h </w:instrText>
      </w:r>
      <w:r w:rsidR="00562B93" w:rsidRPr="004936D6">
        <w:fldChar w:fldCharType="separate"/>
      </w:r>
      <w:r w:rsidR="007D4C1E">
        <w:t>2.7.1.3</w:t>
      </w:r>
      <w:r w:rsidR="00562B93" w:rsidRPr="004936D6">
        <w:fldChar w:fldCharType="end"/>
      </w:r>
    </w:p>
    <w:p w14:paraId="3982AAA0" w14:textId="3E6717C4" w:rsidR="006E4F97" w:rsidRPr="004936D6" w:rsidRDefault="006E4F97" w:rsidP="004A173D">
      <w:pPr>
        <w:pStyle w:val="Odstavecseseznamem"/>
        <w:keepLines/>
        <w:numPr>
          <w:ilvl w:val="1"/>
          <w:numId w:val="21"/>
        </w:numPr>
        <w:spacing w:after="0" w:line="260" w:lineRule="exact"/>
      </w:pPr>
      <w:r w:rsidRPr="004936D6">
        <w:t>Zálohovací disková pole</w:t>
      </w:r>
      <w:r w:rsidR="00562B93" w:rsidRPr="004936D6">
        <w:t xml:space="preserve"> – viz kapitola </w:t>
      </w:r>
      <w:r w:rsidR="00562B93" w:rsidRPr="004936D6">
        <w:fldChar w:fldCharType="begin"/>
      </w:r>
      <w:r w:rsidR="00562B93" w:rsidRPr="004936D6">
        <w:instrText xml:space="preserve"> REF _Ref166922919 \r \h </w:instrText>
      </w:r>
      <w:r w:rsidR="00562B93" w:rsidRPr="004936D6">
        <w:fldChar w:fldCharType="separate"/>
      </w:r>
      <w:r w:rsidR="007D4C1E">
        <w:t>2.7.1.4</w:t>
      </w:r>
      <w:r w:rsidR="00562B93" w:rsidRPr="004936D6">
        <w:fldChar w:fldCharType="end"/>
      </w:r>
    </w:p>
    <w:p w14:paraId="1D7F9C8D" w14:textId="473A28C9" w:rsidR="006E4F97" w:rsidRPr="004936D6" w:rsidRDefault="006E4F97" w:rsidP="004A173D">
      <w:pPr>
        <w:pStyle w:val="Odstavecseseznamem"/>
        <w:keepLines/>
        <w:numPr>
          <w:ilvl w:val="1"/>
          <w:numId w:val="21"/>
        </w:numPr>
        <w:spacing w:after="0" w:line="260" w:lineRule="exact"/>
      </w:pPr>
      <w:r w:rsidRPr="004936D6">
        <w:t>Páskové knihovny</w:t>
      </w:r>
      <w:r w:rsidR="00562B93" w:rsidRPr="004936D6">
        <w:t xml:space="preserve"> – viz kapitola </w:t>
      </w:r>
      <w:r w:rsidR="00562B93" w:rsidRPr="004936D6">
        <w:fldChar w:fldCharType="begin"/>
      </w:r>
      <w:r w:rsidR="00562B93" w:rsidRPr="004936D6">
        <w:instrText xml:space="preserve"> REF _Ref166922948 \r \h </w:instrText>
      </w:r>
      <w:r w:rsidR="00562B93" w:rsidRPr="004936D6">
        <w:fldChar w:fldCharType="separate"/>
      </w:r>
      <w:r w:rsidR="007D4C1E">
        <w:t>2.7.1.5</w:t>
      </w:r>
      <w:r w:rsidR="00562B93" w:rsidRPr="004936D6">
        <w:fldChar w:fldCharType="end"/>
      </w:r>
    </w:p>
    <w:p w14:paraId="4A5F0C03" w14:textId="5F59D529" w:rsidR="006E4F97" w:rsidRPr="004936D6" w:rsidRDefault="006E4F97" w:rsidP="004A173D">
      <w:pPr>
        <w:pStyle w:val="Odstavecseseznamem"/>
        <w:keepLines/>
        <w:numPr>
          <w:ilvl w:val="1"/>
          <w:numId w:val="21"/>
        </w:numPr>
        <w:spacing w:after="0" w:line="260" w:lineRule="exact"/>
      </w:pPr>
      <w:r w:rsidRPr="004936D6">
        <w:t>Systém pro zálohování a ochranu dat</w:t>
      </w:r>
      <w:r w:rsidR="00562B93" w:rsidRPr="004936D6">
        <w:t xml:space="preserve"> – viz kapitola </w:t>
      </w:r>
      <w:r w:rsidR="00562B93" w:rsidRPr="004936D6">
        <w:fldChar w:fldCharType="begin"/>
      </w:r>
      <w:r w:rsidR="00562B93" w:rsidRPr="004936D6">
        <w:instrText xml:space="preserve"> REF _Ref166923005 \r \h </w:instrText>
      </w:r>
      <w:r w:rsidR="00562B93" w:rsidRPr="004936D6">
        <w:fldChar w:fldCharType="separate"/>
      </w:r>
      <w:r w:rsidR="007D4C1E">
        <w:t>2.7.2</w:t>
      </w:r>
      <w:r w:rsidR="00562B93" w:rsidRPr="004936D6">
        <w:fldChar w:fldCharType="end"/>
      </w:r>
    </w:p>
    <w:p w14:paraId="46AC74CD" w14:textId="77777777" w:rsidR="005648F0" w:rsidRPr="004936D6" w:rsidRDefault="005648F0" w:rsidP="004A173D">
      <w:pPr>
        <w:pStyle w:val="Odstavecseseznamem"/>
        <w:keepLines/>
        <w:numPr>
          <w:ilvl w:val="1"/>
          <w:numId w:val="21"/>
        </w:numPr>
        <w:spacing w:after="0" w:line="260" w:lineRule="exact"/>
        <w:rPr>
          <w:ins w:id="339" w:author="Word Document Comparison" w:date="2025-03-31T16:34:00Z" w16du:dateUtc="2025-03-31T14:34:00Z"/>
        </w:rPr>
      </w:pPr>
    </w:p>
    <w:p w14:paraId="166EFC90" w14:textId="5E4FF82C" w:rsidR="005648F0" w:rsidRPr="004936D6" w:rsidRDefault="005648F0" w:rsidP="004A173D">
      <w:pPr>
        <w:pStyle w:val="Odstavecseseznamem"/>
        <w:keepLines/>
        <w:numPr>
          <w:ilvl w:val="1"/>
          <w:numId w:val="21"/>
        </w:numPr>
        <w:spacing w:after="0" w:line="260" w:lineRule="exact"/>
        <w:rPr>
          <w:del w:id="340" w:author="Word Document Comparison" w:date="2025-03-31T16:34:00Z" w16du:dateUtc="2025-03-31T14:34:00Z"/>
        </w:rPr>
      </w:pPr>
      <w:del w:id="341" w:author="Word Document Comparison" w:date="2025-03-31T16:34:00Z" w16du:dateUtc="2025-03-31T14:34:00Z">
        <w:r w:rsidRPr="004936D6">
          <w:delText>A</w:delText>
        </w:r>
        <w:r w:rsidR="00EB486F" w:rsidRPr="004936D6">
          <w:delText>p</w:delText>
        </w:r>
        <w:r w:rsidRPr="004936D6">
          <w:delText>likační monitoring</w:delText>
        </w:r>
        <w:r w:rsidR="00562B93" w:rsidRPr="004936D6">
          <w:delText xml:space="preserve"> – viz kapitola </w:delText>
        </w:r>
        <w:r w:rsidR="00562B93" w:rsidRPr="004936D6">
          <w:fldChar w:fldCharType="begin"/>
        </w:r>
        <w:r w:rsidR="00562B93" w:rsidRPr="004936D6">
          <w:delInstrText xml:space="preserve"> REF _Ref166923215 \r \h </w:delInstrText>
        </w:r>
        <w:r w:rsidR="00562B93" w:rsidRPr="004936D6">
          <w:fldChar w:fldCharType="separate"/>
        </w:r>
        <w:r w:rsidR="007D4C1E">
          <w:delText>2.11</w:delText>
        </w:r>
        <w:r w:rsidR="00562B93" w:rsidRPr="004936D6">
          <w:fldChar w:fldCharType="end"/>
        </w:r>
      </w:del>
    </w:p>
    <w:p w14:paraId="79F3EC60" w14:textId="77777777" w:rsidR="006E4F97" w:rsidRPr="004936D6" w:rsidRDefault="006E4F97" w:rsidP="000B68D7">
      <w:pPr>
        <w:keepLines/>
        <w:spacing w:after="0" w:line="260" w:lineRule="exact"/>
      </w:pPr>
    </w:p>
    <w:p w14:paraId="0F92C2DE" w14:textId="34C262D4" w:rsidR="00912BFB" w:rsidRPr="004936D6" w:rsidRDefault="006E4F97" w:rsidP="004A173D">
      <w:pPr>
        <w:pStyle w:val="Odstavecseseznamem"/>
        <w:keepLines/>
        <w:numPr>
          <w:ilvl w:val="0"/>
          <w:numId w:val="21"/>
        </w:numPr>
        <w:spacing w:after="0" w:line="260" w:lineRule="exact"/>
      </w:pPr>
      <w:r w:rsidRPr="004936D6">
        <w:t>Výpočetní servery pro ERP SAP</w:t>
      </w:r>
      <w:r w:rsidR="00562B93" w:rsidRPr="004936D6">
        <w:t xml:space="preserve"> – viz kapitola </w:t>
      </w:r>
      <w:r w:rsidR="00562B93" w:rsidRPr="004936D6">
        <w:fldChar w:fldCharType="begin"/>
      </w:r>
      <w:r w:rsidR="00562B93" w:rsidRPr="004936D6">
        <w:instrText xml:space="preserve"> REF _Ref166923244 \r \h </w:instrText>
      </w:r>
      <w:r w:rsidR="00562B93" w:rsidRPr="004936D6">
        <w:fldChar w:fldCharType="separate"/>
      </w:r>
      <w:r w:rsidR="004936D6">
        <w:t>2.8</w:t>
      </w:r>
      <w:r w:rsidR="00562B93" w:rsidRPr="004936D6">
        <w:fldChar w:fldCharType="end"/>
      </w:r>
    </w:p>
    <w:p w14:paraId="2FC6752D" w14:textId="77777777" w:rsidR="006E4F97" w:rsidRPr="004936D6" w:rsidRDefault="006E4F97" w:rsidP="006E4F97">
      <w:pPr>
        <w:keepLines/>
        <w:spacing w:after="0" w:line="260" w:lineRule="exact"/>
      </w:pPr>
    </w:p>
    <w:p w14:paraId="614CB489" w14:textId="252C4E1D" w:rsidR="006E4F97" w:rsidRPr="004936D6" w:rsidRDefault="006E4F97" w:rsidP="004A173D">
      <w:pPr>
        <w:pStyle w:val="Odstavecseseznamem"/>
        <w:keepLines/>
        <w:numPr>
          <w:ilvl w:val="0"/>
          <w:numId w:val="21"/>
        </w:numPr>
        <w:spacing w:after="0" w:line="260" w:lineRule="exact"/>
      </w:pPr>
      <w:r w:rsidRPr="004936D6">
        <w:t>Zálohovací a dohledové servery</w:t>
      </w:r>
      <w:r w:rsidR="00562B93" w:rsidRPr="004936D6">
        <w:t xml:space="preserve"> – viz kapitola</w:t>
      </w:r>
      <w:r w:rsidR="00FB23CE" w:rsidRPr="004936D6">
        <w:t xml:space="preserve"> </w:t>
      </w:r>
      <w:r w:rsidR="00FB23CE" w:rsidRPr="004936D6">
        <w:fldChar w:fldCharType="begin"/>
      </w:r>
      <w:r w:rsidR="00FB23CE" w:rsidRPr="004936D6">
        <w:instrText xml:space="preserve"> REF _Ref166923329 \r \h </w:instrText>
      </w:r>
      <w:r w:rsidR="00FB23CE" w:rsidRPr="004936D6">
        <w:fldChar w:fldCharType="separate"/>
      </w:r>
      <w:r w:rsidR="004936D6">
        <w:t>2.9</w:t>
      </w:r>
      <w:r w:rsidR="00FB23CE" w:rsidRPr="004936D6">
        <w:fldChar w:fldCharType="end"/>
      </w:r>
    </w:p>
    <w:p w14:paraId="544F91A6" w14:textId="77777777" w:rsidR="006E4F97" w:rsidRPr="004936D6" w:rsidRDefault="006E4F97" w:rsidP="006E4F97">
      <w:pPr>
        <w:keepLines/>
        <w:spacing w:after="0" w:line="260" w:lineRule="exact"/>
      </w:pPr>
    </w:p>
    <w:p w14:paraId="045B57A4" w14:textId="1342B247" w:rsidR="006E4F97" w:rsidRPr="004936D6" w:rsidRDefault="006E4F97" w:rsidP="004A173D">
      <w:pPr>
        <w:pStyle w:val="Odstavecseseznamem"/>
        <w:keepLines/>
        <w:numPr>
          <w:ilvl w:val="0"/>
          <w:numId w:val="21"/>
        </w:numPr>
        <w:spacing w:after="0" w:line="260" w:lineRule="exact"/>
      </w:pPr>
      <w:r w:rsidRPr="004936D6">
        <w:t>Výpočetní servery pro virtualizaci platformy x86</w:t>
      </w:r>
      <w:r w:rsidR="00562B93" w:rsidRPr="004936D6">
        <w:t xml:space="preserve"> – viz kapitola</w:t>
      </w:r>
      <w:r w:rsidR="00FB23CE" w:rsidRPr="004936D6">
        <w:t xml:space="preserve"> </w:t>
      </w:r>
      <w:r w:rsidR="00FB23CE" w:rsidRPr="004936D6">
        <w:fldChar w:fldCharType="begin"/>
      </w:r>
      <w:r w:rsidR="00FB23CE" w:rsidRPr="004936D6">
        <w:instrText xml:space="preserve"> REF _Ref166923280 \r \h </w:instrText>
      </w:r>
      <w:r w:rsidR="00FB23CE" w:rsidRPr="004936D6">
        <w:fldChar w:fldCharType="separate"/>
      </w:r>
      <w:r w:rsidR="004936D6">
        <w:t>2.10</w:t>
      </w:r>
      <w:r w:rsidR="00FB23CE" w:rsidRPr="004936D6">
        <w:fldChar w:fldCharType="end"/>
      </w:r>
    </w:p>
    <w:p w14:paraId="4280C94C" w14:textId="77777777" w:rsidR="006E4F97" w:rsidRPr="004936D6" w:rsidRDefault="006E4F97" w:rsidP="006E4F97">
      <w:pPr>
        <w:pStyle w:val="Odstavecseseznamem"/>
        <w:keepLines/>
        <w:spacing w:after="0" w:line="260" w:lineRule="exact"/>
      </w:pPr>
    </w:p>
    <w:p w14:paraId="7DFDAD0D" w14:textId="05363F70" w:rsidR="004E1AF2" w:rsidRPr="004936D6" w:rsidRDefault="00912BFB" w:rsidP="00A54DD4">
      <w:pPr>
        <w:pStyle w:val="Odstavecseseznamem"/>
        <w:keepLines/>
        <w:numPr>
          <w:ilvl w:val="0"/>
          <w:numId w:val="21"/>
        </w:numPr>
        <w:spacing w:after="0" w:line="260" w:lineRule="exact"/>
      </w:pPr>
      <w:r w:rsidRPr="004936D6">
        <w:t>Služby</w:t>
      </w:r>
      <w:r w:rsidR="00A54DD4" w:rsidRPr="004936D6">
        <w:t xml:space="preserve"> – viz </w:t>
      </w:r>
      <w:r w:rsidR="004E1AF2" w:rsidRPr="00036801">
        <w:t>Katalog služeb (</w:t>
      </w:r>
      <w:r w:rsidR="007C0F69" w:rsidRPr="00036801">
        <w:t>P</w:t>
      </w:r>
      <w:r w:rsidR="004E1AF2" w:rsidRPr="00036801">
        <w:t xml:space="preserve">říloha </w:t>
      </w:r>
      <w:r w:rsidR="007C0F69" w:rsidRPr="00036801">
        <w:t xml:space="preserve">č. </w:t>
      </w:r>
      <w:r w:rsidR="002277DC" w:rsidRPr="00036801">
        <w:t>1 Servisní s</w:t>
      </w:r>
      <w:r w:rsidR="007C0F69" w:rsidRPr="00036801">
        <w:t>mlouvy: Katalog služeb</w:t>
      </w:r>
      <w:r w:rsidR="004E1AF2" w:rsidRPr="00036801">
        <w:t>)</w:t>
      </w:r>
    </w:p>
    <w:p w14:paraId="669497F7" w14:textId="77777777" w:rsidR="004D2988" w:rsidRPr="004D2988" w:rsidRDefault="004D2988" w:rsidP="004D2988">
      <w:pPr>
        <w:pStyle w:val="Odstavecseseznamem"/>
        <w:keepLines/>
        <w:spacing w:after="0" w:line="260" w:lineRule="exact"/>
        <w:ind w:left="1440"/>
        <w:rPr>
          <w:color w:val="92D050"/>
        </w:rPr>
      </w:pPr>
    </w:p>
    <w:p w14:paraId="28D060C3" w14:textId="3A8B4F67" w:rsidR="00FB23CE" w:rsidRPr="00FB23CE" w:rsidRDefault="00FB23CE" w:rsidP="00FB23CE">
      <w:pPr>
        <w:pStyle w:val="Nadpis2"/>
        <w:rPr>
          <w:sz w:val="40"/>
          <w:szCs w:val="40"/>
        </w:rPr>
      </w:pPr>
      <w:bookmarkStart w:id="342" w:name="_Toc509827083"/>
      <w:bookmarkStart w:id="343" w:name="_Ref166923793"/>
      <w:bookmarkStart w:id="344" w:name="_Toc177708937"/>
      <w:bookmarkStart w:id="345" w:name="_Toc194331261"/>
      <w:r w:rsidRPr="00FB23CE">
        <w:rPr>
          <w:sz w:val="40"/>
          <w:szCs w:val="40"/>
        </w:rPr>
        <w:t>Požadavky na certifikaci dodávaných komponent</w:t>
      </w:r>
      <w:bookmarkEnd w:id="342"/>
      <w:bookmarkEnd w:id="343"/>
      <w:bookmarkEnd w:id="344"/>
      <w:bookmarkEnd w:id="345"/>
    </w:p>
    <w:p w14:paraId="2D24E492" w14:textId="1AE92B8F" w:rsidR="008170AA" w:rsidRPr="004936D6" w:rsidRDefault="008311E0" w:rsidP="00152C54">
      <w:pPr>
        <w:spacing w:before="240" w:after="240"/>
        <w:jc w:val="both"/>
      </w:pPr>
      <w:r>
        <w:t>Objednatel</w:t>
      </w:r>
      <w:r w:rsidR="00FB23CE" w:rsidRPr="004936D6">
        <w:t xml:space="preserve"> požaduje po </w:t>
      </w:r>
      <w:r w:rsidR="00634259">
        <w:t>Dodavatel</w:t>
      </w:r>
      <w:r w:rsidR="00FB23CE" w:rsidRPr="004936D6">
        <w:t>i potvrzení souladu nabízeného řešení s</w:t>
      </w:r>
      <w:r w:rsidR="008170AA" w:rsidRPr="004936D6">
        <w:t xml:space="preserve"> ERP</w:t>
      </w:r>
      <w:r w:rsidR="00FB23CE" w:rsidRPr="004936D6">
        <w:t xml:space="preserve"> SAP podporovanými platformami. </w:t>
      </w:r>
      <w:r w:rsidR="00A54DD4" w:rsidRPr="004936D6">
        <w:t xml:space="preserve">Tento soulad musí být </w:t>
      </w:r>
      <w:r w:rsidR="004B6A13">
        <w:t xml:space="preserve">dodavatelem </w:t>
      </w:r>
      <w:r w:rsidR="00A54DD4" w:rsidRPr="004936D6">
        <w:t>doložen formou čestného prohlášení.</w:t>
      </w:r>
    </w:p>
    <w:p w14:paraId="35DAB74B" w14:textId="02802F40" w:rsidR="00FB23CE" w:rsidRPr="004936D6" w:rsidRDefault="00A54DD4" w:rsidP="00CC23FC">
      <w:pPr>
        <w:jc w:val="both"/>
      </w:pPr>
      <w:r w:rsidRPr="004936D6">
        <w:t xml:space="preserve">Dodané řešení pro zálohování musí umožnovat využívání rozhraní </w:t>
      </w:r>
      <w:r w:rsidR="008170AA" w:rsidRPr="004936D6">
        <w:t xml:space="preserve">BACKINT a zálohovací software </w:t>
      </w:r>
      <w:r w:rsidR="00CC23FC" w:rsidRPr="004936D6">
        <w:t>musí</w:t>
      </w:r>
      <w:r w:rsidR="008170AA" w:rsidRPr="004936D6">
        <w:t xml:space="preserve"> být certifikován</w:t>
      </w:r>
      <w:r w:rsidR="00DF2491" w:rsidRPr="004936D6">
        <w:t xml:space="preserve"> pro zálohování platformy SAP</w:t>
      </w:r>
      <w:r w:rsidR="008170AA" w:rsidRPr="004936D6">
        <w:t>.</w:t>
      </w:r>
      <w:r w:rsidR="00CC23FC" w:rsidRPr="004936D6">
        <w:t xml:space="preserve"> Pokud by nebyl zálohovací SW certifikován, může podpora SAP odmítnout spolupracovat na odstranění problému.</w:t>
      </w:r>
    </w:p>
    <w:p w14:paraId="22B67803" w14:textId="4D1BBE5B" w:rsidR="00FB23CE" w:rsidRPr="004936D6" w:rsidRDefault="00FB23CE" w:rsidP="00CC23FC">
      <w:pPr>
        <w:jc w:val="both"/>
      </w:pPr>
      <w:r w:rsidRPr="004936D6">
        <w:t>Dodávané řešení musí splňovat požadavky dle následujících SAP Notes a doporučení:</w:t>
      </w:r>
    </w:p>
    <w:p w14:paraId="489DAFF7" w14:textId="436B91C4" w:rsidR="00152C54" w:rsidRDefault="00152C54" w:rsidP="007D227D">
      <w:pPr>
        <w:pStyle w:val="Odstavecseseznamem"/>
        <w:numPr>
          <w:ilvl w:val="0"/>
          <w:numId w:val="29"/>
        </w:numPr>
        <w:spacing w:after="200" w:line="276" w:lineRule="auto"/>
      </w:pPr>
      <w:r>
        <w:t>AIX/Power</w:t>
      </w:r>
    </w:p>
    <w:p w14:paraId="77B88C7E" w14:textId="1E2687EC" w:rsidR="00152C54" w:rsidRPr="00152C54" w:rsidRDefault="00A37B70" w:rsidP="007D227D">
      <w:pPr>
        <w:pStyle w:val="Odstavecseseznamem"/>
        <w:numPr>
          <w:ilvl w:val="0"/>
          <w:numId w:val="30"/>
        </w:numPr>
        <w:rPr>
          <w:lang w:val="en-US"/>
        </w:rPr>
      </w:pPr>
      <w:r>
        <w:t xml:space="preserve">SAP Note </w:t>
      </w:r>
      <w:hyperlink r:id="rId10" w:history="1">
        <w:r w:rsidR="00152C54" w:rsidRPr="00086F42">
          <w:t>1578479 - SAP Support of Power Hardware with AIX</w:t>
        </w:r>
      </w:hyperlink>
    </w:p>
    <w:p w14:paraId="7DF2B13C" w14:textId="4FBE1240" w:rsidR="00152C54" w:rsidRPr="00152C54" w:rsidRDefault="00152C54" w:rsidP="007D227D">
      <w:pPr>
        <w:pStyle w:val="Odstavecseseznamem"/>
        <w:numPr>
          <w:ilvl w:val="0"/>
          <w:numId w:val="28"/>
        </w:numPr>
        <w:spacing w:line="256" w:lineRule="auto"/>
        <w:rPr>
          <w:rStyle w:val="Hypertextovodkaz"/>
        </w:rPr>
      </w:pPr>
      <w:r>
        <w:t xml:space="preserve">Rozcestník </w:t>
      </w:r>
      <w:hyperlink r:id="rId11" w:history="1">
        <w:r w:rsidRPr="00152C54">
          <w:rPr>
            <w:rStyle w:val="Hypertextovodkaz"/>
          </w:rPr>
          <w:t>https://www.ibm.com/support/docview.wss?uid=ssm1maps&amp;wv=1</w:t>
        </w:r>
      </w:hyperlink>
    </w:p>
    <w:p w14:paraId="6286478D" w14:textId="77777777" w:rsidR="00152C54" w:rsidRDefault="00152C54" w:rsidP="007D227D">
      <w:pPr>
        <w:pStyle w:val="Odstavecseseznamem"/>
        <w:numPr>
          <w:ilvl w:val="1"/>
          <w:numId w:val="28"/>
        </w:numPr>
        <w:spacing w:line="256" w:lineRule="auto"/>
      </w:pPr>
      <w:hyperlink r:id="rId12" w:history="1">
        <w:r>
          <w:rPr>
            <w:rStyle w:val="Hypertextovodkaz"/>
          </w:rPr>
          <w:t>System to AIX maps (ibm.com)</w:t>
        </w:r>
      </w:hyperlink>
    </w:p>
    <w:p w14:paraId="5473D6B2" w14:textId="39C8A6A6" w:rsidR="00152C54" w:rsidRPr="00394CEE" w:rsidRDefault="0059035F" w:rsidP="007D227D">
      <w:pPr>
        <w:pStyle w:val="Odstavecseseznamem"/>
        <w:numPr>
          <w:ilvl w:val="0"/>
          <w:numId w:val="30"/>
        </w:numPr>
      </w:pPr>
      <w:r>
        <w:t xml:space="preserve">SAP Note </w:t>
      </w:r>
      <w:hyperlink r:id="rId13" w:history="1">
        <w:r w:rsidR="00152C54" w:rsidRPr="00394CEE">
          <w:t>1972803 - SAP on AIX: Recommendations</w:t>
        </w:r>
      </w:hyperlink>
    </w:p>
    <w:p w14:paraId="7B0048C5" w14:textId="1E5E8829" w:rsidR="00152C54" w:rsidRPr="00370B24" w:rsidRDefault="00152C54" w:rsidP="007D227D">
      <w:pPr>
        <w:pStyle w:val="Odstavecseseznamem"/>
        <w:numPr>
          <w:ilvl w:val="0"/>
          <w:numId w:val="30"/>
        </w:numPr>
      </w:pPr>
      <w:hyperlink r:id="rId14" w:history="1">
        <w:r w:rsidRPr="00370B24">
          <w:t>SAP Applications on IBM PowerVM</w:t>
        </w:r>
      </w:hyperlink>
      <w:r w:rsidR="0098661B" w:rsidRPr="00370B24">
        <w:t xml:space="preserve"> </w:t>
      </w:r>
      <w:r w:rsidR="00370B24" w:rsidRPr="00370B24">
        <w:t>(I</w:t>
      </w:r>
      <w:r w:rsidR="0098661B" w:rsidRPr="00370B24">
        <w:t>BM Form #: SG24-7564-01</w:t>
      </w:r>
      <w:r w:rsidR="00370B24" w:rsidRPr="00370B24">
        <w:t>)</w:t>
      </w:r>
    </w:p>
    <w:p w14:paraId="05F86A13" w14:textId="7FB9E80A" w:rsidR="00152C54" w:rsidRPr="00291F71" w:rsidRDefault="00152C54" w:rsidP="007D227D">
      <w:pPr>
        <w:pStyle w:val="Odstavecseseznamem"/>
        <w:numPr>
          <w:ilvl w:val="0"/>
          <w:numId w:val="30"/>
        </w:numPr>
      </w:pPr>
      <w:hyperlink r:id="rId15" w:history="1">
        <w:r w:rsidRPr="00291F71">
          <w:t>IBM Power Systems Virtualization Operation Management for SAP Applications</w:t>
        </w:r>
      </w:hyperlink>
      <w:r w:rsidR="00291F71" w:rsidRPr="00291F71">
        <w:t xml:space="preserve"> (IBM Form #: REDP-5579-00)</w:t>
      </w:r>
    </w:p>
    <w:p w14:paraId="656F40C9" w14:textId="77777777" w:rsidR="00F445FE" w:rsidRPr="00F445FE" w:rsidRDefault="00F445FE" w:rsidP="00F445FE">
      <w:pPr>
        <w:pStyle w:val="Odstavecseseznamem"/>
        <w:rPr>
          <w:color w:val="0000FF"/>
          <w:u w:val="single"/>
        </w:rPr>
      </w:pPr>
    </w:p>
    <w:p w14:paraId="23EEE962" w14:textId="234794FF" w:rsidR="00F445FE" w:rsidRDefault="00FB23CE" w:rsidP="007D227D">
      <w:pPr>
        <w:pStyle w:val="Odstavecseseznamem"/>
        <w:numPr>
          <w:ilvl w:val="0"/>
          <w:numId w:val="29"/>
        </w:numPr>
        <w:spacing w:after="200" w:line="276" w:lineRule="auto"/>
      </w:pPr>
      <w:r w:rsidRPr="00901B32">
        <w:t xml:space="preserve">Linux </w:t>
      </w:r>
    </w:p>
    <w:p w14:paraId="65B98C32" w14:textId="78153C27" w:rsidR="00FB23CE" w:rsidRDefault="00FB23CE" w:rsidP="007D227D">
      <w:pPr>
        <w:pStyle w:val="Odstavecseseznamem"/>
        <w:numPr>
          <w:ilvl w:val="0"/>
          <w:numId w:val="27"/>
        </w:numPr>
        <w:spacing w:after="200" w:line="276" w:lineRule="auto"/>
      </w:pPr>
      <w:hyperlink r:id="rId16" w:anchor="/notes/2369910" w:history="1">
        <w:r w:rsidRPr="00291F71">
          <w:t>SAP Note 2369910</w:t>
        </w:r>
      </w:hyperlink>
      <w:r w:rsidRPr="00901B32">
        <w:t xml:space="preserve"> – nota obsahuje ve čtvrté sekci odkazy na SAP noty o podporovaném HW</w:t>
      </w:r>
    </w:p>
    <w:p w14:paraId="4600ABB3" w14:textId="5BBEC785" w:rsidR="00F445FE" w:rsidRPr="003B0C7A" w:rsidRDefault="00F445FE" w:rsidP="003B0C7A">
      <w:pPr>
        <w:pStyle w:val="Odstavecseseznamem"/>
        <w:numPr>
          <w:ilvl w:val="0"/>
          <w:numId w:val="27"/>
        </w:numPr>
        <w:spacing w:after="200" w:line="276" w:lineRule="auto"/>
      </w:pPr>
      <w:r>
        <w:t xml:space="preserve">SAP Note </w:t>
      </w:r>
      <w:hyperlink r:id="rId17" w:history="1">
        <w:r w:rsidRPr="003B0C7A">
          <w:t>1122387 - Linux: SAP Support in virtualized environments</w:t>
        </w:r>
      </w:hyperlink>
    </w:p>
    <w:p w14:paraId="1008C839" w14:textId="1D3533F4" w:rsidR="00F445FE" w:rsidRDefault="00F445FE" w:rsidP="003B0C7A">
      <w:pPr>
        <w:pStyle w:val="Odstavecseseznamem"/>
        <w:numPr>
          <w:ilvl w:val="0"/>
          <w:numId w:val="27"/>
        </w:numPr>
        <w:spacing w:after="200" w:line="276" w:lineRule="auto"/>
      </w:pPr>
      <w:r>
        <w:t xml:space="preserve">SAP Note </w:t>
      </w:r>
      <w:hyperlink r:id="rId18" w:history="1">
        <w:r w:rsidRPr="003B0C7A">
          <w:t>1552925 - Linux: High Availability Cluster Solutions</w:t>
        </w:r>
      </w:hyperlink>
    </w:p>
    <w:p w14:paraId="1D16EABD" w14:textId="77777777" w:rsidR="00F445FE" w:rsidRDefault="00F445FE" w:rsidP="00F445FE">
      <w:pPr>
        <w:pStyle w:val="Odstavecseseznamem"/>
      </w:pPr>
    </w:p>
    <w:p w14:paraId="7C134E64" w14:textId="77777777" w:rsidR="00F445FE" w:rsidRDefault="00F445FE" w:rsidP="007D227D">
      <w:pPr>
        <w:pStyle w:val="Odstavecseseznamem"/>
        <w:numPr>
          <w:ilvl w:val="0"/>
          <w:numId w:val="29"/>
        </w:numPr>
        <w:spacing w:after="200" w:line="276" w:lineRule="auto"/>
      </w:pPr>
      <w:r w:rsidRPr="00F445FE">
        <w:t>Linux/Power</w:t>
      </w:r>
    </w:p>
    <w:p w14:paraId="48324CB8" w14:textId="3488B84E" w:rsidR="00F445FE" w:rsidRPr="00F445FE" w:rsidRDefault="00F445FE" w:rsidP="007D227D">
      <w:pPr>
        <w:pStyle w:val="Odstavecseseznamem"/>
        <w:numPr>
          <w:ilvl w:val="0"/>
          <w:numId w:val="31"/>
        </w:numPr>
        <w:spacing w:after="200" w:line="276" w:lineRule="auto"/>
      </w:pPr>
      <w:r w:rsidRPr="00F445FE">
        <w:t>Rozcestník</w:t>
      </w:r>
      <w:r w:rsidRPr="00F445FE">
        <w:rPr>
          <w:rStyle w:val="Hypertextovodkaz"/>
        </w:rPr>
        <w:t xml:space="preserve"> </w:t>
      </w:r>
      <w:hyperlink r:id="rId19" w:history="1">
        <w:r w:rsidRPr="00F445FE">
          <w:rPr>
            <w:rStyle w:val="Hypertextovodkaz"/>
          </w:rPr>
          <w:t>https://www.ibm.com/support/docview.wss?uid=ssm1maps&amp;wv=1</w:t>
        </w:r>
      </w:hyperlink>
    </w:p>
    <w:p w14:paraId="4CB60576" w14:textId="77777777" w:rsidR="00F445FE" w:rsidRPr="00F445FE" w:rsidRDefault="00F445FE" w:rsidP="007D227D">
      <w:pPr>
        <w:pStyle w:val="Odstavecseseznamem"/>
        <w:numPr>
          <w:ilvl w:val="1"/>
          <w:numId w:val="28"/>
        </w:numPr>
        <w:spacing w:line="256" w:lineRule="auto"/>
        <w:rPr>
          <w:rStyle w:val="Hypertextovodkaz"/>
        </w:rPr>
      </w:pPr>
      <w:hyperlink r:id="rId20" w:history="1">
        <w:r>
          <w:rPr>
            <w:rStyle w:val="Hypertextovodkaz"/>
          </w:rPr>
          <w:t>SAP on IBM Power Systems Running Linux | SAP Community</w:t>
        </w:r>
      </w:hyperlink>
    </w:p>
    <w:p w14:paraId="55A1F416" w14:textId="133818FF" w:rsidR="00F445FE" w:rsidRDefault="00F445FE" w:rsidP="00F445FE">
      <w:pPr>
        <w:pStyle w:val="Odstavecseseznamem"/>
        <w:spacing w:after="200" w:line="276" w:lineRule="auto"/>
      </w:pPr>
    </w:p>
    <w:p w14:paraId="6A23BB49" w14:textId="4B3C679B" w:rsidR="00F445FE" w:rsidRDefault="00F445FE" w:rsidP="007D227D">
      <w:pPr>
        <w:pStyle w:val="Odstavecseseznamem"/>
        <w:numPr>
          <w:ilvl w:val="0"/>
          <w:numId w:val="29"/>
        </w:numPr>
        <w:spacing w:after="200" w:line="276" w:lineRule="auto"/>
      </w:pPr>
      <w:r>
        <w:t>Oracle</w:t>
      </w:r>
    </w:p>
    <w:p w14:paraId="3755D4BB" w14:textId="649BAF71" w:rsidR="00F445FE" w:rsidRDefault="00F445FE" w:rsidP="00D223F1">
      <w:pPr>
        <w:pStyle w:val="Odstavecseseznamem"/>
        <w:numPr>
          <w:ilvl w:val="0"/>
          <w:numId w:val="27"/>
        </w:numPr>
        <w:spacing w:after="200" w:line="276" w:lineRule="auto"/>
      </w:pPr>
      <w:r>
        <w:t xml:space="preserve">SAP Note </w:t>
      </w:r>
      <w:hyperlink r:id="rId21" w:history="1">
        <w:r w:rsidRPr="00D223F1">
          <w:t>2478541 - Operating System Requirements for Oracle Database</w:t>
        </w:r>
      </w:hyperlink>
    </w:p>
    <w:p w14:paraId="72CECEB7" w14:textId="649AF7E6" w:rsidR="00F445FE" w:rsidRDefault="00F445FE" w:rsidP="00D223F1">
      <w:pPr>
        <w:pStyle w:val="Odstavecseseznamem"/>
        <w:numPr>
          <w:ilvl w:val="0"/>
          <w:numId w:val="27"/>
        </w:numPr>
        <w:spacing w:after="200" w:line="276" w:lineRule="auto"/>
      </w:pPr>
      <w:r>
        <w:t xml:space="preserve">SAP Note </w:t>
      </w:r>
      <w:hyperlink r:id="rId22" w:history="1">
        <w:r w:rsidRPr="00D223F1">
          <w:t>2606828 - Oracle Database Roadmap for SAP NetWeaver</w:t>
        </w:r>
      </w:hyperlink>
    </w:p>
    <w:p w14:paraId="4DC1BDE4" w14:textId="0359B174" w:rsidR="0035141D" w:rsidRDefault="00F445FE" w:rsidP="00D223F1">
      <w:pPr>
        <w:pStyle w:val="Odstavecseseznamem"/>
        <w:numPr>
          <w:ilvl w:val="0"/>
          <w:numId w:val="27"/>
        </w:numPr>
        <w:spacing w:after="200" w:line="276" w:lineRule="auto"/>
      </w:pPr>
      <w:r>
        <w:t xml:space="preserve">SAP Note </w:t>
      </w:r>
      <w:hyperlink r:id="rId23" w:history="1">
        <w:r w:rsidRPr="00D223F1">
          <w:t>2799900 - Central Technical Note for Oracle Database 19c</w:t>
        </w:r>
      </w:hyperlink>
    </w:p>
    <w:p w14:paraId="6F1DD54F" w14:textId="77777777" w:rsidR="0035141D" w:rsidRDefault="0035141D" w:rsidP="0035141D">
      <w:pPr>
        <w:pStyle w:val="Odstavecseseznamem"/>
      </w:pPr>
    </w:p>
    <w:p w14:paraId="3B8C39E8" w14:textId="668D2B76" w:rsidR="00F445FE" w:rsidRDefault="0035141D" w:rsidP="007D227D">
      <w:pPr>
        <w:pStyle w:val="Odstavecseseznamem"/>
        <w:numPr>
          <w:ilvl w:val="0"/>
          <w:numId w:val="29"/>
        </w:numPr>
        <w:spacing w:after="200" w:line="276" w:lineRule="auto"/>
      </w:pPr>
      <w:r>
        <w:t>HANA</w:t>
      </w:r>
    </w:p>
    <w:p w14:paraId="50C94022" w14:textId="696DE913" w:rsidR="0035141D" w:rsidRDefault="0035141D" w:rsidP="007D227D">
      <w:pPr>
        <w:pStyle w:val="Odstavecseseznamem"/>
        <w:numPr>
          <w:ilvl w:val="0"/>
          <w:numId w:val="32"/>
        </w:numPr>
        <w:spacing w:after="0" w:line="276" w:lineRule="auto"/>
        <w:ind w:left="714" w:hanging="357"/>
      </w:pPr>
      <w:r w:rsidRPr="00901B32">
        <w:t>HW musí být uveden v katalogu certifikovaného HW pro SAP HANA</w:t>
      </w:r>
    </w:p>
    <w:p w14:paraId="5AD452F7" w14:textId="59C51986" w:rsidR="0035141D" w:rsidRDefault="0035141D" w:rsidP="007D227D">
      <w:pPr>
        <w:pStyle w:val="Odstavecseseznamem"/>
        <w:numPr>
          <w:ilvl w:val="1"/>
          <w:numId w:val="28"/>
        </w:numPr>
        <w:spacing w:line="256" w:lineRule="auto"/>
        <w:rPr>
          <w:rStyle w:val="Hypertextovodkaz"/>
        </w:rPr>
      </w:pPr>
      <w:hyperlink r:id="rId24" w:anchor="/solutions" w:history="1">
        <w:r>
          <w:rPr>
            <w:rStyle w:val="Hypertextovodkaz"/>
          </w:rPr>
          <w:t>Certified and Supported SAP HANA® Hardware Directory</w:t>
        </w:r>
      </w:hyperlink>
    </w:p>
    <w:p w14:paraId="7C0B2046" w14:textId="77777777" w:rsidR="0035141D" w:rsidRDefault="0035141D" w:rsidP="006E177F">
      <w:pPr>
        <w:pStyle w:val="Odstavecseseznamem"/>
        <w:numPr>
          <w:ilvl w:val="0"/>
          <w:numId w:val="32"/>
        </w:numPr>
        <w:spacing w:after="0" w:line="276" w:lineRule="auto"/>
        <w:ind w:left="714" w:hanging="357"/>
      </w:pPr>
      <w:r>
        <w:t xml:space="preserve">SAP Note </w:t>
      </w:r>
      <w:hyperlink r:id="rId25" w:history="1">
        <w:r w:rsidRPr="006E177F">
          <w:t>2188482 - SAP HANA on IBM Power Systems: Supported hardware and features</w:t>
        </w:r>
      </w:hyperlink>
    </w:p>
    <w:p w14:paraId="364DE9DA" w14:textId="77777777" w:rsidR="0035141D" w:rsidRDefault="0035141D" w:rsidP="006E177F">
      <w:pPr>
        <w:pStyle w:val="Odstavecseseznamem"/>
        <w:numPr>
          <w:ilvl w:val="0"/>
          <w:numId w:val="32"/>
        </w:numPr>
        <w:spacing w:after="0" w:line="276" w:lineRule="auto"/>
        <w:ind w:left="714" w:hanging="357"/>
      </w:pPr>
      <w:r>
        <w:t xml:space="preserve">SAP Note </w:t>
      </w:r>
      <w:hyperlink r:id="rId26" w:history="1">
        <w:r w:rsidRPr="006E177F">
          <w:t>2055470 - HANA on IBM Power Planning and Installation Specifics</w:t>
        </w:r>
      </w:hyperlink>
    </w:p>
    <w:p w14:paraId="0B82A19B" w14:textId="77777777" w:rsidR="0035141D" w:rsidRDefault="0035141D" w:rsidP="006E177F">
      <w:pPr>
        <w:pStyle w:val="Odstavecseseznamem"/>
        <w:numPr>
          <w:ilvl w:val="0"/>
          <w:numId w:val="32"/>
        </w:numPr>
        <w:spacing w:after="0" w:line="276" w:lineRule="auto"/>
        <w:ind w:left="714" w:hanging="357"/>
      </w:pPr>
      <w:r>
        <w:t xml:space="preserve">SAP Note </w:t>
      </w:r>
      <w:hyperlink r:id="rId27" w:history="1">
        <w:r w:rsidRPr="006E177F">
          <w:t>1788665 - SAP HANA Support for virtualized / partitioned (multi-tenant) environments</w:t>
        </w:r>
      </w:hyperlink>
    </w:p>
    <w:p w14:paraId="611DC988" w14:textId="77777777" w:rsidR="00E15D0A" w:rsidRPr="00E15D0A" w:rsidRDefault="0035141D" w:rsidP="004F7EEA">
      <w:pPr>
        <w:pStyle w:val="Odstavecseseznamem"/>
        <w:numPr>
          <w:ilvl w:val="0"/>
          <w:numId w:val="32"/>
        </w:numPr>
        <w:spacing w:after="0" w:line="276" w:lineRule="auto"/>
        <w:ind w:left="714" w:hanging="357"/>
      </w:pPr>
      <w:r>
        <w:t xml:space="preserve">SAP Note </w:t>
      </w:r>
      <w:hyperlink r:id="rId28" w:history="1">
        <w:r w:rsidRPr="004F7EEA">
          <w:t>2230704 - SAP HANA on IBM Power Systems with multiple - LPARs per physical host</w:t>
        </w:r>
      </w:hyperlink>
    </w:p>
    <w:p w14:paraId="0391F6A6" w14:textId="1191ACA7" w:rsidR="00FB23CE" w:rsidRPr="00E15D0A" w:rsidRDefault="00FB23CE" w:rsidP="007D227D">
      <w:pPr>
        <w:pStyle w:val="Odstavecseseznamem"/>
        <w:numPr>
          <w:ilvl w:val="0"/>
          <w:numId w:val="31"/>
        </w:numPr>
        <w:rPr>
          <w:rStyle w:val="Hypertextovodkaz"/>
          <w:color w:val="auto"/>
          <w:u w:val="none"/>
        </w:rPr>
      </w:pPr>
      <w:r w:rsidRPr="00901B32">
        <w:t xml:space="preserve">HW musí po instalaci projít SW testy dle </w:t>
      </w:r>
      <w:hyperlink r:id="rId29" w:anchor="/notes/1943937" w:history="1">
        <w:r w:rsidRPr="004F7EEA">
          <w:t>SAP Note 1943937</w:t>
        </w:r>
      </w:hyperlink>
    </w:p>
    <w:p w14:paraId="1C993386" w14:textId="77777777" w:rsidR="00E15D0A" w:rsidRPr="00901B32" w:rsidRDefault="00E15D0A" w:rsidP="00E15D0A">
      <w:pPr>
        <w:pStyle w:val="Odstavecseseznamem"/>
      </w:pPr>
    </w:p>
    <w:p w14:paraId="3B75140C" w14:textId="77777777" w:rsidR="008170AA" w:rsidRDefault="008170AA" w:rsidP="007D227D">
      <w:pPr>
        <w:pStyle w:val="Odstavecseseznamem"/>
        <w:numPr>
          <w:ilvl w:val="0"/>
          <w:numId w:val="29"/>
        </w:numPr>
        <w:spacing w:after="200" w:line="276" w:lineRule="auto"/>
      </w:pPr>
      <w:r>
        <w:t>MaxDB + content server</w:t>
      </w:r>
    </w:p>
    <w:p w14:paraId="48A67294" w14:textId="77777777" w:rsidR="00E909C7" w:rsidRDefault="00E909C7" w:rsidP="009C75AA">
      <w:pPr>
        <w:pStyle w:val="Odstavecseseznamem"/>
        <w:numPr>
          <w:ilvl w:val="0"/>
          <w:numId w:val="31"/>
        </w:numPr>
      </w:pPr>
      <w:r>
        <w:t xml:space="preserve">SAP Note </w:t>
      </w:r>
      <w:hyperlink r:id="rId30" w:history="1">
        <w:r w:rsidR="008170AA" w:rsidRPr="009C75AA">
          <w:t>1178367 - SAP MaxDB: End of Support Dates</w:t>
        </w:r>
      </w:hyperlink>
    </w:p>
    <w:p w14:paraId="1E81C902" w14:textId="77777777" w:rsidR="00E909C7" w:rsidRDefault="00E909C7" w:rsidP="009C75AA">
      <w:pPr>
        <w:pStyle w:val="Odstavecseseznamem"/>
        <w:numPr>
          <w:ilvl w:val="0"/>
          <w:numId w:val="31"/>
        </w:numPr>
      </w:pPr>
      <w:r>
        <w:t xml:space="preserve">SAP Note </w:t>
      </w:r>
      <w:hyperlink r:id="rId31" w:history="1">
        <w:r w:rsidR="008170AA" w:rsidRPr="009C75AA">
          <w:t>1722076 - The Future of SAP MaxDB</w:t>
        </w:r>
      </w:hyperlink>
    </w:p>
    <w:p w14:paraId="756CEED9" w14:textId="77777777" w:rsidR="00E909C7" w:rsidRDefault="00E909C7" w:rsidP="009C75AA">
      <w:pPr>
        <w:pStyle w:val="Odstavecseseznamem"/>
        <w:numPr>
          <w:ilvl w:val="0"/>
          <w:numId w:val="31"/>
        </w:numPr>
      </w:pPr>
      <w:r>
        <w:t xml:space="preserve">SAP Note </w:t>
      </w:r>
      <w:hyperlink r:id="rId32" w:history="1">
        <w:r w:rsidR="008170AA" w:rsidRPr="009C75AA">
          <w:t>719971 - SAP Content Server release strategy</w:t>
        </w:r>
      </w:hyperlink>
    </w:p>
    <w:p w14:paraId="71E66D2B" w14:textId="77777777" w:rsidR="00E909C7" w:rsidRDefault="00E909C7" w:rsidP="009C75AA">
      <w:pPr>
        <w:pStyle w:val="Odstavecseseznamem"/>
        <w:numPr>
          <w:ilvl w:val="0"/>
          <w:numId w:val="31"/>
        </w:numPr>
      </w:pPr>
      <w:r>
        <w:t xml:space="preserve">SAP Note </w:t>
      </w:r>
      <w:hyperlink r:id="rId33" w:history="1">
        <w:r w:rsidR="008170AA" w:rsidRPr="009C75AA">
          <w:t>2786364 - SAP Content Server and Cache Server 7.5 (and higher)</w:t>
        </w:r>
      </w:hyperlink>
      <w:r w:rsidR="008170AA">
        <w:t xml:space="preserve"> </w:t>
      </w:r>
    </w:p>
    <w:p w14:paraId="562A209C" w14:textId="77777777" w:rsidR="00E909C7" w:rsidRDefault="00E909C7" w:rsidP="009C75AA">
      <w:pPr>
        <w:pStyle w:val="Odstavecseseznamem"/>
        <w:numPr>
          <w:ilvl w:val="0"/>
          <w:numId w:val="31"/>
        </w:numPr>
      </w:pPr>
      <w:r>
        <w:t xml:space="preserve">SAP Note </w:t>
      </w:r>
      <w:hyperlink r:id="rId34" w:history="1">
        <w:r w:rsidR="008170AA" w:rsidRPr="009C75AA">
          <w:t>628131 - SAP MaxDB/liveCache operating system parameters on UNIX</w:t>
        </w:r>
      </w:hyperlink>
    </w:p>
    <w:p w14:paraId="418F9194" w14:textId="310217BF" w:rsidR="00247FD6" w:rsidRDefault="008170AA" w:rsidP="007D227D">
      <w:pPr>
        <w:pStyle w:val="Odstavecseseznamem"/>
        <w:numPr>
          <w:ilvl w:val="0"/>
          <w:numId w:val="32"/>
        </w:numPr>
        <w:spacing w:after="240" w:line="276" w:lineRule="auto"/>
        <w:ind w:left="714" w:hanging="357"/>
      </w:pPr>
      <w:hyperlink r:id="rId35" w:history="1">
        <w:r>
          <w:rPr>
            <w:rStyle w:val="Hypertextovodkaz"/>
          </w:rPr>
          <w:t>Installation of SAP Content Server 7.5 and Higher on UNIX</w:t>
        </w:r>
      </w:hyperlink>
      <w:r>
        <w:t xml:space="preserve"> </w:t>
      </w:r>
    </w:p>
    <w:p w14:paraId="087C591D" w14:textId="282075F8" w:rsidR="00BB51AC" w:rsidRPr="000742E7" w:rsidRDefault="0010206C" w:rsidP="000742E7">
      <w:pPr>
        <w:pStyle w:val="Nadpis2"/>
        <w:rPr>
          <w:sz w:val="40"/>
          <w:szCs w:val="40"/>
        </w:rPr>
      </w:pPr>
      <w:bookmarkStart w:id="346" w:name="_Toc170678537"/>
      <w:bookmarkStart w:id="347" w:name="_Toc177708938"/>
      <w:bookmarkStart w:id="348" w:name="_Ref166922529"/>
      <w:bookmarkStart w:id="349" w:name="_Toc194331262"/>
      <w:r w:rsidRPr="00E14575">
        <w:rPr>
          <w:sz w:val="40"/>
          <w:szCs w:val="40"/>
        </w:rPr>
        <w:t>Technické parametry dodávaných komponent</w:t>
      </w:r>
      <w:bookmarkEnd w:id="346"/>
      <w:bookmarkEnd w:id="347"/>
      <w:bookmarkEnd w:id="349"/>
    </w:p>
    <w:p w14:paraId="0C2178FC" w14:textId="24A9D675" w:rsidR="00BB51AC" w:rsidRDefault="00E42BA6" w:rsidP="007F46F7">
      <w:pPr>
        <w:spacing w:before="240" w:after="240"/>
        <w:jc w:val="both"/>
      </w:pPr>
      <w:r>
        <w:t xml:space="preserve">V následujících kapitolách tohoto dokumentu jsou uvedeny </w:t>
      </w:r>
      <w:r w:rsidR="00BB51AC" w:rsidRPr="000742E7">
        <w:t>popis</w:t>
      </w:r>
      <w:r>
        <w:t>y</w:t>
      </w:r>
      <w:r w:rsidR="00BB51AC" w:rsidRPr="000742E7">
        <w:t xml:space="preserve"> veškerých použitých komponent a způsob naplnění jednotlivých požadavků pro každý funkční blok </w:t>
      </w:r>
      <w:r>
        <w:t xml:space="preserve">uvedených </w:t>
      </w:r>
      <w:r w:rsidR="00CA20B3" w:rsidRPr="000742E7">
        <w:t>v příslušných kapitolách</w:t>
      </w:r>
      <w:r w:rsidR="00206E4F" w:rsidRPr="000742E7">
        <w:t>.</w:t>
      </w:r>
    </w:p>
    <w:p w14:paraId="10F60909" w14:textId="12F6A259" w:rsidR="00C97BC5" w:rsidRPr="00FF41DD" w:rsidRDefault="00C97BC5" w:rsidP="00C97BC5">
      <w:pPr>
        <w:pStyle w:val="Nadpis2"/>
        <w:rPr>
          <w:sz w:val="40"/>
          <w:szCs w:val="40"/>
        </w:rPr>
      </w:pPr>
      <w:bookmarkStart w:id="350" w:name="_Toc177708939"/>
      <w:bookmarkStart w:id="351" w:name="_Toc194331263"/>
      <w:r w:rsidRPr="00FF41DD">
        <w:rPr>
          <w:sz w:val="40"/>
          <w:szCs w:val="40"/>
        </w:rPr>
        <w:t>SAN síť</w:t>
      </w:r>
      <w:bookmarkEnd w:id="348"/>
      <w:bookmarkEnd w:id="350"/>
      <w:bookmarkEnd w:id="351"/>
    </w:p>
    <w:p w14:paraId="31882664" w14:textId="77777777" w:rsidR="00C97BC5" w:rsidRPr="004D58CC" w:rsidRDefault="00C97BC5" w:rsidP="00C97BC5">
      <w:pPr>
        <w:pStyle w:val="Nadpis3"/>
        <w:rPr>
          <w:sz w:val="32"/>
          <w:szCs w:val="32"/>
        </w:rPr>
      </w:pPr>
      <w:bookmarkStart w:id="352" w:name="_Toc177708940"/>
      <w:bookmarkStart w:id="353" w:name="_Toc194331264"/>
      <w:r w:rsidRPr="004D58CC">
        <w:rPr>
          <w:sz w:val="32"/>
          <w:szCs w:val="32"/>
        </w:rPr>
        <w:t>Popis současného stavu</w:t>
      </w:r>
      <w:bookmarkEnd w:id="352"/>
      <w:bookmarkEnd w:id="353"/>
    </w:p>
    <w:p w14:paraId="27ABC726" w14:textId="3838545C" w:rsidR="00C97BC5" w:rsidRPr="00076B3C" w:rsidRDefault="00C97BC5" w:rsidP="00C97BC5">
      <w:pPr>
        <w:spacing w:before="240" w:after="240"/>
        <w:jc w:val="both"/>
      </w:pPr>
      <w:r w:rsidRPr="00076B3C">
        <w:t>SAN infrastruktura je založená na 4x edge SAN přepínači typu Cisco MDS 9148 S a 4x core Cisco MDS 9396 S, které umožňují propojení dodávaných zařízení. Přepínače Cisco MDS 9148S jsou osazeny 48x 16Gb</w:t>
      </w:r>
      <w:r w:rsidR="006930D1">
        <w:t>/</w:t>
      </w:r>
      <w:r w:rsidRPr="00076B3C">
        <w:t>s SW SFP pro koncová zařízení a ISL propoje. Přepínače Cisco MDS 9396S jsou osazeny 96x 16Gb</w:t>
      </w:r>
      <w:r w:rsidR="006930D1">
        <w:t>/</w:t>
      </w:r>
      <w:r w:rsidRPr="00076B3C">
        <w:t xml:space="preserve">s SW SFP pro koncová zařízení a ISL propoje. Jsou vytvořeny a provozovány dvě fyzicky oddělené fabric sítě. </w:t>
      </w:r>
    </w:p>
    <w:p w14:paraId="62657128" w14:textId="73D53FEE" w:rsidR="00C97BC5" w:rsidRPr="00076B3C" w:rsidRDefault="00C97BC5" w:rsidP="00362746">
      <w:pPr>
        <w:spacing w:before="240" w:after="240"/>
        <w:jc w:val="both"/>
      </w:pPr>
      <w:r w:rsidRPr="00DB2A5C">
        <w:t>ISL propoje mezi DS jsou realizovány mezi core přepínači</w:t>
      </w:r>
      <w:r w:rsidR="00DB2A5C">
        <w:t>.</w:t>
      </w:r>
      <w:r w:rsidRPr="00DB2A5C">
        <w:t xml:space="preserve"> </w:t>
      </w:r>
      <w:r w:rsidRPr="00076B3C">
        <w:t xml:space="preserve">Vzhledem ke vzájemné vzdálenosti stávajících DS a jejich umístění v rámci jednoho DC bylo možné v době realizace projektu dedikovat počet FC propojů mezi oběma DS bez větších omezení. Tyto propoje jsou aktuálně realizovány s využitím pasivních patchpanelů a optických, multimodových rozvodů. </w:t>
      </w:r>
    </w:p>
    <w:p w14:paraId="68B303B7" w14:textId="4090D6D6" w:rsidR="00C97BC5" w:rsidRDefault="00C97BC5" w:rsidP="00362746">
      <w:pPr>
        <w:spacing w:before="240" w:after="240"/>
        <w:jc w:val="both"/>
      </w:pPr>
      <w:r w:rsidRPr="00076B3C">
        <w:t>FC konektivita mezi SAN přepínači v obou DS je realizována v každém fabricu pomocí 16x 16 Gb</w:t>
      </w:r>
      <w:r w:rsidR="006930D1">
        <w:t>/</w:t>
      </w:r>
      <w:r w:rsidRPr="00076B3C">
        <w:t xml:space="preserve">s propoje. Konektivita mezi </w:t>
      </w:r>
      <w:r w:rsidR="00362746">
        <w:t>C</w:t>
      </w:r>
      <w:r w:rsidRPr="00076B3C">
        <w:t xml:space="preserve">ore a </w:t>
      </w:r>
      <w:r w:rsidR="00362746">
        <w:t>E</w:t>
      </w:r>
      <w:r w:rsidRPr="00076B3C">
        <w:t>dge přepínači je realizována pomocí 16x 16 Gb</w:t>
      </w:r>
      <w:r w:rsidR="005B12CB">
        <w:t>/</w:t>
      </w:r>
      <w:r w:rsidRPr="00076B3C">
        <w:t>s FC propoj per Fabric. Celková aktuální propustnost mezi páteřními SAN přepínači je 512 Gb</w:t>
      </w:r>
      <w:r w:rsidR="006930D1">
        <w:t>/</w:t>
      </w:r>
      <w:r w:rsidRPr="00076B3C">
        <w:t>s. Latence mezi SAN přepínači je vzhledem k minimální délce optických propojů (do 25 metrů) zanedbatelná a nehraje roli při FC komunikaci v rámci i mezi DS.</w:t>
      </w:r>
    </w:p>
    <w:p w14:paraId="5DE5D093" w14:textId="190BFFBC" w:rsidR="00C97BC5" w:rsidRPr="00076B3C" w:rsidRDefault="00C97BC5" w:rsidP="00DB2A5C">
      <w:pPr>
        <w:spacing w:before="240" w:after="240"/>
        <w:jc w:val="both"/>
      </w:pPr>
      <w:r>
        <w:t>Veškeré prvky SAN sítě jsou prakticky na konci svého životního cyklu</w:t>
      </w:r>
      <w:r w:rsidR="00362746">
        <w:t>,</w:t>
      </w:r>
      <w:r>
        <w:t xml:space="preserve"> a to jak ze strany morálního zastarání HW, tak i ze strany možností podpory výrobce. </w:t>
      </w:r>
    </w:p>
    <w:p w14:paraId="672E421A" w14:textId="77777777" w:rsidR="00362746" w:rsidRPr="00FF41DD" w:rsidRDefault="00362746" w:rsidP="00362746">
      <w:pPr>
        <w:pStyle w:val="Nadpis3"/>
        <w:rPr>
          <w:sz w:val="32"/>
          <w:szCs w:val="32"/>
        </w:rPr>
      </w:pPr>
      <w:bookmarkStart w:id="354" w:name="_Toc177708941"/>
      <w:bookmarkStart w:id="355" w:name="_Toc194331265"/>
      <w:r w:rsidRPr="00FF41DD">
        <w:rPr>
          <w:sz w:val="32"/>
          <w:szCs w:val="32"/>
        </w:rPr>
        <w:t>Požadavky na nové řešení</w:t>
      </w:r>
      <w:bookmarkEnd w:id="354"/>
      <w:bookmarkEnd w:id="355"/>
    </w:p>
    <w:p w14:paraId="2D5CF63A" w14:textId="4EA3B09A" w:rsidR="00DC683B" w:rsidRDefault="00C97BC5" w:rsidP="00C50E4F">
      <w:pPr>
        <w:spacing w:before="240" w:after="240"/>
        <w:jc w:val="both"/>
      </w:pPr>
      <w:r>
        <w:t xml:space="preserve">Požadavky na nové řešení vycházejí z kompletní analýzy současného stavu. Požadované řešení se kvůli zjednodušené topologii a nárokům na zprávu mění ze současné Core a Edge topologie na plně redundantní zapojení dvojice Core </w:t>
      </w:r>
      <w:r w:rsidR="00362746">
        <w:t>přepínačů</w:t>
      </w:r>
      <w:r>
        <w:t xml:space="preserve"> do každé z lokalit. S ohledem na plánovanou životnost projektu je požadována generace SAN </w:t>
      </w:r>
      <w:r w:rsidR="00362746">
        <w:t>přepínačů</w:t>
      </w:r>
      <w:r>
        <w:t xml:space="preserve"> postavená na technologii 64Gb</w:t>
      </w:r>
      <w:r w:rsidR="006930D1">
        <w:t>/</w:t>
      </w:r>
      <w:r>
        <w:t xml:space="preserve">s Fiber Channel. Tato dvojice </w:t>
      </w:r>
      <w:r w:rsidR="00C50E4F">
        <w:t>přepínačů</w:t>
      </w:r>
      <w:r>
        <w:t xml:space="preserve"> zajistí plnohodnotnou redundanci, dostatečnou propustnost per port i pro nejnáročnější požadavky </w:t>
      </w:r>
      <w:r w:rsidR="00C50E4F">
        <w:t xml:space="preserve">výpočetních </w:t>
      </w:r>
      <w:r>
        <w:t>serverů</w:t>
      </w:r>
      <w:r w:rsidR="00C50E4F">
        <w:t xml:space="preserve"> pro ERP SAP</w:t>
      </w:r>
      <w:r>
        <w:t xml:space="preserve"> a vysokou odolnost vůči výpadku. 64Gbps technologie také umožňuje připojení stávající infrastruktury pro migraci, díky zpětné kompatibilitě s 32 resp. 16 Gb</w:t>
      </w:r>
      <w:r w:rsidR="006930D1">
        <w:t>/</w:t>
      </w:r>
      <w:r>
        <w:t>s Fiber Channel. Toto řešení je také dostatečně flexibilní pro všechny možnosti propojení lokalit, ať se jedná o prop</w:t>
      </w:r>
      <w:r w:rsidR="00C50E4F">
        <w:t>o</w:t>
      </w:r>
      <w:r>
        <w:t xml:space="preserve">jení dvou sálů v rámci jednoho datového centra, tak i v případě dvou oddělených datových </w:t>
      </w:r>
      <w:r w:rsidRPr="002F2DDA">
        <w:t>center. Změn</w:t>
      </w:r>
      <w:r w:rsidR="00891C78" w:rsidRPr="002F2DDA">
        <w:t>u</w:t>
      </w:r>
      <w:r w:rsidRPr="002F2DDA">
        <w:t xml:space="preserve"> lze</w:t>
      </w:r>
      <w:r>
        <w:t xml:space="preserve"> realizovat pouhou výměnou SFP modulů.</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2B0CE5" w:rsidRPr="00155416" w14:paraId="42295F56"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1A5ECE9F" w14:textId="59BA1FAF" w:rsidR="002B0CE5" w:rsidRPr="00155416" w:rsidRDefault="002B0CE5"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SAN</w:t>
            </w:r>
          </w:p>
        </w:tc>
      </w:tr>
      <w:tr w:rsidR="002B0CE5" w:rsidRPr="00155416" w14:paraId="45C563DC"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483B3B36" w14:textId="77777777" w:rsidR="002B0CE5" w:rsidRPr="00155416" w:rsidRDefault="002B0CE5"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235B5FB6" w14:textId="77777777" w:rsidR="002B0CE5" w:rsidRPr="00155416" w:rsidRDefault="002B0CE5"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03737B79" w14:textId="77777777" w:rsidR="002B0CE5" w:rsidRPr="00155416" w:rsidRDefault="002B0CE5"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05486D6" w14:textId="77777777" w:rsidR="002B0CE5" w:rsidRPr="00155416" w:rsidRDefault="002B0CE5"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2B0CE5" w:rsidRPr="00155416" w14:paraId="7D2D52F5"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094B787" w14:textId="77777777" w:rsidR="002B0CE5" w:rsidRPr="00155416" w:rsidRDefault="002B0CE5"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24519EA5" w14:textId="77777777" w:rsidR="002B0CE5" w:rsidRPr="00155416" w:rsidRDefault="002B0CE5"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6A3FE94B" w14:textId="77777777" w:rsidR="002B0CE5" w:rsidRPr="00155416" w:rsidRDefault="002B0CE5"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30E5DBC8" w14:textId="77777777" w:rsidR="002B0CE5" w:rsidRPr="00155416" w:rsidRDefault="002B0CE5" w:rsidP="00492394">
            <w:pPr>
              <w:keepNext/>
              <w:jc w:val="both"/>
              <w:rPr>
                <w:rFonts w:ascii="Calibri" w:eastAsia="Times New Roman" w:hAnsi="Calibri" w:cs="Times New Roman"/>
                <w:color w:val="000000"/>
                <w:lang w:eastAsia="cs-CZ"/>
              </w:rPr>
            </w:pPr>
          </w:p>
        </w:tc>
      </w:tr>
    </w:tbl>
    <w:p w14:paraId="1317FD58" w14:textId="12A39557" w:rsidR="002B0CE5" w:rsidRDefault="00492394" w:rsidP="00492394">
      <w:pPr>
        <w:pStyle w:val="Titulek"/>
        <w:jc w:val="center"/>
      </w:pPr>
      <w:r>
        <w:t xml:space="preserve">Tabulka </w:t>
      </w:r>
      <w:r w:rsidR="00E9490C">
        <w:fldChar w:fldCharType="begin"/>
      </w:r>
      <w:r w:rsidR="00E9490C">
        <w:instrText xml:space="preserve"> SEQ Tabulka \* ARABIC </w:instrText>
      </w:r>
      <w:r w:rsidR="00E9490C">
        <w:fldChar w:fldCharType="separate"/>
      </w:r>
      <w:r w:rsidR="00AC7098">
        <w:rPr>
          <w:noProof/>
        </w:rPr>
        <w:t>1</w:t>
      </w:r>
      <w:r w:rsidR="00E9490C">
        <w:rPr>
          <w:noProof/>
        </w:rPr>
        <w:fldChar w:fldCharType="end"/>
      </w:r>
      <w:r>
        <w:t xml:space="preserve"> - Identifikace komponenty SAN</w:t>
      </w:r>
    </w:p>
    <w:p w14:paraId="2F2D2D48" w14:textId="77777777" w:rsidR="00CA0FDE" w:rsidRPr="0027537E" w:rsidRDefault="00CA0FDE" w:rsidP="00CA0FDE">
      <w:pPr>
        <w:spacing w:before="240"/>
        <w:jc w:val="both"/>
      </w:pPr>
      <w:r w:rsidRPr="007455BA">
        <w:t>Zejména musí poskytovat tyto klíčové vlastnosti: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552"/>
        <w:gridCol w:w="2466"/>
        <w:gridCol w:w="1214"/>
        <w:gridCol w:w="2130"/>
      </w:tblGrid>
      <w:tr w:rsidR="00C25E85" w:rsidRPr="00AD76B0" w14:paraId="49B8389A" w14:textId="77777777" w:rsidTr="00C25E85">
        <w:trPr>
          <w:cantSplit/>
          <w:jc w:val="center"/>
        </w:trPr>
        <w:tc>
          <w:tcPr>
            <w:tcW w:w="5000" w:type="pct"/>
            <w:gridSpan w:val="5"/>
            <w:shd w:val="clear" w:color="auto" w:fill="006600"/>
          </w:tcPr>
          <w:p w14:paraId="0213B94C" w14:textId="75FBB134" w:rsidR="00C25E85" w:rsidRPr="00AD76B0" w:rsidRDefault="00C25E85" w:rsidP="00EA5C98">
            <w:pPr>
              <w:pStyle w:val="Bezmezer"/>
              <w:rPr>
                <w:rFonts w:cs="Arial"/>
                <w:b/>
                <w:bCs/>
                <w:sz w:val="28"/>
                <w:szCs w:val="28"/>
              </w:rPr>
            </w:pPr>
            <w:r w:rsidRPr="00AD76B0">
              <w:rPr>
                <w:rFonts w:cs="Arial"/>
                <w:b/>
                <w:bCs/>
                <w:sz w:val="28"/>
                <w:szCs w:val="28"/>
              </w:rPr>
              <w:t xml:space="preserve">SAN </w:t>
            </w:r>
            <w:r>
              <w:rPr>
                <w:rFonts w:cs="Arial"/>
                <w:b/>
                <w:bCs/>
                <w:sz w:val="28"/>
                <w:szCs w:val="28"/>
              </w:rPr>
              <w:t>–</w:t>
            </w:r>
            <w:r w:rsidRPr="00AD76B0">
              <w:rPr>
                <w:rFonts w:cs="Arial"/>
                <w:b/>
                <w:bCs/>
                <w:sz w:val="28"/>
                <w:szCs w:val="28"/>
              </w:rPr>
              <w:t xml:space="preserve"> </w:t>
            </w:r>
            <w:r>
              <w:rPr>
                <w:rFonts w:cs="Arial"/>
                <w:b/>
                <w:bCs/>
                <w:sz w:val="28"/>
                <w:szCs w:val="28"/>
              </w:rPr>
              <w:t xml:space="preserve">min. </w:t>
            </w:r>
            <w:r w:rsidRPr="00AD76B0">
              <w:rPr>
                <w:rFonts w:cs="Arial"/>
                <w:b/>
                <w:bCs/>
                <w:sz w:val="28"/>
                <w:szCs w:val="28"/>
              </w:rPr>
              <w:t>4 ks</w:t>
            </w:r>
          </w:p>
        </w:tc>
      </w:tr>
      <w:tr w:rsidR="00D12425" w:rsidRPr="00AD76B0" w14:paraId="2E79A7D2" w14:textId="77777777" w:rsidTr="00C25E85">
        <w:trPr>
          <w:cantSplit/>
          <w:trHeight w:val="405"/>
          <w:jc w:val="center"/>
        </w:trPr>
        <w:tc>
          <w:tcPr>
            <w:tcW w:w="386" w:type="pct"/>
            <w:shd w:val="clear" w:color="auto" w:fill="006600"/>
          </w:tcPr>
          <w:p w14:paraId="3B605B4B" w14:textId="77777777" w:rsidR="00D12425" w:rsidRPr="00AD76B0" w:rsidRDefault="00D12425" w:rsidP="00EA5C98">
            <w:pPr>
              <w:pStyle w:val="Bezmezer"/>
              <w:rPr>
                <w:b/>
              </w:rPr>
            </w:pPr>
            <w:bookmarkStart w:id="356" w:name="_Hlk170221619"/>
            <w:r>
              <w:rPr>
                <w:b/>
              </w:rPr>
              <w:t>Číslo</w:t>
            </w:r>
          </w:p>
        </w:tc>
        <w:tc>
          <w:tcPr>
            <w:tcW w:w="1408" w:type="pct"/>
            <w:shd w:val="clear" w:color="auto" w:fill="006600"/>
          </w:tcPr>
          <w:p w14:paraId="7A9B1393" w14:textId="77777777" w:rsidR="00D12425" w:rsidRPr="00AD76B0" w:rsidRDefault="00D12425" w:rsidP="00EA5C98">
            <w:pPr>
              <w:pStyle w:val="Bezmezer"/>
              <w:rPr>
                <w:b/>
              </w:rPr>
            </w:pPr>
            <w:r w:rsidRPr="00AD76B0">
              <w:rPr>
                <w:b/>
              </w:rPr>
              <w:t>Vlastnost/komponenta</w:t>
            </w:r>
          </w:p>
        </w:tc>
        <w:tc>
          <w:tcPr>
            <w:tcW w:w="1361" w:type="pct"/>
            <w:shd w:val="clear" w:color="auto" w:fill="006600"/>
          </w:tcPr>
          <w:p w14:paraId="2A4AEB9C" w14:textId="77777777" w:rsidR="00D12425" w:rsidRPr="00AD76B0" w:rsidRDefault="00D12425" w:rsidP="00EA5C98">
            <w:pPr>
              <w:pStyle w:val="Bezmezer"/>
              <w:rPr>
                <w:b/>
              </w:rPr>
            </w:pPr>
            <w:r w:rsidRPr="00AD76B0">
              <w:rPr>
                <w:b/>
              </w:rPr>
              <w:t>Požadované parametry</w:t>
            </w:r>
          </w:p>
        </w:tc>
        <w:tc>
          <w:tcPr>
            <w:tcW w:w="670" w:type="pct"/>
            <w:tcBorders>
              <w:bottom w:val="single" w:sz="4" w:space="0" w:color="auto"/>
            </w:tcBorders>
            <w:shd w:val="clear" w:color="auto" w:fill="006600"/>
          </w:tcPr>
          <w:p w14:paraId="2EE4F5EC" w14:textId="15D3A301" w:rsidR="00D12425" w:rsidRDefault="005829FD" w:rsidP="00EA5C98">
            <w:pPr>
              <w:pStyle w:val="Bezmezer"/>
              <w:rPr>
                <w:b/>
              </w:rPr>
            </w:pPr>
            <w:r>
              <w:rPr>
                <w:b/>
              </w:rPr>
              <w:t>Splňuje ANO/NE</w:t>
            </w:r>
          </w:p>
        </w:tc>
        <w:tc>
          <w:tcPr>
            <w:tcW w:w="1175" w:type="pct"/>
            <w:shd w:val="clear" w:color="auto" w:fill="006600"/>
          </w:tcPr>
          <w:p w14:paraId="173D873B" w14:textId="76BC3FB5" w:rsidR="00D12425" w:rsidRPr="00AD76B0" w:rsidRDefault="00D12425" w:rsidP="00EA5C98">
            <w:pPr>
              <w:pStyle w:val="Bezmezer"/>
              <w:rPr>
                <w:b/>
              </w:rPr>
            </w:pPr>
            <w:r>
              <w:rPr>
                <w:b/>
              </w:rPr>
              <w:t>Skutečné parametry/Způsob splnění požadavku</w:t>
            </w:r>
          </w:p>
        </w:tc>
      </w:tr>
      <w:tr w:rsidR="00D12425" w:rsidRPr="00AD76B0" w14:paraId="52DC3039" w14:textId="77777777" w:rsidTr="00C25E85">
        <w:trPr>
          <w:cantSplit/>
          <w:jc w:val="center"/>
        </w:trPr>
        <w:tc>
          <w:tcPr>
            <w:tcW w:w="386" w:type="pct"/>
          </w:tcPr>
          <w:p w14:paraId="0C27DE69" w14:textId="77777777" w:rsidR="00D12425" w:rsidRPr="00AD76B0" w:rsidRDefault="00D12425" w:rsidP="00416E43">
            <w:pPr>
              <w:pStyle w:val="Bezmezer"/>
              <w:numPr>
                <w:ilvl w:val="0"/>
                <w:numId w:val="1"/>
              </w:numPr>
            </w:pPr>
          </w:p>
        </w:tc>
        <w:tc>
          <w:tcPr>
            <w:tcW w:w="1408" w:type="pct"/>
            <w:shd w:val="clear" w:color="auto" w:fill="auto"/>
          </w:tcPr>
          <w:p w14:paraId="708C21AE" w14:textId="77777777" w:rsidR="00D12425" w:rsidRPr="00E87B35" w:rsidRDefault="00D12425" w:rsidP="00EA5C98">
            <w:r>
              <w:t>K</w:t>
            </w:r>
            <w:r w:rsidRPr="00E87B35">
              <w:t>ompatibilita</w:t>
            </w:r>
          </w:p>
        </w:tc>
        <w:tc>
          <w:tcPr>
            <w:tcW w:w="1361" w:type="pct"/>
            <w:shd w:val="clear" w:color="auto" w:fill="auto"/>
          </w:tcPr>
          <w:p w14:paraId="4AF5119D" w14:textId="359B81FC" w:rsidR="00D12425" w:rsidRPr="001D4DBA" w:rsidRDefault="00D12425" w:rsidP="006930D1">
            <w:pPr>
              <w:pStyle w:val="Odstavecseseznamem"/>
              <w:numPr>
                <w:ilvl w:val="0"/>
                <w:numId w:val="8"/>
              </w:numPr>
              <w:rPr>
                <w:color w:val="000000" w:themeColor="text1"/>
              </w:rPr>
            </w:pPr>
            <w:r w:rsidRPr="001D4DBA">
              <w:rPr>
                <w:color w:val="000000" w:themeColor="text1"/>
              </w:rPr>
              <w:t>Zařízení musí být kompatibilní s nabízenými servery a zařízeními pro ukládání dat</w:t>
            </w:r>
          </w:p>
        </w:tc>
        <w:tc>
          <w:tcPr>
            <w:tcW w:w="670" w:type="pct"/>
            <w:shd w:val="clear" w:color="auto" w:fill="FFFF00"/>
          </w:tcPr>
          <w:p w14:paraId="609639B7" w14:textId="09D9CA9D" w:rsidR="00D12425" w:rsidRPr="00E87B35" w:rsidRDefault="00D12425" w:rsidP="00EA5C98"/>
        </w:tc>
        <w:tc>
          <w:tcPr>
            <w:tcW w:w="1175" w:type="pct"/>
            <w:shd w:val="clear" w:color="auto" w:fill="FFFF00"/>
          </w:tcPr>
          <w:p w14:paraId="36B18230" w14:textId="2BCD9BAB" w:rsidR="00D12425" w:rsidRPr="00E87B35" w:rsidRDefault="00D12425" w:rsidP="00EA5C98"/>
        </w:tc>
      </w:tr>
      <w:tr w:rsidR="00D12425" w:rsidRPr="00AD76B0" w14:paraId="7B2ACB06" w14:textId="77777777" w:rsidTr="00C25E85">
        <w:trPr>
          <w:cantSplit/>
          <w:jc w:val="center"/>
        </w:trPr>
        <w:tc>
          <w:tcPr>
            <w:tcW w:w="386" w:type="pct"/>
          </w:tcPr>
          <w:p w14:paraId="6432CACE" w14:textId="77777777" w:rsidR="00D12425" w:rsidRPr="00AD76B0" w:rsidRDefault="00D12425" w:rsidP="00416E43">
            <w:pPr>
              <w:pStyle w:val="Bezmezer"/>
              <w:numPr>
                <w:ilvl w:val="0"/>
                <w:numId w:val="1"/>
              </w:numPr>
            </w:pPr>
          </w:p>
        </w:tc>
        <w:tc>
          <w:tcPr>
            <w:tcW w:w="1408" w:type="pct"/>
            <w:vMerge w:val="restart"/>
            <w:shd w:val="clear" w:color="auto" w:fill="auto"/>
            <w:vAlign w:val="center"/>
          </w:tcPr>
          <w:p w14:paraId="0B9B2159" w14:textId="012630D5" w:rsidR="00D12425" w:rsidRPr="00E87B35" w:rsidRDefault="00D12425" w:rsidP="00EA5C98">
            <w:r>
              <w:t>Technické vlastnosti a rozměry</w:t>
            </w:r>
          </w:p>
        </w:tc>
        <w:tc>
          <w:tcPr>
            <w:tcW w:w="1361" w:type="pct"/>
            <w:shd w:val="clear" w:color="auto" w:fill="auto"/>
          </w:tcPr>
          <w:p w14:paraId="595B0502" w14:textId="2D3BF907" w:rsidR="00D12425" w:rsidRPr="001D4DBA" w:rsidRDefault="00D12425" w:rsidP="006930D1">
            <w:pPr>
              <w:pStyle w:val="Odstavecseseznamem"/>
              <w:numPr>
                <w:ilvl w:val="0"/>
                <w:numId w:val="8"/>
              </w:numPr>
              <w:rPr>
                <w:color w:val="000000" w:themeColor="text1"/>
              </w:rPr>
            </w:pPr>
            <w:r w:rsidRPr="001D4DBA">
              <w:rPr>
                <w:color w:val="000000" w:themeColor="text1"/>
              </w:rPr>
              <w:t>Kompatibilní s RACK 19”</w:t>
            </w:r>
          </w:p>
        </w:tc>
        <w:tc>
          <w:tcPr>
            <w:tcW w:w="670" w:type="pct"/>
            <w:shd w:val="clear" w:color="auto" w:fill="FFFF00"/>
          </w:tcPr>
          <w:p w14:paraId="14A8D49C" w14:textId="77777777" w:rsidR="00D12425" w:rsidRPr="00E87B35" w:rsidRDefault="00D12425" w:rsidP="00EA5C98"/>
        </w:tc>
        <w:tc>
          <w:tcPr>
            <w:tcW w:w="1175" w:type="pct"/>
            <w:shd w:val="clear" w:color="auto" w:fill="FFFF00"/>
          </w:tcPr>
          <w:p w14:paraId="13DC07FA" w14:textId="0C903E0B" w:rsidR="00D12425" w:rsidRPr="00E87B35" w:rsidRDefault="00D12425" w:rsidP="00EA5C98"/>
        </w:tc>
      </w:tr>
      <w:tr w:rsidR="00D12425" w:rsidRPr="00AD76B0" w14:paraId="6C5CE287" w14:textId="77777777" w:rsidTr="006C3DBA">
        <w:trPr>
          <w:cantSplit/>
          <w:jc w:val="center"/>
        </w:trPr>
        <w:tc>
          <w:tcPr>
            <w:tcW w:w="386" w:type="pct"/>
          </w:tcPr>
          <w:p w14:paraId="472C8BB3" w14:textId="77777777" w:rsidR="00D12425" w:rsidRPr="00AD76B0" w:rsidRDefault="00D12425" w:rsidP="00416E43">
            <w:pPr>
              <w:pStyle w:val="Bezmezer"/>
              <w:numPr>
                <w:ilvl w:val="0"/>
                <w:numId w:val="1"/>
              </w:numPr>
            </w:pPr>
          </w:p>
        </w:tc>
        <w:tc>
          <w:tcPr>
            <w:tcW w:w="1408" w:type="pct"/>
            <w:vMerge/>
            <w:shd w:val="clear" w:color="auto" w:fill="auto"/>
          </w:tcPr>
          <w:p w14:paraId="12F83BFB" w14:textId="7E99982C" w:rsidR="00D12425" w:rsidRDefault="00D12425" w:rsidP="00EA5C98"/>
        </w:tc>
        <w:tc>
          <w:tcPr>
            <w:tcW w:w="1361" w:type="pct"/>
            <w:shd w:val="clear" w:color="auto" w:fill="auto"/>
          </w:tcPr>
          <w:p w14:paraId="5821B984" w14:textId="60E84AD7" w:rsidR="00D12425" w:rsidRPr="001D4DBA" w:rsidRDefault="00D12425" w:rsidP="006930D1">
            <w:pPr>
              <w:pStyle w:val="Odstavecseseznamem"/>
              <w:numPr>
                <w:ilvl w:val="0"/>
                <w:numId w:val="8"/>
              </w:numPr>
              <w:rPr>
                <w:color w:val="000000" w:themeColor="text1"/>
              </w:rPr>
            </w:pPr>
            <w:r w:rsidRPr="001D4DBA">
              <w:rPr>
                <w:color w:val="000000" w:themeColor="text1"/>
              </w:rPr>
              <w:t>Velikost v EIA (jednotek U) pro systémovou skříň 19” nesmí přesáhnout 2U.</w:t>
            </w:r>
          </w:p>
        </w:tc>
        <w:tc>
          <w:tcPr>
            <w:tcW w:w="670" w:type="pct"/>
            <w:tcBorders>
              <w:bottom w:val="single" w:sz="4" w:space="0" w:color="auto"/>
            </w:tcBorders>
            <w:shd w:val="clear" w:color="auto" w:fill="FFFF00"/>
          </w:tcPr>
          <w:p w14:paraId="32A272FB" w14:textId="77777777" w:rsidR="00D12425" w:rsidRPr="00E87B35" w:rsidRDefault="00D12425" w:rsidP="00EA5C98"/>
        </w:tc>
        <w:tc>
          <w:tcPr>
            <w:tcW w:w="1175" w:type="pct"/>
            <w:shd w:val="clear" w:color="auto" w:fill="FFFF00"/>
          </w:tcPr>
          <w:p w14:paraId="20D6D2AC" w14:textId="2A91B390" w:rsidR="00D12425" w:rsidRPr="00E87B35" w:rsidRDefault="00D12425" w:rsidP="00EA5C98"/>
        </w:tc>
      </w:tr>
      <w:tr w:rsidR="00D12425" w:rsidRPr="00AD76B0" w14:paraId="0F34A814" w14:textId="77777777" w:rsidTr="006C3DBA">
        <w:trPr>
          <w:cantSplit/>
          <w:jc w:val="center"/>
        </w:trPr>
        <w:tc>
          <w:tcPr>
            <w:tcW w:w="386" w:type="pct"/>
          </w:tcPr>
          <w:p w14:paraId="4F61AF31" w14:textId="77777777" w:rsidR="00D12425" w:rsidRPr="00AD76B0" w:rsidRDefault="00D12425" w:rsidP="00416E43">
            <w:pPr>
              <w:pStyle w:val="Bezmezer"/>
              <w:numPr>
                <w:ilvl w:val="0"/>
                <w:numId w:val="1"/>
              </w:numPr>
            </w:pPr>
          </w:p>
        </w:tc>
        <w:tc>
          <w:tcPr>
            <w:tcW w:w="1408" w:type="pct"/>
            <w:vMerge/>
            <w:shd w:val="clear" w:color="auto" w:fill="auto"/>
          </w:tcPr>
          <w:p w14:paraId="718AC0BE" w14:textId="20238988" w:rsidR="00D12425" w:rsidRDefault="00D12425" w:rsidP="00EA5C98"/>
        </w:tc>
        <w:tc>
          <w:tcPr>
            <w:tcW w:w="1361" w:type="pct"/>
            <w:shd w:val="clear" w:color="auto" w:fill="auto"/>
          </w:tcPr>
          <w:p w14:paraId="73111FF9" w14:textId="35A2E276" w:rsidR="00D12425" w:rsidRPr="001D4DBA" w:rsidRDefault="00BB532F" w:rsidP="00714398">
            <w:pPr>
              <w:pStyle w:val="Odstavecseseznamem"/>
              <w:numPr>
                <w:ilvl w:val="0"/>
                <w:numId w:val="8"/>
              </w:numPr>
              <w:rPr>
                <w:color w:val="000000" w:themeColor="text1"/>
              </w:rPr>
            </w:pPr>
            <w:r w:rsidRPr="001D4DBA">
              <w:rPr>
                <w:color w:val="000000" w:themeColor="text1"/>
              </w:rPr>
              <w:t>Dodavatel uvede</w:t>
            </w:r>
            <w:r w:rsidR="00D12425" w:rsidRPr="001D4DBA">
              <w:rPr>
                <w:color w:val="000000" w:themeColor="text1"/>
              </w:rPr>
              <w:t xml:space="preserve"> počet a typ napájení (C13/14 nebo C19/C20 a počet).</w:t>
            </w:r>
          </w:p>
        </w:tc>
        <w:tc>
          <w:tcPr>
            <w:tcW w:w="670" w:type="pct"/>
            <w:tcBorders>
              <w:bottom w:val="single" w:sz="4" w:space="0" w:color="auto"/>
              <w:tr2bl w:val="single" w:sz="4" w:space="0" w:color="auto"/>
            </w:tcBorders>
            <w:shd w:val="clear" w:color="auto" w:fill="F2F2F2" w:themeFill="background1" w:themeFillShade="F2"/>
          </w:tcPr>
          <w:p w14:paraId="3EC6CB0A" w14:textId="77777777" w:rsidR="00D12425" w:rsidRDefault="00D12425" w:rsidP="00EA5C98"/>
          <w:p w14:paraId="74403ED5" w14:textId="147CF7BD" w:rsidR="006C3DBA" w:rsidRPr="006C3DBA" w:rsidRDefault="006C3DBA" w:rsidP="006C3DBA"/>
        </w:tc>
        <w:tc>
          <w:tcPr>
            <w:tcW w:w="1175" w:type="pct"/>
            <w:shd w:val="clear" w:color="auto" w:fill="FFFF00"/>
          </w:tcPr>
          <w:p w14:paraId="73048379" w14:textId="425FE77B" w:rsidR="00D12425" w:rsidRPr="00E87B35" w:rsidRDefault="00D12425" w:rsidP="00EA5C98"/>
        </w:tc>
      </w:tr>
      <w:tr w:rsidR="00D12425" w:rsidRPr="00AD76B0" w14:paraId="78F6A83F" w14:textId="77777777" w:rsidTr="006C3DBA">
        <w:trPr>
          <w:cantSplit/>
          <w:jc w:val="center"/>
        </w:trPr>
        <w:tc>
          <w:tcPr>
            <w:tcW w:w="386" w:type="pct"/>
          </w:tcPr>
          <w:p w14:paraId="4B190276" w14:textId="77777777" w:rsidR="00D12425" w:rsidRPr="00AD76B0" w:rsidRDefault="00D12425" w:rsidP="00416E43">
            <w:pPr>
              <w:pStyle w:val="Bezmezer"/>
              <w:numPr>
                <w:ilvl w:val="0"/>
                <w:numId w:val="1"/>
              </w:numPr>
            </w:pPr>
          </w:p>
        </w:tc>
        <w:tc>
          <w:tcPr>
            <w:tcW w:w="1408" w:type="pct"/>
            <w:vMerge/>
            <w:shd w:val="clear" w:color="auto" w:fill="auto"/>
          </w:tcPr>
          <w:p w14:paraId="19804B40" w14:textId="3BD959F1" w:rsidR="00D12425" w:rsidRDefault="00D12425" w:rsidP="00EA5C98"/>
        </w:tc>
        <w:tc>
          <w:tcPr>
            <w:tcW w:w="1361" w:type="pct"/>
            <w:shd w:val="clear" w:color="auto" w:fill="auto"/>
          </w:tcPr>
          <w:p w14:paraId="69D39CAE" w14:textId="07201BF3" w:rsidR="00D12425" w:rsidRPr="001D4DBA" w:rsidRDefault="006C3DBA" w:rsidP="00714398">
            <w:pPr>
              <w:pStyle w:val="Odstavecseseznamem"/>
              <w:numPr>
                <w:ilvl w:val="0"/>
                <w:numId w:val="8"/>
              </w:numPr>
              <w:rPr>
                <w:color w:val="000000" w:themeColor="text1"/>
              </w:rPr>
            </w:pPr>
            <w:r w:rsidRPr="001D4DBA">
              <w:rPr>
                <w:color w:val="000000" w:themeColor="text1"/>
              </w:rPr>
              <w:t>Dodavatel uvede</w:t>
            </w:r>
            <w:r w:rsidR="00D12425" w:rsidRPr="001D4DBA">
              <w:rPr>
                <w:color w:val="000000" w:themeColor="text1"/>
              </w:rPr>
              <w:t xml:space="preserve"> hmotnost a typický a maximální elektrický příkon.</w:t>
            </w:r>
          </w:p>
        </w:tc>
        <w:tc>
          <w:tcPr>
            <w:tcW w:w="670" w:type="pct"/>
            <w:tcBorders>
              <w:bottom w:val="single" w:sz="4" w:space="0" w:color="auto"/>
              <w:tr2bl w:val="single" w:sz="4" w:space="0" w:color="auto"/>
            </w:tcBorders>
            <w:shd w:val="clear" w:color="auto" w:fill="F2F2F2" w:themeFill="background1" w:themeFillShade="F2"/>
          </w:tcPr>
          <w:p w14:paraId="785EBBB4" w14:textId="0A216FF0" w:rsidR="00D12425" w:rsidRPr="00E87B35" w:rsidRDefault="00D12425" w:rsidP="00EA5C98"/>
        </w:tc>
        <w:tc>
          <w:tcPr>
            <w:tcW w:w="1175" w:type="pct"/>
            <w:shd w:val="clear" w:color="auto" w:fill="FFFF00"/>
          </w:tcPr>
          <w:p w14:paraId="762EB585" w14:textId="75271BB4" w:rsidR="00D12425" w:rsidRPr="00E87B35" w:rsidRDefault="00D12425" w:rsidP="00EA5C98"/>
        </w:tc>
      </w:tr>
      <w:tr w:rsidR="00D12425" w:rsidRPr="00AD76B0" w14:paraId="288F295C" w14:textId="77777777" w:rsidTr="006C3DBA">
        <w:trPr>
          <w:cantSplit/>
          <w:jc w:val="center"/>
        </w:trPr>
        <w:tc>
          <w:tcPr>
            <w:tcW w:w="386" w:type="pct"/>
          </w:tcPr>
          <w:p w14:paraId="6A03F70B" w14:textId="77777777" w:rsidR="00D12425" w:rsidRPr="00AD76B0" w:rsidRDefault="00D12425" w:rsidP="00416E43">
            <w:pPr>
              <w:pStyle w:val="Bezmezer"/>
              <w:numPr>
                <w:ilvl w:val="0"/>
                <w:numId w:val="1"/>
              </w:numPr>
            </w:pPr>
          </w:p>
        </w:tc>
        <w:tc>
          <w:tcPr>
            <w:tcW w:w="1408" w:type="pct"/>
            <w:vMerge/>
            <w:shd w:val="clear" w:color="auto" w:fill="auto"/>
          </w:tcPr>
          <w:p w14:paraId="35295549" w14:textId="77777777" w:rsidR="00D12425" w:rsidRDefault="00D12425" w:rsidP="00EA5C98"/>
        </w:tc>
        <w:tc>
          <w:tcPr>
            <w:tcW w:w="1361" w:type="pct"/>
            <w:shd w:val="clear" w:color="auto" w:fill="auto"/>
          </w:tcPr>
          <w:p w14:paraId="0DB9A7C4" w14:textId="57D2BE6C" w:rsidR="00D12425" w:rsidRPr="001D4DBA" w:rsidRDefault="006C3DBA" w:rsidP="00714398">
            <w:pPr>
              <w:pStyle w:val="Odstavecseseznamem"/>
              <w:numPr>
                <w:ilvl w:val="0"/>
                <w:numId w:val="8"/>
              </w:numPr>
              <w:rPr>
                <w:color w:val="000000" w:themeColor="text1"/>
              </w:rPr>
            </w:pPr>
            <w:r w:rsidRPr="001D4DBA">
              <w:rPr>
                <w:color w:val="000000" w:themeColor="text1"/>
              </w:rPr>
              <w:t>Dodavatel uvede</w:t>
            </w:r>
            <w:r w:rsidR="00D12425" w:rsidRPr="001D4DBA">
              <w:rPr>
                <w:color w:val="000000" w:themeColor="text1"/>
              </w:rPr>
              <w:t>, jaké jsou požadavky na elektrické jištění.</w:t>
            </w:r>
          </w:p>
        </w:tc>
        <w:tc>
          <w:tcPr>
            <w:tcW w:w="670" w:type="pct"/>
            <w:tcBorders>
              <w:tr2bl w:val="single" w:sz="4" w:space="0" w:color="auto"/>
            </w:tcBorders>
            <w:shd w:val="clear" w:color="auto" w:fill="F2F2F2" w:themeFill="background1" w:themeFillShade="F2"/>
          </w:tcPr>
          <w:p w14:paraId="24ED416B" w14:textId="77777777" w:rsidR="00D12425" w:rsidRPr="00E87B35" w:rsidRDefault="00D12425" w:rsidP="00EA5C98"/>
        </w:tc>
        <w:tc>
          <w:tcPr>
            <w:tcW w:w="1175" w:type="pct"/>
            <w:shd w:val="clear" w:color="auto" w:fill="FFFF00"/>
          </w:tcPr>
          <w:p w14:paraId="2665C04E" w14:textId="69094D74" w:rsidR="00D12425" w:rsidRPr="00E87B35" w:rsidRDefault="00D12425" w:rsidP="00EA5C98"/>
        </w:tc>
      </w:tr>
      <w:tr w:rsidR="00D12425" w:rsidRPr="00AD76B0" w14:paraId="0DC13470" w14:textId="77777777" w:rsidTr="00C25E85">
        <w:trPr>
          <w:cantSplit/>
          <w:jc w:val="center"/>
        </w:trPr>
        <w:tc>
          <w:tcPr>
            <w:tcW w:w="386" w:type="pct"/>
          </w:tcPr>
          <w:p w14:paraId="72D9C455" w14:textId="77777777" w:rsidR="00D12425" w:rsidRPr="00AD76B0" w:rsidRDefault="00D12425" w:rsidP="00714398">
            <w:pPr>
              <w:pStyle w:val="Bezmezer"/>
              <w:numPr>
                <w:ilvl w:val="0"/>
                <w:numId w:val="1"/>
              </w:numPr>
            </w:pPr>
          </w:p>
        </w:tc>
        <w:tc>
          <w:tcPr>
            <w:tcW w:w="1408" w:type="pct"/>
            <w:shd w:val="clear" w:color="auto" w:fill="auto"/>
          </w:tcPr>
          <w:p w14:paraId="274DF085" w14:textId="18EC6689" w:rsidR="00D12425" w:rsidRDefault="00D12425" w:rsidP="00714398">
            <w:r>
              <w:t>N</w:t>
            </w:r>
            <w:r w:rsidRPr="00E87B35">
              <w:t>apájení</w:t>
            </w:r>
          </w:p>
        </w:tc>
        <w:tc>
          <w:tcPr>
            <w:tcW w:w="1361" w:type="pct"/>
            <w:shd w:val="clear" w:color="auto" w:fill="auto"/>
          </w:tcPr>
          <w:p w14:paraId="7410F54E" w14:textId="40264AD2" w:rsidR="00D12425" w:rsidRPr="001D4DBA" w:rsidRDefault="00D12425" w:rsidP="00714398">
            <w:pPr>
              <w:pStyle w:val="Odstavecseseznamem"/>
              <w:numPr>
                <w:ilvl w:val="0"/>
                <w:numId w:val="8"/>
              </w:numPr>
              <w:rPr>
                <w:color w:val="000000" w:themeColor="text1"/>
              </w:rPr>
            </w:pPr>
            <w:r w:rsidRPr="001D4DBA">
              <w:rPr>
                <w:color w:val="000000" w:themeColor="text1"/>
              </w:rPr>
              <w:t>Zařízení musí mít redundantní napájecí zdroje 250VAC, vyměnitelné za chodu.</w:t>
            </w:r>
          </w:p>
        </w:tc>
        <w:tc>
          <w:tcPr>
            <w:tcW w:w="670" w:type="pct"/>
            <w:shd w:val="clear" w:color="auto" w:fill="FFFF00"/>
          </w:tcPr>
          <w:p w14:paraId="277933DF" w14:textId="77777777" w:rsidR="00D12425" w:rsidRPr="00E87B35" w:rsidRDefault="00D12425" w:rsidP="00714398"/>
        </w:tc>
        <w:tc>
          <w:tcPr>
            <w:tcW w:w="1175" w:type="pct"/>
            <w:shd w:val="clear" w:color="auto" w:fill="FFFF00"/>
          </w:tcPr>
          <w:p w14:paraId="499FAD1E" w14:textId="72905E29" w:rsidR="00D12425" w:rsidRPr="00E87B35" w:rsidRDefault="00D12425" w:rsidP="00714398"/>
        </w:tc>
      </w:tr>
      <w:tr w:rsidR="00E42BA6" w:rsidRPr="00AD76B0" w14:paraId="144A2977" w14:textId="77777777" w:rsidTr="00E42BA6">
        <w:trPr>
          <w:cantSplit/>
          <w:trHeight w:val="1302"/>
          <w:jc w:val="center"/>
        </w:trPr>
        <w:tc>
          <w:tcPr>
            <w:tcW w:w="386" w:type="pct"/>
            <w:vMerge w:val="restart"/>
          </w:tcPr>
          <w:p w14:paraId="33BB90C7" w14:textId="77777777" w:rsidR="00E42BA6" w:rsidRPr="00AD76B0" w:rsidRDefault="00E42BA6" w:rsidP="00714398">
            <w:pPr>
              <w:pStyle w:val="Bezmezer"/>
              <w:numPr>
                <w:ilvl w:val="0"/>
                <w:numId w:val="1"/>
              </w:numPr>
            </w:pPr>
          </w:p>
        </w:tc>
        <w:tc>
          <w:tcPr>
            <w:tcW w:w="1408" w:type="pct"/>
            <w:vMerge w:val="restart"/>
            <w:shd w:val="clear" w:color="auto" w:fill="auto"/>
            <w:vAlign w:val="center"/>
          </w:tcPr>
          <w:p w14:paraId="3DADF5D7" w14:textId="77777777" w:rsidR="00E42BA6" w:rsidRPr="00E87B35" w:rsidRDefault="00E42BA6" w:rsidP="00714398">
            <w:r w:rsidRPr="006930D1">
              <w:t>Počet portů</w:t>
            </w:r>
          </w:p>
        </w:tc>
        <w:tc>
          <w:tcPr>
            <w:tcW w:w="1361" w:type="pct"/>
            <w:shd w:val="clear" w:color="auto" w:fill="auto"/>
          </w:tcPr>
          <w:p w14:paraId="4ED7DEC1" w14:textId="2D5E8B84" w:rsidR="00E42BA6" w:rsidRPr="001D4DBA" w:rsidRDefault="00E42BA6" w:rsidP="00E42BA6">
            <w:pPr>
              <w:pStyle w:val="Odstavecseseznamem"/>
              <w:numPr>
                <w:ilvl w:val="0"/>
                <w:numId w:val="8"/>
              </w:numPr>
              <w:ind w:left="357" w:hanging="357"/>
              <w:contextualSpacing w:val="0"/>
              <w:rPr>
                <w:color w:val="000000" w:themeColor="text1"/>
              </w:rPr>
            </w:pPr>
            <w:r w:rsidRPr="001D4DBA">
              <w:rPr>
                <w:color w:val="000000" w:themeColor="text1"/>
              </w:rPr>
              <w:t>Min. 96 portů s rychlostí min. 64Gb/s, z toho min. 72 portů aktivních</w:t>
            </w:r>
          </w:p>
        </w:tc>
        <w:tc>
          <w:tcPr>
            <w:tcW w:w="670" w:type="pct"/>
            <w:shd w:val="clear" w:color="auto" w:fill="FFFF00"/>
          </w:tcPr>
          <w:p w14:paraId="6BB930EB" w14:textId="77777777" w:rsidR="00E42BA6" w:rsidRPr="00E87B35" w:rsidRDefault="00E42BA6" w:rsidP="00714398"/>
        </w:tc>
        <w:tc>
          <w:tcPr>
            <w:tcW w:w="1175" w:type="pct"/>
            <w:shd w:val="clear" w:color="auto" w:fill="FFFF00"/>
          </w:tcPr>
          <w:p w14:paraId="4A89673B" w14:textId="5FAF861F" w:rsidR="00E42BA6" w:rsidRPr="00E87B35" w:rsidRDefault="00E42BA6" w:rsidP="00714398"/>
        </w:tc>
      </w:tr>
      <w:tr w:rsidR="00E42BA6" w:rsidRPr="00AD76B0" w14:paraId="440A4597" w14:textId="77777777" w:rsidTr="00E42BA6">
        <w:trPr>
          <w:cantSplit/>
          <w:trHeight w:val="751"/>
          <w:jc w:val="center"/>
        </w:trPr>
        <w:tc>
          <w:tcPr>
            <w:tcW w:w="386" w:type="pct"/>
            <w:vMerge/>
          </w:tcPr>
          <w:p w14:paraId="658B6CEE" w14:textId="77777777" w:rsidR="00E42BA6" w:rsidRPr="00AD76B0" w:rsidRDefault="00E42BA6" w:rsidP="00714398">
            <w:pPr>
              <w:pStyle w:val="Bezmezer"/>
              <w:numPr>
                <w:ilvl w:val="0"/>
                <w:numId w:val="1"/>
              </w:numPr>
            </w:pPr>
          </w:p>
        </w:tc>
        <w:tc>
          <w:tcPr>
            <w:tcW w:w="1408" w:type="pct"/>
            <w:vMerge/>
            <w:shd w:val="clear" w:color="auto" w:fill="auto"/>
            <w:vAlign w:val="center"/>
          </w:tcPr>
          <w:p w14:paraId="30DECDF0" w14:textId="77777777" w:rsidR="00E42BA6" w:rsidRPr="006930D1" w:rsidRDefault="00E42BA6" w:rsidP="00714398"/>
        </w:tc>
        <w:tc>
          <w:tcPr>
            <w:tcW w:w="1361" w:type="pct"/>
            <w:shd w:val="clear" w:color="auto" w:fill="auto"/>
          </w:tcPr>
          <w:p w14:paraId="6E8F441B" w14:textId="4910831B" w:rsidR="00E42BA6" w:rsidRPr="001D4DBA" w:rsidRDefault="00E42BA6" w:rsidP="00E42BA6">
            <w:pPr>
              <w:pStyle w:val="Odstavecseseznamem"/>
              <w:numPr>
                <w:ilvl w:val="0"/>
                <w:numId w:val="8"/>
              </w:numPr>
              <w:rPr>
                <w:color w:val="000000" w:themeColor="text1"/>
              </w:rPr>
            </w:pPr>
            <w:r w:rsidRPr="001D4DBA">
              <w:rPr>
                <w:color w:val="000000" w:themeColor="text1"/>
              </w:rPr>
              <w:t>Z 96 portů min. 49ks min. 64 Gb/s SW transceivery</w:t>
            </w:r>
          </w:p>
        </w:tc>
        <w:tc>
          <w:tcPr>
            <w:tcW w:w="670" w:type="pct"/>
            <w:shd w:val="clear" w:color="auto" w:fill="FFFF00"/>
          </w:tcPr>
          <w:p w14:paraId="0934AA6F" w14:textId="77777777" w:rsidR="00E42BA6" w:rsidRPr="00E87B35" w:rsidRDefault="00E42BA6" w:rsidP="00714398"/>
        </w:tc>
        <w:tc>
          <w:tcPr>
            <w:tcW w:w="1175" w:type="pct"/>
            <w:shd w:val="clear" w:color="auto" w:fill="FFFF00"/>
          </w:tcPr>
          <w:p w14:paraId="447B2A15" w14:textId="77777777" w:rsidR="00E42BA6" w:rsidRPr="00E87B35" w:rsidRDefault="00E42BA6" w:rsidP="00714398"/>
        </w:tc>
      </w:tr>
      <w:tr w:rsidR="00E42BA6" w:rsidRPr="00AD76B0" w14:paraId="562502F2" w14:textId="77777777" w:rsidTr="00E42BA6">
        <w:trPr>
          <w:cantSplit/>
          <w:trHeight w:val="795"/>
          <w:jc w:val="center"/>
        </w:trPr>
        <w:tc>
          <w:tcPr>
            <w:tcW w:w="386" w:type="pct"/>
            <w:vMerge/>
          </w:tcPr>
          <w:p w14:paraId="35E22B7F" w14:textId="77777777" w:rsidR="00E42BA6" w:rsidRPr="00AD76B0" w:rsidRDefault="00E42BA6" w:rsidP="00714398">
            <w:pPr>
              <w:pStyle w:val="Bezmezer"/>
              <w:numPr>
                <w:ilvl w:val="0"/>
                <w:numId w:val="1"/>
              </w:numPr>
            </w:pPr>
          </w:p>
        </w:tc>
        <w:tc>
          <w:tcPr>
            <w:tcW w:w="1408" w:type="pct"/>
            <w:vMerge/>
            <w:shd w:val="clear" w:color="auto" w:fill="auto"/>
            <w:vAlign w:val="center"/>
          </w:tcPr>
          <w:p w14:paraId="40AB6ADF" w14:textId="77777777" w:rsidR="00E42BA6" w:rsidRPr="006930D1" w:rsidRDefault="00E42BA6" w:rsidP="00714398"/>
        </w:tc>
        <w:tc>
          <w:tcPr>
            <w:tcW w:w="1361" w:type="pct"/>
            <w:shd w:val="clear" w:color="auto" w:fill="auto"/>
          </w:tcPr>
          <w:p w14:paraId="0B2FCEA6" w14:textId="1967113B" w:rsidR="00E42BA6" w:rsidRPr="001D4DBA" w:rsidRDefault="00E42BA6" w:rsidP="00E42BA6">
            <w:pPr>
              <w:pStyle w:val="Odstavecseseznamem"/>
              <w:numPr>
                <w:ilvl w:val="0"/>
                <w:numId w:val="8"/>
              </w:numPr>
              <w:ind w:left="357" w:hanging="357"/>
              <w:contextualSpacing w:val="0"/>
              <w:rPr>
                <w:color w:val="000000" w:themeColor="text1"/>
              </w:rPr>
            </w:pPr>
            <w:r w:rsidRPr="001D4DBA">
              <w:rPr>
                <w:color w:val="000000" w:themeColor="text1"/>
              </w:rPr>
              <w:t>Z 96 portů min. 2ks x min. 32Gb/s SW transceivery</w:t>
            </w:r>
          </w:p>
        </w:tc>
        <w:tc>
          <w:tcPr>
            <w:tcW w:w="670" w:type="pct"/>
            <w:shd w:val="clear" w:color="auto" w:fill="FFFF00"/>
          </w:tcPr>
          <w:p w14:paraId="44175D6B" w14:textId="77777777" w:rsidR="00E42BA6" w:rsidRPr="00E87B35" w:rsidRDefault="00E42BA6" w:rsidP="00714398"/>
        </w:tc>
        <w:tc>
          <w:tcPr>
            <w:tcW w:w="1175" w:type="pct"/>
            <w:shd w:val="clear" w:color="auto" w:fill="FFFF00"/>
          </w:tcPr>
          <w:p w14:paraId="4F67A4AB" w14:textId="77777777" w:rsidR="00E42BA6" w:rsidRPr="00E87B35" w:rsidRDefault="00E42BA6" w:rsidP="00714398"/>
        </w:tc>
      </w:tr>
      <w:tr w:rsidR="00E42BA6" w:rsidRPr="00AD76B0" w14:paraId="799FA2CA" w14:textId="77777777" w:rsidTr="00E42BA6">
        <w:trPr>
          <w:cantSplit/>
          <w:trHeight w:val="668"/>
          <w:jc w:val="center"/>
        </w:trPr>
        <w:tc>
          <w:tcPr>
            <w:tcW w:w="386" w:type="pct"/>
            <w:vMerge/>
          </w:tcPr>
          <w:p w14:paraId="65055C03" w14:textId="77777777" w:rsidR="00E42BA6" w:rsidRPr="00AD76B0" w:rsidRDefault="00E42BA6" w:rsidP="00714398">
            <w:pPr>
              <w:pStyle w:val="Bezmezer"/>
              <w:numPr>
                <w:ilvl w:val="0"/>
                <w:numId w:val="1"/>
              </w:numPr>
            </w:pPr>
          </w:p>
        </w:tc>
        <w:tc>
          <w:tcPr>
            <w:tcW w:w="1408" w:type="pct"/>
            <w:vMerge/>
            <w:shd w:val="clear" w:color="auto" w:fill="auto"/>
            <w:vAlign w:val="center"/>
          </w:tcPr>
          <w:p w14:paraId="19A7D481" w14:textId="77777777" w:rsidR="00E42BA6" w:rsidRPr="006930D1" w:rsidRDefault="00E42BA6" w:rsidP="00714398"/>
        </w:tc>
        <w:tc>
          <w:tcPr>
            <w:tcW w:w="1361" w:type="pct"/>
            <w:shd w:val="clear" w:color="auto" w:fill="auto"/>
          </w:tcPr>
          <w:p w14:paraId="5690248A" w14:textId="14C83523" w:rsidR="00E42BA6" w:rsidRPr="001D4DBA" w:rsidRDefault="00E42BA6" w:rsidP="00E42BA6">
            <w:pPr>
              <w:pStyle w:val="Odstavecseseznamem"/>
              <w:numPr>
                <w:ilvl w:val="0"/>
                <w:numId w:val="8"/>
              </w:numPr>
              <w:rPr>
                <w:color w:val="000000" w:themeColor="text1"/>
              </w:rPr>
            </w:pPr>
            <w:r w:rsidRPr="001D4DBA">
              <w:rPr>
                <w:color w:val="000000" w:themeColor="text1"/>
              </w:rPr>
              <w:t>Z 96 portů min. 13ks min. 16Gb/s SW transceivery</w:t>
            </w:r>
          </w:p>
        </w:tc>
        <w:tc>
          <w:tcPr>
            <w:tcW w:w="670" w:type="pct"/>
            <w:shd w:val="clear" w:color="auto" w:fill="FFFF00"/>
          </w:tcPr>
          <w:p w14:paraId="72D6AD81" w14:textId="77777777" w:rsidR="00E42BA6" w:rsidRPr="00E87B35" w:rsidRDefault="00E42BA6" w:rsidP="00714398"/>
        </w:tc>
        <w:tc>
          <w:tcPr>
            <w:tcW w:w="1175" w:type="pct"/>
            <w:shd w:val="clear" w:color="auto" w:fill="FFFF00"/>
          </w:tcPr>
          <w:p w14:paraId="30CB12DE" w14:textId="77777777" w:rsidR="00E42BA6" w:rsidRPr="00E87B35" w:rsidRDefault="00E42BA6" w:rsidP="00714398"/>
        </w:tc>
      </w:tr>
      <w:tr w:rsidR="00E42BA6" w:rsidRPr="00AD76B0" w14:paraId="4A1CFCF3" w14:textId="77777777" w:rsidTr="00F61A60">
        <w:trPr>
          <w:cantSplit/>
          <w:trHeight w:val="794"/>
          <w:jc w:val="center"/>
        </w:trPr>
        <w:tc>
          <w:tcPr>
            <w:tcW w:w="386" w:type="pct"/>
            <w:vMerge/>
          </w:tcPr>
          <w:p w14:paraId="3A3697E3" w14:textId="77777777" w:rsidR="00E42BA6" w:rsidRPr="00AD76B0" w:rsidRDefault="00E42BA6" w:rsidP="00714398">
            <w:pPr>
              <w:pStyle w:val="Bezmezer"/>
              <w:numPr>
                <w:ilvl w:val="0"/>
                <w:numId w:val="1"/>
              </w:numPr>
            </w:pPr>
          </w:p>
        </w:tc>
        <w:tc>
          <w:tcPr>
            <w:tcW w:w="1408" w:type="pct"/>
            <w:vMerge/>
            <w:shd w:val="clear" w:color="auto" w:fill="auto"/>
            <w:vAlign w:val="center"/>
          </w:tcPr>
          <w:p w14:paraId="5B6DAE70" w14:textId="77777777" w:rsidR="00E42BA6" w:rsidRPr="006930D1" w:rsidRDefault="00E42BA6" w:rsidP="00714398"/>
        </w:tc>
        <w:tc>
          <w:tcPr>
            <w:tcW w:w="1361" w:type="pct"/>
            <w:shd w:val="clear" w:color="auto" w:fill="auto"/>
          </w:tcPr>
          <w:p w14:paraId="19C9E9C3" w14:textId="77777777" w:rsidR="00E42BA6" w:rsidRPr="001D4DBA" w:rsidRDefault="00E42BA6" w:rsidP="00E42BA6">
            <w:pPr>
              <w:pStyle w:val="Odstavecseseznamem"/>
              <w:numPr>
                <w:ilvl w:val="0"/>
                <w:numId w:val="8"/>
              </w:numPr>
              <w:ind w:left="357" w:hanging="357"/>
              <w:contextualSpacing w:val="0"/>
              <w:rPr>
                <w:color w:val="000000" w:themeColor="text1"/>
              </w:rPr>
            </w:pPr>
            <w:r w:rsidRPr="001D4DBA">
              <w:rPr>
                <w:color w:val="000000" w:themeColor="text1"/>
              </w:rPr>
              <w:t>Z 96 portů min. 8ks min. 32Gb/s LW transceivery</w:t>
            </w:r>
          </w:p>
        </w:tc>
        <w:tc>
          <w:tcPr>
            <w:tcW w:w="670" w:type="pct"/>
            <w:shd w:val="clear" w:color="auto" w:fill="FFFF00"/>
          </w:tcPr>
          <w:p w14:paraId="7219A6F8" w14:textId="77777777" w:rsidR="00E42BA6" w:rsidRPr="00E87B35" w:rsidRDefault="00E42BA6" w:rsidP="00714398"/>
        </w:tc>
        <w:tc>
          <w:tcPr>
            <w:tcW w:w="1175" w:type="pct"/>
            <w:shd w:val="clear" w:color="auto" w:fill="FFFF00"/>
          </w:tcPr>
          <w:p w14:paraId="5D275CB9" w14:textId="77777777" w:rsidR="00E42BA6" w:rsidRPr="00E87B35" w:rsidRDefault="00E42BA6" w:rsidP="00714398"/>
        </w:tc>
      </w:tr>
      <w:tr w:rsidR="00D12425" w:rsidRPr="00AD76B0" w14:paraId="42EF2C82" w14:textId="77777777" w:rsidTr="00C25E85">
        <w:trPr>
          <w:cantSplit/>
          <w:jc w:val="center"/>
        </w:trPr>
        <w:tc>
          <w:tcPr>
            <w:tcW w:w="386" w:type="pct"/>
          </w:tcPr>
          <w:p w14:paraId="416EAFD4" w14:textId="77777777" w:rsidR="00D12425" w:rsidRPr="00AD76B0" w:rsidRDefault="00D12425" w:rsidP="00714398">
            <w:pPr>
              <w:pStyle w:val="Bezmezer"/>
              <w:numPr>
                <w:ilvl w:val="0"/>
                <w:numId w:val="1"/>
              </w:numPr>
            </w:pPr>
          </w:p>
        </w:tc>
        <w:tc>
          <w:tcPr>
            <w:tcW w:w="1408" w:type="pct"/>
            <w:vMerge/>
            <w:shd w:val="clear" w:color="auto" w:fill="auto"/>
          </w:tcPr>
          <w:p w14:paraId="4E5C3D8B" w14:textId="77777777" w:rsidR="00D12425" w:rsidRPr="006930D1" w:rsidRDefault="00D12425" w:rsidP="00714398"/>
        </w:tc>
        <w:tc>
          <w:tcPr>
            <w:tcW w:w="1361" w:type="pct"/>
            <w:shd w:val="clear" w:color="auto" w:fill="auto"/>
          </w:tcPr>
          <w:p w14:paraId="43B1DC0E" w14:textId="48A957EF" w:rsidR="00D12425" w:rsidRPr="001D4DBA" w:rsidRDefault="00D12425" w:rsidP="00724931">
            <w:pPr>
              <w:pStyle w:val="Odstavecseseznamem"/>
              <w:numPr>
                <w:ilvl w:val="0"/>
                <w:numId w:val="8"/>
              </w:numPr>
              <w:rPr>
                <w:color w:val="000000" w:themeColor="text1"/>
              </w:rPr>
            </w:pPr>
            <w:r w:rsidRPr="001D4DBA">
              <w:rPr>
                <w:color w:val="000000" w:themeColor="text1"/>
              </w:rPr>
              <w:t xml:space="preserve">Možnost rozšíření o dalších </w:t>
            </w:r>
            <w:r w:rsidR="0081499B" w:rsidRPr="001D4DBA">
              <w:rPr>
                <w:color w:val="000000" w:themeColor="text1"/>
              </w:rPr>
              <w:t xml:space="preserve">min. </w:t>
            </w:r>
            <w:r w:rsidRPr="001D4DBA">
              <w:rPr>
                <w:color w:val="000000" w:themeColor="text1"/>
              </w:rPr>
              <w:t>16 SFP-DD portů pouze dokoupením licence.</w:t>
            </w:r>
          </w:p>
        </w:tc>
        <w:tc>
          <w:tcPr>
            <w:tcW w:w="670" w:type="pct"/>
            <w:shd w:val="clear" w:color="auto" w:fill="FFFF00"/>
          </w:tcPr>
          <w:p w14:paraId="7438E8A2" w14:textId="77777777" w:rsidR="00D12425" w:rsidRPr="00E87B35" w:rsidRDefault="00D12425" w:rsidP="00714398"/>
        </w:tc>
        <w:tc>
          <w:tcPr>
            <w:tcW w:w="1175" w:type="pct"/>
            <w:shd w:val="clear" w:color="auto" w:fill="FFFF00"/>
          </w:tcPr>
          <w:p w14:paraId="1953E7C5" w14:textId="28AC4752" w:rsidR="00D12425" w:rsidRPr="00E87B35" w:rsidRDefault="00D12425" w:rsidP="00714398"/>
        </w:tc>
      </w:tr>
      <w:tr w:rsidR="00D12425" w:rsidRPr="00AD76B0" w14:paraId="44E3F33C" w14:textId="77777777" w:rsidTr="00F61A60">
        <w:trPr>
          <w:cantSplit/>
          <w:trHeight w:val="969"/>
          <w:jc w:val="center"/>
        </w:trPr>
        <w:tc>
          <w:tcPr>
            <w:tcW w:w="386" w:type="pct"/>
          </w:tcPr>
          <w:p w14:paraId="7C256456" w14:textId="77777777" w:rsidR="00D12425" w:rsidRPr="00AD76B0" w:rsidRDefault="00D12425" w:rsidP="00714398">
            <w:pPr>
              <w:pStyle w:val="Bezmezer"/>
              <w:numPr>
                <w:ilvl w:val="0"/>
                <w:numId w:val="1"/>
              </w:numPr>
            </w:pPr>
          </w:p>
        </w:tc>
        <w:tc>
          <w:tcPr>
            <w:tcW w:w="1408" w:type="pct"/>
            <w:shd w:val="clear" w:color="auto" w:fill="auto"/>
          </w:tcPr>
          <w:p w14:paraId="41873A97" w14:textId="2C66AD89" w:rsidR="00D12425" w:rsidRPr="00E87B35" w:rsidRDefault="00D12425" w:rsidP="00714398">
            <w:r>
              <w:t>Přenosové rychlosti</w:t>
            </w:r>
          </w:p>
        </w:tc>
        <w:tc>
          <w:tcPr>
            <w:tcW w:w="1361" w:type="pct"/>
            <w:shd w:val="clear" w:color="auto" w:fill="auto"/>
          </w:tcPr>
          <w:p w14:paraId="7BDF9CBA" w14:textId="16487C91" w:rsidR="00D12425" w:rsidRPr="001D4DBA" w:rsidRDefault="00647AD4" w:rsidP="00714398">
            <w:pPr>
              <w:pStyle w:val="Odstavecseseznamem"/>
              <w:numPr>
                <w:ilvl w:val="0"/>
                <w:numId w:val="8"/>
              </w:numPr>
              <w:rPr>
                <w:color w:val="000000" w:themeColor="text1"/>
              </w:rPr>
            </w:pPr>
            <w:r w:rsidRPr="001D4DBA">
              <w:rPr>
                <w:color w:val="000000" w:themeColor="text1"/>
              </w:rPr>
              <w:t xml:space="preserve">v minimálním rozsahu </w:t>
            </w:r>
            <w:r w:rsidR="00D12425" w:rsidRPr="001D4DBA">
              <w:rPr>
                <w:color w:val="000000" w:themeColor="text1"/>
              </w:rPr>
              <w:t>8, 10, 16, 32, 64 Gb/s full duplex</w:t>
            </w:r>
          </w:p>
        </w:tc>
        <w:tc>
          <w:tcPr>
            <w:tcW w:w="670" w:type="pct"/>
            <w:shd w:val="clear" w:color="auto" w:fill="FFFF00"/>
          </w:tcPr>
          <w:p w14:paraId="71BB6D66" w14:textId="77777777" w:rsidR="00D12425" w:rsidRPr="00E87B35" w:rsidRDefault="00D12425" w:rsidP="00714398"/>
        </w:tc>
        <w:tc>
          <w:tcPr>
            <w:tcW w:w="1175" w:type="pct"/>
            <w:shd w:val="clear" w:color="auto" w:fill="FFFF00"/>
          </w:tcPr>
          <w:p w14:paraId="4C8C7EA9" w14:textId="48975C44" w:rsidR="00D12425" w:rsidRPr="00E87B35" w:rsidRDefault="00D12425" w:rsidP="00714398"/>
        </w:tc>
      </w:tr>
      <w:tr w:rsidR="00D12425" w:rsidRPr="00AD76B0" w14:paraId="18B3AF5F" w14:textId="77777777" w:rsidTr="00C25E85">
        <w:trPr>
          <w:cantSplit/>
          <w:jc w:val="center"/>
        </w:trPr>
        <w:tc>
          <w:tcPr>
            <w:tcW w:w="386" w:type="pct"/>
          </w:tcPr>
          <w:p w14:paraId="4D2ED94F" w14:textId="77777777" w:rsidR="00D12425" w:rsidRPr="00AD76B0" w:rsidRDefault="00D12425" w:rsidP="00714398">
            <w:pPr>
              <w:pStyle w:val="Bezmezer"/>
              <w:numPr>
                <w:ilvl w:val="0"/>
                <w:numId w:val="1"/>
              </w:numPr>
            </w:pPr>
          </w:p>
        </w:tc>
        <w:tc>
          <w:tcPr>
            <w:tcW w:w="1408" w:type="pct"/>
            <w:shd w:val="clear" w:color="auto" w:fill="auto"/>
          </w:tcPr>
          <w:p w14:paraId="19537CB3" w14:textId="77777777" w:rsidR="00D12425" w:rsidRPr="00E87B35" w:rsidRDefault="00D12425" w:rsidP="00714398">
            <w:r w:rsidRPr="00E87B35">
              <w:t>Propojovací kabely</w:t>
            </w:r>
          </w:p>
        </w:tc>
        <w:tc>
          <w:tcPr>
            <w:tcW w:w="1361" w:type="pct"/>
            <w:shd w:val="clear" w:color="auto" w:fill="auto"/>
          </w:tcPr>
          <w:p w14:paraId="32E3A011" w14:textId="7C8E7DB5" w:rsidR="00D12425" w:rsidRPr="001D4DBA" w:rsidRDefault="00D12425" w:rsidP="00714398">
            <w:pPr>
              <w:pStyle w:val="Odstavecseseznamem"/>
              <w:numPr>
                <w:ilvl w:val="0"/>
                <w:numId w:val="8"/>
              </w:numPr>
              <w:rPr>
                <w:color w:val="000000" w:themeColor="text1"/>
              </w:rPr>
            </w:pPr>
            <w:r w:rsidRPr="001D4DBA">
              <w:rPr>
                <w:color w:val="000000" w:themeColor="text1"/>
              </w:rPr>
              <w:t>Odpovídající počet propojovacích kabelů pro plné zprovoznění systému.</w:t>
            </w:r>
          </w:p>
        </w:tc>
        <w:tc>
          <w:tcPr>
            <w:tcW w:w="670" w:type="pct"/>
            <w:shd w:val="clear" w:color="auto" w:fill="FFFF00"/>
          </w:tcPr>
          <w:p w14:paraId="5D4B6029" w14:textId="77777777" w:rsidR="00D12425" w:rsidRPr="00E87B35" w:rsidRDefault="00D12425" w:rsidP="00714398"/>
        </w:tc>
        <w:tc>
          <w:tcPr>
            <w:tcW w:w="1175" w:type="pct"/>
            <w:shd w:val="clear" w:color="auto" w:fill="FFFF00"/>
          </w:tcPr>
          <w:p w14:paraId="61807920" w14:textId="29A5EB94" w:rsidR="00D12425" w:rsidRPr="00E87B35" w:rsidRDefault="00D12425" w:rsidP="00714398"/>
        </w:tc>
      </w:tr>
      <w:tr w:rsidR="00E42BA6" w:rsidRPr="00AD76B0" w14:paraId="123C7275" w14:textId="77777777" w:rsidTr="00E42BA6">
        <w:trPr>
          <w:cantSplit/>
          <w:trHeight w:val="117"/>
          <w:jc w:val="center"/>
        </w:trPr>
        <w:tc>
          <w:tcPr>
            <w:tcW w:w="386" w:type="pct"/>
            <w:vMerge w:val="restart"/>
          </w:tcPr>
          <w:p w14:paraId="405B94D2" w14:textId="77777777" w:rsidR="00E42BA6" w:rsidRPr="00AD76B0" w:rsidRDefault="00E42BA6" w:rsidP="00714398">
            <w:pPr>
              <w:pStyle w:val="Bezmezer"/>
              <w:numPr>
                <w:ilvl w:val="0"/>
                <w:numId w:val="1"/>
              </w:numPr>
            </w:pPr>
          </w:p>
        </w:tc>
        <w:tc>
          <w:tcPr>
            <w:tcW w:w="1408" w:type="pct"/>
            <w:vMerge w:val="restart"/>
            <w:shd w:val="clear" w:color="auto" w:fill="auto"/>
          </w:tcPr>
          <w:p w14:paraId="146916CE" w14:textId="77777777" w:rsidR="00E42BA6" w:rsidRPr="00E87B35" w:rsidRDefault="00E42BA6" w:rsidP="00714398">
            <w:r>
              <w:t>Požadované vlastnosti</w:t>
            </w:r>
          </w:p>
        </w:tc>
        <w:tc>
          <w:tcPr>
            <w:tcW w:w="1361" w:type="pct"/>
            <w:shd w:val="clear" w:color="auto" w:fill="auto"/>
          </w:tcPr>
          <w:p w14:paraId="012B72BB" w14:textId="0F86D35B" w:rsidR="00E42BA6" w:rsidRPr="001D4DBA" w:rsidRDefault="00E42BA6" w:rsidP="00E42BA6">
            <w:pPr>
              <w:pStyle w:val="Odstavecseseznamem"/>
              <w:numPr>
                <w:ilvl w:val="0"/>
                <w:numId w:val="8"/>
              </w:numPr>
              <w:rPr>
                <w:color w:val="000000" w:themeColor="text1"/>
              </w:rPr>
            </w:pPr>
            <w:r w:rsidRPr="001D4DBA">
              <w:rPr>
                <w:color w:val="000000" w:themeColor="text1"/>
              </w:rPr>
              <w:t>ISL Trunking</w:t>
            </w:r>
          </w:p>
        </w:tc>
        <w:tc>
          <w:tcPr>
            <w:tcW w:w="670" w:type="pct"/>
            <w:shd w:val="clear" w:color="auto" w:fill="FFFF00"/>
          </w:tcPr>
          <w:p w14:paraId="10031683" w14:textId="77777777" w:rsidR="00E42BA6" w:rsidRPr="00E87B35" w:rsidRDefault="00E42BA6" w:rsidP="00714398"/>
        </w:tc>
        <w:tc>
          <w:tcPr>
            <w:tcW w:w="1175" w:type="pct"/>
            <w:shd w:val="clear" w:color="auto" w:fill="FFFF00"/>
          </w:tcPr>
          <w:p w14:paraId="7ADD2E0C" w14:textId="4AED6330" w:rsidR="00E42BA6" w:rsidRPr="00E87B35" w:rsidRDefault="00E42BA6" w:rsidP="00714398"/>
        </w:tc>
      </w:tr>
      <w:tr w:rsidR="00E42BA6" w:rsidRPr="00AD76B0" w14:paraId="543B0F04" w14:textId="77777777" w:rsidTr="00E42BA6">
        <w:trPr>
          <w:cantSplit/>
          <w:trHeight w:val="1059"/>
          <w:jc w:val="center"/>
        </w:trPr>
        <w:tc>
          <w:tcPr>
            <w:tcW w:w="386" w:type="pct"/>
            <w:vMerge/>
          </w:tcPr>
          <w:p w14:paraId="693F5138" w14:textId="77777777" w:rsidR="00E42BA6" w:rsidRPr="00AD76B0" w:rsidRDefault="00E42BA6" w:rsidP="00714398">
            <w:pPr>
              <w:pStyle w:val="Bezmezer"/>
              <w:numPr>
                <w:ilvl w:val="0"/>
                <w:numId w:val="1"/>
              </w:numPr>
            </w:pPr>
          </w:p>
        </w:tc>
        <w:tc>
          <w:tcPr>
            <w:tcW w:w="1408" w:type="pct"/>
            <w:vMerge/>
            <w:shd w:val="clear" w:color="auto" w:fill="auto"/>
          </w:tcPr>
          <w:p w14:paraId="3D1BC329" w14:textId="77777777" w:rsidR="00E42BA6" w:rsidRDefault="00E42BA6" w:rsidP="00714398"/>
        </w:tc>
        <w:tc>
          <w:tcPr>
            <w:tcW w:w="1361" w:type="pct"/>
            <w:shd w:val="clear" w:color="auto" w:fill="auto"/>
          </w:tcPr>
          <w:p w14:paraId="6D1AD25C" w14:textId="0B041B5A" w:rsidR="00E42BA6" w:rsidRPr="001D4DBA" w:rsidRDefault="00E42BA6" w:rsidP="00E42BA6">
            <w:pPr>
              <w:pStyle w:val="Odstavecseseznamem"/>
              <w:numPr>
                <w:ilvl w:val="0"/>
                <w:numId w:val="8"/>
              </w:numPr>
              <w:rPr>
                <w:color w:val="000000" w:themeColor="text1"/>
              </w:rPr>
            </w:pPr>
            <w:r w:rsidRPr="001D4DBA">
              <w:rPr>
                <w:color w:val="000000" w:themeColor="text1"/>
              </w:rPr>
              <w:t>Extended Fabric – možnost propoje až do 10 km nebo více</w:t>
            </w:r>
          </w:p>
        </w:tc>
        <w:tc>
          <w:tcPr>
            <w:tcW w:w="670" w:type="pct"/>
            <w:shd w:val="clear" w:color="auto" w:fill="FFFF00"/>
          </w:tcPr>
          <w:p w14:paraId="390504CA" w14:textId="77777777" w:rsidR="00E42BA6" w:rsidRPr="00E87B35" w:rsidRDefault="00E42BA6" w:rsidP="00714398"/>
        </w:tc>
        <w:tc>
          <w:tcPr>
            <w:tcW w:w="1175" w:type="pct"/>
            <w:shd w:val="clear" w:color="auto" w:fill="FFFF00"/>
          </w:tcPr>
          <w:p w14:paraId="10958C7B" w14:textId="77777777" w:rsidR="00E42BA6" w:rsidRPr="00E87B35" w:rsidRDefault="00E42BA6" w:rsidP="00714398"/>
        </w:tc>
      </w:tr>
      <w:tr w:rsidR="00E42BA6" w:rsidRPr="00AD76B0" w14:paraId="5D7FE4A9" w14:textId="77777777" w:rsidTr="00E42BA6">
        <w:trPr>
          <w:cantSplit/>
          <w:trHeight w:val="421"/>
          <w:jc w:val="center"/>
        </w:trPr>
        <w:tc>
          <w:tcPr>
            <w:tcW w:w="386" w:type="pct"/>
            <w:vMerge/>
          </w:tcPr>
          <w:p w14:paraId="4ED3F889" w14:textId="77777777" w:rsidR="00E42BA6" w:rsidRPr="00AD76B0" w:rsidRDefault="00E42BA6" w:rsidP="00714398">
            <w:pPr>
              <w:pStyle w:val="Bezmezer"/>
              <w:numPr>
                <w:ilvl w:val="0"/>
                <w:numId w:val="1"/>
              </w:numPr>
            </w:pPr>
          </w:p>
        </w:tc>
        <w:tc>
          <w:tcPr>
            <w:tcW w:w="1408" w:type="pct"/>
            <w:vMerge/>
            <w:shd w:val="clear" w:color="auto" w:fill="auto"/>
          </w:tcPr>
          <w:p w14:paraId="34F26EF8" w14:textId="77777777" w:rsidR="00E42BA6" w:rsidRDefault="00E42BA6" w:rsidP="00714398"/>
        </w:tc>
        <w:tc>
          <w:tcPr>
            <w:tcW w:w="1361" w:type="pct"/>
            <w:shd w:val="clear" w:color="auto" w:fill="auto"/>
          </w:tcPr>
          <w:p w14:paraId="5397F9B5" w14:textId="0CB3EDDD" w:rsidR="00E42BA6" w:rsidRPr="001D4DBA" w:rsidRDefault="00E42BA6" w:rsidP="00E42BA6">
            <w:pPr>
              <w:pStyle w:val="Odstavecseseznamem"/>
              <w:numPr>
                <w:ilvl w:val="0"/>
                <w:numId w:val="8"/>
              </w:numPr>
              <w:rPr>
                <w:color w:val="000000" w:themeColor="text1"/>
              </w:rPr>
            </w:pPr>
            <w:r w:rsidRPr="001D4DBA">
              <w:rPr>
                <w:color w:val="000000" w:themeColor="text1"/>
              </w:rPr>
              <w:t>Integrovaný routing mezi Fabric</w:t>
            </w:r>
          </w:p>
        </w:tc>
        <w:tc>
          <w:tcPr>
            <w:tcW w:w="670" w:type="pct"/>
            <w:shd w:val="clear" w:color="auto" w:fill="FFFF00"/>
          </w:tcPr>
          <w:p w14:paraId="085377E3" w14:textId="77777777" w:rsidR="00E42BA6" w:rsidRPr="00E87B35" w:rsidRDefault="00E42BA6" w:rsidP="00714398"/>
        </w:tc>
        <w:tc>
          <w:tcPr>
            <w:tcW w:w="1175" w:type="pct"/>
            <w:shd w:val="clear" w:color="auto" w:fill="FFFF00"/>
          </w:tcPr>
          <w:p w14:paraId="052AFEDC" w14:textId="77777777" w:rsidR="00E42BA6" w:rsidRPr="00E87B35" w:rsidRDefault="00E42BA6" w:rsidP="00714398"/>
        </w:tc>
      </w:tr>
      <w:tr w:rsidR="00E42BA6" w:rsidRPr="00AD76B0" w14:paraId="4326281D" w14:textId="77777777" w:rsidTr="00E42BA6">
        <w:trPr>
          <w:cantSplit/>
          <w:trHeight w:val="234"/>
          <w:jc w:val="center"/>
        </w:trPr>
        <w:tc>
          <w:tcPr>
            <w:tcW w:w="386" w:type="pct"/>
            <w:vMerge/>
          </w:tcPr>
          <w:p w14:paraId="4B4B834D" w14:textId="77777777" w:rsidR="00E42BA6" w:rsidRPr="00AD76B0" w:rsidRDefault="00E42BA6" w:rsidP="00714398">
            <w:pPr>
              <w:pStyle w:val="Bezmezer"/>
              <w:numPr>
                <w:ilvl w:val="0"/>
                <w:numId w:val="1"/>
              </w:numPr>
            </w:pPr>
          </w:p>
        </w:tc>
        <w:tc>
          <w:tcPr>
            <w:tcW w:w="1408" w:type="pct"/>
            <w:vMerge/>
            <w:shd w:val="clear" w:color="auto" w:fill="auto"/>
          </w:tcPr>
          <w:p w14:paraId="2AF8F844" w14:textId="77777777" w:rsidR="00E42BA6" w:rsidRDefault="00E42BA6" w:rsidP="00714398"/>
        </w:tc>
        <w:tc>
          <w:tcPr>
            <w:tcW w:w="1361" w:type="pct"/>
            <w:shd w:val="clear" w:color="auto" w:fill="auto"/>
          </w:tcPr>
          <w:p w14:paraId="2C5913A2" w14:textId="3B74FEE0" w:rsidR="00E42BA6" w:rsidRPr="001D4DBA" w:rsidRDefault="00E42BA6" w:rsidP="00E42BA6">
            <w:pPr>
              <w:pStyle w:val="Odstavecseseznamem"/>
              <w:numPr>
                <w:ilvl w:val="0"/>
                <w:numId w:val="8"/>
              </w:numPr>
              <w:rPr>
                <w:color w:val="000000" w:themeColor="text1"/>
              </w:rPr>
            </w:pPr>
            <w:r w:rsidRPr="001D4DBA">
              <w:rPr>
                <w:color w:val="000000" w:themeColor="text1"/>
              </w:rPr>
              <w:t>Quality of Service</w:t>
            </w:r>
          </w:p>
        </w:tc>
        <w:tc>
          <w:tcPr>
            <w:tcW w:w="670" w:type="pct"/>
            <w:shd w:val="clear" w:color="auto" w:fill="FFFF00"/>
          </w:tcPr>
          <w:p w14:paraId="7052F9E7" w14:textId="77777777" w:rsidR="00E42BA6" w:rsidRPr="00E87B35" w:rsidRDefault="00E42BA6" w:rsidP="00714398"/>
        </w:tc>
        <w:tc>
          <w:tcPr>
            <w:tcW w:w="1175" w:type="pct"/>
            <w:shd w:val="clear" w:color="auto" w:fill="FFFF00"/>
          </w:tcPr>
          <w:p w14:paraId="3A49FAC5" w14:textId="77777777" w:rsidR="00E42BA6" w:rsidRPr="00E87B35" w:rsidRDefault="00E42BA6" w:rsidP="00714398"/>
        </w:tc>
      </w:tr>
      <w:tr w:rsidR="00E42BA6" w:rsidRPr="00AD76B0" w14:paraId="20FA3F68" w14:textId="77777777" w:rsidTr="00E42BA6">
        <w:trPr>
          <w:cantSplit/>
          <w:trHeight w:val="198"/>
          <w:jc w:val="center"/>
        </w:trPr>
        <w:tc>
          <w:tcPr>
            <w:tcW w:w="386" w:type="pct"/>
            <w:vMerge/>
          </w:tcPr>
          <w:p w14:paraId="025EA84F" w14:textId="77777777" w:rsidR="00E42BA6" w:rsidRPr="00AD76B0" w:rsidRDefault="00E42BA6" w:rsidP="00714398">
            <w:pPr>
              <w:pStyle w:val="Bezmezer"/>
              <w:numPr>
                <w:ilvl w:val="0"/>
                <w:numId w:val="1"/>
              </w:numPr>
            </w:pPr>
          </w:p>
        </w:tc>
        <w:tc>
          <w:tcPr>
            <w:tcW w:w="1408" w:type="pct"/>
            <w:vMerge/>
            <w:shd w:val="clear" w:color="auto" w:fill="auto"/>
          </w:tcPr>
          <w:p w14:paraId="046B91BB" w14:textId="77777777" w:rsidR="00E42BA6" w:rsidRDefault="00E42BA6" w:rsidP="00714398"/>
        </w:tc>
        <w:tc>
          <w:tcPr>
            <w:tcW w:w="1361" w:type="pct"/>
            <w:shd w:val="clear" w:color="auto" w:fill="auto"/>
          </w:tcPr>
          <w:p w14:paraId="2DC25ACD" w14:textId="329248A5" w:rsidR="00E42BA6" w:rsidRPr="001D4DBA" w:rsidRDefault="00E42BA6" w:rsidP="00E42BA6">
            <w:pPr>
              <w:pStyle w:val="Odstavecseseznamem"/>
              <w:numPr>
                <w:ilvl w:val="0"/>
                <w:numId w:val="8"/>
              </w:numPr>
              <w:rPr>
                <w:color w:val="000000" w:themeColor="text1"/>
              </w:rPr>
            </w:pPr>
            <w:r w:rsidRPr="001D4DBA">
              <w:rPr>
                <w:color w:val="000000" w:themeColor="text1"/>
              </w:rPr>
              <w:t>Full Fabric</w:t>
            </w:r>
          </w:p>
        </w:tc>
        <w:tc>
          <w:tcPr>
            <w:tcW w:w="670" w:type="pct"/>
            <w:shd w:val="clear" w:color="auto" w:fill="FFFF00"/>
          </w:tcPr>
          <w:p w14:paraId="142226DC" w14:textId="77777777" w:rsidR="00E42BA6" w:rsidRPr="00E87B35" w:rsidRDefault="00E42BA6" w:rsidP="00714398"/>
        </w:tc>
        <w:tc>
          <w:tcPr>
            <w:tcW w:w="1175" w:type="pct"/>
            <w:shd w:val="clear" w:color="auto" w:fill="FFFF00"/>
          </w:tcPr>
          <w:p w14:paraId="7D397995" w14:textId="77777777" w:rsidR="00E42BA6" w:rsidRPr="00E87B35" w:rsidRDefault="00E42BA6" w:rsidP="00714398"/>
        </w:tc>
      </w:tr>
      <w:tr w:rsidR="00E42BA6" w:rsidRPr="00AD76B0" w14:paraId="17019D07" w14:textId="77777777" w:rsidTr="00E42BA6">
        <w:trPr>
          <w:cantSplit/>
          <w:trHeight w:val="304"/>
          <w:jc w:val="center"/>
        </w:trPr>
        <w:tc>
          <w:tcPr>
            <w:tcW w:w="386" w:type="pct"/>
            <w:vMerge/>
          </w:tcPr>
          <w:p w14:paraId="1D94E51B" w14:textId="77777777" w:rsidR="00E42BA6" w:rsidRPr="00AD76B0" w:rsidRDefault="00E42BA6" w:rsidP="00714398">
            <w:pPr>
              <w:pStyle w:val="Bezmezer"/>
              <w:numPr>
                <w:ilvl w:val="0"/>
                <w:numId w:val="1"/>
              </w:numPr>
            </w:pPr>
          </w:p>
        </w:tc>
        <w:tc>
          <w:tcPr>
            <w:tcW w:w="1408" w:type="pct"/>
            <w:vMerge/>
            <w:shd w:val="clear" w:color="auto" w:fill="auto"/>
          </w:tcPr>
          <w:p w14:paraId="7425F00F" w14:textId="77777777" w:rsidR="00E42BA6" w:rsidRDefault="00E42BA6" w:rsidP="00714398"/>
        </w:tc>
        <w:tc>
          <w:tcPr>
            <w:tcW w:w="1361" w:type="pct"/>
            <w:shd w:val="clear" w:color="auto" w:fill="auto"/>
          </w:tcPr>
          <w:p w14:paraId="6E775294" w14:textId="7FFB23C7" w:rsidR="00E42BA6" w:rsidRPr="001D4DBA" w:rsidRDefault="00E42BA6" w:rsidP="00E42BA6">
            <w:pPr>
              <w:pStyle w:val="Odstavecseseznamem"/>
              <w:numPr>
                <w:ilvl w:val="0"/>
                <w:numId w:val="8"/>
              </w:numPr>
              <w:rPr>
                <w:color w:val="000000" w:themeColor="text1"/>
              </w:rPr>
            </w:pPr>
            <w:r w:rsidRPr="001D4DBA">
              <w:rPr>
                <w:color w:val="000000" w:themeColor="text1"/>
              </w:rPr>
              <w:t>Vestavěná diagnostika</w:t>
            </w:r>
          </w:p>
        </w:tc>
        <w:tc>
          <w:tcPr>
            <w:tcW w:w="670" w:type="pct"/>
            <w:shd w:val="clear" w:color="auto" w:fill="FFFF00"/>
          </w:tcPr>
          <w:p w14:paraId="72A7DD97" w14:textId="77777777" w:rsidR="00E42BA6" w:rsidRPr="00E87B35" w:rsidRDefault="00E42BA6" w:rsidP="00714398"/>
        </w:tc>
        <w:tc>
          <w:tcPr>
            <w:tcW w:w="1175" w:type="pct"/>
            <w:shd w:val="clear" w:color="auto" w:fill="FFFF00"/>
          </w:tcPr>
          <w:p w14:paraId="2CECE45D" w14:textId="77777777" w:rsidR="00E42BA6" w:rsidRPr="00E87B35" w:rsidRDefault="00E42BA6" w:rsidP="00714398"/>
        </w:tc>
      </w:tr>
      <w:tr w:rsidR="00E42BA6" w:rsidRPr="00AD76B0" w14:paraId="1BE0D2B7" w14:textId="77777777" w:rsidTr="00E42BA6">
        <w:trPr>
          <w:cantSplit/>
          <w:trHeight w:val="556"/>
          <w:jc w:val="center"/>
        </w:trPr>
        <w:tc>
          <w:tcPr>
            <w:tcW w:w="386" w:type="pct"/>
            <w:vMerge/>
          </w:tcPr>
          <w:p w14:paraId="44204D68" w14:textId="77777777" w:rsidR="00E42BA6" w:rsidRPr="00AD76B0" w:rsidRDefault="00E42BA6" w:rsidP="00714398">
            <w:pPr>
              <w:pStyle w:val="Bezmezer"/>
              <w:numPr>
                <w:ilvl w:val="0"/>
                <w:numId w:val="1"/>
              </w:numPr>
            </w:pPr>
          </w:p>
        </w:tc>
        <w:tc>
          <w:tcPr>
            <w:tcW w:w="1408" w:type="pct"/>
            <w:vMerge/>
            <w:shd w:val="clear" w:color="auto" w:fill="auto"/>
          </w:tcPr>
          <w:p w14:paraId="26466780" w14:textId="77777777" w:rsidR="00E42BA6" w:rsidRDefault="00E42BA6" w:rsidP="00714398"/>
        </w:tc>
        <w:tc>
          <w:tcPr>
            <w:tcW w:w="1361" w:type="pct"/>
            <w:shd w:val="clear" w:color="auto" w:fill="auto"/>
          </w:tcPr>
          <w:p w14:paraId="75FD4F5F" w14:textId="7A47086C" w:rsidR="00E42BA6" w:rsidRPr="001D4DBA" w:rsidRDefault="00E42BA6" w:rsidP="00E42BA6">
            <w:pPr>
              <w:pStyle w:val="Odstavecseseznamem"/>
              <w:numPr>
                <w:ilvl w:val="0"/>
                <w:numId w:val="8"/>
              </w:numPr>
              <w:rPr>
                <w:color w:val="000000" w:themeColor="text1"/>
              </w:rPr>
            </w:pPr>
            <w:r w:rsidRPr="001D4DBA">
              <w:rPr>
                <w:color w:val="000000" w:themeColor="text1"/>
              </w:rPr>
              <w:t>Propustnost min. 8Tb/s a latence max. 500ns</w:t>
            </w:r>
          </w:p>
        </w:tc>
        <w:tc>
          <w:tcPr>
            <w:tcW w:w="670" w:type="pct"/>
            <w:shd w:val="clear" w:color="auto" w:fill="FFFF00"/>
          </w:tcPr>
          <w:p w14:paraId="11DAE05B" w14:textId="77777777" w:rsidR="00E42BA6" w:rsidRPr="00E87B35" w:rsidRDefault="00E42BA6" w:rsidP="00714398"/>
        </w:tc>
        <w:tc>
          <w:tcPr>
            <w:tcW w:w="1175" w:type="pct"/>
            <w:shd w:val="clear" w:color="auto" w:fill="FFFF00"/>
          </w:tcPr>
          <w:p w14:paraId="14DDCBD1" w14:textId="77777777" w:rsidR="00E42BA6" w:rsidRPr="00E87B35" w:rsidRDefault="00E42BA6" w:rsidP="00714398"/>
        </w:tc>
      </w:tr>
      <w:tr w:rsidR="00E42BA6" w:rsidRPr="00AD76B0" w14:paraId="46AFCCD1" w14:textId="77777777" w:rsidTr="00E42BA6">
        <w:trPr>
          <w:cantSplit/>
          <w:trHeight w:val="371"/>
          <w:jc w:val="center"/>
        </w:trPr>
        <w:tc>
          <w:tcPr>
            <w:tcW w:w="386" w:type="pct"/>
            <w:vMerge/>
          </w:tcPr>
          <w:p w14:paraId="2DFFE095" w14:textId="77777777" w:rsidR="00E42BA6" w:rsidRPr="00AD76B0" w:rsidRDefault="00E42BA6" w:rsidP="00714398">
            <w:pPr>
              <w:pStyle w:val="Bezmezer"/>
              <w:numPr>
                <w:ilvl w:val="0"/>
                <w:numId w:val="1"/>
              </w:numPr>
            </w:pPr>
          </w:p>
        </w:tc>
        <w:tc>
          <w:tcPr>
            <w:tcW w:w="1408" w:type="pct"/>
            <w:vMerge/>
            <w:shd w:val="clear" w:color="auto" w:fill="auto"/>
          </w:tcPr>
          <w:p w14:paraId="4C5782BA" w14:textId="77777777" w:rsidR="00E42BA6" w:rsidRDefault="00E42BA6" w:rsidP="00714398"/>
        </w:tc>
        <w:tc>
          <w:tcPr>
            <w:tcW w:w="1361" w:type="pct"/>
            <w:shd w:val="clear" w:color="auto" w:fill="auto"/>
          </w:tcPr>
          <w:p w14:paraId="543F082A" w14:textId="77777777" w:rsidR="00E42BA6" w:rsidRPr="001D4DBA" w:rsidRDefault="00E42BA6" w:rsidP="00E42BA6">
            <w:pPr>
              <w:pStyle w:val="Odstavecseseznamem"/>
              <w:numPr>
                <w:ilvl w:val="0"/>
                <w:numId w:val="8"/>
              </w:numPr>
              <w:rPr>
                <w:color w:val="000000" w:themeColor="text1"/>
              </w:rPr>
            </w:pPr>
            <w:r w:rsidRPr="001D4DBA">
              <w:rPr>
                <w:color w:val="000000" w:themeColor="text1"/>
              </w:rPr>
              <w:t>Výdech ventilátorů na straně portů</w:t>
            </w:r>
          </w:p>
        </w:tc>
        <w:tc>
          <w:tcPr>
            <w:tcW w:w="670" w:type="pct"/>
            <w:shd w:val="clear" w:color="auto" w:fill="FFFF00"/>
          </w:tcPr>
          <w:p w14:paraId="112910FF" w14:textId="77777777" w:rsidR="00E42BA6" w:rsidRPr="00E87B35" w:rsidRDefault="00E42BA6" w:rsidP="00714398"/>
        </w:tc>
        <w:tc>
          <w:tcPr>
            <w:tcW w:w="1175" w:type="pct"/>
            <w:shd w:val="clear" w:color="auto" w:fill="FFFF00"/>
          </w:tcPr>
          <w:p w14:paraId="6F7DC307" w14:textId="77777777" w:rsidR="00E42BA6" w:rsidRPr="00E87B35" w:rsidRDefault="00E42BA6" w:rsidP="00714398"/>
        </w:tc>
      </w:tr>
      <w:tr w:rsidR="00E42BA6" w:rsidRPr="00AD76B0" w14:paraId="60CF00BD" w14:textId="77777777" w:rsidTr="00E42BA6">
        <w:trPr>
          <w:cantSplit/>
          <w:trHeight w:val="326"/>
          <w:jc w:val="center"/>
        </w:trPr>
        <w:tc>
          <w:tcPr>
            <w:tcW w:w="386" w:type="pct"/>
            <w:vMerge w:val="restart"/>
          </w:tcPr>
          <w:p w14:paraId="33FFA754" w14:textId="77777777" w:rsidR="00E42BA6" w:rsidRPr="00AD76B0" w:rsidRDefault="00E42BA6" w:rsidP="00714398">
            <w:pPr>
              <w:pStyle w:val="Bezmezer"/>
              <w:numPr>
                <w:ilvl w:val="0"/>
                <w:numId w:val="1"/>
              </w:numPr>
            </w:pPr>
          </w:p>
        </w:tc>
        <w:tc>
          <w:tcPr>
            <w:tcW w:w="1408" w:type="pct"/>
            <w:vMerge w:val="restart"/>
            <w:shd w:val="clear" w:color="auto" w:fill="auto"/>
          </w:tcPr>
          <w:p w14:paraId="71C31D86" w14:textId="77777777" w:rsidR="00E42BA6" w:rsidRPr="00E87B35" w:rsidRDefault="00E42BA6" w:rsidP="00714398">
            <w:r>
              <w:t>Záruka</w:t>
            </w:r>
          </w:p>
        </w:tc>
        <w:tc>
          <w:tcPr>
            <w:tcW w:w="1361" w:type="pct"/>
            <w:shd w:val="clear" w:color="auto" w:fill="auto"/>
          </w:tcPr>
          <w:p w14:paraId="2C04D221" w14:textId="327DA5ED" w:rsidR="00E42BA6" w:rsidRPr="001D4DBA" w:rsidRDefault="00E42BA6" w:rsidP="00E42BA6">
            <w:pPr>
              <w:pStyle w:val="Odstavecseseznamem"/>
              <w:numPr>
                <w:ilvl w:val="0"/>
                <w:numId w:val="8"/>
              </w:numPr>
              <w:rPr>
                <w:rFonts w:ascii="Calibri" w:hAnsi="Calibri" w:cs="Calibri"/>
                <w:color w:val="000000" w:themeColor="text1"/>
              </w:rPr>
            </w:pPr>
            <w:r w:rsidRPr="001D4DBA">
              <w:rPr>
                <w:rFonts w:ascii="Calibri" w:hAnsi="Calibri" w:cs="Calibri"/>
                <w:color w:val="000000" w:themeColor="text1"/>
              </w:rPr>
              <w:t>6 let, 24x7, oprava do 24h</w:t>
            </w:r>
          </w:p>
        </w:tc>
        <w:tc>
          <w:tcPr>
            <w:tcW w:w="670" w:type="pct"/>
            <w:shd w:val="clear" w:color="auto" w:fill="FFFF00"/>
          </w:tcPr>
          <w:p w14:paraId="7AB6E14A" w14:textId="77777777" w:rsidR="00E42BA6" w:rsidRPr="00E87B35" w:rsidRDefault="00E42BA6" w:rsidP="00714398">
            <w:pPr>
              <w:keepNext/>
            </w:pPr>
          </w:p>
        </w:tc>
        <w:tc>
          <w:tcPr>
            <w:tcW w:w="1175" w:type="pct"/>
            <w:shd w:val="clear" w:color="auto" w:fill="FFFF00"/>
          </w:tcPr>
          <w:p w14:paraId="4FFE1095" w14:textId="2F0555BC" w:rsidR="00E42BA6" w:rsidRPr="00E87B35" w:rsidRDefault="00E42BA6" w:rsidP="00714398">
            <w:pPr>
              <w:keepNext/>
            </w:pPr>
          </w:p>
        </w:tc>
      </w:tr>
      <w:tr w:rsidR="00E42BA6" w:rsidRPr="00AD76B0" w14:paraId="6534F042" w14:textId="77777777" w:rsidTr="00E42BA6">
        <w:trPr>
          <w:cantSplit/>
          <w:trHeight w:val="564"/>
          <w:jc w:val="center"/>
        </w:trPr>
        <w:tc>
          <w:tcPr>
            <w:tcW w:w="386" w:type="pct"/>
            <w:vMerge/>
          </w:tcPr>
          <w:p w14:paraId="6B26783C" w14:textId="77777777" w:rsidR="00E42BA6" w:rsidRPr="00AD76B0" w:rsidRDefault="00E42BA6" w:rsidP="00714398">
            <w:pPr>
              <w:pStyle w:val="Bezmezer"/>
              <w:numPr>
                <w:ilvl w:val="0"/>
                <w:numId w:val="1"/>
              </w:numPr>
            </w:pPr>
          </w:p>
        </w:tc>
        <w:tc>
          <w:tcPr>
            <w:tcW w:w="1408" w:type="pct"/>
            <w:vMerge/>
            <w:shd w:val="clear" w:color="auto" w:fill="auto"/>
          </w:tcPr>
          <w:p w14:paraId="3DDF94A7" w14:textId="77777777" w:rsidR="00E42BA6" w:rsidRDefault="00E42BA6" w:rsidP="00714398"/>
        </w:tc>
        <w:tc>
          <w:tcPr>
            <w:tcW w:w="1361" w:type="pct"/>
            <w:shd w:val="clear" w:color="auto" w:fill="auto"/>
          </w:tcPr>
          <w:p w14:paraId="45569213" w14:textId="6B4C53BA" w:rsidR="00E42BA6" w:rsidRPr="001D4DBA" w:rsidRDefault="00E42BA6" w:rsidP="00E42BA6">
            <w:pPr>
              <w:pStyle w:val="Odstavecseseznamem"/>
              <w:numPr>
                <w:ilvl w:val="0"/>
                <w:numId w:val="8"/>
              </w:numPr>
              <w:rPr>
                <w:rFonts w:ascii="Calibri" w:hAnsi="Calibri" w:cs="Calibri"/>
                <w:color w:val="000000" w:themeColor="text1"/>
              </w:rPr>
            </w:pPr>
            <w:r w:rsidRPr="001D4DBA">
              <w:rPr>
                <w:rFonts w:ascii="Calibri" w:hAnsi="Calibri" w:cs="Calibri"/>
                <w:color w:val="000000" w:themeColor="text1"/>
              </w:rPr>
              <w:t>Komunikace výhradně v českém jazyce</w:t>
            </w:r>
          </w:p>
        </w:tc>
        <w:tc>
          <w:tcPr>
            <w:tcW w:w="670" w:type="pct"/>
            <w:shd w:val="clear" w:color="auto" w:fill="FFFF00"/>
          </w:tcPr>
          <w:p w14:paraId="252EC0B7" w14:textId="77777777" w:rsidR="00E42BA6" w:rsidRPr="00E87B35" w:rsidRDefault="00E42BA6" w:rsidP="00714398">
            <w:pPr>
              <w:keepNext/>
            </w:pPr>
          </w:p>
        </w:tc>
        <w:tc>
          <w:tcPr>
            <w:tcW w:w="1175" w:type="pct"/>
            <w:shd w:val="clear" w:color="auto" w:fill="FFFF00"/>
          </w:tcPr>
          <w:p w14:paraId="0DA3EFD8" w14:textId="77777777" w:rsidR="00E42BA6" w:rsidRPr="00E87B35" w:rsidRDefault="00E42BA6" w:rsidP="00714398">
            <w:pPr>
              <w:keepNext/>
            </w:pPr>
          </w:p>
        </w:tc>
      </w:tr>
      <w:tr w:rsidR="00E42BA6" w:rsidRPr="00AD76B0" w14:paraId="1711B4E2" w14:textId="77777777" w:rsidTr="00E42BA6">
        <w:trPr>
          <w:cantSplit/>
          <w:trHeight w:val="224"/>
          <w:jc w:val="center"/>
        </w:trPr>
        <w:tc>
          <w:tcPr>
            <w:tcW w:w="386" w:type="pct"/>
            <w:vMerge/>
          </w:tcPr>
          <w:p w14:paraId="2A850EE3" w14:textId="77777777" w:rsidR="00E42BA6" w:rsidRPr="00AD76B0" w:rsidRDefault="00E42BA6" w:rsidP="00714398">
            <w:pPr>
              <w:pStyle w:val="Bezmezer"/>
              <w:numPr>
                <w:ilvl w:val="0"/>
                <w:numId w:val="1"/>
              </w:numPr>
            </w:pPr>
          </w:p>
        </w:tc>
        <w:tc>
          <w:tcPr>
            <w:tcW w:w="1408" w:type="pct"/>
            <w:vMerge/>
            <w:shd w:val="clear" w:color="auto" w:fill="auto"/>
          </w:tcPr>
          <w:p w14:paraId="4D98F5F4" w14:textId="77777777" w:rsidR="00E42BA6" w:rsidRDefault="00E42BA6" w:rsidP="00714398"/>
        </w:tc>
        <w:tc>
          <w:tcPr>
            <w:tcW w:w="1361" w:type="pct"/>
            <w:shd w:val="clear" w:color="auto" w:fill="auto"/>
          </w:tcPr>
          <w:p w14:paraId="0020632B" w14:textId="77777777" w:rsidR="00E42BA6" w:rsidRPr="001D4DBA" w:rsidRDefault="00E42BA6" w:rsidP="00E42BA6">
            <w:pPr>
              <w:pStyle w:val="Odstavecseseznamem"/>
              <w:numPr>
                <w:ilvl w:val="0"/>
                <w:numId w:val="8"/>
              </w:numPr>
              <w:rPr>
                <w:rFonts w:ascii="Calibri" w:hAnsi="Calibri" w:cs="Calibri"/>
                <w:color w:val="000000" w:themeColor="text1"/>
              </w:rPr>
            </w:pPr>
            <w:r w:rsidRPr="001D4DBA">
              <w:rPr>
                <w:rFonts w:ascii="Calibri" w:hAnsi="Calibri" w:cs="Calibri"/>
                <w:color w:val="000000" w:themeColor="text1"/>
              </w:rPr>
              <w:t>Záruku garantuje přímo výrobce zařízení</w:t>
            </w:r>
          </w:p>
        </w:tc>
        <w:tc>
          <w:tcPr>
            <w:tcW w:w="670" w:type="pct"/>
            <w:shd w:val="clear" w:color="auto" w:fill="FFFF00"/>
          </w:tcPr>
          <w:p w14:paraId="75890DB5" w14:textId="77777777" w:rsidR="00E42BA6" w:rsidRPr="00E87B35" w:rsidRDefault="00E42BA6" w:rsidP="00714398">
            <w:pPr>
              <w:keepNext/>
            </w:pPr>
          </w:p>
        </w:tc>
        <w:tc>
          <w:tcPr>
            <w:tcW w:w="1175" w:type="pct"/>
            <w:shd w:val="clear" w:color="auto" w:fill="FFFF00"/>
          </w:tcPr>
          <w:p w14:paraId="25DFD596" w14:textId="77777777" w:rsidR="00E42BA6" w:rsidRPr="00E87B35" w:rsidRDefault="00E42BA6" w:rsidP="00714398">
            <w:pPr>
              <w:keepNext/>
            </w:pPr>
          </w:p>
        </w:tc>
      </w:tr>
    </w:tbl>
    <w:bookmarkEnd w:id="356"/>
    <w:p w14:paraId="6113C06A" w14:textId="63D58C6D" w:rsidR="00A71CC8" w:rsidRDefault="00C50E4F" w:rsidP="00C60034">
      <w:pPr>
        <w:pStyle w:val="Titulek"/>
        <w:jc w:val="center"/>
      </w:pPr>
      <w:r>
        <w:t xml:space="preserve">Tabulka </w:t>
      </w:r>
      <w:r w:rsidR="00E9490C">
        <w:fldChar w:fldCharType="begin"/>
      </w:r>
      <w:r w:rsidR="00E9490C">
        <w:instrText xml:space="preserve"> SEQ Tabulka \* ARABIC </w:instrText>
      </w:r>
      <w:r w:rsidR="00E9490C">
        <w:fldChar w:fldCharType="separate"/>
      </w:r>
      <w:r w:rsidR="007416A2">
        <w:rPr>
          <w:noProof/>
        </w:rPr>
        <w:t>2</w:t>
      </w:r>
      <w:r w:rsidR="00E9490C">
        <w:rPr>
          <w:noProof/>
        </w:rPr>
        <w:fldChar w:fldCharType="end"/>
      </w:r>
      <w:r>
        <w:t xml:space="preserve"> - </w:t>
      </w:r>
      <w:r w:rsidRPr="00676F6D">
        <w:t>Technické parametry</w:t>
      </w:r>
      <w:r>
        <w:t xml:space="preserve"> pro SAN</w:t>
      </w:r>
    </w:p>
    <w:p w14:paraId="5944A6E9" w14:textId="77777777" w:rsidR="00C60034" w:rsidRPr="00C60034" w:rsidRDefault="00C60034" w:rsidP="00C60034"/>
    <w:p w14:paraId="5C2DFA0C" w14:textId="6C9A641E" w:rsidR="00A71CC8" w:rsidRDefault="00A71CC8" w:rsidP="00A71CC8">
      <w:pPr>
        <w:pStyle w:val="Nadpis2"/>
        <w:rPr>
          <w:sz w:val="40"/>
          <w:szCs w:val="40"/>
        </w:rPr>
      </w:pPr>
      <w:bookmarkStart w:id="357" w:name="_Ref166922704"/>
      <w:bookmarkStart w:id="358" w:name="_Ref169779366"/>
      <w:bookmarkStart w:id="359" w:name="_Toc177708942"/>
      <w:bookmarkStart w:id="360" w:name="_Toc194331266"/>
      <w:r w:rsidRPr="00FF41DD">
        <w:rPr>
          <w:sz w:val="40"/>
          <w:szCs w:val="40"/>
        </w:rPr>
        <w:t>LAN síť</w:t>
      </w:r>
      <w:bookmarkEnd w:id="357"/>
      <w:r w:rsidR="00F85172">
        <w:rPr>
          <w:sz w:val="40"/>
          <w:szCs w:val="40"/>
        </w:rPr>
        <w:t xml:space="preserve"> (sí</w:t>
      </w:r>
      <w:r w:rsidR="00203E9B">
        <w:rPr>
          <w:sz w:val="40"/>
          <w:szCs w:val="40"/>
        </w:rPr>
        <w:t>ťo</w:t>
      </w:r>
      <w:r w:rsidR="00F85172">
        <w:rPr>
          <w:sz w:val="40"/>
          <w:szCs w:val="40"/>
        </w:rPr>
        <w:t>vé a bezpečnostní prvky)</w:t>
      </w:r>
      <w:bookmarkEnd w:id="358"/>
      <w:bookmarkEnd w:id="359"/>
      <w:bookmarkEnd w:id="360"/>
    </w:p>
    <w:p w14:paraId="407079D3" w14:textId="1C9CB819" w:rsidR="00E860D0" w:rsidRPr="00A53B17" w:rsidRDefault="00E860D0" w:rsidP="00A53B17">
      <w:pPr>
        <w:pStyle w:val="Nadpis3"/>
        <w:rPr>
          <w:sz w:val="32"/>
          <w:szCs w:val="32"/>
        </w:rPr>
      </w:pPr>
      <w:bookmarkStart w:id="361" w:name="_Toc177708943"/>
      <w:bookmarkStart w:id="362" w:name="_Toc194331267"/>
      <w:r w:rsidRPr="00A53B17">
        <w:rPr>
          <w:sz w:val="32"/>
          <w:szCs w:val="32"/>
        </w:rPr>
        <w:t>Popis současného stavu</w:t>
      </w:r>
      <w:bookmarkEnd w:id="361"/>
      <w:bookmarkEnd w:id="362"/>
    </w:p>
    <w:p w14:paraId="57F13352" w14:textId="09AA943F" w:rsidR="00E860D0" w:rsidRPr="00E860D0" w:rsidRDefault="00E860D0" w:rsidP="00257CD4">
      <w:pPr>
        <w:spacing w:before="240" w:after="240"/>
        <w:jc w:val="both"/>
      </w:pPr>
      <w:r>
        <w:t xml:space="preserve">Viz kapitola </w:t>
      </w:r>
      <w:r w:rsidR="00A53B17">
        <w:fldChar w:fldCharType="begin"/>
      </w:r>
      <w:r w:rsidR="00A53B17">
        <w:instrText xml:space="preserve"> REF _Ref172650628 \r \h </w:instrText>
      </w:r>
      <w:r w:rsidR="00257CD4">
        <w:instrText xml:space="preserve"> \* MERGEFORMAT </w:instrText>
      </w:r>
      <w:r w:rsidR="00A53B17">
        <w:fldChar w:fldCharType="separate"/>
      </w:r>
      <w:r w:rsidR="00A53B17">
        <w:t>1.2</w:t>
      </w:r>
      <w:r w:rsidR="00A53B17">
        <w:fldChar w:fldCharType="end"/>
      </w:r>
      <w:r w:rsidR="00A53B17">
        <w:t xml:space="preserve"> </w:t>
      </w:r>
      <w:r w:rsidR="00DD4C8E">
        <w:t>LAN síť</w:t>
      </w:r>
      <w:r w:rsidR="00257CD4">
        <w:t>.</w:t>
      </w:r>
    </w:p>
    <w:p w14:paraId="4714473C" w14:textId="77777777" w:rsidR="00FC1CFA" w:rsidRPr="00FC1CFA" w:rsidRDefault="00FC1CFA" w:rsidP="00FC1CFA">
      <w:pPr>
        <w:pStyle w:val="Nadpis3"/>
        <w:rPr>
          <w:sz w:val="32"/>
          <w:szCs w:val="32"/>
        </w:rPr>
      </w:pPr>
      <w:bookmarkStart w:id="363" w:name="_Toc177708944"/>
      <w:bookmarkStart w:id="364" w:name="_Toc194331268"/>
      <w:r w:rsidRPr="004C3A4D">
        <w:rPr>
          <w:sz w:val="32"/>
          <w:szCs w:val="32"/>
        </w:rPr>
        <w:t>Požadavky na nové řešení</w:t>
      </w:r>
      <w:bookmarkEnd w:id="363"/>
      <w:bookmarkEnd w:id="364"/>
    </w:p>
    <w:p w14:paraId="6EFE0691" w14:textId="5AA8A842" w:rsidR="00DF04E8" w:rsidRPr="00963B7F" w:rsidRDefault="00DF04E8" w:rsidP="00887549">
      <w:pPr>
        <w:spacing w:before="240" w:after="120"/>
        <w:jc w:val="both"/>
      </w:pPr>
      <w:r>
        <w:t xml:space="preserve">Na základě analýz trendů, současného stavu, rozvoje ICT prostředku a dlouhodobého plánování </w:t>
      </w:r>
      <w:r w:rsidR="00EA0B00">
        <w:t xml:space="preserve">Objednatel požaduje </w:t>
      </w:r>
      <w:r>
        <w:t>dodat následující řešení postavené</w:t>
      </w:r>
      <w:r w:rsidR="00835076">
        <w:t xml:space="preserve"> na architektuře </w:t>
      </w:r>
      <w:r w:rsidR="00140BFB">
        <w:t>Closovi sítě</w:t>
      </w:r>
      <w:r w:rsidR="00835076">
        <w:t xml:space="preserve"> </w:t>
      </w:r>
      <w:r w:rsidR="00140BFB">
        <w:t>a</w:t>
      </w:r>
      <w:r>
        <w:t xml:space="preserve"> na</w:t>
      </w:r>
      <w:r w:rsidR="00887549">
        <w:t xml:space="preserve"> následujících</w:t>
      </w:r>
      <w:r>
        <w:t xml:space="preserve"> funkcích a pravidlech.</w:t>
      </w:r>
    </w:p>
    <w:p w14:paraId="1B9D5ACF" w14:textId="39ACB515" w:rsidR="00DF04E8" w:rsidRPr="000C4E2A" w:rsidRDefault="006F6E10" w:rsidP="00887549">
      <w:pPr>
        <w:jc w:val="both"/>
      </w:pPr>
      <w:r>
        <w:t>Fabric d</w:t>
      </w:r>
      <w:r w:rsidR="00DF04E8" w:rsidRPr="000C4E2A">
        <w:t>atové centrum</w:t>
      </w:r>
      <w:r>
        <w:t xml:space="preserve"> </w:t>
      </w:r>
      <w:r w:rsidR="00DF04E8" w:rsidRPr="000C4E2A">
        <w:t>(dále jen DC Fabric) bude:</w:t>
      </w:r>
    </w:p>
    <w:p w14:paraId="7EB184E5" w14:textId="3E31CA25" w:rsidR="00DF04E8" w:rsidRPr="000C4E2A" w:rsidRDefault="00DF04E8" w:rsidP="002D1608">
      <w:pPr>
        <w:pStyle w:val="Odstavecseseznamem"/>
        <w:numPr>
          <w:ilvl w:val="0"/>
          <w:numId w:val="56"/>
        </w:numPr>
        <w:spacing w:line="256" w:lineRule="auto"/>
        <w:jc w:val="both"/>
      </w:pPr>
      <w:r w:rsidRPr="000C4E2A">
        <w:t>Založené na SPINE-LEAF topologii</w:t>
      </w:r>
      <w:r w:rsidR="00887549">
        <w:t>;</w:t>
      </w:r>
    </w:p>
    <w:p w14:paraId="7B445341" w14:textId="72D30AAB" w:rsidR="00DF04E8" w:rsidRPr="000C4E2A" w:rsidRDefault="00DF04E8" w:rsidP="002D1608">
      <w:pPr>
        <w:pStyle w:val="Odstavecseseznamem"/>
        <w:numPr>
          <w:ilvl w:val="0"/>
          <w:numId w:val="56"/>
        </w:numPr>
        <w:spacing w:line="256" w:lineRule="auto"/>
        <w:jc w:val="both"/>
      </w:pPr>
      <w:r w:rsidRPr="000C4E2A">
        <w:t>SPINE-LEAF redundance dvojité hvězdy bude pro rychlou konvergenci opřená o protokoly OSPF a iBGP</w:t>
      </w:r>
      <w:r w:rsidR="00887549">
        <w:t>;</w:t>
      </w:r>
    </w:p>
    <w:p w14:paraId="073ACD71" w14:textId="5CACD4F6" w:rsidR="00DF04E8" w:rsidRPr="000C4E2A" w:rsidRDefault="00DF04E8" w:rsidP="002D1608">
      <w:pPr>
        <w:pStyle w:val="Odstavecseseznamem"/>
        <w:numPr>
          <w:ilvl w:val="0"/>
          <w:numId w:val="56"/>
        </w:numPr>
        <w:spacing w:line="256" w:lineRule="auto"/>
        <w:jc w:val="both"/>
      </w:pPr>
      <w:r w:rsidRPr="000C4E2A">
        <w:t xml:space="preserve">SPINE-LEAF propoje budou navrženy minimálně na multiple 100GE </w:t>
      </w:r>
      <w:r w:rsidR="00887549">
        <w:t>rozhraních;</w:t>
      </w:r>
      <w:r w:rsidR="00887549">
        <w:tab/>
      </w:r>
    </w:p>
    <w:p w14:paraId="652153F4" w14:textId="0720FCA1" w:rsidR="00DF04E8" w:rsidRPr="000C4E2A" w:rsidRDefault="00DF04E8" w:rsidP="002D1608">
      <w:pPr>
        <w:pStyle w:val="Odstavecseseznamem"/>
        <w:numPr>
          <w:ilvl w:val="0"/>
          <w:numId w:val="56"/>
        </w:numPr>
        <w:spacing w:line="256" w:lineRule="auto"/>
        <w:jc w:val="both"/>
      </w:pPr>
      <w:r w:rsidRPr="000C4E2A">
        <w:t xml:space="preserve">Připojení výpočetních prostředků bude realizováno pomocí multiple 25GE </w:t>
      </w:r>
      <w:r w:rsidR="00887549">
        <w:t>rozhraních.</w:t>
      </w:r>
      <w:r w:rsidRPr="000C4E2A">
        <w:t xml:space="preserve"> Tato připojení budou v režimu </w:t>
      </w:r>
      <w:r w:rsidR="00887549">
        <w:t>D</w:t>
      </w:r>
      <w:r w:rsidRPr="000C4E2A">
        <w:t>ual-</w:t>
      </w:r>
      <w:r w:rsidR="00887549">
        <w:t>H</w:t>
      </w:r>
      <w:r w:rsidRPr="000C4E2A">
        <w:t>oming s redundancí na L2 vrs</w:t>
      </w:r>
      <w:r w:rsidR="00887549">
        <w:t>t</w:t>
      </w:r>
      <w:r w:rsidRPr="000C4E2A">
        <w:t>vě s implementací tzv</w:t>
      </w:r>
      <w:r w:rsidR="00887549">
        <w:t>.</w:t>
      </w:r>
      <w:r w:rsidRPr="000C4E2A">
        <w:t xml:space="preserve"> multi-chassis LAG</w:t>
      </w:r>
      <w:r w:rsidR="00887549">
        <w:t>.;</w:t>
      </w:r>
    </w:p>
    <w:p w14:paraId="4A9EA676" w14:textId="164C23E2" w:rsidR="00DF04E8" w:rsidRPr="000C4E2A" w:rsidRDefault="00DF04E8" w:rsidP="002D1608">
      <w:pPr>
        <w:pStyle w:val="Odstavecseseznamem"/>
        <w:numPr>
          <w:ilvl w:val="0"/>
          <w:numId w:val="56"/>
        </w:numPr>
        <w:spacing w:line="256" w:lineRule="auto"/>
        <w:jc w:val="both"/>
      </w:pPr>
      <w:r w:rsidRPr="000C4E2A">
        <w:t xml:space="preserve">L2/L3 služby v DC </w:t>
      </w:r>
      <w:r w:rsidR="00887549">
        <w:t>F</w:t>
      </w:r>
      <w:r w:rsidRPr="000C4E2A">
        <w:t>abric budou využívat EVPN/VXLAN technologii. Tato funkcionalita bude implementována v konfiguraci tzv. symetrického routingu, kde budou jak L2 tak i L3 VTEPy terminovány na všech „</w:t>
      </w:r>
      <w:r w:rsidR="00887549">
        <w:t>E</w:t>
      </w:r>
      <w:r w:rsidRPr="000C4E2A">
        <w:t>dge zařízeních“ DC fabric, kterými jsou LEAF</w:t>
      </w:r>
      <w:r>
        <w:t xml:space="preserve"> </w:t>
      </w:r>
      <w:r w:rsidRPr="000C4E2A">
        <w:t>prvky.</w:t>
      </w:r>
      <w:r w:rsidR="00887549">
        <w:t>;</w:t>
      </w:r>
    </w:p>
    <w:p w14:paraId="4364C925" w14:textId="48B3DE06" w:rsidR="00DF04E8" w:rsidRPr="000C4E2A" w:rsidRDefault="00DF04E8" w:rsidP="002D1608">
      <w:pPr>
        <w:pStyle w:val="Odstavecseseznamem"/>
        <w:numPr>
          <w:ilvl w:val="0"/>
          <w:numId w:val="56"/>
        </w:numPr>
        <w:spacing w:line="256" w:lineRule="auto"/>
        <w:jc w:val="both"/>
      </w:pPr>
      <w:r w:rsidRPr="000C4E2A">
        <w:t>WAN připojení bude redundantní a provedené pomocí dedikovaných routerů</w:t>
      </w:r>
      <w:r w:rsidR="00E93A9B">
        <w:t>;</w:t>
      </w:r>
    </w:p>
    <w:p w14:paraId="0D1D2070" w14:textId="27AAA24C" w:rsidR="00DF04E8" w:rsidRPr="000C4E2A" w:rsidRDefault="00DF04E8" w:rsidP="00E93A9B">
      <w:pPr>
        <w:jc w:val="both"/>
      </w:pPr>
      <w:r w:rsidRPr="000C4E2A">
        <w:t>Na základě potřeb a požadavků budou výše zmíněná pravidla realizovány v následovně:</w:t>
      </w:r>
    </w:p>
    <w:p w14:paraId="317225C1" w14:textId="265E6682" w:rsidR="00DF04E8" w:rsidRPr="000C4E2A" w:rsidRDefault="00DF04E8" w:rsidP="002D1608">
      <w:pPr>
        <w:pStyle w:val="Odstavecseseznamem"/>
        <w:numPr>
          <w:ilvl w:val="0"/>
          <w:numId w:val="57"/>
        </w:numPr>
        <w:spacing w:line="256" w:lineRule="auto"/>
        <w:jc w:val="both"/>
      </w:pPr>
      <w:r w:rsidRPr="000C4E2A">
        <w:t>Ve dvou PoDech = ve dvou sálech na jedné lokalitě</w:t>
      </w:r>
      <w:r w:rsidR="003C4AC7">
        <w:t>;</w:t>
      </w:r>
    </w:p>
    <w:p w14:paraId="031F3861" w14:textId="78A49DD3" w:rsidR="00DF04E8" w:rsidRPr="000C4E2A" w:rsidRDefault="00DF04E8" w:rsidP="002D1608">
      <w:pPr>
        <w:pStyle w:val="Odstavecseseznamem"/>
        <w:numPr>
          <w:ilvl w:val="0"/>
          <w:numId w:val="57"/>
        </w:numPr>
        <w:spacing w:line="256" w:lineRule="auto"/>
        <w:jc w:val="both"/>
      </w:pPr>
      <w:r w:rsidRPr="000C4E2A">
        <w:t xml:space="preserve">Realizace musí být z hlediska HW i SW připravena na budoucí možné </w:t>
      </w:r>
      <w:r w:rsidR="00E34EC1">
        <w:t>rozdělení</w:t>
      </w:r>
      <w:r w:rsidRPr="000C4E2A">
        <w:t xml:space="preserve"> ze dvou PoDů do dvou PoPů ve dvou geograficky vzdálených </w:t>
      </w:r>
      <w:r w:rsidR="00E34EC1">
        <w:t>d</w:t>
      </w:r>
      <w:r w:rsidRPr="000C4E2A">
        <w:t>atových centrech včetně rozšíření o tzv. Witness site.</w:t>
      </w:r>
      <w:r w:rsidR="00E34EC1">
        <w:t>;</w:t>
      </w:r>
    </w:p>
    <w:p w14:paraId="5FC29DDB" w14:textId="101654EB" w:rsidR="00DF04E8" w:rsidRPr="000C4E2A" w:rsidRDefault="00DF04E8" w:rsidP="002D1608">
      <w:pPr>
        <w:pStyle w:val="Odstavecseseznamem"/>
        <w:numPr>
          <w:ilvl w:val="0"/>
          <w:numId w:val="57"/>
        </w:numPr>
        <w:spacing w:line="256" w:lineRule="auto"/>
        <w:jc w:val="both"/>
      </w:pPr>
      <w:r w:rsidRPr="000C4E2A">
        <w:t>Propojení obou PoDů bude již od startu konfigurováno s</w:t>
      </w:r>
      <w:r w:rsidR="00A22F82">
        <w:t> </w:t>
      </w:r>
      <w:r w:rsidRPr="000C4E2A">
        <w:t>potřebn</w:t>
      </w:r>
      <w:r w:rsidR="00A22F82">
        <w:t xml:space="preserve">ými bezpečnostnímu aspekty </w:t>
      </w:r>
      <w:r w:rsidRPr="000C4E2A">
        <w:t>založen</w:t>
      </w:r>
      <w:r w:rsidR="00A22F82">
        <w:t>é</w:t>
      </w:r>
      <w:r w:rsidRPr="000C4E2A">
        <w:t xml:space="preserve"> na MACsec technologii</w:t>
      </w:r>
      <w:r w:rsidR="00A22F82">
        <w:t>;</w:t>
      </w:r>
    </w:p>
    <w:p w14:paraId="482EB260" w14:textId="261733FF" w:rsidR="00DF04E8" w:rsidRPr="000C4E2A" w:rsidRDefault="00DF04E8" w:rsidP="002D1608">
      <w:pPr>
        <w:pStyle w:val="Odstavecseseznamem"/>
        <w:numPr>
          <w:ilvl w:val="0"/>
          <w:numId w:val="57"/>
        </w:numPr>
        <w:spacing w:line="256" w:lineRule="auto"/>
        <w:jc w:val="both"/>
      </w:pPr>
      <w:r w:rsidRPr="000C4E2A">
        <w:t xml:space="preserve">HW/SW vybavení bude již od začátku </w:t>
      </w:r>
      <w:r w:rsidR="00DD34C8">
        <w:t>připravené</w:t>
      </w:r>
      <w:r w:rsidR="00DD34C8" w:rsidRPr="000C4E2A">
        <w:t xml:space="preserve"> </w:t>
      </w:r>
      <w:r w:rsidRPr="000C4E2A">
        <w:t>pro budoucí možné rozšíření</w:t>
      </w:r>
      <w:r w:rsidR="00A72AF3">
        <w:t xml:space="preserve"> </w:t>
      </w:r>
      <w:r w:rsidR="00DD34C8">
        <w:t>až o 30%</w:t>
      </w:r>
      <w:r w:rsidR="00B20FEF">
        <w:t xml:space="preserve"> kapacity</w:t>
      </w:r>
      <w:r w:rsidR="00313565">
        <w:t xml:space="preserve"> pro připojení výpočetních prvků</w:t>
      </w:r>
      <w:r w:rsidR="00A22F82">
        <w:t>;</w:t>
      </w:r>
    </w:p>
    <w:p w14:paraId="427DF939" w14:textId="426F0595" w:rsidR="00DF04E8" w:rsidRPr="000C4E2A" w:rsidRDefault="00DF04E8" w:rsidP="002D1608">
      <w:pPr>
        <w:pStyle w:val="Odstavecseseznamem"/>
        <w:numPr>
          <w:ilvl w:val="0"/>
          <w:numId w:val="57"/>
        </w:numPr>
        <w:spacing w:line="256" w:lineRule="auto"/>
        <w:jc w:val="both"/>
      </w:pPr>
      <w:r w:rsidRPr="000C4E2A">
        <w:t xml:space="preserve">Na border routerech nebude provozováno full BGP = není potřeba implementace nákladných ASBR routerů. Pro WAN INET připojení tedy budou postačovat routery s výrazně nižší L3 škálovatelností a připojení bude realizováno </w:t>
      </w:r>
      <w:r w:rsidR="00CA3439" w:rsidRPr="000C4E2A">
        <w:t>redundantně</w:t>
      </w:r>
      <w:r w:rsidRPr="000C4E2A">
        <w:t xml:space="preserve"> k jednomu upstream operátorovi. </w:t>
      </w:r>
      <w:r w:rsidR="00CA3439" w:rsidRPr="000C4E2A">
        <w:t>Redundantně</w:t>
      </w:r>
      <w:r w:rsidRPr="000C4E2A">
        <w:t xml:space="preserve"> znamená jedno připojení z každého PoPu.</w:t>
      </w:r>
      <w:r w:rsidR="00CA3439">
        <w:t>;</w:t>
      </w:r>
    </w:p>
    <w:p w14:paraId="75CECC35" w14:textId="6B9E5D08" w:rsidR="00DF04E8" w:rsidRPr="000C4E2A" w:rsidRDefault="008311E0" w:rsidP="002D1608">
      <w:pPr>
        <w:pStyle w:val="Odstavecseseznamem"/>
        <w:numPr>
          <w:ilvl w:val="0"/>
          <w:numId w:val="57"/>
        </w:numPr>
        <w:spacing w:line="256" w:lineRule="auto"/>
        <w:jc w:val="both"/>
      </w:pPr>
      <w:r>
        <w:t>Objednatel</w:t>
      </w:r>
      <w:r w:rsidR="00DF04E8" w:rsidRPr="000C4E2A">
        <w:t xml:space="preserve"> bude připojení za účelem využívání i poskytování služeb k CMS pomocí nejvyšší možné redundance. Tedy plně redundantně v obou PoPech </w:t>
      </w:r>
      <w:r w:rsidR="00F114A0">
        <w:t>d</w:t>
      </w:r>
      <w:r w:rsidR="00DF04E8" w:rsidRPr="000C4E2A">
        <w:t>atového centra</w:t>
      </w:r>
      <w:r w:rsidR="00F114A0">
        <w:t>;</w:t>
      </w:r>
    </w:p>
    <w:p w14:paraId="197CF88E" w14:textId="32EE9D48" w:rsidR="00DF04E8" w:rsidRDefault="00DF04E8" w:rsidP="002D1608">
      <w:pPr>
        <w:pStyle w:val="Odstavecseseznamem"/>
        <w:numPr>
          <w:ilvl w:val="0"/>
          <w:numId w:val="57"/>
        </w:numPr>
        <w:spacing w:line="256" w:lineRule="auto"/>
        <w:jc w:val="both"/>
      </w:pPr>
      <w:r w:rsidRPr="000C4E2A">
        <w:t>L4-L7 security – NG Firewaly a Load Balancery – bude nasazenou v plně redundantních tzv. clusterech</w:t>
      </w:r>
      <w:r w:rsidR="00F114A0">
        <w:t xml:space="preserve"> </w:t>
      </w:r>
      <w:r w:rsidRPr="000C4E2A">
        <w:t xml:space="preserve">v každém z PoPů. Tento přístup poskytuje ideální řešení pro budoucí možné </w:t>
      </w:r>
      <w:r w:rsidR="006D73F1">
        <w:t>rozdělení</w:t>
      </w:r>
      <w:r w:rsidRPr="000C4E2A">
        <w:t xml:space="preserve"> do dvou geograficky oddělený</w:t>
      </w:r>
      <w:r w:rsidR="006D73F1">
        <w:t>ch</w:t>
      </w:r>
      <w:r w:rsidRPr="000C4E2A">
        <w:t xml:space="preserve"> PoPů.</w:t>
      </w:r>
      <w:r w:rsidR="006D73F1">
        <w:t>;</w:t>
      </w:r>
    </w:p>
    <w:p w14:paraId="7CFA85BA" w14:textId="7596728B" w:rsidR="00727337" w:rsidRPr="000C4E2A" w:rsidRDefault="004D617D" w:rsidP="00727337">
      <w:pPr>
        <w:jc w:val="both"/>
      </w:pPr>
      <w:r>
        <w:t xml:space="preserve">V rámci celého řešení musí být jednoznačně zajištěna kompatibilita mezi </w:t>
      </w:r>
      <w:r w:rsidR="0050504D" w:rsidRPr="00227564">
        <w:t>všemi nabízenými prvky a</w:t>
      </w:r>
      <w:r>
        <w:t xml:space="preserve"> současně musí</w:t>
      </w:r>
      <w:r w:rsidR="0050504D" w:rsidRPr="00227564">
        <w:t xml:space="preserve"> </w:t>
      </w:r>
      <w:r>
        <w:t>být poskytnuty</w:t>
      </w:r>
      <w:r w:rsidR="0050504D" w:rsidRPr="00227564">
        <w:t xml:space="preserve"> všechny potřebné funkcionality </w:t>
      </w:r>
      <w:r>
        <w:t>tak, aby funkčnost celého dodaného díla byla bez vadná.</w:t>
      </w:r>
      <w:r w:rsidR="00727337">
        <w:t xml:space="preserve"> </w:t>
      </w:r>
      <w:r w:rsidR="00727337" w:rsidRPr="00727337">
        <w:rPr>
          <w:rFonts w:ascii="Calibri" w:hAnsi="Calibri" w:cs="Calibri"/>
        </w:rPr>
        <w:t xml:space="preserve">Podpora řešení a aktualizace </w:t>
      </w:r>
      <w:r w:rsidR="00727337">
        <w:rPr>
          <w:rFonts w:ascii="Calibri" w:hAnsi="Calibri" w:cs="Calibri"/>
        </w:rPr>
        <w:t xml:space="preserve">musí být zajištěna </w:t>
      </w:r>
      <w:r w:rsidR="00727337" w:rsidRPr="00727337">
        <w:rPr>
          <w:rFonts w:ascii="Calibri" w:hAnsi="Calibri" w:cs="Calibri"/>
        </w:rPr>
        <w:t>po dobu 6 let, 24x7, oprava do 24h</w:t>
      </w:r>
      <w:r w:rsidR="00727337">
        <w:rPr>
          <w:rFonts w:ascii="Calibri" w:hAnsi="Calibri" w:cs="Calibri"/>
        </w:rPr>
        <w:t>, k</w:t>
      </w:r>
      <w:r w:rsidR="00727337" w:rsidRPr="00727337">
        <w:rPr>
          <w:rFonts w:ascii="Calibri" w:hAnsi="Calibri" w:cs="Calibri"/>
        </w:rPr>
        <w:t>omunikace výhradně v českém jazyce</w:t>
      </w:r>
      <w:r w:rsidR="00727337">
        <w:rPr>
          <w:rFonts w:ascii="Calibri" w:hAnsi="Calibri" w:cs="Calibri"/>
        </w:rPr>
        <w:t xml:space="preserve"> a z</w:t>
      </w:r>
      <w:r w:rsidR="00727337" w:rsidRPr="00154638">
        <w:rPr>
          <w:rFonts w:ascii="Calibri" w:hAnsi="Calibri" w:cs="Calibri"/>
        </w:rPr>
        <w:t>áruk</w:t>
      </w:r>
      <w:r w:rsidR="00727337">
        <w:rPr>
          <w:rFonts w:ascii="Calibri" w:hAnsi="Calibri" w:cs="Calibri"/>
        </w:rPr>
        <w:t>a bude</w:t>
      </w:r>
      <w:r w:rsidR="00727337" w:rsidRPr="00154638">
        <w:rPr>
          <w:rFonts w:ascii="Calibri" w:hAnsi="Calibri" w:cs="Calibri"/>
        </w:rPr>
        <w:t xml:space="preserve"> garant</w:t>
      </w:r>
      <w:r w:rsidR="00727337">
        <w:rPr>
          <w:rFonts w:ascii="Calibri" w:hAnsi="Calibri" w:cs="Calibri"/>
        </w:rPr>
        <w:t>ována</w:t>
      </w:r>
      <w:r w:rsidR="00727337" w:rsidRPr="00154638">
        <w:rPr>
          <w:rFonts w:ascii="Calibri" w:hAnsi="Calibri" w:cs="Calibri"/>
        </w:rPr>
        <w:t xml:space="preserve"> přímo výrobce</w:t>
      </w:r>
      <w:r w:rsidR="00727337">
        <w:rPr>
          <w:rFonts w:ascii="Calibri" w:hAnsi="Calibri" w:cs="Calibri"/>
        </w:rPr>
        <w:t>m</w:t>
      </w:r>
      <w:r w:rsidR="00727337" w:rsidRPr="00154638">
        <w:rPr>
          <w:rFonts w:ascii="Calibri" w:hAnsi="Calibri" w:cs="Calibri"/>
        </w:rPr>
        <w:t xml:space="preserve"> zařízení</w:t>
      </w:r>
      <w:r w:rsidR="00727337">
        <w:rPr>
          <w:rFonts w:ascii="Calibri" w:hAnsi="Calibri" w:cs="Calibri"/>
        </w:rPr>
        <w:t>.</w:t>
      </w:r>
    </w:p>
    <w:p w14:paraId="2CA69839" w14:textId="68BE9694" w:rsidR="00B90D39" w:rsidRPr="001C7AAF" w:rsidRDefault="00DC3F2E" w:rsidP="001C7AAF">
      <w:pPr>
        <w:pStyle w:val="Nadpis4"/>
        <w:rPr>
          <w:i w:val="0"/>
          <w:iCs w:val="0"/>
          <w:sz w:val="32"/>
          <w:szCs w:val="32"/>
        </w:rPr>
      </w:pPr>
      <w:bookmarkStart w:id="365" w:name="_Toc177708945"/>
      <w:bookmarkStart w:id="366" w:name="_Toc194331269"/>
      <w:r w:rsidRPr="001C7AAF">
        <w:rPr>
          <w:i w:val="0"/>
          <w:iCs w:val="0"/>
          <w:sz w:val="32"/>
          <w:szCs w:val="32"/>
        </w:rPr>
        <w:t>Inicializační nastavení</w:t>
      </w:r>
      <w:bookmarkEnd w:id="365"/>
      <w:bookmarkEnd w:id="366"/>
    </w:p>
    <w:p w14:paraId="119ABA9D" w14:textId="4DE009C4" w:rsidR="00C561C9" w:rsidRPr="000914DF" w:rsidRDefault="00F61A60" w:rsidP="00172553">
      <w:pPr>
        <w:spacing w:before="240" w:after="240"/>
        <w:jc w:val="both"/>
        <w:rPr>
          <w:b/>
          <w:bCs/>
        </w:rPr>
      </w:pPr>
      <w:r w:rsidRPr="00F61A60">
        <w:rPr>
          <w:b/>
          <w:bCs/>
          <w:highlight w:val="yellow"/>
        </w:rPr>
        <w:t>Dodavatel</w:t>
      </w:r>
      <w:r w:rsidR="008614E4" w:rsidRPr="00F61A60">
        <w:rPr>
          <w:b/>
          <w:bCs/>
          <w:highlight w:val="yellow"/>
        </w:rPr>
        <w:t xml:space="preserve"> v rámci </w:t>
      </w:r>
      <w:r w:rsidR="0053473F" w:rsidRPr="000914DF">
        <w:rPr>
          <w:b/>
          <w:bCs/>
          <w:highlight w:val="yellow"/>
        </w:rPr>
        <w:t xml:space="preserve">této kapitoly popíše detailně </w:t>
      </w:r>
      <w:r w:rsidR="00172553" w:rsidRPr="000914DF">
        <w:rPr>
          <w:b/>
          <w:bCs/>
          <w:highlight w:val="yellow"/>
        </w:rPr>
        <w:t>ú</w:t>
      </w:r>
      <w:r w:rsidR="00C561C9" w:rsidRPr="000914DF">
        <w:rPr>
          <w:b/>
          <w:bCs/>
          <w:highlight w:val="yellow"/>
        </w:rPr>
        <w:t>vodní nastavení celého řešení umístěn</w:t>
      </w:r>
      <w:r w:rsidR="00172553" w:rsidRPr="000914DF">
        <w:rPr>
          <w:b/>
          <w:bCs/>
          <w:highlight w:val="yellow"/>
        </w:rPr>
        <w:t>ého</w:t>
      </w:r>
      <w:r w:rsidR="00C561C9" w:rsidRPr="000914DF">
        <w:rPr>
          <w:b/>
          <w:bCs/>
          <w:highlight w:val="yellow"/>
        </w:rPr>
        <w:t xml:space="preserve"> do jednoho DC, za využití všech požadovaných prvků</w:t>
      </w:r>
      <w:r w:rsidR="002C3666" w:rsidRPr="000914DF">
        <w:rPr>
          <w:b/>
          <w:bCs/>
          <w:highlight w:val="yellow"/>
        </w:rPr>
        <w:t xml:space="preserve"> po produktivním nasazení</w:t>
      </w:r>
      <w:r w:rsidR="00C561C9" w:rsidRPr="000914DF">
        <w:rPr>
          <w:b/>
          <w:bCs/>
          <w:highlight w:val="yellow"/>
        </w:rPr>
        <w:t xml:space="preserve">. Po </w:t>
      </w:r>
      <w:r w:rsidR="00EA6199" w:rsidRPr="000914DF">
        <w:rPr>
          <w:b/>
          <w:bCs/>
          <w:highlight w:val="yellow"/>
        </w:rPr>
        <w:t>dodavateli</w:t>
      </w:r>
      <w:r w:rsidR="00C561C9" w:rsidRPr="000914DF">
        <w:rPr>
          <w:b/>
          <w:bCs/>
          <w:highlight w:val="yellow"/>
        </w:rPr>
        <w:t xml:space="preserve"> se požaduje</w:t>
      </w:r>
      <w:r w:rsidR="002C3666" w:rsidRPr="000914DF">
        <w:rPr>
          <w:b/>
          <w:bCs/>
          <w:highlight w:val="yellow"/>
        </w:rPr>
        <w:t>,</w:t>
      </w:r>
      <w:r w:rsidR="00C561C9" w:rsidRPr="000914DF">
        <w:rPr>
          <w:b/>
          <w:bCs/>
          <w:highlight w:val="yellow"/>
        </w:rPr>
        <w:t xml:space="preserve"> aby HW a SW (licence) setup pro </w:t>
      </w:r>
      <w:r w:rsidR="00367237" w:rsidRPr="000914DF">
        <w:rPr>
          <w:b/>
          <w:bCs/>
          <w:highlight w:val="yellow"/>
        </w:rPr>
        <w:t>ú</w:t>
      </w:r>
      <w:r w:rsidR="00C561C9" w:rsidRPr="000914DF">
        <w:rPr>
          <w:b/>
          <w:bCs/>
          <w:highlight w:val="yellow"/>
        </w:rPr>
        <w:t>vodní stav byl kompletní a při přechodu na metro</w:t>
      </w:r>
      <w:r w:rsidR="00367237" w:rsidRPr="000914DF">
        <w:rPr>
          <w:b/>
          <w:bCs/>
          <w:highlight w:val="yellow"/>
        </w:rPr>
        <w:t>cluster</w:t>
      </w:r>
      <w:r w:rsidR="00C561C9" w:rsidRPr="000914DF">
        <w:rPr>
          <w:b/>
          <w:bCs/>
          <w:highlight w:val="yellow"/>
        </w:rPr>
        <w:t xml:space="preserve"> nebo geocluster nebylo nutné dokupovat žádný </w:t>
      </w:r>
      <w:r w:rsidR="00DB4E89" w:rsidRPr="000914DF">
        <w:rPr>
          <w:b/>
          <w:bCs/>
          <w:highlight w:val="yellow"/>
        </w:rPr>
        <w:t xml:space="preserve">dodatečný </w:t>
      </w:r>
      <w:r w:rsidR="00C561C9" w:rsidRPr="000914DF">
        <w:rPr>
          <w:b/>
          <w:bCs/>
          <w:highlight w:val="yellow"/>
        </w:rPr>
        <w:t>HW a SW. Tedy</w:t>
      </w:r>
      <w:r w:rsidR="00DB4E89" w:rsidRPr="000914DF">
        <w:rPr>
          <w:b/>
          <w:bCs/>
          <w:highlight w:val="yellow"/>
        </w:rPr>
        <w:t xml:space="preserve"> kompletní</w:t>
      </w:r>
      <w:r w:rsidR="00C561C9" w:rsidRPr="000914DF">
        <w:rPr>
          <w:b/>
          <w:bCs/>
          <w:highlight w:val="yellow"/>
        </w:rPr>
        <w:t xml:space="preserve"> řešení musí </w:t>
      </w:r>
      <w:r w:rsidR="00DB4E89" w:rsidRPr="000914DF">
        <w:rPr>
          <w:b/>
          <w:bCs/>
          <w:highlight w:val="yellow"/>
        </w:rPr>
        <w:t>být</w:t>
      </w:r>
      <w:r w:rsidR="00C561C9" w:rsidRPr="000914DF">
        <w:rPr>
          <w:b/>
          <w:bCs/>
          <w:highlight w:val="yellow"/>
        </w:rPr>
        <w:t xml:space="preserve"> posta</w:t>
      </w:r>
      <w:r w:rsidR="0041485A" w:rsidRPr="000914DF">
        <w:rPr>
          <w:b/>
          <w:bCs/>
          <w:highlight w:val="yellow"/>
        </w:rPr>
        <w:t>veno</w:t>
      </w:r>
      <w:r w:rsidR="00C561C9" w:rsidRPr="000914DF">
        <w:rPr>
          <w:b/>
          <w:bCs/>
          <w:highlight w:val="yellow"/>
        </w:rPr>
        <w:t xml:space="preserve"> tak</w:t>
      </w:r>
      <w:r w:rsidR="0041485A" w:rsidRPr="000914DF">
        <w:rPr>
          <w:b/>
          <w:bCs/>
          <w:highlight w:val="yellow"/>
        </w:rPr>
        <w:t>,</w:t>
      </w:r>
      <w:r w:rsidR="00C561C9" w:rsidRPr="000914DF">
        <w:rPr>
          <w:b/>
          <w:bCs/>
          <w:highlight w:val="yellow"/>
        </w:rPr>
        <w:t xml:space="preserve"> jako by se jednalo od začátku o metro</w:t>
      </w:r>
      <w:r w:rsidR="0041485A" w:rsidRPr="000914DF">
        <w:rPr>
          <w:b/>
          <w:bCs/>
          <w:highlight w:val="yellow"/>
        </w:rPr>
        <w:t>cluster</w:t>
      </w:r>
      <w:r w:rsidR="00C561C9" w:rsidRPr="000914DF">
        <w:rPr>
          <w:b/>
          <w:bCs/>
          <w:highlight w:val="yellow"/>
        </w:rPr>
        <w:t xml:space="preserve"> nebo geocluster řešení.</w:t>
      </w:r>
    </w:p>
    <w:p w14:paraId="15FD2399" w14:textId="36B756BE" w:rsidR="0041485A" w:rsidRPr="001C7AAF" w:rsidRDefault="00591EEB" w:rsidP="001C7AAF">
      <w:pPr>
        <w:pStyle w:val="Nadpis4"/>
        <w:rPr>
          <w:i w:val="0"/>
          <w:iCs w:val="0"/>
          <w:sz w:val="32"/>
          <w:szCs w:val="32"/>
        </w:rPr>
      </w:pPr>
      <w:bookmarkStart w:id="367" w:name="_Toc177708946"/>
      <w:bookmarkStart w:id="368" w:name="_Toc194331270"/>
      <w:r w:rsidRPr="001C7AAF">
        <w:rPr>
          <w:i w:val="0"/>
          <w:iCs w:val="0"/>
          <w:sz w:val="32"/>
          <w:szCs w:val="32"/>
        </w:rPr>
        <w:t>Migrace</w:t>
      </w:r>
      <w:bookmarkEnd w:id="367"/>
      <w:bookmarkEnd w:id="368"/>
    </w:p>
    <w:p w14:paraId="2127F208" w14:textId="678346EE" w:rsidR="001C7AAF" w:rsidRPr="000914DF" w:rsidRDefault="0054345B" w:rsidP="00913494">
      <w:pPr>
        <w:spacing w:before="240" w:after="120"/>
        <w:jc w:val="both"/>
        <w:rPr>
          <w:b/>
          <w:bCs/>
          <w:highlight w:val="yellow"/>
        </w:rPr>
      </w:pPr>
      <w:r w:rsidRPr="00F61A60">
        <w:rPr>
          <w:b/>
          <w:bCs/>
          <w:highlight w:val="yellow"/>
        </w:rPr>
        <w:t xml:space="preserve">Dodavatel </w:t>
      </w:r>
      <w:r w:rsidRPr="00F7019A">
        <w:rPr>
          <w:b/>
          <w:bCs/>
          <w:highlight w:val="yellow"/>
        </w:rPr>
        <w:t>v</w:t>
      </w:r>
      <w:r w:rsidRPr="00A013C8">
        <w:rPr>
          <w:b/>
          <w:bCs/>
          <w:highlight w:val="yellow"/>
        </w:rPr>
        <w:t> </w:t>
      </w:r>
      <w:r w:rsidRPr="009E6E2F">
        <w:rPr>
          <w:b/>
          <w:bCs/>
          <w:highlight w:val="yellow"/>
        </w:rPr>
        <w:t xml:space="preserve">rámci </w:t>
      </w:r>
      <w:r w:rsidRPr="009405F9">
        <w:rPr>
          <w:b/>
          <w:bCs/>
          <w:highlight w:val="yellow"/>
        </w:rPr>
        <w:t>této kapi</w:t>
      </w:r>
      <w:r w:rsidRPr="00E225BC">
        <w:rPr>
          <w:b/>
          <w:bCs/>
          <w:highlight w:val="yellow"/>
        </w:rPr>
        <w:t>toly popíše detailně</w:t>
      </w:r>
      <w:r w:rsidRPr="000914DF">
        <w:rPr>
          <w:b/>
          <w:bCs/>
          <w:highlight w:val="yellow"/>
        </w:rPr>
        <w:t xml:space="preserve"> </w:t>
      </w:r>
      <w:r w:rsidR="001C7AAF" w:rsidRPr="000914DF">
        <w:rPr>
          <w:b/>
          <w:bCs/>
          <w:highlight w:val="yellow"/>
        </w:rPr>
        <w:t xml:space="preserve">realizaci migrace řešení formou plného „Parallel Build“. Je nezbytné vystavit novou síťovou infrastrukturu včetně výpočetní infrastruktury do nových </w:t>
      </w:r>
      <w:r w:rsidR="00050AD3" w:rsidRPr="000914DF">
        <w:rPr>
          <w:b/>
          <w:bCs/>
          <w:highlight w:val="yellow"/>
        </w:rPr>
        <w:t>racků</w:t>
      </w:r>
      <w:r w:rsidR="001C7AAF" w:rsidRPr="000914DF">
        <w:rPr>
          <w:b/>
          <w:bCs/>
          <w:highlight w:val="yellow"/>
        </w:rPr>
        <w:t xml:space="preserve"> v rámci každého sálu datového centra.</w:t>
      </w:r>
    </w:p>
    <w:p w14:paraId="120C8F6C" w14:textId="658EC42D" w:rsidR="001C7AAF" w:rsidRPr="000914DF" w:rsidRDefault="001C7AAF" w:rsidP="002C6B3A">
      <w:pPr>
        <w:spacing w:before="120" w:after="120"/>
        <w:jc w:val="both"/>
        <w:rPr>
          <w:b/>
          <w:bCs/>
          <w:highlight w:val="yellow"/>
        </w:rPr>
      </w:pPr>
      <w:r w:rsidRPr="000914DF">
        <w:rPr>
          <w:b/>
          <w:bCs/>
          <w:highlight w:val="yellow"/>
        </w:rPr>
        <w:t>LAN technologie musí být logicky rozděleny do jednotlivých racků podle svého účelu. Každý rack s výpočetními prostředky musí mít své dedikované LEAF (ToR) switche, které budou sloužit pro připojení datových portů těchto technologií. Zbytek centrální LAN technologie, včetně SPINE switchů, Edge switchů, Firewallů, Load balancerů a WAN routeru, musí být distribuován redundantně do obou stojanů.</w:t>
      </w:r>
    </w:p>
    <w:p w14:paraId="61900E0E" w14:textId="7D94F1E6" w:rsidR="001C7AAF" w:rsidRPr="000914DF" w:rsidRDefault="001C7AAF" w:rsidP="002C6B3A">
      <w:pPr>
        <w:spacing w:before="120" w:after="120"/>
        <w:jc w:val="both"/>
        <w:rPr>
          <w:b/>
          <w:bCs/>
          <w:highlight w:val="yellow"/>
        </w:rPr>
      </w:pPr>
      <w:r w:rsidRPr="000914DF">
        <w:rPr>
          <w:b/>
          <w:bCs/>
          <w:highlight w:val="yellow"/>
        </w:rPr>
        <w:t xml:space="preserve">V každém </w:t>
      </w:r>
      <w:r w:rsidR="00913494" w:rsidRPr="000914DF">
        <w:rPr>
          <w:b/>
          <w:bCs/>
          <w:highlight w:val="yellow"/>
        </w:rPr>
        <w:t>racku</w:t>
      </w:r>
      <w:r w:rsidRPr="000914DF">
        <w:rPr>
          <w:b/>
          <w:bCs/>
          <w:highlight w:val="yellow"/>
        </w:rPr>
        <w:t xml:space="preserve"> musí být umístěn jeden z OoB switchů pro připojení jak LAN technologie, tak i výpočetních prostředků do OoB sítě. Console připojení všech LAN komponentů musí zajistit terminálový server instalovaný do stojanu společně s centrální částí LAN technologie.</w:t>
      </w:r>
    </w:p>
    <w:p w14:paraId="0E6598FD" w14:textId="6360F5B5" w:rsidR="001C7AAF" w:rsidRPr="000914DF" w:rsidRDefault="001C7AAF" w:rsidP="002C6B3A">
      <w:pPr>
        <w:spacing w:before="120" w:after="120"/>
        <w:jc w:val="both"/>
        <w:rPr>
          <w:b/>
          <w:bCs/>
        </w:rPr>
      </w:pPr>
      <w:r w:rsidRPr="000914DF">
        <w:rPr>
          <w:b/>
          <w:bCs/>
          <w:highlight w:val="yellow"/>
        </w:rPr>
        <w:t>Stejný postup musí být realizován i ve druhém PoPu datového centra.</w:t>
      </w:r>
    </w:p>
    <w:p w14:paraId="6AAAD5FC" w14:textId="32450449" w:rsidR="001C7AAF" w:rsidRPr="000914DF" w:rsidRDefault="00EA0B00" w:rsidP="002C6B3A">
      <w:pPr>
        <w:spacing w:before="120" w:after="120"/>
        <w:jc w:val="both"/>
        <w:rPr>
          <w:b/>
          <w:bCs/>
          <w:highlight w:val="yellow"/>
        </w:rPr>
      </w:pPr>
      <w:r w:rsidRPr="00F61A60">
        <w:rPr>
          <w:b/>
          <w:bCs/>
          <w:highlight w:val="yellow"/>
        </w:rPr>
        <w:t>Zadavatel požaduje</w:t>
      </w:r>
      <w:r w:rsidR="001C7AAF" w:rsidRPr="00F61A60">
        <w:rPr>
          <w:b/>
          <w:bCs/>
          <w:highlight w:val="yellow"/>
        </w:rPr>
        <w:t xml:space="preserve">, aby </w:t>
      </w:r>
      <w:r w:rsidR="001C7AAF" w:rsidRPr="000914DF">
        <w:rPr>
          <w:b/>
          <w:bCs/>
          <w:highlight w:val="yellow"/>
        </w:rPr>
        <w:t>následným krokem migrace bylo propojení na L2 a L3 úrovni přes centrální switche obou sítí („staré“ a „nové“). Toto zapojení umožní postupnou migraci L2/L3 i L4-L7 služeb, s plnou viditelností služeb, které budou v té době ještě plně funkční v současné infrastruktuře.</w:t>
      </w:r>
    </w:p>
    <w:p w14:paraId="4B907DBB" w14:textId="3DEC4403" w:rsidR="001C7AAF" w:rsidRPr="000914DF" w:rsidRDefault="001C7AAF" w:rsidP="00EC334B">
      <w:pPr>
        <w:spacing w:before="120" w:after="120"/>
        <w:jc w:val="both"/>
        <w:rPr>
          <w:b/>
          <w:bCs/>
          <w:highlight w:val="yellow"/>
        </w:rPr>
      </w:pPr>
      <w:r w:rsidRPr="000914DF">
        <w:rPr>
          <w:b/>
          <w:bCs/>
          <w:highlight w:val="yellow"/>
        </w:rPr>
        <w:t>Tento scénář musí zajistit realizaci migrace bez časového presu a s možností prověření každé jednotlivě přemigrované služby.</w:t>
      </w:r>
    </w:p>
    <w:p w14:paraId="4C8E1479" w14:textId="5A67C2CF" w:rsidR="001C7AAF" w:rsidRPr="000914DF" w:rsidRDefault="001C7AAF" w:rsidP="000914DF">
      <w:pPr>
        <w:jc w:val="both"/>
        <w:rPr>
          <w:b/>
          <w:bCs/>
          <w:highlight w:val="yellow"/>
        </w:rPr>
      </w:pPr>
      <w:r w:rsidRPr="00F61A60">
        <w:rPr>
          <w:b/>
          <w:bCs/>
          <w:highlight w:val="yellow"/>
        </w:rPr>
        <w:t xml:space="preserve">Dodavatel </w:t>
      </w:r>
      <w:r w:rsidRPr="000914DF">
        <w:rPr>
          <w:b/>
          <w:bCs/>
          <w:highlight w:val="yellow"/>
        </w:rPr>
        <w:t xml:space="preserve">musí </w:t>
      </w:r>
      <w:r w:rsidR="00E9619F">
        <w:rPr>
          <w:b/>
          <w:bCs/>
          <w:highlight w:val="yellow"/>
        </w:rPr>
        <w:t xml:space="preserve">zpracovat </w:t>
      </w:r>
      <w:r w:rsidRPr="000914DF">
        <w:rPr>
          <w:b/>
          <w:bCs/>
          <w:highlight w:val="yellow"/>
        </w:rPr>
        <w:t>detailní SoW (Scope of Work) pro provedení</w:t>
      </w:r>
      <w:r w:rsidR="0004315C">
        <w:rPr>
          <w:b/>
          <w:bCs/>
          <w:highlight w:val="yellow"/>
        </w:rPr>
        <w:t xml:space="preserve"> </w:t>
      </w:r>
      <w:r w:rsidRPr="000914DF">
        <w:rPr>
          <w:b/>
          <w:bCs/>
          <w:highlight w:val="yellow"/>
        </w:rPr>
        <w:t>instalace/implementace a migraci služeb zahrnující přehledově následující:</w:t>
      </w:r>
    </w:p>
    <w:p w14:paraId="01B44CEA" w14:textId="4D7F7662" w:rsidR="001C7AAF" w:rsidRPr="0059691B" w:rsidRDefault="001C7AAF" w:rsidP="002D1608">
      <w:pPr>
        <w:pStyle w:val="Odstavecseseznamem"/>
        <w:numPr>
          <w:ilvl w:val="0"/>
          <w:numId w:val="58"/>
        </w:numPr>
        <w:ind w:left="536"/>
        <w:rPr>
          <w:b/>
          <w:bCs/>
          <w:highlight w:val="yellow"/>
        </w:rPr>
      </w:pPr>
      <w:r w:rsidRPr="0059691B">
        <w:rPr>
          <w:b/>
          <w:bCs/>
          <w:highlight w:val="yellow"/>
        </w:rPr>
        <w:t>Vytvoření LLD (Low Level Design)</w:t>
      </w:r>
      <w:r w:rsidR="00AE0244" w:rsidRPr="0059691B">
        <w:rPr>
          <w:b/>
          <w:bCs/>
          <w:highlight w:val="yellow"/>
        </w:rPr>
        <w:t>:</w:t>
      </w:r>
    </w:p>
    <w:p w14:paraId="7CF75B9C" w14:textId="3343403D" w:rsidR="001C7AAF" w:rsidRPr="0059691B" w:rsidRDefault="00401E47" w:rsidP="002D1608">
      <w:pPr>
        <w:pStyle w:val="Odstavecseseznamem"/>
        <w:numPr>
          <w:ilvl w:val="1"/>
          <w:numId w:val="58"/>
        </w:numPr>
        <w:ind w:left="1256"/>
        <w:rPr>
          <w:b/>
          <w:bCs/>
          <w:highlight w:val="yellow"/>
        </w:rPr>
      </w:pPr>
      <w:r w:rsidRPr="0059691B">
        <w:rPr>
          <w:b/>
          <w:bCs/>
          <w:highlight w:val="yellow"/>
        </w:rPr>
        <w:t>V té</w:t>
      </w:r>
      <w:r w:rsidR="00C60CA0" w:rsidRPr="0059691B">
        <w:rPr>
          <w:b/>
          <w:bCs/>
          <w:highlight w:val="yellow"/>
        </w:rPr>
        <w:t xml:space="preserve">to </w:t>
      </w:r>
      <w:r w:rsidR="001727E5" w:rsidRPr="0059691B">
        <w:rPr>
          <w:b/>
          <w:bCs/>
          <w:highlight w:val="yellow"/>
        </w:rPr>
        <w:t>část</w:t>
      </w:r>
      <w:r w:rsidRPr="0059691B">
        <w:rPr>
          <w:b/>
          <w:bCs/>
          <w:highlight w:val="yellow"/>
        </w:rPr>
        <w:t>i</w:t>
      </w:r>
      <w:r w:rsidR="001C7AAF" w:rsidRPr="0059691B">
        <w:rPr>
          <w:b/>
          <w:bCs/>
          <w:highlight w:val="yellow"/>
        </w:rPr>
        <w:t xml:space="preserve"> </w:t>
      </w:r>
      <w:r w:rsidR="001727E5" w:rsidRPr="0059691B">
        <w:rPr>
          <w:b/>
          <w:bCs/>
          <w:highlight w:val="yellow"/>
        </w:rPr>
        <w:t xml:space="preserve">SoW </w:t>
      </w:r>
      <w:r w:rsidR="001C7AAF" w:rsidRPr="0059691B">
        <w:rPr>
          <w:b/>
          <w:bCs/>
          <w:highlight w:val="yellow"/>
        </w:rPr>
        <w:t>dokumentu</w:t>
      </w:r>
      <w:r w:rsidR="001156A5" w:rsidRPr="0059691B">
        <w:rPr>
          <w:b/>
          <w:bCs/>
          <w:highlight w:val="yellow"/>
        </w:rPr>
        <w:t xml:space="preserve"> </w:t>
      </w:r>
      <w:r w:rsidR="001C7AAF" w:rsidRPr="0059691B">
        <w:rPr>
          <w:b/>
          <w:bCs/>
          <w:highlight w:val="yellow"/>
        </w:rPr>
        <w:t xml:space="preserve">bude </w:t>
      </w:r>
      <w:r w:rsidR="001156A5" w:rsidRPr="0059691B">
        <w:rPr>
          <w:b/>
          <w:bCs/>
          <w:highlight w:val="yellow"/>
        </w:rPr>
        <w:t xml:space="preserve">detailně </w:t>
      </w:r>
      <w:r w:rsidR="00D1295D" w:rsidRPr="0059691B">
        <w:rPr>
          <w:b/>
          <w:bCs/>
          <w:highlight w:val="yellow"/>
        </w:rPr>
        <w:t>pops</w:t>
      </w:r>
      <w:r w:rsidRPr="0059691B">
        <w:rPr>
          <w:b/>
          <w:bCs/>
          <w:highlight w:val="yellow"/>
        </w:rPr>
        <w:t>án</w:t>
      </w:r>
      <w:r w:rsidR="00D1295D" w:rsidRPr="0059691B">
        <w:rPr>
          <w:b/>
          <w:bCs/>
          <w:highlight w:val="yellow"/>
        </w:rPr>
        <w:t xml:space="preserve"> </w:t>
      </w:r>
      <w:r w:rsidR="00E4184B" w:rsidRPr="0059691B">
        <w:rPr>
          <w:b/>
          <w:bCs/>
          <w:highlight w:val="yellow"/>
        </w:rPr>
        <w:t xml:space="preserve">obsah </w:t>
      </w:r>
      <w:r w:rsidR="001C7AAF" w:rsidRPr="0059691B">
        <w:rPr>
          <w:b/>
          <w:bCs/>
          <w:highlight w:val="yellow"/>
        </w:rPr>
        <w:t>všech fází</w:t>
      </w:r>
      <w:r w:rsidR="00B15F99" w:rsidRPr="0059691B">
        <w:rPr>
          <w:b/>
          <w:bCs/>
          <w:highlight w:val="yellow"/>
        </w:rPr>
        <w:t>;</w:t>
      </w:r>
    </w:p>
    <w:p w14:paraId="38826F21" w14:textId="72D91363" w:rsidR="001C7AAF" w:rsidRPr="0059691B" w:rsidRDefault="001C7AAF" w:rsidP="002D1608">
      <w:pPr>
        <w:pStyle w:val="Odstavecseseznamem"/>
        <w:numPr>
          <w:ilvl w:val="1"/>
          <w:numId w:val="58"/>
        </w:numPr>
        <w:ind w:left="1256"/>
        <w:rPr>
          <w:b/>
          <w:bCs/>
          <w:highlight w:val="yellow"/>
        </w:rPr>
      </w:pPr>
      <w:r w:rsidRPr="0059691B">
        <w:rPr>
          <w:b/>
          <w:bCs/>
          <w:highlight w:val="yellow"/>
        </w:rPr>
        <w:t>Zmapování a zdokumentování současného stavu na úrovni nutné pro migraci</w:t>
      </w:r>
      <w:r w:rsidR="00F915CE" w:rsidRPr="0059691B">
        <w:rPr>
          <w:b/>
          <w:bCs/>
          <w:highlight w:val="yellow"/>
        </w:rPr>
        <w:t xml:space="preserve"> na dodaný HW</w:t>
      </w:r>
      <w:r w:rsidR="00506793" w:rsidRPr="0059691B">
        <w:rPr>
          <w:b/>
          <w:bCs/>
          <w:highlight w:val="yellow"/>
        </w:rPr>
        <w:t xml:space="preserve"> </w:t>
      </w:r>
      <w:r w:rsidR="006940A8" w:rsidRPr="0059691B">
        <w:rPr>
          <w:b/>
          <w:bCs/>
          <w:highlight w:val="yellow"/>
        </w:rPr>
        <w:t>a koncept nové architektury</w:t>
      </w:r>
      <w:r w:rsidR="00B15F99" w:rsidRPr="0059691B">
        <w:rPr>
          <w:b/>
          <w:bCs/>
          <w:highlight w:val="yellow"/>
        </w:rPr>
        <w:t>;</w:t>
      </w:r>
    </w:p>
    <w:p w14:paraId="7EEE0E57" w14:textId="25CF9287" w:rsidR="001C7AAF" w:rsidRPr="000914DF" w:rsidRDefault="001C7AAF" w:rsidP="002D1608">
      <w:pPr>
        <w:pStyle w:val="Odstavecseseznamem"/>
        <w:numPr>
          <w:ilvl w:val="0"/>
          <w:numId w:val="58"/>
        </w:numPr>
        <w:ind w:left="536"/>
        <w:rPr>
          <w:b/>
          <w:bCs/>
          <w:highlight w:val="yellow"/>
        </w:rPr>
      </w:pPr>
      <w:r w:rsidRPr="000914DF">
        <w:rPr>
          <w:b/>
          <w:bCs/>
          <w:highlight w:val="yellow"/>
        </w:rPr>
        <w:t xml:space="preserve">Inicializaci všech </w:t>
      </w:r>
      <w:r w:rsidR="002B6A0A" w:rsidRPr="000914DF">
        <w:rPr>
          <w:b/>
          <w:bCs/>
          <w:highlight w:val="yellow"/>
        </w:rPr>
        <w:t>síťových</w:t>
      </w:r>
      <w:r w:rsidRPr="000914DF">
        <w:rPr>
          <w:b/>
          <w:bCs/>
          <w:highlight w:val="yellow"/>
        </w:rPr>
        <w:t xml:space="preserve"> elementů = upgrade / zahoření atd</w:t>
      </w:r>
      <w:r w:rsidR="002B6A0A" w:rsidRPr="000914DF">
        <w:rPr>
          <w:b/>
          <w:bCs/>
          <w:highlight w:val="yellow"/>
        </w:rPr>
        <w:t>.</w:t>
      </w:r>
      <w:r w:rsidR="00B15F99" w:rsidRPr="000914DF">
        <w:rPr>
          <w:b/>
          <w:bCs/>
          <w:highlight w:val="yellow"/>
        </w:rPr>
        <w:t>;</w:t>
      </w:r>
    </w:p>
    <w:p w14:paraId="0DA91924" w14:textId="4DE3E222" w:rsidR="001C7AAF" w:rsidRPr="000914DF" w:rsidRDefault="001C7AAF" w:rsidP="002D1608">
      <w:pPr>
        <w:pStyle w:val="Odstavecseseznamem"/>
        <w:numPr>
          <w:ilvl w:val="0"/>
          <w:numId w:val="58"/>
        </w:numPr>
        <w:ind w:left="536"/>
        <w:rPr>
          <w:b/>
          <w:bCs/>
          <w:highlight w:val="yellow"/>
        </w:rPr>
      </w:pPr>
      <w:r w:rsidRPr="000914DF">
        <w:rPr>
          <w:b/>
          <w:bCs/>
          <w:highlight w:val="yellow"/>
        </w:rPr>
        <w:t xml:space="preserve">Instalaci všech </w:t>
      </w:r>
      <w:r w:rsidR="002B6A0A" w:rsidRPr="000914DF">
        <w:rPr>
          <w:b/>
          <w:bCs/>
          <w:highlight w:val="yellow"/>
        </w:rPr>
        <w:t>síťových</w:t>
      </w:r>
      <w:r w:rsidRPr="000914DF">
        <w:rPr>
          <w:b/>
          <w:bCs/>
          <w:highlight w:val="yellow"/>
        </w:rPr>
        <w:t xml:space="preserve"> elementů v </w:t>
      </w:r>
      <w:r w:rsidR="002B6A0A" w:rsidRPr="000914DF">
        <w:rPr>
          <w:b/>
          <w:bCs/>
          <w:highlight w:val="yellow"/>
        </w:rPr>
        <w:t>P</w:t>
      </w:r>
      <w:r w:rsidRPr="000914DF">
        <w:rPr>
          <w:b/>
          <w:bCs/>
          <w:highlight w:val="yellow"/>
        </w:rPr>
        <w:t xml:space="preserve">arallel </w:t>
      </w:r>
      <w:r w:rsidR="002B6A0A" w:rsidRPr="000914DF">
        <w:rPr>
          <w:b/>
          <w:bCs/>
          <w:highlight w:val="yellow"/>
        </w:rPr>
        <w:t>B</w:t>
      </w:r>
      <w:r w:rsidRPr="000914DF">
        <w:rPr>
          <w:b/>
          <w:bCs/>
          <w:highlight w:val="yellow"/>
        </w:rPr>
        <w:t xml:space="preserve">uildu = montáž do </w:t>
      </w:r>
      <w:r w:rsidR="002B6A0A" w:rsidRPr="000914DF">
        <w:rPr>
          <w:b/>
          <w:bCs/>
          <w:highlight w:val="yellow"/>
        </w:rPr>
        <w:t>racků</w:t>
      </w:r>
      <w:r w:rsidRPr="000914DF">
        <w:rPr>
          <w:b/>
          <w:bCs/>
          <w:highlight w:val="yellow"/>
        </w:rPr>
        <w:t xml:space="preserve"> / připojení k napájení / kabeláž</w:t>
      </w:r>
      <w:r w:rsidR="00B15F99" w:rsidRPr="000914DF">
        <w:rPr>
          <w:b/>
          <w:bCs/>
          <w:highlight w:val="yellow"/>
        </w:rPr>
        <w:t>;</w:t>
      </w:r>
    </w:p>
    <w:p w14:paraId="2B364588" w14:textId="5BE8C8D8" w:rsidR="001C7AAF" w:rsidRPr="000914DF" w:rsidRDefault="001C7AAF" w:rsidP="002D1608">
      <w:pPr>
        <w:pStyle w:val="Odstavecseseznamem"/>
        <w:numPr>
          <w:ilvl w:val="0"/>
          <w:numId w:val="58"/>
        </w:numPr>
        <w:ind w:left="536"/>
        <w:rPr>
          <w:b/>
          <w:bCs/>
          <w:highlight w:val="yellow"/>
        </w:rPr>
      </w:pPr>
      <w:r w:rsidRPr="000914DF">
        <w:rPr>
          <w:b/>
          <w:bCs/>
          <w:highlight w:val="yellow"/>
        </w:rPr>
        <w:t xml:space="preserve">Implementaci = základní konfiguraci </w:t>
      </w:r>
      <w:r w:rsidR="00B15F99" w:rsidRPr="000914DF">
        <w:rPr>
          <w:b/>
          <w:bCs/>
          <w:highlight w:val="yellow"/>
        </w:rPr>
        <w:t>síťových</w:t>
      </w:r>
      <w:r w:rsidRPr="000914DF">
        <w:rPr>
          <w:b/>
          <w:bCs/>
          <w:highlight w:val="yellow"/>
        </w:rPr>
        <w:t xml:space="preserve"> elementů nutnou</w:t>
      </w:r>
      <w:r w:rsidR="00AE0244" w:rsidRPr="000914DF">
        <w:rPr>
          <w:b/>
          <w:bCs/>
          <w:highlight w:val="yellow"/>
        </w:rPr>
        <w:t>:</w:t>
      </w:r>
    </w:p>
    <w:p w14:paraId="5C1648DF" w14:textId="592F1645" w:rsidR="001C7AAF" w:rsidRPr="000914DF" w:rsidRDefault="001C7AAF" w:rsidP="002D1608">
      <w:pPr>
        <w:pStyle w:val="Odstavecseseznamem"/>
        <w:numPr>
          <w:ilvl w:val="1"/>
          <w:numId w:val="58"/>
        </w:numPr>
        <w:ind w:left="1256"/>
        <w:rPr>
          <w:b/>
          <w:bCs/>
          <w:highlight w:val="yellow"/>
        </w:rPr>
      </w:pPr>
      <w:r w:rsidRPr="000914DF">
        <w:rPr>
          <w:b/>
          <w:bCs/>
          <w:highlight w:val="yellow"/>
        </w:rPr>
        <w:t>pro připojení na OoB mngt síť a In-Band přístup</w:t>
      </w:r>
      <w:r w:rsidR="00AE0244" w:rsidRPr="000914DF">
        <w:rPr>
          <w:b/>
          <w:bCs/>
          <w:highlight w:val="yellow"/>
        </w:rPr>
        <w:t>;</w:t>
      </w:r>
    </w:p>
    <w:p w14:paraId="5DF68460" w14:textId="67F5709B" w:rsidR="001C7AAF" w:rsidRPr="000914DF" w:rsidRDefault="001C7AAF" w:rsidP="002D1608">
      <w:pPr>
        <w:pStyle w:val="Odstavecseseznamem"/>
        <w:numPr>
          <w:ilvl w:val="1"/>
          <w:numId w:val="58"/>
        </w:numPr>
        <w:ind w:left="1256"/>
        <w:rPr>
          <w:b/>
          <w:bCs/>
          <w:highlight w:val="yellow"/>
        </w:rPr>
      </w:pPr>
      <w:r w:rsidRPr="000914DF">
        <w:rPr>
          <w:b/>
          <w:bCs/>
          <w:highlight w:val="yellow"/>
        </w:rPr>
        <w:t xml:space="preserve">pro připojení na monitoring a </w:t>
      </w:r>
      <w:r w:rsidR="00AE0244" w:rsidRPr="000914DF">
        <w:rPr>
          <w:b/>
          <w:bCs/>
          <w:highlight w:val="yellow"/>
        </w:rPr>
        <w:t>MGMT</w:t>
      </w:r>
      <w:r w:rsidRPr="000914DF">
        <w:rPr>
          <w:b/>
          <w:bCs/>
          <w:highlight w:val="yellow"/>
        </w:rPr>
        <w:t xml:space="preserve"> </w:t>
      </w:r>
      <w:r w:rsidR="00AE0244" w:rsidRPr="000914DF">
        <w:rPr>
          <w:b/>
          <w:bCs/>
          <w:highlight w:val="yellow"/>
        </w:rPr>
        <w:t>nástroje</w:t>
      </w:r>
      <w:r w:rsidRPr="000914DF">
        <w:rPr>
          <w:b/>
          <w:bCs/>
          <w:highlight w:val="yellow"/>
        </w:rPr>
        <w:t xml:space="preserve"> jako je SNMP server, NTP server, Syslog, FTP atd.</w:t>
      </w:r>
      <w:r w:rsidR="00AE0244" w:rsidRPr="000914DF">
        <w:rPr>
          <w:b/>
          <w:bCs/>
          <w:highlight w:val="yellow"/>
        </w:rPr>
        <w:t>;</w:t>
      </w:r>
    </w:p>
    <w:p w14:paraId="55415042" w14:textId="76166977" w:rsidR="001C7AAF" w:rsidRPr="000914DF" w:rsidRDefault="001C7AAF" w:rsidP="002D1608">
      <w:pPr>
        <w:pStyle w:val="Odstavecseseznamem"/>
        <w:numPr>
          <w:ilvl w:val="1"/>
          <w:numId w:val="58"/>
        </w:numPr>
        <w:ind w:left="1256"/>
        <w:rPr>
          <w:b/>
          <w:bCs/>
          <w:highlight w:val="yellow"/>
        </w:rPr>
      </w:pPr>
      <w:r w:rsidRPr="000914DF">
        <w:rPr>
          <w:b/>
          <w:bCs/>
          <w:highlight w:val="yellow"/>
        </w:rPr>
        <w:t>24h monitoring boxů a sítě</w:t>
      </w:r>
      <w:r w:rsidR="00AE0244" w:rsidRPr="000914DF">
        <w:rPr>
          <w:b/>
          <w:bCs/>
          <w:highlight w:val="yellow"/>
        </w:rPr>
        <w:t>;</w:t>
      </w:r>
    </w:p>
    <w:p w14:paraId="45B0D7B5" w14:textId="1FB0CCAB" w:rsidR="001C7AAF" w:rsidRPr="000914DF" w:rsidRDefault="001C7AAF" w:rsidP="002D1608">
      <w:pPr>
        <w:pStyle w:val="Odstavecseseznamem"/>
        <w:numPr>
          <w:ilvl w:val="0"/>
          <w:numId w:val="58"/>
        </w:numPr>
        <w:ind w:left="536"/>
        <w:rPr>
          <w:b/>
          <w:bCs/>
          <w:highlight w:val="yellow"/>
        </w:rPr>
      </w:pPr>
      <w:r w:rsidRPr="000914DF">
        <w:rPr>
          <w:b/>
          <w:bCs/>
          <w:highlight w:val="yellow"/>
        </w:rPr>
        <w:t xml:space="preserve">Instalaci a implementaci DC: </w:t>
      </w:r>
    </w:p>
    <w:p w14:paraId="2C500B87" w14:textId="18360182" w:rsidR="001C7AAF" w:rsidRPr="000914DF" w:rsidRDefault="001C7AAF" w:rsidP="002D1608">
      <w:pPr>
        <w:pStyle w:val="Odstavecseseznamem"/>
        <w:numPr>
          <w:ilvl w:val="1"/>
          <w:numId w:val="58"/>
        </w:numPr>
        <w:ind w:left="1256"/>
        <w:rPr>
          <w:b/>
          <w:bCs/>
          <w:highlight w:val="yellow"/>
        </w:rPr>
      </w:pPr>
      <w:r w:rsidRPr="000914DF">
        <w:rPr>
          <w:b/>
          <w:bCs/>
          <w:highlight w:val="yellow"/>
        </w:rPr>
        <w:t xml:space="preserve">Instalace Fabric MNGT </w:t>
      </w:r>
      <w:r w:rsidR="00F55CF0" w:rsidRPr="000914DF">
        <w:rPr>
          <w:b/>
          <w:bCs/>
          <w:highlight w:val="yellow"/>
        </w:rPr>
        <w:t>nástroje</w:t>
      </w:r>
      <w:r w:rsidRPr="000914DF">
        <w:rPr>
          <w:b/>
          <w:bCs/>
          <w:highlight w:val="yellow"/>
        </w:rPr>
        <w:t xml:space="preserve"> jako VM v VMware virtualizaci</w:t>
      </w:r>
      <w:r w:rsidR="00C51442" w:rsidRPr="000914DF">
        <w:rPr>
          <w:b/>
          <w:bCs/>
          <w:highlight w:val="yellow"/>
        </w:rPr>
        <w:t xml:space="preserve"> apod.</w:t>
      </w:r>
      <w:r w:rsidR="00F55CF0" w:rsidRPr="000914DF">
        <w:rPr>
          <w:b/>
          <w:bCs/>
          <w:highlight w:val="yellow"/>
        </w:rPr>
        <w:t>;</w:t>
      </w:r>
    </w:p>
    <w:p w14:paraId="15D70C8B" w14:textId="61486A9A" w:rsidR="001C7AAF" w:rsidRPr="000914DF" w:rsidRDefault="001C7AAF" w:rsidP="002D1608">
      <w:pPr>
        <w:pStyle w:val="Odstavecseseznamem"/>
        <w:numPr>
          <w:ilvl w:val="1"/>
          <w:numId w:val="58"/>
        </w:numPr>
        <w:ind w:left="1256"/>
        <w:rPr>
          <w:b/>
          <w:bCs/>
          <w:highlight w:val="yellow"/>
        </w:rPr>
      </w:pPr>
      <w:r w:rsidRPr="000914DF">
        <w:rPr>
          <w:b/>
          <w:bCs/>
          <w:highlight w:val="yellow"/>
        </w:rPr>
        <w:t>Greenfield build fáze DC fabric</w:t>
      </w:r>
      <w:r w:rsidR="00F55CF0" w:rsidRPr="000914DF">
        <w:rPr>
          <w:b/>
          <w:bCs/>
          <w:highlight w:val="yellow"/>
        </w:rPr>
        <w:t>;</w:t>
      </w:r>
    </w:p>
    <w:p w14:paraId="7608E372" w14:textId="225D79D9" w:rsidR="001C7AAF" w:rsidRPr="000914DF" w:rsidRDefault="001C7AAF" w:rsidP="002D1608">
      <w:pPr>
        <w:pStyle w:val="Odstavecseseznamem"/>
        <w:numPr>
          <w:ilvl w:val="1"/>
          <w:numId w:val="58"/>
        </w:numPr>
        <w:ind w:left="1256"/>
        <w:rPr>
          <w:b/>
          <w:bCs/>
          <w:highlight w:val="yellow"/>
        </w:rPr>
      </w:pPr>
      <w:r w:rsidRPr="000914DF">
        <w:rPr>
          <w:b/>
          <w:bCs/>
          <w:highlight w:val="yellow"/>
        </w:rPr>
        <w:t>Konfigurace vzorových služeb</w:t>
      </w:r>
      <w:r w:rsidR="00F55CF0" w:rsidRPr="000914DF">
        <w:rPr>
          <w:b/>
          <w:bCs/>
          <w:highlight w:val="yellow"/>
        </w:rPr>
        <w:t>:</w:t>
      </w:r>
    </w:p>
    <w:p w14:paraId="4E0A7A09" w14:textId="19CBEE00" w:rsidR="001C7AAF" w:rsidRPr="000914DF" w:rsidRDefault="00034FE8" w:rsidP="002D1608">
      <w:pPr>
        <w:pStyle w:val="Odstavecseseznamem"/>
        <w:numPr>
          <w:ilvl w:val="2"/>
          <w:numId w:val="58"/>
        </w:numPr>
        <w:ind w:left="1976"/>
        <w:rPr>
          <w:b/>
          <w:bCs/>
          <w:highlight w:val="yellow"/>
        </w:rPr>
      </w:pPr>
      <w:r w:rsidRPr="000914DF">
        <w:rPr>
          <w:b/>
          <w:bCs/>
          <w:highlight w:val="yellow"/>
        </w:rPr>
        <w:t>s</w:t>
      </w:r>
      <w:r w:rsidR="001C7AAF" w:rsidRPr="000914DF">
        <w:rPr>
          <w:b/>
          <w:bCs/>
          <w:highlight w:val="yellow"/>
        </w:rPr>
        <w:t>lužby budou migrovány 1:1 a pak až optimalizovány</w:t>
      </w:r>
      <w:r w:rsidR="00F55CF0" w:rsidRPr="000914DF">
        <w:rPr>
          <w:b/>
          <w:bCs/>
          <w:highlight w:val="yellow"/>
        </w:rPr>
        <w:t>;</w:t>
      </w:r>
    </w:p>
    <w:p w14:paraId="02F87B39" w14:textId="21D1B82A" w:rsidR="001C7AAF" w:rsidRPr="000914DF" w:rsidRDefault="00034FE8" w:rsidP="002D1608">
      <w:pPr>
        <w:pStyle w:val="Odstavecseseznamem"/>
        <w:numPr>
          <w:ilvl w:val="2"/>
          <w:numId w:val="58"/>
        </w:numPr>
        <w:ind w:left="1976"/>
        <w:rPr>
          <w:b/>
          <w:bCs/>
          <w:highlight w:val="yellow"/>
        </w:rPr>
      </w:pPr>
      <w:r w:rsidRPr="000914DF">
        <w:rPr>
          <w:b/>
          <w:bCs/>
          <w:highlight w:val="yellow"/>
        </w:rPr>
        <w:t>b</w:t>
      </w:r>
      <w:r w:rsidR="001C7AAF" w:rsidRPr="000914DF">
        <w:rPr>
          <w:b/>
          <w:bCs/>
          <w:highlight w:val="yellow"/>
        </w:rPr>
        <w:t>udou vytipovány vzorové služby, které se stanou částí test fáze</w:t>
      </w:r>
      <w:r w:rsidRPr="000914DF">
        <w:rPr>
          <w:b/>
          <w:bCs/>
          <w:highlight w:val="yellow"/>
        </w:rPr>
        <w:t>;</w:t>
      </w:r>
    </w:p>
    <w:p w14:paraId="119BE5EB" w14:textId="588AC3EE" w:rsidR="001C7AAF" w:rsidRPr="000914DF" w:rsidRDefault="00034FE8" w:rsidP="002D1608">
      <w:pPr>
        <w:pStyle w:val="Odstavecseseznamem"/>
        <w:numPr>
          <w:ilvl w:val="2"/>
          <w:numId w:val="58"/>
        </w:numPr>
        <w:ind w:left="1976"/>
        <w:rPr>
          <w:b/>
          <w:bCs/>
          <w:highlight w:val="yellow"/>
        </w:rPr>
      </w:pPr>
      <w:r w:rsidRPr="000914DF">
        <w:rPr>
          <w:b/>
          <w:bCs/>
          <w:highlight w:val="yellow"/>
        </w:rPr>
        <w:t>d</w:t>
      </w:r>
      <w:r w:rsidR="001C7AAF" w:rsidRPr="000914DF">
        <w:rPr>
          <w:b/>
          <w:bCs/>
          <w:highlight w:val="yellow"/>
        </w:rPr>
        <w:t>etailní dokument testů bude dodaný po ukončení výběrového říze</w:t>
      </w:r>
      <w:r w:rsidRPr="000914DF">
        <w:rPr>
          <w:b/>
          <w:bCs/>
          <w:highlight w:val="yellow"/>
        </w:rPr>
        <w:t>n</w:t>
      </w:r>
      <w:r w:rsidR="001C7AAF" w:rsidRPr="000914DF">
        <w:rPr>
          <w:b/>
          <w:bCs/>
          <w:highlight w:val="yellow"/>
        </w:rPr>
        <w:t>í</w:t>
      </w:r>
      <w:r w:rsidR="004A18F9" w:rsidRPr="000914DF">
        <w:rPr>
          <w:b/>
          <w:bCs/>
          <w:highlight w:val="yellow"/>
        </w:rPr>
        <w:t>;</w:t>
      </w:r>
    </w:p>
    <w:p w14:paraId="24D0224C" w14:textId="2265B437" w:rsidR="001C7AAF" w:rsidRPr="000914DF" w:rsidRDefault="001C7AAF" w:rsidP="002D1608">
      <w:pPr>
        <w:pStyle w:val="Odstavecseseznamem"/>
        <w:numPr>
          <w:ilvl w:val="0"/>
          <w:numId w:val="58"/>
        </w:numPr>
        <w:ind w:left="536"/>
        <w:rPr>
          <w:b/>
          <w:bCs/>
          <w:highlight w:val="yellow"/>
        </w:rPr>
      </w:pPr>
      <w:r w:rsidRPr="000914DF">
        <w:rPr>
          <w:b/>
          <w:bCs/>
          <w:highlight w:val="yellow"/>
        </w:rPr>
        <w:t>Test vzorových služeb:</w:t>
      </w:r>
    </w:p>
    <w:p w14:paraId="5FC07162" w14:textId="3F779241" w:rsidR="001C7AAF" w:rsidRPr="000914DF" w:rsidRDefault="001C7AAF" w:rsidP="002D1608">
      <w:pPr>
        <w:pStyle w:val="Odstavecseseznamem"/>
        <w:numPr>
          <w:ilvl w:val="1"/>
          <w:numId w:val="58"/>
        </w:numPr>
        <w:ind w:left="1256"/>
        <w:rPr>
          <w:b/>
          <w:bCs/>
          <w:highlight w:val="yellow"/>
        </w:rPr>
      </w:pPr>
      <w:r w:rsidRPr="000914DF">
        <w:rPr>
          <w:b/>
          <w:bCs/>
          <w:highlight w:val="yellow"/>
        </w:rPr>
        <w:t>Test a Akceptace</w:t>
      </w:r>
      <w:r w:rsidR="00034FE8" w:rsidRPr="000914DF">
        <w:rPr>
          <w:b/>
          <w:bCs/>
          <w:highlight w:val="yellow"/>
        </w:rPr>
        <w:t>;</w:t>
      </w:r>
    </w:p>
    <w:p w14:paraId="74CAAA25" w14:textId="53C9DB4D" w:rsidR="001C7AAF" w:rsidRPr="000914DF" w:rsidRDefault="001C7AAF" w:rsidP="002D1608">
      <w:pPr>
        <w:pStyle w:val="Odstavecseseznamem"/>
        <w:numPr>
          <w:ilvl w:val="0"/>
          <w:numId w:val="58"/>
        </w:numPr>
        <w:ind w:left="536"/>
        <w:rPr>
          <w:b/>
          <w:bCs/>
          <w:highlight w:val="yellow"/>
        </w:rPr>
      </w:pPr>
      <w:r w:rsidRPr="000914DF">
        <w:rPr>
          <w:b/>
          <w:bCs/>
          <w:highlight w:val="yellow"/>
        </w:rPr>
        <w:t>Migrace:</w:t>
      </w:r>
    </w:p>
    <w:p w14:paraId="1DEE3CB6" w14:textId="4A865D76" w:rsidR="001C7AAF" w:rsidRPr="000914DF" w:rsidRDefault="001C7AAF" w:rsidP="002D1608">
      <w:pPr>
        <w:pStyle w:val="Odstavecseseznamem"/>
        <w:numPr>
          <w:ilvl w:val="1"/>
          <w:numId w:val="58"/>
        </w:numPr>
        <w:ind w:left="1256"/>
        <w:rPr>
          <w:b/>
          <w:bCs/>
          <w:highlight w:val="yellow"/>
        </w:rPr>
      </w:pPr>
      <w:r w:rsidRPr="000914DF">
        <w:rPr>
          <w:b/>
          <w:bCs/>
          <w:highlight w:val="yellow"/>
        </w:rPr>
        <w:t>Detailní plán migrace vepsaný do LLD zahrnuje:</w:t>
      </w:r>
    </w:p>
    <w:p w14:paraId="579BE1EA" w14:textId="12BAE6C9" w:rsidR="001C7AAF" w:rsidRPr="000914DF" w:rsidRDefault="00021184" w:rsidP="002D1608">
      <w:pPr>
        <w:pStyle w:val="Odstavecseseznamem"/>
        <w:numPr>
          <w:ilvl w:val="2"/>
          <w:numId w:val="58"/>
        </w:numPr>
        <w:ind w:left="1976"/>
        <w:rPr>
          <w:b/>
          <w:bCs/>
          <w:highlight w:val="yellow"/>
        </w:rPr>
      </w:pPr>
      <w:r w:rsidRPr="000914DF">
        <w:rPr>
          <w:b/>
          <w:bCs/>
          <w:highlight w:val="yellow"/>
        </w:rPr>
        <w:t>t</w:t>
      </w:r>
      <w:r w:rsidR="001C7AAF" w:rsidRPr="000914DF">
        <w:rPr>
          <w:b/>
          <w:bCs/>
          <w:highlight w:val="yellow"/>
        </w:rPr>
        <w:t>ypy služeb dle flow uvnitř/do/z DC LAN</w:t>
      </w:r>
      <w:r w:rsidRPr="000914DF">
        <w:rPr>
          <w:b/>
          <w:bCs/>
          <w:highlight w:val="yellow"/>
        </w:rPr>
        <w:t>;</w:t>
      </w:r>
    </w:p>
    <w:p w14:paraId="1236B902" w14:textId="331BD137" w:rsidR="001C7AAF" w:rsidRPr="000914DF" w:rsidRDefault="00021184" w:rsidP="002D1608">
      <w:pPr>
        <w:pStyle w:val="Odstavecseseznamem"/>
        <w:numPr>
          <w:ilvl w:val="2"/>
          <w:numId w:val="58"/>
        </w:numPr>
        <w:ind w:left="1976"/>
        <w:rPr>
          <w:b/>
          <w:bCs/>
          <w:highlight w:val="yellow"/>
        </w:rPr>
      </w:pPr>
      <w:r w:rsidRPr="000914DF">
        <w:rPr>
          <w:b/>
          <w:bCs/>
          <w:highlight w:val="yellow"/>
        </w:rPr>
        <w:t>s</w:t>
      </w:r>
      <w:r w:rsidR="001C7AAF" w:rsidRPr="000914DF">
        <w:rPr>
          <w:b/>
          <w:bCs/>
          <w:highlight w:val="yellow"/>
        </w:rPr>
        <w:t>eznam všech služeb a jejich přiřazení k typům služeb</w:t>
      </w:r>
      <w:r w:rsidRPr="000914DF">
        <w:rPr>
          <w:b/>
          <w:bCs/>
          <w:highlight w:val="yellow"/>
        </w:rPr>
        <w:t>;</w:t>
      </w:r>
    </w:p>
    <w:p w14:paraId="586443E3" w14:textId="480B12AB" w:rsidR="001C7AAF" w:rsidRPr="000914DF" w:rsidRDefault="00021184" w:rsidP="002D1608">
      <w:pPr>
        <w:pStyle w:val="Odstavecseseznamem"/>
        <w:numPr>
          <w:ilvl w:val="2"/>
          <w:numId w:val="58"/>
        </w:numPr>
        <w:ind w:left="1976"/>
        <w:rPr>
          <w:b/>
          <w:bCs/>
          <w:highlight w:val="yellow"/>
        </w:rPr>
      </w:pPr>
      <w:r w:rsidRPr="000914DF">
        <w:rPr>
          <w:b/>
          <w:bCs/>
          <w:highlight w:val="yellow"/>
        </w:rPr>
        <w:t>č</w:t>
      </w:r>
      <w:r w:rsidR="001C7AAF" w:rsidRPr="000914DF">
        <w:rPr>
          <w:b/>
          <w:bCs/>
          <w:highlight w:val="yellow"/>
        </w:rPr>
        <w:t>asový plán migrace</w:t>
      </w:r>
      <w:r w:rsidRPr="000914DF">
        <w:rPr>
          <w:b/>
          <w:bCs/>
          <w:highlight w:val="yellow"/>
        </w:rPr>
        <w:t>;</w:t>
      </w:r>
    </w:p>
    <w:p w14:paraId="198D4438" w14:textId="0A286943" w:rsidR="001C7AAF" w:rsidRPr="000914DF" w:rsidRDefault="001C7AAF" w:rsidP="002D1608">
      <w:pPr>
        <w:pStyle w:val="Odstavecseseznamem"/>
        <w:numPr>
          <w:ilvl w:val="1"/>
          <w:numId w:val="58"/>
        </w:numPr>
        <w:ind w:left="1256"/>
        <w:rPr>
          <w:b/>
          <w:bCs/>
          <w:highlight w:val="yellow"/>
        </w:rPr>
      </w:pPr>
      <w:r w:rsidRPr="000914DF">
        <w:rPr>
          <w:b/>
          <w:bCs/>
          <w:highlight w:val="yellow"/>
        </w:rPr>
        <w:t>Propojení současné a nové LAN přes L3/L2 propoj v jednom z</w:t>
      </w:r>
      <w:r w:rsidR="00021184" w:rsidRPr="000914DF">
        <w:rPr>
          <w:b/>
          <w:bCs/>
          <w:highlight w:val="yellow"/>
        </w:rPr>
        <w:t> </w:t>
      </w:r>
      <w:r w:rsidRPr="000914DF">
        <w:rPr>
          <w:b/>
          <w:bCs/>
          <w:highlight w:val="yellow"/>
        </w:rPr>
        <w:t>PoDů</w:t>
      </w:r>
      <w:r w:rsidR="00021184" w:rsidRPr="000914DF">
        <w:rPr>
          <w:b/>
          <w:bCs/>
          <w:highlight w:val="yellow"/>
        </w:rPr>
        <w:t>;</w:t>
      </w:r>
    </w:p>
    <w:p w14:paraId="5B7EC945" w14:textId="6874D2DD" w:rsidR="001C7AAF" w:rsidRPr="000914DF" w:rsidRDefault="001C7AAF" w:rsidP="002D1608">
      <w:pPr>
        <w:pStyle w:val="Odstavecseseznamem"/>
        <w:numPr>
          <w:ilvl w:val="1"/>
          <w:numId w:val="58"/>
        </w:numPr>
        <w:ind w:left="1256"/>
        <w:rPr>
          <w:b/>
          <w:bCs/>
          <w:highlight w:val="yellow"/>
        </w:rPr>
      </w:pPr>
      <w:r w:rsidRPr="000914DF">
        <w:rPr>
          <w:b/>
          <w:bCs/>
          <w:highlight w:val="yellow"/>
        </w:rPr>
        <w:t>Postupná migrace služeb</w:t>
      </w:r>
      <w:r w:rsidR="00DF1C6B" w:rsidRPr="000914DF">
        <w:rPr>
          <w:b/>
          <w:bCs/>
          <w:highlight w:val="yellow"/>
        </w:rPr>
        <w:t>:</w:t>
      </w:r>
    </w:p>
    <w:p w14:paraId="29FC4D5C" w14:textId="117769F7" w:rsidR="001C7AAF" w:rsidRPr="000914DF" w:rsidRDefault="00DF1C6B" w:rsidP="002D1608">
      <w:pPr>
        <w:pStyle w:val="Odstavecseseznamem"/>
        <w:numPr>
          <w:ilvl w:val="2"/>
          <w:numId w:val="58"/>
        </w:numPr>
        <w:ind w:left="1976"/>
        <w:rPr>
          <w:b/>
          <w:bCs/>
          <w:highlight w:val="yellow"/>
        </w:rPr>
      </w:pPr>
      <w:r w:rsidRPr="000914DF">
        <w:rPr>
          <w:b/>
          <w:bCs/>
          <w:highlight w:val="yellow"/>
        </w:rPr>
        <w:t>s</w:t>
      </w:r>
      <w:r w:rsidR="001C7AAF" w:rsidRPr="000914DF">
        <w:rPr>
          <w:b/>
          <w:bCs/>
          <w:highlight w:val="yellow"/>
        </w:rPr>
        <w:t>tep</w:t>
      </w:r>
      <w:r w:rsidRPr="000914DF">
        <w:rPr>
          <w:b/>
          <w:bCs/>
          <w:highlight w:val="yellow"/>
        </w:rPr>
        <w:t>-</w:t>
      </w:r>
      <w:r w:rsidR="001C7AAF" w:rsidRPr="000914DF">
        <w:rPr>
          <w:b/>
          <w:bCs/>
          <w:highlight w:val="yellow"/>
        </w:rPr>
        <w:t>by</w:t>
      </w:r>
      <w:r w:rsidRPr="000914DF">
        <w:rPr>
          <w:b/>
          <w:bCs/>
          <w:highlight w:val="yellow"/>
        </w:rPr>
        <w:t>-</w:t>
      </w:r>
      <w:r w:rsidR="001C7AAF" w:rsidRPr="000914DF">
        <w:rPr>
          <w:b/>
          <w:bCs/>
          <w:highlight w:val="yellow"/>
        </w:rPr>
        <w:t>step procedura zahrnující testy přemigrovaných služeb dle typů a jejich následný monitoring – min</w:t>
      </w:r>
      <w:r w:rsidRPr="000914DF">
        <w:rPr>
          <w:b/>
          <w:bCs/>
          <w:highlight w:val="yellow"/>
        </w:rPr>
        <w:t>.</w:t>
      </w:r>
      <w:r w:rsidR="001C7AAF" w:rsidRPr="000914DF">
        <w:rPr>
          <w:b/>
          <w:bCs/>
          <w:highlight w:val="yellow"/>
        </w:rPr>
        <w:t xml:space="preserve"> 24h</w:t>
      </w:r>
      <w:r w:rsidRPr="000914DF">
        <w:rPr>
          <w:b/>
          <w:bCs/>
          <w:highlight w:val="yellow"/>
        </w:rPr>
        <w:t>;</w:t>
      </w:r>
    </w:p>
    <w:p w14:paraId="4F308E79" w14:textId="1C76616B" w:rsidR="001C7AAF" w:rsidRPr="000914DF" w:rsidRDefault="001C7AAF" w:rsidP="002D1608">
      <w:pPr>
        <w:pStyle w:val="Odstavecseseznamem"/>
        <w:numPr>
          <w:ilvl w:val="1"/>
          <w:numId w:val="58"/>
        </w:numPr>
        <w:ind w:left="1256"/>
        <w:rPr>
          <w:b/>
          <w:bCs/>
          <w:highlight w:val="yellow"/>
        </w:rPr>
      </w:pPr>
      <w:r w:rsidRPr="000914DF">
        <w:rPr>
          <w:b/>
          <w:bCs/>
          <w:highlight w:val="yellow"/>
        </w:rPr>
        <w:t>Odpojení a odstavení současné LAN sítě</w:t>
      </w:r>
      <w:r w:rsidR="00DF1C6B" w:rsidRPr="000914DF">
        <w:rPr>
          <w:b/>
          <w:bCs/>
          <w:highlight w:val="yellow"/>
        </w:rPr>
        <w:t>:</w:t>
      </w:r>
    </w:p>
    <w:p w14:paraId="14D69FD0" w14:textId="5060077A" w:rsidR="001C7AAF" w:rsidRPr="000914DF" w:rsidRDefault="00DF1C6B" w:rsidP="002D1608">
      <w:pPr>
        <w:pStyle w:val="Odstavecseseznamem"/>
        <w:numPr>
          <w:ilvl w:val="2"/>
          <w:numId w:val="58"/>
        </w:numPr>
        <w:ind w:left="1976"/>
        <w:rPr>
          <w:b/>
          <w:bCs/>
          <w:highlight w:val="yellow"/>
        </w:rPr>
      </w:pPr>
      <w:r w:rsidRPr="000914DF">
        <w:rPr>
          <w:b/>
          <w:bCs/>
          <w:highlight w:val="yellow"/>
        </w:rPr>
        <w:t>o</w:t>
      </w:r>
      <w:r w:rsidR="001C7AAF" w:rsidRPr="000914DF">
        <w:rPr>
          <w:b/>
          <w:bCs/>
          <w:highlight w:val="yellow"/>
        </w:rPr>
        <w:t xml:space="preserve">dpojení současné sítě od </w:t>
      </w:r>
      <w:r w:rsidRPr="000914DF">
        <w:rPr>
          <w:b/>
          <w:bCs/>
          <w:highlight w:val="yellow"/>
        </w:rPr>
        <w:t>P</w:t>
      </w:r>
      <w:r w:rsidR="001C7AAF" w:rsidRPr="000914DF">
        <w:rPr>
          <w:b/>
          <w:bCs/>
          <w:highlight w:val="yellow"/>
        </w:rPr>
        <w:t xml:space="preserve">arallel </w:t>
      </w:r>
      <w:r w:rsidRPr="000914DF">
        <w:rPr>
          <w:b/>
          <w:bCs/>
          <w:highlight w:val="yellow"/>
        </w:rPr>
        <w:t>B</w:t>
      </w:r>
      <w:r w:rsidR="001C7AAF" w:rsidRPr="000914DF">
        <w:rPr>
          <w:b/>
          <w:bCs/>
          <w:highlight w:val="yellow"/>
        </w:rPr>
        <w:t>uildu – 24h monitoring správné funkčnosti</w:t>
      </w:r>
      <w:r w:rsidRPr="000914DF">
        <w:rPr>
          <w:b/>
          <w:bCs/>
          <w:highlight w:val="yellow"/>
        </w:rPr>
        <w:t>;</w:t>
      </w:r>
    </w:p>
    <w:p w14:paraId="248EB3F6" w14:textId="0B01E7D9" w:rsidR="00C561C9" w:rsidRPr="000914DF" w:rsidRDefault="00DF1C6B" w:rsidP="002D1608">
      <w:pPr>
        <w:pStyle w:val="Odstavecseseznamem"/>
        <w:numPr>
          <w:ilvl w:val="2"/>
          <w:numId w:val="58"/>
        </w:numPr>
        <w:ind w:left="1976"/>
        <w:rPr>
          <w:b/>
          <w:bCs/>
          <w:highlight w:val="yellow"/>
        </w:rPr>
      </w:pPr>
      <w:r w:rsidRPr="000914DF">
        <w:rPr>
          <w:b/>
          <w:bCs/>
          <w:highlight w:val="yellow"/>
        </w:rPr>
        <w:t>o</w:t>
      </w:r>
      <w:r w:rsidR="001C7AAF" w:rsidRPr="000914DF">
        <w:rPr>
          <w:b/>
          <w:bCs/>
          <w:highlight w:val="yellow"/>
        </w:rPr>
        <w:t xml:space="preserve">dstavení současné sítě – plný „remove“ všech </w:t>
      </w:r>
      <w:r w:rsidR="00E51A7F" w:rsidRPr="000914DF">
        <w:rPr>
          <w:b/>
          <w:bCs/>
          <w:highlight w:val="yellow"/>
        </w:rPr>
        <w:t>síťových</w:t>
      </w:r>
      <w:r w:rsidR="001C7AAF" w:rsidRPr="000914DF">
        <w:rPr>
          <w:b/>
          <w:bCs/>
          <w:highlight w:val="yellow"/>
        </w:rPr>
        <w:t xml:space="preserve"> elementu současné LAN sítě</w:t>
      </w:r>
      <w:r w:rsidR="00E51A7F" w:rsidRPr="000914DF">
        <w:rPr>
          <w:b/>
          <w:bCs/>
          <w:highlight w:val="yellow"/>
        </w:rPr>
        <w:t>;</w:t>
      </w:r>
    </w:p>
    <w:p w14:paraId="65781423" w14:textId="1CCA994A" w:rsidR="003E003E" w:rsidRDefault="00DD5A82" w:rsidP="003B2F6A">
      <w:pPr>
        <w:pStyle w:val="Nadpis3"/>
        <w:rPr>
          <w:sz w:val="32"/>
          <w:szCs w:val="32"/>
        </w:rPr>
      </w:pPr>
      <w:bookmarkStart w:id="369" w:name="_Toc177708947"/>
      <w:bookmarkStart w:id="370" w:name="_Toc194331271"/>
      <w:r w:rsidRPr="003B2F6A">
        <w:rPr>
          <w:sz w:val="32"/>
          <w:szCs w:val="32"/>
        </w:rPr>
        <w:t>LAN</w:t>
      </w:r>
      <w:r w:rsidR="00EA12EF">
        <w:rPr>
          <w:sz w:val="32"/>
          <w:szCs w:val="32"/>
        </w:rPr>
        <w:t xml:space="preserve"> </w:t>
      </w:r>
      <w:r w:rsidR="00BE7B83">
        <w:rPr>
          <w:sz w:val="32"/>
          <w:szCs w:val="32"/>
        </w:rPr>
        <w:t xml:space="preserve"> - t</w:t>
      </w:r>
      <w:r w:rsidR="00EA12EF">
        <w:rPr>
          <w:sz w:val="32"/>
          <w:szCs w:val="32"/>
        </w:rPr>
        <w:t>o</w:t>
      </w:r>
      <w:r w:rsidR="00BE7B83">
        <w:rPr>
          <w:sz w:val="32"/>
          <w:szCs w:val="32"/>
        </w:rPr>
        <w:t>pologie</w:t>
      </w:r>
      <w:bookmarkEnd w:id="369"/>
      <w:bookmarkEnd w:id="370"/>
    </w:p>
    <w:p w14:paraId="3B8F1ECC" w14:textId="06CE6F1A" w:rsidR="00A35905" w:rsidRDefault="00A35905" w:rsidP="00606900">
      <w:pPr>
        <w:keepNext/>
        <w:jc w:val="center"/>
      </w:pPr>
    </w:p>
    <w:p w14:paraId="18D782CD" w14:textId="1E713C20" w:rsidR="000F49CB" w:rsidRPr="00F61A60" w:rsidRDefault="00F61A60" w:rsidP="00F61A60">
      <w:pPr>
        <w:ind w:left="176"/>
        <w:jc w:val="both"/>
        <w:rPr>
          <w:b/>
          <w:bCs/>
          <w:highlight w:val="yellow"/>
        </w:rPr>
      </w:pPr>
      <w:r w:rsidRPr="00F61A60">
        <w:rPr>
          <w:b/>
          <w:bCs/>
          <w:highlight w:val="yellow"/>
        </w:rPr>
        <w:t>Dodavatel</w:t>
      </w:r>
      <w:r w:rsidR="00075FC6" w:rsidRPr="00F61A60">
        <w:rPr>
          <w:b/>
          <w:bCs/>
          <w:highlight w:val="yellow"/>
        </w:rPr>
        <w:t xml:space="preserve"> v rámci této kapitoly popíše návrh řešení komplexního řešení </w:t>
      </w:r>
      <w:r w:rsidR="00A020A8" w:rsidRPr="00F61A60">
        <w:rPr>
          <w:b/>
          <w:bCs/>
          <w:highlight w:val="yellow"/>
        </w:rPr>
        <w:t xml:space="preserve">topologie </w:t>
      </w:r>
      <w:r w:rsidR="00075FC6" w:rsidRPr="00F61A60">
        <w:rPr>
          <w:b/>
          <w:bCs/>
          <w:highlight w:val="yellow"/>
        </w:rPr>
        <w:t>LAN</w:t>
      </w:r>
      <w:r w:rsidR="00F70942" w:rsidRPr="00F61A60">
        <w:rPr>
          <w:b/>
          <w:bCs/>
          <w:highlight w:val="yellow"/>
        </w:rPr>
        <w:t xml:space="preserve"> včetně všech nabízených síťových elementů a zpracuje grafické znázornění </w:t>
      </w:r>
      <w:r w:rsidR="002C4BDA" w:rsidRPr="00F61A60">
        <w:rPr>
          <w:b/>
          <w:bCs/>
          <w:highlight w:val="yellow"/>
        </w:rPr>
        <w:t xml:space="preserve">architektury </w:t>
      </w:r>
      <w:r w:rsidR="00F70942" w:rsidRPr="00F61A60">
        <w:rPr>
          <w:b/>
          <w:bCs/>
          <w:highlight w:val="yellow"/>
        </w:rPr>
        <w:t xml:space="preserve">jednotlivých </w:t>
      </w:r>
      <w:r w:rsidR="00872A10" w:rsidRPr="00F61A60">
        <w:rPr>
          <w:b/>
          <w:bCs/>
          <w:highlight w:val="yellow"/>
        </w:rPr>
        <w:t>bloků</w:t>
      </w:r>
      <w:r w:rsidR="002C4BDA" w:rsidRPr="00F61A60">
        <w:rPr>
          <w:b/>
          <w:bCs/>
          <w:highlight w:val="yellow"/>
        </w:rPr>
        <w:t>, a to mi</w:t>
      </w:r>
      <w:r w:rsidR="00872A10" w:rsidRPr="00F61A60">
        <w:rPr>
          <w:b/>
          <w:bCs/>
          <w:highlight w:val="yellow"/>
        </w:rPr>
        <w:t xml:space="preserve">nimálně v rozsahu: </w:t>
      </w:r>
    </w:p>
    <w:p w14:paraId="2D6714C0" w14:textId="77777777" w:rsidR="00872A10" w:rsidRPr="00F61A60" w:rsidRDefault="00872A10" w:rsidP="002D1608">
      <w:pPr>
        <w:pStyle w:val="Odstavecseseznamem"/>
        <w:numPr>
          <w:ilvl w:val="0"/>
          <w:numId w:val="58"/>
        </w:numPr>
        <w:ind w:left="536"/>
        <w:rPr>
          <w:highlight w:val="yellow"/>
        </w:rPr>
      </w:pPr>
      <w:r w:rsidRPr="00F61A60">
        <w:rPr>
          <w:highlight w:val="yellow"/>
        </w:rPr>
        <w:t>DC fabric;</w:t>
      </w:r>
    </w:p>
    <w:p w14:paraId="6693E4DC" w14:textId="77777777" w:rsidR="00872A10" w:rsidRPr="00F61A60" w:rsidRDefault="00872A10" w:rsidP="002D1608">
      <w:pPr>
        <w:pStyle w:val="Odstavecseseznamem"/>
        <w:numPr>
          <w:ilvl w:val="0"/>
          <w:numId w:val="58"/>
        </w:numPr>
        <w:ind w:left="536"/>
        <w:rPr>
          <w:highlight w:val="yellow"/>
        </w:rPr>
      </w:pPr>
      <w:r w:rsidRPr="00F61A60">
        <w:rPr>
          <w:highlight w:val="yellow"/>
        </w:rPr>
        <w:t>WAN konektivita;</w:t>
      </w:r>
    </w:p>
    <w:p w14:paraId="52BFC754" w14:textId="77777777" w:rsidR="00872A10" w:rsidRPr="00F61A60" w:rsidRDefault="00872A10" w:rsidP="002D1608">
      <w:pPr>
        <w:pStyle w:val="Odstavecseseznamem"/>
        <w:numPr>
          <w:ilvl w:val="0"/>
          <w:numId w:val="58"/>
        </w:numPr>
        <w:ind w:left="536"/>
        <w:rPr>
          <w:highlight w:val="yellow"/>
        </w:rPr>
      </w:pPr>
      <w:r w:rsidRPr="00F61A60">
        <w:rPr>
          <w:highlight w:val="yellow"/>
        </w:rPr>
        <w:t>DCI konektivita;</w:t>
      </w:r>
    </w:p>
    <w:p w14:paraId="224EC193" w14:textId="77777777" w:rsidR="00872A10" w:rsidRPr="00F61A60" w:rsidRDefault="00872A10" w:rsidP="002D1608">
      <w:pPr>
        <w:pStyle w:val="Odstavecseseznamem"/>
        <w:numPr>
          <w:ilvl w:val="0"/>
          <w:numId w:val="58"/>
        </w:numPr>
        <w:ind w:left="536"/>
        <w:rPr>
          <w:highlight w:val="yellow"/>
        </w:rPr>
      </w:pPr>
      <w:r w:rsidRPr="00F61A60">
        <w:rPr>
          <w:highlight w:val="yellow"/>
        </w:rPr>
        <w:t>L4-L7 security;</w:t>
      </w:r>
    </w:p>
    <w:p w14:paraId="2ECF9D39" w14:textId="77777777" w:rsidR="00872A10" w:rsidRPr="0088774D" w:rsidRDefault="00872A10" w:rsidP="0088774D">
      <w:pPr>
        <w:ind w:left="176"/>
        <w:rPr>
          <w:b/>
          <w:bCs/>
        </w:rPr>
      </w:pPr>
    </w:p>
    <w:p w14:paraId="25D38110" w14:textId="31BAB777" w:rsidR="007C379D" w:rsidRPr="00AA48B5" w:rsidRDefault="00177EC4" w:rsidP="007C379D">
      <w:pPr>
        <w:pStyle w:val="Nadpis4"/>
        <w:rPr>
          <w:i w:val="0"/>
          <w:iCs w:val="0"/>
          <w:sz w:val="32"/>
          <w:szCs w:val="32"/>
        </w:rPr>
      </w:pPr>
      <w:bookmarkStart w:id="371" w:name="_Toc177708948"/>
      <w:bookmarkStart w:id="372" w:name="_Toc194331272"/>
      <w:r w:rsidRPr="00177EC4">
        <w:rPr>
          <w:i w:val="0"/>
          <w:iCs w:val="0"/>
          <w:sz w:val="32"/>
          <w:szCs w:val="32"/>
        </w:rPr>
        <w:t>LAN část DC – Fyzické provedení / S</w:t>
      </w:r>
      <w:r w:rsidR="000A699D">
        <w:rPr>
          <w:i w:val="0"/>
          <w:iCs w:val="0"/>
          <w:sz w:val="32"/>
          <w:szCs w:val="32"/>
        </w:rPr>
        <w:t>o</w:t>
      </w:r>
      <w:r w:rsidRPr="00177EC4">
        <w:rPr>
          <w:i w:val="0"/>
          <w:iCs w:val="0"/>
          <w:sz w:val="32"/>
          <w:szCs w:val="32"/>
        </w:rPr>
        <w:t>C</w:t>
      </w:r>
      <w:bookmarkEnd w:id="371"/>
      <w:bookmarkEnd w:id="372"/>
    </w:p>
    <w:p w14:paraId="55D9F264" w14:textId="6B720DEF" w:rsidR="008268C8" w:rsidRDefault="00F61A60" w:rsidP="00AA48B5">
      <w:pPr>
        <w:spacing w:before="240" w:after="120"/>
        <w:jc w:val="both"/>
        <w:rPr>
          <w:b/>
          <w:bCs/>
        </w:rPr>
      </w:pPr>
      <w:r w:rsidRPr="00F61A60">
        <w:rPr>
          <w:b/>
          <w:bCs/>
          <w:highlight w:val="yellow"/>
        </w:rPr>
        <w:t>Dodavatel</w:t>
      </w:r>
      <w:r w:rsidR="008268C8" w:rsidRPr="00F61A60">
        <w:rPr>
          <w:b/>
          <w:bCs/>
          <w:highlight w:val="yellow"/>
        </w:rPr>
        <w:t xml:space="preserve"> v rámci této kapitoly </w:t>
      </w:r>
      <w:r w:rsidR="00BD028E" w:rsidRPr="00F61A60">
        <w:rPr>
          <w:b/>
          <w:bCs/>
          <w:highlight w:val="yellow"/>
        </w:rPr>
        <w:t xml:space="preserve">popíše fyzické provedení / SoC dle navržené LAN topologie včetně uvedení všech </w:t>
      </w:r>
      <w:r w:rsidR="00BD028E" w:rsidRPr="0088774D">
        <w:rPr>
          <w:b/>
          <w:bCs/>
          <w:highlight w:val="yellow"/>
        </w:rPr>
        <w:t>nabízených prvků a specifikace jejich vlastností.</w:t>
      </w:r>
    </w:p>
    <w:p w14:paraId="754EB83A" w14:textId="77777777" w:rsidR="006970FB" w:rsidRDefault="006970FB" w:rsidP="00AA48B5">
      <w:pPr>
        <w:spacing w:before="240" w:after="120"/>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9E6E2F" w:rsidRPr="00155416" w14:paraId="1DBC0CB9"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06199028" w14:textId="2D81531C" w:rsidR="009E6E2F" w:rsidRPr="00155416" w:rsidRDefault="009E6E2F"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Komponent</w:t>
            </w:r>
            <w:r w:rsidR="001B1AD9">
              <w:rPr>
                <w:rFonts w:ascii="Verdana" w:eastAsia="Times New Roman" w:hAnsi="Verdana" w:cs="Times New Roman"/>
                <w:b/>
                <w:bCs/>
                <w:color w:val="000000"/>
                <w:sz w:val="28"/>
                <w:szCs w:val="28"/>
                <w:lang w:eastAsia="cs-CZ"/>
              </w:rPr>
              <w:t>y</w:t>
            </w:r>
          </w:p>
        </w:tc>
      </w:tr>
      <w:tr w:rsidR="009E6E2F" w:rsidRPr="00155416" w14:paraId="465EA87A"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5240E5E7" w14:textId="77777777" w:rsidR="009E6E2F" w:rsidRPr="00155416" w:rsidRDefault="009E6E2F"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1EC0C0D0" w14:textId="77777777" w:rsidR="009E6E2F" w:rsidRPr="00155416" w:rsidRDefault="009E6E2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63B1A2A2" w14:textId="77777777" w:rsidR="009E6E2F" w:rsidRPr="00155416" w:rsidRDefault="009E6E2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30B90E19" w14:textId="77777777" w:rsidR="009E6E2F" w:rsidRPr="00155416" w:rsidRDefault="009E6E2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9E6E2F" w:rsidRPr="00155416" w14:paraId="0986BB8A"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38723087" w14:textId="77777777" w:rsidR="009E6E2F" w:rsidRPr="00155416" w:rsidRDefault="009E6E2F"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0FBC8D94" w14:textId="77777777" w:rsidR="009E6E2F" w:rsidRPr="00155416" w:rsidRDefault="009E6E2F"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4F9014C5" w14:textId="77777777" w:rsidR="009E6E2F" w:rsidRPr="00155416" w:rsidRDefault="009E6E2F"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6579B7A2" w14:textId="77777777" w:rsidR="009E6E2F" w:rsidRPr="00155416" w:rsidRDefault="009E6E2F" w:rsidP="00EA5C98">
            <w:pPr>
              <w:keepNext/>
              <w:jc w:val="both"/>
              <w:rPr>
                <w:rFonts w:ascii="Calibri" w:eastAsia="Times New Roman" w:hAnsi="Calibri" w:cs="Times New Roman"/>
                <w:color w:val="000000"/>
                <w:lang w:eastAsia="cs-CZ"/>
              </w:rPr>
            </w:pPr>
          </w:p>
        </w:tc>
      </w:tr>
    </w:tbl>
    <w:p w14:paraId="3626B5CF" w14:textId="77777777" w:rsidR="009E6E2F" w:rsidRDefault="009E6E2F" w:rsidP="00AA48B5">
      <w:pPr>
        <w:spacing w:before="240" w:after="120"/>
        <w:jc w:val="both"/>
        <w:rPr>
          <w:b/>
          <w:bCs/>
        </w:rPr>
      </w:pP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7362"/>
        <w:gridCol w:w="9"/>
      </w:tblGrid>
      <w:tr w:rsidR="009E6E2F" w:rsidRPr="00AD76B0" w14:paraId="224C17E1" w14:textId="77777777" w:rsidTr="00DB04F3">
        <w:trPr>
          <w:gridAfter w:val="1"/>
          <w:wAfter w:w="5" w:type="pct"/>
          <w:cantSplit/>
          <w:jc w:val="center"/>
        </w:trPr>
        <w:tc>
          <w:tcPr>
            <w:tcW w:w="4995" w:type="pct"/>
            <w:gridSpan w:val="2"/>
            <w:shd w:val="clear" w:color="auto" w:fill="FFFF00"/>
          </w:tcPr>
          <w:p w14:paraId="2B276B4C" w14:textId="686472B0" w:rsidR="009E6E2F" w:rsidRPr="00AD76B0" w:rsidRDefault="009E6E2F" w:rsidP="00EA5C98">
            <w:pPr>
              <w:pStyle w:val="Bezmezer"/>
              <w:rPr>
                <w:rFonts w:cs="Arial"/>
                <w:b/>
                <w:bCs/>
                <w:sz w:val="28"/>
                <w:szCs w:val="28"/>
              </w:rPr>
            </w:pPr>
            <w:r>
              <w:rPr>
                <w:rFonts w:cs="Arial"/>
                <w:b/>
                <w:bCs/>
                <w:sz w:val="28"/>
                <w:szCs w:val="28"/>
              </w:rPr>
              <w:t>Komponenta</w:t>
            </w:r>
            <w:r w:rsidR="00D76793">
              <w:rPr>
                <w:rFonts w:cs="Arial"/>
                <w:b/>
                <w:bCs/>
                <w:sz w:val="28"/>
                <w:szCs w:val="28"/>
              </w:rPr>
              <w:t xml:space="preserve"> (</w:t>
            </w:r>
            <w:r w:rsidR="00757060">
              <w:rPr>
                <w:rFonts w:cs="Arial"/>
                <w:b/>
                <w:bCs/>
                <w:sz w:val="28"/>
                <w:szCs w:val="28"/>
              </w:rPr>
              <w:t>X ks)</w:t>
            </w:r>
            <w:r w:rsidR="00D76793">
              <w:rPr>
                <w:rFonts w:cs="Arial"/>
                <w:b/>
                <w:bCs/>
                <w:sz w:val="28"/>
                <w:szCs w:val="28"/>
              </w:rPr>
              <w:t xml:space="preserve"> </w:t>
            </w:r>
          </w:p>
        </w:tc>
      </w:tr>
      <w:tr w:rsidR="007A51D3" w:rsidRPr="00AD76B0" w14:paraId="4B82CE2D" w14:textId="77777777" w:rsidTr="007A51D3">
        <w:trPr>
          <w:cantSplit/>
          <w:trHeight w:val="405"/>
          <w:jc w:val="center"/>
        </w:trPr>
        <w:tc>
          <w:tcPr>
            <w:tcW w:w="939" w:type="pct"/>
            <w:shd w:val="clear" w:color="auto" w:fill="006600"/>
          </w:tcPr>
          <w:p w14:paraId="5C3CE156" w14:textId="77777777" w:rsidR="007A51D3" w:rsidRPr="00AD76B0" w:rsidRDefault="007A51D3" w:rsidP="00EA5C98">
            <w:pPr>
              <w:pStyle w:val="Bezmezer"/>
              <w:rPr>
                <w:b/>
              </w:rPr>
            </w:pPr>
            <w:r w:rsidRPr="00AD76B0">
              <w:rPr>
                <w:b/>
              </w:rPr>
              <w:t>Vlastnost/</w:t>
            </w:r>
            <w:r>
              <w:rPr>
                <w:b/>
              </w:rPr>
              <w:t xml:space="preserve"> </w:t>
            </w:r>
            <w:r w:rsidRPr="00AD76B0">
              <w:rPr>
                <w:b/>
              </w:rPr>
              <w:t>komponenta</w:t>
            </w:r>
          </w:p>
        </w:tc>
        <w:tc>
          <w:tcPr>
            <w:tcW w:w="4061" w:type="pct"/>
            <w:gridSpan w:val="2"/>
            <w:shd w:val="clear" w:color="auto" w:fill="006600"/>
          </w:tcPr>
          <w:p w14:paraId="3B767C14" w14:textId="31C3CC85" w:rsidR="007A51D3" w:rsidRPr="00AD76B0" w:rsidRDefault="007A51D3" w:rsidP="00EA5C98">
            <w:pPr>
              <w:pStyle w:val="Bezmezer"/>
              <w:rPr>
                <w:b/>
              </w:rPr>
            </w:pPr>
            <w:r>
              <w:rPr>
                <w:b/>
              </w:rPr>
              <w:t>P</w:t>
            </w:r>
            <w:r w:rsidRPr="00AD76B0">
              <w:rPr>
                <w:b/>
              </w:rPr>
              <w:t>arametry</w:t>
            </w:r>
          </w:p>
        </w:tc>
      </w:tr>
      <w:tr w:rsidR="007A51D3" w:rsidRPr="00E87B35" w14:paraId="5D2E5385" w14:textId="77777777" w:rsidTr="0088774D">
        <w:trPr>
          <w:cantSplit/>
          <w:jc w:val="center"/>
        </w:trPr>
        <w:tc>
          <w:tcPr>
            <w:tcW w:w="939" w:type="pct"/>
            <w:shd w:val="clear" w:color="auto" w:fill="FFFF00"/>
          </w:tcPr>
          <w:p w14:paraId="742C760D" w14:textId="21130130" w:rsidR="007A51D3" w:rsidRPr="00E87B35" w:rsidRDefault="007A51D3" w:rsidP="00EA5C98"/>
        </w:tc>
        <w:tc>
          <w:tcPr>
            <w:tcW w:w="4061" w:type="pct"/>
            <w:gridSpan w:val="2"/>
            <w:shd w:val="clear" w:color="auto" w:fill="FFFF00"/>
          </w:tcPr>
          <w:p w14:paraId="3D00A7B3" w14:textId="77777777" w:rsidR="007A51D3" w:rsidRPr="00E87B35" w:rsidRDefault="007A51D3" w:rsidP="00EA5C98"/>
        </w:tc>
      </w:tr>
    </w:tbl>
    <w:p w14:paraId="37B162C8" w14:textId="77777777" w:rsidR="009E6E2F" w:rsidRPr="0088774D" w:rsidRDefault="009E6E2F" w:rsidP="00AA48B5">
      <w:pPr>
        <w:spacing w:before="240" w:after="120"/>
        <w:jc w:val="both"/>
        <w:rPr>
          <w:b/>
          <w:bCs/>
        </w:rPr>
      </w:pPr>
    </w:p>
    <w:p w14:paraId="4458FF36" w14:textId="315E696B" w:rsidR="005A6EB1" w:rsidRDefault="001139DD" w:rsidP="005A6EB1">
      <w:pPr>
        <w:pStyle w:val="Nadpis4"/>
        <w:rPr>
          <w:i w:val="0"/>
          <w:iCs w:val="0"/>
          <w:sz w:val="32"/>
          <w:szCs w:val="32"/>
        </w:rPr>
      </w:pPr>
      <w:bookmarkStart w:id="373" w:name="_Toc177708949"/>
      <w:bookmarkStart w:id="374" w:name="_Toc194331273"/>
      <w:r w:rsidRPr="001139DD">
        <w:rPr>
          <w:i w:val="0"/>
          <w:iCs w:val="0"/>
          <w:sz w:val="32"/>
          <w:szCs w:val="32"/>
        </w:rPr>
        <w:t>DC fabric</w:t>
      </w:r>
      <w:bookmarkEnd w:id="373"/>
      <w:bookmarkEnd w:id="374"/>
    </w:p>
    <w:p w14:paraId="00AFE88C" w14:textId="789C6C13" w:rsidR="005A6EB1" w:rsidRDefault="00F61A60" w:rsidP="005A6EB1">
      <w:pPr>
        <w:spacing w:before="240" w:after="120"/>
        <w:jc w:val="both"/>
        <w:rPr>
          <w:b/>
          <w:bCs/>
        </w:rPr>
      </w:pPr>
      <w:r>
        <w:rPr>
          <w:b/>
          <w:bCs/>
          <w:highlight w:val="yellow"/>
        </w:rPr>
        <w:t>Dodavatel</w:t>
      </w:r>
      <w:r w:rsidR="005A6EB1" w:rsidRPr="00712103">
        <w:rPr>
          <w:b/>
          <w:bCs/>
          <w:highlight w:val="yellow"/>
        </w:rPr>
        <w:t xml:space="preserve"> v rámci této kapitoly popíše </w:t>
      </w:r>
      <w:r w:rsidR="005A6EB1">
        <w:rPr>
          <w:b/>
          <w:bCs/>
          <w:highlight w:val="yellow"/>
        </w:rPr>
        <w:t>DC fabric</w:t>
      </w:r>
      <w:r w:rsidR="005A6EB1" w:rsidRPr="00712103">
        <w:rPr>
          <w:b/>
          <w:bCs/>
          <w:highlight w:val="yellow"/>
        </w:rPr>
        <w:t xml:space="preserve"> dle navržené LAN topologie včetně</w:t>
      </w:r>
      <w:r w:rsidR="00B428BC">
        <w:rPr>
          <w:b/>
          <w:bCs/>
          <w:highlight w:val="yellow"/>
        </w:rPr>
        <w:t xml:space="preserve"> detailního grafického schématu architektury a </w:t>
      </w:r>
      <w:r w:rsidR="005A6EB1" w:rsidRPr="00712103">
        <w:rPr>
          <w:b/>
          <w:bCs/>
          <w:highlight w:val="yellow"/>
        </w:rPr>
        <w:t>uvedení všech nabízených prvků a specifikace jejich vlastností.</w:t>
      </w:r>
    </w:p>
    <w:p w14:paraId="2A9497CD" w14:textId="77777777" w:rsidR="006970FB" w:rsidRDefault="006970FB" w:rsidP="005A6EB1">
      <w:pPr>
        <w:spacing w:before="240" w:after="120"/>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5A6EB1" w:rsidRPr="00155416" w14:paraId="77CE248F"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7778FEA6" w14:textId="18DB1612" w:rsidR="005A6EB1" w:rsidRPr="00155416" w:rsidRDefault="005A6EB1"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Komponent</w:t>
            </w:r>
            <w:r w:rsidR="002D14FD">
              <w:rPr>
                <w:rFonts w:ascii="Verdana" w:eastAsia="Times New Roman" w:hAnsi="Verdana" w:cs="Times New Roman"/>
                <w:b/>
                <w:bCs/>
                <w:color w:val="000000"/>
                <w:sz w:val="28"/>
                <w:szCs w:val="28"/>
                <w:lang w:eastAsia="cs-CZ"/>
              </w:rPr>
              <w:t>y</w:t>
            </w:r>
          </w:p>
        </w:tc>
      </w:tr>
      <w:tr w:rsidR="005A6EB1" w:rsidRPr="00155416" w14:paraId="0624FE44"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A5D69E0" w14:textId="77777777" w:rsidR="005A6EB1" w:rsidRPr="00155416" w:rsidRDefault="005A6EB1"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2CB38DD1" w14:textId="77777777" w:rsidR="005A6EB1" w:rsidRPr="00155416" w:rsidRDefault="005A6EB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7F5463CA" w14:textId="77777777" w:rsidR="005A6EB1" w:rsidRPr="00155416" w:rsidRDefault="005A6EB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6385268E" w14:textId="77777777" w:rsidR="005A6EB1" w:rsidRPr="00155416" w:rsidRDefault="005A6EB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5A6EB1" w:rsidRPr="00155416" w14:paraId="15952822"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543B20A9" w14:textId="77777777" w:rsidR="005A6EB1" w:rsidRPr="00155416" w:rsidRDefault="005A6EB1"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7B60E8CE" w14:textId="77777777" w:rsidR="005A6EB1" w:rsidRPr="00155416" w:rsidRDefault="005A6EB1"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4FD018E0" w14:textId="77777777" w:rsidR="005A6EB1" w:rsidRPr="00155416" w:rsidRDefault="005A6EB1"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7D5734E5" w14:textId="77777777" w:rsidR="005A6EB1" w:rsidRPr="00155416" w:rsidRDefault="005A6EB1" w:rsidP="00EA5C98">
            <w:pPr>
              <w:keepNext/>
              <w:jc w:val="both"/>
              <w:rPr>
                <w:rFonts w:ascii="Calibri" w:eastAsia="Times New Roman" w:hAnsi="Calibri" w:cs="Times New Roman"/>
                <w:color w:val="000000"/>
                <w:lang w:eastAsia="cs-CZ"/>
              </w:rPr>
            </w:pPr>
          </w:p>
        </w:tc>
      </w:tr>
    </w:tbl>
    <w:p w14:paraId="16316C68" w14:textId="77777777" w:rsidR="005A6EB1" w:rsidRDefault="005A6EB1" w:rsidP="005A6EB1">
      <w:pPr>
        <w:spacing w:before="240" w:after="120"/>
        <w:jc w:val="both"/>
        <w:rPr>
          <w:b/>
          <w:bCs/>
        </w:rPr>
      </w:pP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7362"/>
        <w:gridCol w:w="9"/>
      </w:tblGrid>
      <w:tr w:rsidR="005A6EB1" w:rsidRPr="00AD76B0" w14:paraId="26D68E77" w14:textId="77777777" w:rsidTr="003477BF">
        <w:trPr>
          <w:gridAfter w:val="1"/>
          <w:wAfter w:w="5" w:type="pct"/>
          <w:cantSplit/>
          <w:jc w:val="center"/>
        </w:trPr>
        <w:tc>
          <w:tcPr>
            <w:tcW w:w="4995" w:type="pct"/>
            <w:gridSpan w:val="2"/>
            <w:shd w:val="clear" w:color="auto" w:fill="FFFF00"/>
          </w:tcPr>
          <w:p w14:paraId="01189346" w14:textId="57EFE60B" w:rsidR="005A6EB1" w:rsidRPr="00AD76B0" w:rsidRDefault="00757060" w:rsidP="00EA5C98">
            <w:pPr>
              <w:pStyle w:val="Bezmezer"/>
              <w:rPr>
                <w:rFonts w:cs="Arial"/>
                <w:b/>
                <w:bCs/>
                <w:sz w:val="28"/>
                <w:szCs w:val="28"/>
              </w:rPr>
            </w:pPr>
            <w:r>
              <w:rPr>
                <w:rFonts w:cs="Arial"/>
                <w:b/>
                <w:bCs/>
                <w:sz w:val="28"/>
                <w:szCs w:val="28"/>
              </w:rPr>
              <w:t>Komponenta (X ks)</w:t>
            </w:r>
          </w:p>
        </w:tc>
      </w:tr>
      <w:tr w:rsidR="005A6EB1" w:rsidRPr="00AD76B0" w14:paraId="356D35BB" w14:textId="77777777" w:rsidTr="00EA5C98">
        <w:trPr>
          <w:cantSplit/>
          <w:trHeight w:val="405"/>
          <w:jc w:val="center"/>
        </w:trPr>
        <w:tc>
          <w:tcPr>
            <w:tcW w:w="939" w:type="pct"/>
            <w:shd w:val="clear" w:color="auto" w:fill="006600"/>
          </w:tcPr>
          <w:p w14:paraId="10244141" w14:textId="77777777" w:rsidR="005A6EB1" w:rsidRPr="00AD76B0" w:rsidRDefault="005A6EB1" w:rsidP="00EA5C98">
            <w:pPr>
              <w:pStyle w:val="Bezmezer"/>
              <w:rPr>
                <w:b/>
              </w:rPr>
            </w:pPr>
            <w:r w:rsidRPr="00AD76B0">
              <w:rPr>
                <w:b/>
              </w:rPr>
              <w:t>Vlastnost/</w:t>
            </w:r>
            <w:r>
              <w:rPr>
                <w:b/>
              </w:rPr>
              <w:t xml:space="preserve"> </w:t>
            </w:r>
            <w:r w:rsidRPr="00AD76B0">
              <w:rPr>
                <w:b/>
              </w:rPr>
              <w:t>komponenta</w:t>
            </w:r>
          </w:p>
        </w:tc>
        <w:tc>
          <w:tcPr>
            <w:tcW w:w="4061" w:type="pct"/>
            <w:gridSpan w:val="2"/>
            <w:shd w:val="clear" w:color="auto" w:fill="006600"/>
          </w:tcPr>
          <w:p w14:paraId="59E8074F" w14:textId="77777777" w:rsidR="005A6EB1" w:rsidRPr="00AD76B0" w:rsidRDefault="005A6EB1" w:rsidP="00EA5C98">
            <w:pPr>
              <w:pStyle w:val="Bezmezer"/>
              <w:rPr>
                <w:b/>
              </w:rPr>
            </w:pPr>
            <w:r>
              <w:rPr>
                <w:b/>
              </w:rPr>
              <w:t>P</w:t>
            </w:r>
            <w:r w:rsidRPr="00AD76B0">
              <w:rPr>
                <w:b/>
              </w:rPr>
              <w:t>arametry</w:t>
            </w:r>
          </w:p>
        </w:tc>
      </w:tr>
      <w:tr w:rsidR="005A6EB1" w:rsidRPr="00E87B35" w14:paraId="4BD3B8A3" w14:textId="77777777" w:rsidTr="0088774D">
        <w:trPr>
          <w:cantSplit/>
          <w:jc w:val="center"/>
        </w:trPr>
        <w:tc>
          <w:tcPr>
            <w:tcW w:w="939" w:type="pct"/>
            <w:shd w:val="clear" w:color="auto" w:fill="FFFF00"/>
          </w:tcPr>
          <w:p w14:paraId="39B328CA" w14:textId="77777777" w:rsidR="005A6EB1" w:rsidRPr="00E87B35" w:rsidRDefault="005A6EB1" w:rsidP="00EA5C98"/>
        </w:tc>
        <w:tc>
          <w:tcPr>
            <w:tcW w:w="4061" w:type="pct"/>
            <w:gridSpan w:val="2"/>
            <w:shd w:val="clear" w:color="auto" w:fill="FFFF00"/>
          </w:tcPr>
          <w:p w14:paraId="2930AFC4" w14:textId="77777777" w:rsidR="005A6EB1" w:rsidRPr="00E87B35" w:rsidRDefault="005A6EB1" w:rsidP="00EA5C98"/>
        </w:tc>
      </w:tr>
    </w:tbl>
    <w:p w14:paraId="08FD83A4" w14:textId="77777777" w:rsidR="005A6EB1" w:rsidRPr="0088774D" w:rsidRDefault="005A6EB1" w:rsidP="0088774D">
      <w:pPr>
        <w:rPr>
          <w:i/>
          <w:iCs/>
        </w:rPr>
      </w:pPr>
    </w:p>
    <w:p w14:paraId="3C741139" w14:textId="501A3D6C" w:rsidR="003737DA" w:rsidRDefault="001D5444" w:rsidP="001D5444">
      <w:pPr>
        <w:pStyle w:val="Nadpis4"/>
        <w:rPr>
          <w:i w:val="0"/>
          <w:iCs w:val="0"/>
          <w:sz w:val="32"/>
          <w:szCs w:val="32"/>
        </w:rPr>
      </w:pPr>
      <w:bookmarkStart w:id="375" w:name="_Toc177708950"/>
      <w:bookmarkStart w:id="376" w:name="_Toc194331274"/>
      <w:r w:rsidRPr="001D5444">
        <w:rPr>
          <w:i w:val="0"/>
          <w:iCs w:val="0"/>
          <w:sz w:val="32"/>
          <w:szCs w:val="32"/>
        </w:rPr>
        <w:t>WAN konektivita</w:t>
      </w:r>
      <w:bookmarkEnd w:id="375"/>
      <w:bookmarkEnd w:id="376"/>
    </w:p>
    <w:p w14:paraId="4B35D53E" w14:textId="277A00FE" w:rsidR="00B428BC" w:rsidRDefault="00F61A60" w:rsidP="00B428BC">
      <w:pPr>
        <w:spacing w:before="240" w:after="120"/>
        <w:jc w:val="both"/>
        <w:rPr>
          <w:b/>
          <w:bCs/>
        </w:rPr>
      </w:pPr>
      <w:r>
        <w:rPr>
          <w:b/>
          <w:bCs/>
          <w:highlight w:val="yellow"/>
        </w:rPr>
        <w:t>Dodavatel</w:t>
      </w:r>
      <w:r w:rsidR="00B428BC" w:rsidRPr="00712103">
        <w:rPr>
          <w:b/>
          <w:bCs/>
          <w:highlight w:val="yellow"/>
        </w:rPr>
        <w:t xml:space="preserve"> v rámci této kapitoly popíše </w:t>
      </w:r>
      <w:r w:rsidR="00B428BC">
        <w:rPr>
          <w:b/>
          <w:bCs/>
          <w:highlight w:val="yellow"/>
        </w:rPr>
        <w:t>WAN konektivitu</w:t>
      </w:r>
      <w:r w:rsidR="00B428BC" w:rsidRPr="00712103">
        <w:rPr>
          <w:b/>
          <w:bCs/>
          <w:highlight w:val="yellow"/>
        </w:rPr>
        <w:t xml:space="preserve"> dle navržené LAN topologie včetně</w:t>
      </w:r>
      <w:r w:rsidR="00B428BC">
        <w:rPr>
          <w:b/>
          <w:bCs/>
          <w:highlight w:val="yellow"/>
        </w:rPr>
        <w:t xml:space="preserve"> detailního grafického schématu architektury a </w:t>
      </w:r>
      <w:r w:rsidR="00B428BC" w:rsidRPr="00712103">
        <w:rPr>
          <w:b/>
          <w:bCs/>
          <w:highlight w:val="yellow"/>
        </w:rPr>
        <w:t>uvedení všech nabízených prvků a specifikace jejich vlastností.</w:t>
      </w:r>
    </w:p>
    <w:p w14:paraId="135414DA" w14:textId="77777777" w:rsidR="00A13FF7" w:rsidRDefault="00A13FF7" w:rsidP="00B428BC">
      <w:pPr>
        <w:spacing w:before="240" w:after="120"/>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B428BC" w:rsidRPr="00155416" w14:paraId="6FD2A2AD"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6B4276C0" w14:textId="3BCAB78F" w:rsidR="00B428BC" w:rsidRPr="00155416" w:rsidRDefault="00B428BC"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Komponent</w:t>
            </w:r>
            <w:r w:rsidR="00786DCD">
              <w:rPr>
                <w:rFonts w:ascii="Verdana" w:eastAsia="Times New Roman" w:hAnsi="Verdana" w:cs="Times New Roman"/>
                <w:b/>
                <w:bCs/>
                <w:color w:val="000000"/>
                <w:sz w:val="28"/>
                <w:szCs w:val="28"/>
                <w:lang w:eastAsia="cs-CZ"/>
              </w:rPr>
              <w:t>y</w:t>
            </w:r>
          </w:p>
        </w:tc>
      </w:tr>
      <w:tr w:rsidR="00B428BC" w:rsidRPr="00155416" w14:paraId="27A6E552"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7EB7BBA8" w14:textId="77777777" w:rsidR="00B428BC" w:rsidRPr="00155416" w:rsidRDefault="00B428BC"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69A72320" w14:textId="77777777" w:rsidR="00B428BC" w:rsidRPr="00155416" w:rsidRDefault="00B428BC"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4BFB6FA5" w14:textId="77777777" w:rsidR="00B428BC" w:rsidRPr="00155416" w:rsidRDefault="00B428BC"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7F6F1CC" w14:textId="77777777" w:rsidR="00B428BC" w:rsidRPr="00155416" w:rsidRDefault="00B428BC"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B428BC" w:rsidRPr="00155416" w14:paraId="0144687C"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8B835D5" w14:textId="77777777" w:rsidR="00B428BC" w:rsidRPr="00155416" w:rsidRDefault="00B428BC"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5DF60B50" w14:textId="77777777" w:rsidR="00B428BC" w:rsidRPr="00155416" w:rsidRDefault="00B428BC"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431CDB39" w14:textId="77777777" w:rsidR="00B428BC" w:rsidRPr="00155416" w:rsidRDefault="00B428BC"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4512E768" w14:textId="77777777" w:rsidR="00B428BC" w:rsidRPr="00155416" w:rsidRDefault="00B428BC" w:rsidP="00EA5C98">
            <w:pPr>
              <w:keepNext/>
              <w:jc w:val="both"/>
              <w:rPr>
                <w:rFonts w:ascii="Calibri" w:eastAsia="Times New Roman" w:hAnsi="Calibri" w:cs="Times New Roman"/>
                <w:color w:val="000000"/>
                <w:lang w:eastAsia="cs-CZ"/>
              </w:rPr>
            </w:pPr>
          </w:p>
        </w:tc>
      </w:tr>
    </w:tbl>
    <w:p w14:paraId="38691F82" w14:textId="77777777" w:rsidR="00B428BC" w:rsidRDefault="00B428BC" w:rsidP="00B428BC">
      <w:pPr>
        <w:spacing w:before="240" w:after="120"/>
        <w:jc w:val="both"/>
        <w:rPr>
          <w:b/>
          <w:bCs/>
        </w:rPr>
      </w:pP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7362"/>
        <w:gridCol w:w="9"/>
      </w:tblGrid>
      <w:tr w:rsidR="00B428BC" w:rsidRPr="00AD76B0" w14:paraId="4A8239AE" w14:textId="77777777" w:rsidTr="003477BF">
        <w:trPr>
          <w:gridAfter w:val="1"/>
          <w:wAfter w:w="5" w:type="pct"/>
          <w:cantSplit/>
          <w:jc w:val="center"/>
        </w:trPr>
        <w:tc>
          <w:tcPr>
            <w:tcW w:w="4995" w:type="pct"/>
            <w:gridSpan w:val="2"/>
            <w:shd w:val="clear" w:color="auto" w:fill="FFFF00"/>
          </w:tcPr>
          <w:p w14:paraId="33EA9C7D" w14:textId="5C209220" w:rsidR="00B428BC" w:rsidRPr="00AD76B0" w:rsidRDefault="00757060" w:rsidP="00EA5C98">
            <w:pPr>
              <w:pStyle w:val="Bezmezer"/>
              <w:rPr>
                <w:rFonts w:cs="Arial"/>
                <w:b/>
                <w:bCs/>
                <w:sz w:val="28"/>
                <w:szCs w:val="28"/>
              </w:rPr>
            </w:pPr>
            <w:r>
              <w:rPr>
                <w:rFonts w:cs="Arial"/>
                <w:b/>
                <w:bCs/>
                <w:sz w:val="28"/>
                <w:szCs w:val="28"/>
              </w:rPr>
              <w:t>Komponenta (X ks)</w:t>
            </w:r>
          </w:p>
        </w:tc>
      </w:tr>
      <w:tr w:rsidR="00B428BC" w:rsidRPr="00AD76B0" w14:paraId="0856DD60" w14:textId="77777777" w:rsidTr="00EA5C98">
        <w:trPr>
          <w:cantSplit/>
          <w:trHeight w:val="405"/>
          <w:jc w:val="center"/>
        </w:trPr>
        <w:tc>
          <w:tcPr>
            <w:tcW w:w="939" w:type="pct"/>
            <w:shd w:val="clear" w:color="auto" w:fill="006600"/>
          </w:tcPr>
          <w:p w14:paraId="00EBB2FD" w14:textId="77777777" w:rsidR="00B428BC" w:rsidRPr="00AD76B0" w:rsidRDefault="00B428BC" w:rsidP="00EA5C98">
            <w:pPr>
              <w:pStyle w:val="Bezmezer"/>
              <w:rPr>
                <w:b/>
              </w:rPr>
            </w:pPr>
            <w:r w:rsidRPr="00AD76B0">
              <w:rPr>
                <w:b/>
              </w:rPr>
              <w:t>Vlastnost/</w:t>
            </w:r>
            <w:r>
              <w:rPr>
                <w:b/>
              </w:rPr>
              <w:t xml:space="preserve"> </w:t>
            </w:r>
            <w:r w:rsidRPr="00AD76B0">
              <w:rPr>
                <w:b/>
              </w:rPr>
              <w:t>komponenta</w:t>
            </w:r>
          </w:p>
        </w:tc>
        <w:tc>
          <w:tcPr>
            <w:tcW w:w="4061" w:type="pct"/>
            <w:gridSpan w:val="2"/>
            <w:shd w:val="clear" w:color="auto" w:fill="006600"/>
          </w:tcPr>
          <w:p w14:paraId="6D3E412A" w14:textId="77777777" w:rsidR="00B428BC" w:rsidRPr="00AD76B0" w:rsidRDefault="00B428BC" w:rsidP="00EA5C98">
            <w:pPr>
              <w:pStyle w:val="Bezmezer"/>
              <w:rPr>
                <w:b/>
              </w:rPr>
            </w:pPr>
            <w:r>
              <w:rPr>
                <w:b/>
              </w:rPr>
              <w:t>P</w:t>
            </w:r>
            <w:r w:rsidRPr="00AD76B0">
              <w:rPr>
                <w:b/>
              </w:rPr>
              <w:t>arametry</w:t>
            </w:r>
          </w:p>
        </w:tc>
      </w:tr>
      <w:tr w:rsidR="00B428BC" w:rsidRPr="00E87B35" w14:paraId="6341B4F2" w14:textId="77777777" w:rsidTr="0088774D">
        <w:trPr>
          <w:cantSplit/>
          <w:jc w:val="center"/>
        </w:trPr>
        <w:tc>
          <w:tcPr>
            <w:tcW w:w="939" w:type="pct"/>
            <w:shd w:val="clear" w:color="auto" w:fill="FFFF00"/>
          </w:tcPr>
          <w:p w14:paraId="0777674C" w14:textId="77777777" w:rsidR="00B428BC" w:rsidRPr="00E87B35" w:rsidRDefault="00B428BC" w:rsidP="00EA5C98"/>
        </w:tc>
        <w:tc>
          <w:tcPr>
            <w:tcW w:w="4061" w:type="pct"/>
            <w:gridSpan w:val="2"/>
            <w:shd w:val="clear" w:color="auto" w:fill="FFFF00"/>
          </w:tcPr>
          <w:p w14:paraId="0AC283AA" w14:textId="77777777" w:rsidR="00B428BC" w:rsidRPr="00E87B35" w:rsidRDefault="00B428BC" w:rsidP="00EA5C98"/>
        </w:tc>
      </w:tr>
    </w:tbl>
    <w:p w14:paraId="02B0944C" w14:textId="77777777" w:rsidR="00B428BC" w:rsidRPr="00A13FF7" w:rsidRDefault="00B428BC" w:rsidP="0088774D"/>
    <w:p w14:paraId="4B0FAAE6" w14:textId="6754C52E" w:rsidR="00D675C3" w:rsidRPr="00D675C3" w:rsidRDefault="00D675C3" w:rsidP="005B1BE4">
      <w:pPr>
        <w:pStyle w:val="Nadpis4"/>
        <w:rPr>
          <w:i w:val="0"/>
          <w:iCs w:val="0"/>
          <w:sz w:val="32"/>
          <w:szCs w:val="32"/>
        </w:rPr>
      </w:pPr>
      <w:bookmarkStart w:id="377" w:name="_Toc177708951"/>
      <w:bookmarkStart w:id="378" w:name="_Toc194331275"/>
      <w:r w:rsidRPr="00D675C3">
        <w:rPr>
          <w:i w:val="0"/>
          <w:iCs w:val="0"/>
          <w:sz w:val="32"/>
          <w:szCs w:val="32"/>
        </w:rPr>
        <w:t>DCI konektivita</w:t>
      </w:r>
      <w:bookmarkEnd w:id="377"/>
      <w:bookmarkEnd w:id="378"/>
    </w:p>
    <w:p w14:paraId="5896EFE1" w14:textId="2FBD7627" w:rsidR="009405F9" w:rsidRDefault="00F61A60" w:rsidP="009405F9">
      <w:pPr>
        <w:spacing w:before="240" w:after="120"/>
        <w:jc w:val="both"/>
        <w:rPr>
          <w:b/>
          <w:bCs/>
        </w:rPr>
      </w:pPr>
      <w:r>
        <w:rPr>
          <w:b/>
          <w:bCs/>
          <w:highlight w:val="yellow"/>
        </w:rPr>
        <w:t>Dodavatel</w:t>
      </w:r>
      <w:r w:rsidR="009405F9" w:rsidRPr="00712103">
        <w:rPr>
          <w:b/>
          <w:bCs/>
          <w:highlight w:val="yellow"/>
        </w:rPr>
        <w:t xml:space="preserve"> v rámci této kapitoly popíše </w:t>
      </w:r>
      <w:r w:rsidR="009405F9">
        <w:rPr>
          <w:b/>
          <w:bCs/>
          <w:highlight w:val="yellow"/>
        </w:rPr>
        <w:t xml:space="preserve">DCI konektivitu </w:t>
      </w:r>
      <w:r w:rsidR="009405F9" w:rsidRPr="00712103">
        <w:rPr>
          <w:b/>
          <w:bCs/>
          <w:highlight w:val="yellow"/>
        </w:rPr>
        <w:t>dle navržené LAN topologie včetně</w:t>
      </w:r>
      <w:r w:rsidR="009405F9">
        <w:rPr>
          <w:b/>
          <w:bCs/>
          <w:highlight w:val="yellow"/>
        </w:rPr>
        <w:t xml:space="preserve"> detailního grafického schématu architektury a </w:t>
      </w:r>
      <w:r w:rsidR="009405F9" w:rsidRPr="00712103">
        <w:rPr>
          <w:b/>
          <w:bCs/>
          <w:highlight w:val="yellow"/>
        </w:rPr>
        <w:t>uvedení všech nabízených prvků a specifikace jejich vlastností.</w:t>
      </w:r>
    </w:p>
    <w:p w14:paraId="408174A8" w14:textId="77777777" w:rsidR="00FA3B7C" w:rsidRDefault="00FA3B7C" w:rsidP="009405F9">
      <w:pPr>
        <w:spacing w:before="240" w:after="120"/>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9405F9" w:rsidRPr="00155416" w14:paraId="3673864E"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317D7EBA" w14:textId="30903B04" w:rsidR="009405F9" w:rsidRPr="00155416" w:rsidRDefault="009405F9"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Komponent</w:t>
            </w:r>
            <w:r w:rsidR="00786DCD">
              <w:rPr>
                <w:rFonts w:ascii="Verdana" w:eastAsia="Times New Roman" w:hAnsi="Verdana" w:cs="Times New Roman"/>
                <w:b/>
                <w:bCs/>
                <w:color w:val="000000"/>
                <w:sz w:val="28"/>
                <w:szCs w:val="28"/>
                <w:lang w:eastAsia="cs-CZ"/>
              </w:rPr>
              <w:t>y</w:t>
            </w:r>
          </w:p>
        </w:tc>
      </w:tr>
      <w:tr w:rsidR="009405F9" w:rsidRPr="00155416" w14:paraId="5EF8109A"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08F424EC" w14:textId="77777777" w:rsidR="009405F9" w:rsidRPr="00155416" w:rsidRDefault="009405F9"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19392942" w14:textId="77777777" w:rsidR="009405F9" w:rsidRPr="00155416" w:rsidRDefault="009405F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40F0934E" w14:textId="77777777" w:rsidR="009405F9" w:rsidRPr="00155416" w:rsidRDefault="009405F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684FF85E" w14:textId="77777777" w:rsidR="009405F9" w:rsidRPr="00155416" w:rsidRDefault="009405F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9405F9" w:rsidRPr="00155416" w14:paraId="1FC21457"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6DA1D7B5" w14:textId="77777777" w:rsidR="009405F9" w:rsidRPr="00155416" w:rsidRDefault="009405F9"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74DD2CF1" w14:textId="77777777" w:rsidR="009405F9" w:rsidRPr="00155416" w:rsidRDefault="009405F9"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641212DC" w14:textId="77777777" w:rsidR="009405F9" w:rsidRPr="00155416" w:rsidRDefault="009405F9"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246A5EC3" w14:textId="77777777" w:rsidR="009405F9" w:rsidRPr="00155416" w:rsidRDefault="009405F9" w:rsidP="00EA5C98">
            <w:pPr>
              <w:keepNext/>
              <w:jc w:val="both"/>
              <w:rPr>
                <w:rFonts w:ascii="Calibri" w:eastAsia="Times New Roman" w:hAnsi="Calibri" w:cs="Times New Roman"/>
                <w:color w:val="000000"/>
                <w:lang w:eastAsia="cs-CZ"/>
              </w:rPr>
            </w:pPr>
          </w:p>
        </w:tc>
      </w:tr>
    </w:tbl>
    <w:p w14:paraId="73931B9A" w14:textId="77777777" w:rsidR="009405F9" w:rsidRDefault="009405F9" w:rsidP="009405F9">
      <w:pPr>
        <w:spacing w:before="240" w:after="120"/>
        <w:jc w:val="both"/>
        <w:rPr>
          <w:b/>
          <w:bCs/>
        </w:rPr>
      </w:pP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5"/>
        <w:gridCol w:w="7362"/>
        <w:gridCol w:w="9"/>
      </w:tblGrid>
      <w:tr w:rsidR="009405F9" w:rsidRPr="00AD76B0" w14:paraId="511654A8" w14:textId="77777777" w:rsidTr="003477BF">
        <w:trPr>
          <w:gridAfter w:val="1"/>
          <w:wAfter w:w="5" w:type="pct"/>
          <w:cantSplit/>
          <w:jc w:val="center"/>
        </w:trPr>
        <w:tc>
          <w:tcPr>
            <w:tcW w:w="4995" w:type="pct"/>
            <w:gridSpan w:val="2"/>
            <w:shd w:val="clear" w:color="auto" w:fill="FFFF00"/>
          </w:tcPr>
          <w:p w14:paraId="6D96E684" w14:textId="5D962315" w:rsidR="009405F9" w:rsidRPr="00AD76B0" w:rsidRDefault="00757060" w:rsidP="00EA5C98">
            <w:pPr>
              <w:pStyle w:val="Bezmezer"/>
              <w:rPr>
                <w:rFonts w:cs="Arial"/>
                <w:b/>
                <w:bCs/>
                <w:sz w:val="28"/>
                <w:szCs w:val="28"/>
              </w:rPr>
            </w:pPr>
            <w:r>
              <w:rPr>
                <w:rFonts w:cs="Arial"/>
                <w:b/>
                <w:bCs/>
                <w:sz w:val="28"/>
                <w:szCs w:val="28"/>
              </w:rPr>
              <w:t>Komponenta (X ks)</w:t>
            </w:r>
          </w:p>
        </w:tc>
      </w:tr>
      <w:tr w:rsidR="009405F9" w:rsidRPr="00AD76B0" w14:paraId="6E345037" w14:textId="77777777" w:rsidTr="00EA5C98">
        <w:trPr>
          <w:cantSplit/>
          <w:trHeight w:val="405"/>
          <w:jc w:val="center"/>
        </w:trPr>
        <w:tc>
          <w:tcPr>
            <w:tcW w:w="939" w:type="pct"/>
            <w:shd w:val="clear" w:color="auto" w:fill="006600"/>
          </w:tcPr>
          <w:p w14:paraId="60BA90DD" w14:textId="77777777" w:rsidR="009405F9" w:rsidRPr="00AD76B0" w:rsidRDefault="009405F9" w:rsidP="00EA5C98">
            <w:pPr>
              <w:pStyle w:val="Bezmezer"/>
              <w:rPr>
                <w:b/>
              </w:rPr>
            </w:pPr>
            <w:r w:rsidRPr="00AD76B0">
              <w:rPr>
                <w:b/>
              </w:rPr>
              <w:t>Vlastnost/</w:t>
            </w:r>
            <w:r>
              <w:rPr>
                <w:b/>
              </w:rPr>
              <w:t xml:space="preserve"> </w:t>
            </w:r>
            <w:r w:rsidRPr="00AD76B0">
              <w:rPr>
                <w:b/>
              </w:rPr>
              <w:t>komponenta</w:t>
            </w:r>
          </w:p>
        </w:tc>
        <w:tc>
          <w:tcPr>
            <w:tcW w:w="4061" w:type="pct"/>
            <w:gridSpan w:val="2"/>
            <w:shd w:val="clear" w:color="auto" w:fill="006600"/>
          </w:tcPr>
          <w:p w14:paraId="70545456" w14:textId="77777777" w:rsidR="009405F9" w:rsidRPr="00AD76B0" w:rsidRDefault="009405F9" w:rsidP="00EA5C98">
            <w:pPr>
              <w:pStyle w:val="Bezmezer"/>
              <w:rPr>
                <w:b/>
              </w:rPr>
            </w:pPr>
            <w:r>
              <w:rPr>
                <w:b/>
              </w:rPr>
              <w:t>P</w:t>
            </w:r>
            <w:r w:rsidRPr="00AD76B0">
              <w:rPr>
                <w:b/>
              </w:rPr>
              <w:t>arametry</w:t>
            </w:r>
          </w:p>
        </w:tc>
      </w:tr>
      <w:tr w:rsidR="009405F9" w:rsidRPr="00E87B35" w14:paraId="78DA7BBA" w14:textId="77777777" w:rsidTr="0088774D">
        <w:trPr>
          <w:cantSplit/>
          <w:jc w:val="center"/>
        </w:trPr>
        <w:tc>
          <w:tcPr>
            <w:tcW w:w="939" w:type="pct"/>
            <w:shd w:val="clear" w:color="auto" w:fill="FFFF00"/>
          </w:tcPr>
          <w:p w14:paraId="67F63A40" w14:textId="77777777" w:rsidR="009405F9" w:rsidRPr="00E87B35" w:rsidRDefault="009405F9" w:rsidP="00EA5C98"/>
        </w:tc>
        <w:tc>
          <w:tcPr>
            <w:tcW w:w="4061" w:type="pct"/>
            <w:gridSpan w:val="2"/>
            <w:shd w:val="clear" w:color="auto" w:fill="FFFF00"/>
          </w:tcPr>
          <w:p w14:paraId="6C259538" w14:textId="77777777" w:rsidR="009405F9" w:rsidRPr="00E87B35" w:rsidRDefault="009405F9" w:rsidP="00EA5C98"/>
        </w:tc>
      </w:tr>
    </w:tbl>
    <w:p w14:paraId="48FBA565" w14:textId="77777777" w:rsidR="009405F9" w:rsidRDefault="009405F9" w:rsidP="00D675C3">
      <w:pPr>
        <w:spacing w:before="240" w:after="120"/>
        <w:jc w:val="both"/>
      </w:pPr>
    </w:p>
    <w:p w14:paraId="3334CCB8" w14:textId="3C81CD63" w:rsidR="009F28CD" w:rsidRDefault="0085537F" w:rsidP="003B2F6A">
      <w:pPr>
        <w:pStyle w:val="Nadpis3"/>
        <w:rPr>
          <w:sz w:val="32"/>
          <w:szCs w:val="32"/>
        </w:rPr>
      </w:pPr>
      <w:bookmarkStart w:id="379" w:name="_Toc177708952"/>
      <w:bookmarkStart w:id="380" w:name="_Toc194331276"/>
      <w:r>
        <w:rPr>
          <w:sz w:val="32"/>
          <w:szCs w:val="32"/>
        </w:rPr>
        <w:t>L2-L</w:t>
      </w:r>
      <w:r w:rsidR="0093563A">
        <w:rPr>
          <w:sz w:val="32"/>
          <w:szCs w:val="32"/>
        </w:rPr>
        <w:t>7</w:t>
      </w:r>
      <w:r>
        <w:rPr>
          <w:sz w:val="32"/>
          <w:szCs w:val="32"/>
        </w:rPr>
        <w:t xml:space="preserve"> security</w:t>
      </w:r>
      <w:bookmarkEnd w:id="379"/>
      <w:bookmarkEnd w:id="380"/>
      <w:r>
        <w:rPr>
          <w:sz w:val="32"/>
          <w:szCs w:val="32"/>
        </w:rPr>
        <w:t xml:space="preserve"> </w:t>
      </w:r>
    </w:p>
    <w:p w14:paraId="5669C0A2" w14:textId="74E21516" w:rsidR="00DB32C8" w:rsidRPr="004D70B3" w:rsidRDefault="0085537F" w:rsidP="0085537F">
      <w:pPr>
        <w:pStyle w:val="Nadpis4"/>
        <w:rPr>
          <w:i w:val="0"/>
          <w:iCs w:val="0"/>
          <w:sz w:val="32"/>
          <w:szCs w:val="32"/>
        </w:rPr>
      </w:pPr>
      <w:bookmarkStart w:id="381" w:name="_Toc177708953"/>
      <w:bookmarkStart w:id="382" w:name="_Toc194331277"/>
      <w:r w:rsidRPr="004D70B3">
        <w:rPr>
          <w:i w:val="0"/>
          <w:iCs w:val="0"/>
          <w:sz w:val="32"/>
          <w:szCs w:val="32"/>
        </w:rPr>
        <w:t>Požadavky na nové řešení</w:t>
      </w:r>
      <w:bookmarkEnd w:id="381"/>
      <w:bookmarkEnd w:id="382"/>
    </w:p>
    <w:p w14:paraId="1AD4BFE7" w14:textId="2FCFB18F" w:rsidR="009A738E" w:rsidRDefault="008311E0" w:rsidP="009A738E">
      <w:pPr>
        <w:spacing w:before="240" w:after="120"/>
        <w:jc w:val="both"/>
      </w:pPr>
      <w:r>
        <w:t>Objednatel</w:t>
      </w:r>
      <w:r w:rsidR="0093563A">
        <w:t xml:space="preserve"> požaduje </w:t>
      </w:r>
      <w:r w:rsidR="009D49F4">
        <w:t xml:space="preserve">řešení </w:t>
      </w:r>
      <w:r w:rsidR="009A738E">
        <w:t xml:space="preserve">vycházející z následujících potřeb: </w:t>
      </w:r>
    </w:p>
    <w:p w14:paraId="42CE7ED0" w14:textId="6ED2BB96" w:rsidR="004D70B3" w:rsidRPr="009A738E" w:rsidRDefault="004D70B3" w:rsidP="007D227D">
      <w:pPr>
        <w:pStyle w:val="Odstavecseseznamem"/>
        <w:numPr>
          <w:ilvl w:val="0"/>
          <w:numId w:val="26"/>
        </w:numPr>
        <w:jc w:val="both"/>
        <w:rPr>
          <w:rFonts w:eastAsia="Times New Roman"/>
        </w:rPr>
      </w:pPr>
      <w:r w:rsidRPr="009A738E">
        <w:rPr>
          <w:rFonts w:eastAsia="Times New Roman"/>
        </w:rPr>
        <w:t>Centralizovaná služba</w:t>
      </w:r>
      <w:r w:rsidR="009A738E">
        <w:rPr>
          <w:rFonts w:eastAsia="Times New Roman"/>
        </w:rPr>
        <w:t>;</w:t>
      </w:r>
    </w:p>
    <w:p w14:paraId="06E3BC58" w14:textId="2C744899" w:rsidR="004D70B3" w:rsidRPr="009A738E" w:rsidRDefault="004D70B3" w:rsidP="007D227D">
      <w:pPr>
        <w:pStyle w:val="Odstavecseseznamem"/>
        <w:numPr>
          <w:ilvl w:val="0"/>
          <w:numId w:val="26"/>
        </w:numPr>
        <w:jc w:val="both"/>
        <w:rPr>
          <w:rFonts w:eastAsia="Times New Roman"/>
        </w:rPr>
      </w:pPr>
      <w:r w:rsidRPr="009A738E">
        <w:rPr>
          <w:rFonts w:eastAsia="Times New Roman"/>
        </w:rPr>
        <w:t>L4 FW</w:t>
      </w:r>
      <w:r w:rsidR="00EA217E">
        <w:rPr>
          <w:rFonts w:eastAsia="Times New Roman"/>
        </w:rPr>
        <w:t xml:space="preserve"> </w:t>
      </w:r>
      <w:r w:rsidRPr="009A738E">
        <w:rPr>
          <w:rFonts w:eastAsia="Times New Roman"/>
        </w:rPr>
        <w:t xml:space="preserve">služby z </w:t>
      </w:r>
      <w:r w:rsidR="009F2326">
        <w:rPr>
          <w:rFonts w:eastAsia="Times New Roman"/>
        </w:rPr>
        <w:t>internetu</w:t>
      </w:r>
      <w:r w:rsidRPr="009A738E">
        <w:rPr>
          <w:rFonts w:eastAsia="Times New Roman"/>
        </w:rPr>
        <w:t>: NAT, terminace IPsec</w:t>
      </w:r>
      <w:r w:rsidR="00EA217E">
        <w:rPr>
          <w:rFonts w:eastAsia="Times New Roman"/>
        </w:rPr>
        <w:t>;</w:t>
      </w:r>
    </w:p>
    <w:p w14:paraId="69BD3A15" w14:textId="6A99B33B" w:rsidR="004D70B3" w:rsidRPr="009A738E" w:rsidRDefault="004D70B3" w:rsidP="007D227D">
      <w:pPr>
        <w:pStyle w:val="Odstavecseseznamem"/>
        <w:numPr>
          <w:ilvl w:val="0"/>
          <w:numId w:val="26"/>
        </w:numPr>
        <w:jc w:val="both"/>
        <w:rPr>
          <w:rFonts w:eastAsia="Times New Roman"/>
        </w:rPr>
      </w:pPr>
      <w:r w:rsidRPr="009A738E">
        <w:rPr>
          <w:rFonts w:eastAsia="Times New Roman"/>
        </w:rPr>
        <w:t>L4 FW služby v rámci DC</w:t>
      </w:r>
      <w:r w:rsidR="008279CC">
        <w:rPr>
          <w:rFonts w:eastAsia="Times New Roman"/>
        </w:rPr>
        <w:t xml:space="preserve">: </w:t>
      </w:r>
      <w:r w:rsidRPr="00A14042">
        <w:rPr>
          <w:rFonts w:eastAsia="Times New Roman"/>
        </w:rPr>
        <w:t xml:space="preserve">statefull kontrola </w:t>
      </w:r>
      <w:r w:rsidR="00F333C4" w:rsidRPr="00A14042">
        <w:rPr>
          <w:rFonts w:eastAsia="Times New Roman"/>
        </w:rPr>
        <w:t>relací</w:t>
      </w:r>
      <w:r w:rsidRPr="009A738E">
        <w:rPr>
          <w:rFonts w:eastAsia="Times New Roman"/>
        </w:rPr>
        <w:t xml:space="preserve"> pro aplikace uvnitř DC</w:t>
      </w:r>
      <w:r w:rsidR="00A94C20">
        <w:rPr>
          <w:rFonts w:eastAsia="Times New Roman"/>
        </w:rPr>
        <w:t>;</w:t>
      </w:r>
    </w:p>
    <w:p w14:paraId="1B6A27B9" w14:textId="252D6750" w:rsidR="004D70B3" w:rsidRPr="009A738E" w:rsidRDefault="004D70B3" w:rsidP="007D227D">
      <w:pPr>
        <w:pStyle w:val="Odstavecseseznamem"/>
        <w:numPr>
          <w:ilvl w:val="0"/>
          <w:numId w:val="26"/>
        </w:numPr>
        <w:jc w:val="both"/>
        <w:rPr>
          <w:rFonts w:eastAsia="Times New Roman"/>
        </w:rPr>
      </w:pPr>
      <w:r w:rsidRPr="009A738E">
        <w:rPr>
          <w:rFonts w:eastAsia="Times New Roman"/>
        </w:rPr>
        <w:t>L4-L7</w:t>
      </w:r>
      <w:r w:rsidRPr="00B57217">
        <w:rPr>
          <w:rFonts w:eastAsia="Times New Roman"/>
        </w:rPr>
        <w:t>: LB služby z </w:t>
      </w:r>
      <w:r w:rsidR="009F2326" w:rsidRPr="00B57217">
        <w:rPr>
          <w:rFonts w:eastAsia="Times New Roman"/>
        </w:rPr>
        <w:t>internetu</w:t>
      </w:r>
      <w:r w:rsidRPr="00B57217">
        <w:rPr>
          <w:rFonts w:eastAsia="Times New Roman"/>
        </w:rPr>
        <w:t xml:space="preserve"> (nyní přes CMS): WAF</w:t>
      </w:r>
      <w:r w:rsidRPr="009A738E">
        <w:rPr>
          <w:rFonts w:eastAsia="Times New Roman"/>
        </w:rPr>
        <w:t>, LB služby pro aplikace přístupné přes CMS, SSL VPN</w:t>
      </w:r>
      <w:r w:rsidR="007C4768">
        <w:rPr>
          <w:rFonts w:eastAsia="Times New Roman"/>
        </w:rPr>
        <w:t>;</w:t>
      </w:r>
    </w:p>
    <w:p w14:paraId="5282B3DB" w14:textId="21E55087" w:rsidR="004D70B3" w:rsidRDefault="00CA6E3D" w:rsidP="0028202D">
      <w:pPr>
        <w:spacing w:before="240" w:after="120"/>
        <w:jc w:val="both"/>
      </w:pPr>
      <w:r>
        <w:t>Řešení zajištující bezpečnost musí re</w:t>
      </w:r>
      <w:r w:rsidR="004D70B3">
        <w:t xml:space="preserve">flektovat </w:t>
      </w:r>
      <w:r w:rsidR="00F345DF">
        <w:t>cílové řešení</w:t>
      </w:r>
      <w:r w:rsidR="00AC74DB">
        <w:t xml:space="preserve"> rozprostření ve dvou </w:t>
      </w:r>
      <w:r w:rsidR="00C23649">
        <w:t>geograficky</w:t>
      </w:r>
      <w:r w:rsidR="00AC74DB">
        <w:t xml:space="preserve"> od</w:t>
      </w:r>
      <w:r w:rsidR="00C23649">
        <w:t>d</w:t>
      </w:r>
      <w:r w:rsidR="00AC74DB">
        <w:t>ělených lokalitách (</w:t>
      </w:r>
      <w:r w:rsidR="00C23649">
        <w:t>tzv. Metrocluster</w:t>
      </w:r>
      <w:r w:rsidR="00AC74DB">
        <w:t>)</w:t>
      </w:r>
      <w:r w:rsidR="006B44FC">
        <w:t xml:space="preserve"> </w:t>
      </w:r>
      <w:r w:rsidR="007B00D5">
        <w:t xml:space="preserve">s architekturou </w:t>
      </w:r>
      <w:r w:rsidR="0028202D">
        <w:t>zajišťující vysokou dostupnost (</w:t>
      </w:r>
      <w:r w:rsidR="004D70B3">
        <w:t>HA</w:t>
      </w:r>
      <w:r w:rsidR="0028202D">
        <w:t>)</w:t>
      </w:r>
      <w:r w:rsidR="00A71121">
        <w:t xml:space="preserve">. </w:t>
      </w:r>
    </w:p>
    <w:p w14:paraId="7B3AB59E" w14:textId="0E21E033" w:rsidR="004D70B3" w:rsidRPr="00DD3998" w:rsidRDefault="004D70B3" w:rsidP="007D227D">
      <w:pPr>
        <w:pStyle w:val="Odstavecseseznamem"/>
        <w:numPr>
          <w:ilvl w:val="0"/>
          <w:numId w:val="26"/>
        </w:numPr>
        <w:jc w:val="both"/>
        <w:rPr>
          <w:rFonts w:eastAsia="Times New Roman"/>
        </w:rPr>
      </w:pPr>
      <w:r w:rsidRPr="00DD3998">
        <w:rPr>
          <w:rFonts w:eastAsia="Times New Roman"/>
        </w:rPr>
        <w:t>Plné HA na každé</w:t>
      </w:r>
      <w:r w:rsidR="00DD3998" w:rsidRPr="00DD3998">
        <w:rPr>
          <w:rFonts w:eastAsia="Times New Roman"/>
        </w:rPr>
        <w:t xml:space="preserve"> lokaci</w:t>
      </w:r>
    </w:p>
    <w:p w14:paraId="16565F2B" w14:textId="1E73195A" w:rsidR="004D70B3" w:rsidRPr="00770DEF" w:rsidRDefault="004D70B3" w:rsidP="007D227D">
      <w:pPr>
        <w:pStyle w:val="Odstavecseseznamem"/>
        <w:numPr>
          <w:ilvl w:val="1"/>
          <w:numId w:val="26"/>
        </w:numPr>
        <w:jc w:val="both"/>
        <w:rPr>
          <w:rFonts w:eastAsia="Times New Roman"/>
        </w:rPr>
      </w:pPr>
      <w:r w:rsidRPr="00770DEF">
        <w:rPr>
          <w:rFonts w:eastAsia="Times New Roman"/>
        </w:rPr>
        <w:t>FW cluster</w:t>
      </w:r>
      <w:r w:rsidR="00E372B7">
        <w:rPr>
          <w:rFonts w:eastAsia="Times New Roman"/>
        </w:rPr>
        <w:t>;</w:t>
      </w:r>
    </w:p>
    <w:p w14:paraId="0A8DB656" w14:textId="40A058F4" w:rsidR="004D70B3" w:rsidRPr="00770DEF" w:rsidRDefault="004D70B3" w:rsidP="007D227D">
      <w:pPr>
        <w:pStyle w:val="Odstavecseseznamem"/>
        <w:numPr>
          <w:ilvl w:val="1"/>
          <w:numId w:val="26"/>
        </w:numPr>
        <w:jc w:val="both"/>
        <w:rPr>
          <w:rFonts w:eastAsia="Times New Roman"/>
        </w:rPr>
      </w:pPr>
      <w:r w:rsidRPr="00770DEF">
        <w:rPr>
          <w:rFonts w:eastAsia="Times New Roman"/>
        </w:rPr>
        <w:t>LB cluster</w:t>
      </w:r>
      <w:r w:rsidR="00E372B7">
        <w:rPr>
          <w:rFonts w:eastAsia="Times New Roman"/>
        </w:rPr>
        <w:t>;</w:t>
      </w:r>
    </w:p>
    <w:p w14:paraId="7998C02E" w14:textId="4C769B18" w:rsidR="004D70B3" w:rsidRPr="005F3DE4" w:rsidRDefault="005F3DE4" w:rsidP="006E2F86">
      <w:pPr>
        <w:spacing w:after="0"/>
        <w:ind w:left="1077"/>
        <w:jc w:val="both"/>
        <w:rPr>
          <w:rFonts w:eastAsia="Times New Roman"/>
        </w:rPr>
      </w:pPr>
      <w:r>
        <w:rPr>
          <w:rFonts w:eastAsia="Times New Roman"/>
        </w:rPr>
        <w:t xml:space="preserve">Tzv. </w:t>
      </w:r>
      <w:r w:rsidR="004D70B3" w:rsidRPr="005F3DE4">
        <w:rPr>
          <w:rFonts w:eastAsia="Times New Roman"/>
        </w:rPr>
        <w:t>Cluster</w:t>
      </w:r>
      <w:r w:rsidR="00FD2CFB">
        <w:rPr>
          <w:rFonts w:eastAsia="Times New Roman"/>
        </w:rPr>
        <w:t>em se rozumí</w:t>
      </w:r>
      <w:r w:rsidR="004D70B3" w:rsidRPr="005F3DE4">
        <w:rPr>
          <w:rFonts w:eastAsia="Times New Roman"/>
        </w:rPr>
        <w:t>:</w:t>
      </w:r>
    </w:p>
    <w:p w14:paraId="741194BA" w14:textId="7A9861C7" w:rsidR="004D70B3" w:rsidRPr="005927DA" w:rsidRDefault="004D70B3" w:rsidP="007D227D">
      <w:pPr>
        <w:pStyle w:val="Odstavecseseznamem"/>
        <w:numPr>
          <w:ilvl w:val="2"/>
          <w:numId w:val="26"/>
        </w:numPr>
        <w:spacing w:after="120"/>
        <w:ind w:left="2154" w:hanging="357"/>
        <w:jc w:val="both"/>
        <w:rPr>
          <w:rFonts w:eastAsia="Times New Roman"/>
        </w:rPr>
      </w:pPr>
      <w:r w:rsidRPr="005927DA">
        <w:rPr>
          <w:rFonts w:eastAsia="Times New Roman"/>
        </w:rPr>
        <w:t>Active/Passive implementace</w:t>
      </w:r>
      <w:r w:rsidR="00FD2CFB" w:rsidRPr="005927DA">
        <w:rPr>
          <w:rFonts w:eastAsia="Times New Roman"/>
        </w:rPr>
        <w:t>;</w:t>
      </w:r>
    </w:p>
    <w:p w14:paraId="618392B0" w14:textId="56B84971" w:rsidR="004D70B3" w:rsidRPr="005927DA" w:rsidRDefault="004D70B3" w:rsidP="007D227D">
      <w:pPr>
        <w:pStyle w:val="Odstavecseseznamem"/>
        <w:numPr>
          <w:ilvl w:val="2"/>
          <w:numId w:val="26"/>
        </w:numPr>
        <w:spacing w:after="120"/>
        <w:ind w:left="2154" w:hanging="357"/>
        <w:jc w:val="both"/>
        <w:rPr>
          <w:rFonts w:eastAsia="Times New Roman"/>
        </w:rPr>
      </w:pPr>
      <w:r w:rsidRPr="005927DA">
        <w:rPr>
          <w:rFonts w:eastAsia="Times New Roman"/>
        </w:rPr>
        <w:t>plná synchronizace session na Passive node</w:t>
      </w:r>
      <w:r w:rsidR="00FD2CFB" w:rsidRPr="005927DA">
        <w:rPr>
          <w:rFonts w:eastAsia="Times New Roman"/>
        </w:rPr>
        <w:t>;</w:t>
      </w:r>
    </w:p>
    <w:p w14:paraId="0F9F522B" w14:textId="37A64D04" w:rsidR="004D70B3" w:rsidRPr="005927DA" w:rsidRDefault="004D70B3" w:rsidP="007D227D">
      <w:pPr>
        <w:pStyle w:val="Odstavecseseznamem"/>
        <w:numPr>
          <w:ilvl w:val="2"/>
          <w:numId w:val="26"/>
        </w:numPr>
        <w:spacing w:after="120"/>
        <w:ind w:left="2154" w:hanging="357"/>
        <w:jc w:val="both"/>
        <w:rPr>
          <w:rFonts w:eastAsia="Times New Roman"/>
        </w:rPr>
      </w:pPr>
      <w:r w:rsidRPr="005927DA">
        <w:rPr>
          <w:rFonts w:eastAsia="Times New Roman"/>
        </w:rPr>
        <w:t>gracefull switchover v případě fail na Node i v případě fail na interfacech</w:t>
      </w:r>
      <w:r w:rsidR="00DE1AEA">
        <w:rPr>
          <w:rFonts w:eastAsia="Times New Roman"/>
        </w:rPr>
        <w:t>;</w:t>
      </w:r>
    </w:p>
    <w:p w14:paraId="201F1129" w14:textId="01E55931" w:rsidR="00843736" w:rsidRPr="005927DA" w:rsidRDefault="004D70B3" w:rsidP="007D227D">
      <w:pPr>
        <w:pStyle w:val="Odstavecseseznamem"/>
        <w:numPr>
          <w:ilvl w:val="2"/>
          <w:numId w:val="26"/>
        </w:numPr>
        <w:spacing w:after="120"/>
        <w:ind w:left="2154" w:hanging="357"/>
        <w:contextualSpacing w:val="0"/>
        <w:jc w:val="both"/>
        <w:rPr>
          <w:rFonts w:eastAsia="Times New Roman"/>
        </w:rPr>
      </w:pPr>
      <w:r w:rsidRPr="005927DA">
        <w:rPr>
          <w:rFonts w:eastAsia="Times New Roman"/>
        </w:rPr>
        <w:t>plný switchower = žádný traverz provozu přes Cluster data propoje</w:t>
      </w:r>
      <w:r w:rsidR="00DE1AEA">
        <w:rPr>
          <w:rFonts w:eastAsia="Times New Roman"/>
        </w:rPr>
        <w:t>;</w:t>
      </w:r>
    </w:p>
    <w:p w14:paraId="6026E39F" w14:textId="54B6AF9F" w:rsidR="00843736" w:rsidRPr="00843736" w:rsidRDefault="00843736" w:rsidP="007D227D">
      <w:pPr>
        <w:pStyle w:val="Odstavecseseznamem"/>
        <w:numPr>
          <w:ilvl w:val="0"/>
          <w:numId w:val="26"/>
        </w:numPr>
        <w:spacing w:before="360" w:after="120"/>
        <w:ind w:left="714" w:hanging="357"/>
        <w:jc w:val="both"/>
        <w:rPr>
          <w:rFonts w:eastAsia="Times New Roman"/>
        </w:rPr>
      </w:pPr>
      <w:r w:rsidRPr="00843736">
        <w:rPr>
          <w:rFonts w:eastAsia="Times New Roman"/>
        </w:rPr>
        <w:t xml:space="preserve">HA </w:t>
      </w:r>
      <w:r w:rsidR="00F766F6" w:rsidRPr="00DD3998">
        <w:rPr>
          <w:rFonts w:eastAsia="Times New Roman"/>
        </w:rPr>
        <w:t>na každé lokaci</w:t>
      </w:r>
    </w:p>
    <w:p w14:paraId="4EF74412" w14:textId="3705A5F6" w:rsidR="00843736" w:rsidRDefault="00843736" w:rsidP="007D227D">
      <w:pPr>
        <w:pStyle w:val="Odstavecseseznamem"/>
        <w:numPr>
          <w:ilvl w:val="1"/>
          <w:numId w:val="26"/>
        </w:numPr>
        <w:spacing w:after="0" w:line="240" w:lineRule="auto"/>
        <w:jc w:val="both"/>
      </w:pPr>
      <w:r>
        <w:t>V</w:t>
      </w:r>
      <w:r w:rsidR="00F766F6">
        <w:t> </w:t>
      </w:r>
      <w:r>
        <w:t>každé</w:t>
      </w:r>
      <w:r w:rsidR="00F766F6">
        <w:t xml:space="preserve"> lokaci</w:t>
      </w:r>
      <w:r w:rsidR="00D064D2">
        <w:t xml:space="preserve"> bude vytvořen</w:t>
      </w:r>
      <w:r>
        <w:t xml:space="preserve"> plnohodnotný cluster FW a LB</w:t>
      </w:r>
      <w:r w:rsidR="00C962A6">
        <w:t>;</w:t>
      </w:r>
    </w:p>
    <w:p w14:paraId="7EFB434C" w14:textId="1E9C8AB0" w:rsidR="00843736" w:rsidRDefault="00875E17" w:rsidP="007D227D">
      <w:pPr>
        <w:pStyle w:val="Odstavecseseznamem"/>
        <w:numPr>
          <w:ilvl w:val="1"/>
          <w:numId w:val="26"/>
        </w:numPr>
        <w:spacing w:after="0" w:line="240" w:lineRule="auto"/>
        <w:jc w:val="both"/>
      </w:pPr>
      <w:r>
        <w:t xml:space="preserve">Bezstavové </w:t>
      </w:r>
      <w:r w:rsidR="00624D2D">
        <w:t>(tzv. s</w:t>
      </w:r>
      <w:r w:rsidR="00843736">
        <w:t>tateless</w:t>
      </w:r>
      <w:r w:rsidR="00624D2D">
        <w:t>)</w:t>
      </w:r>
      <w:r w:rsidR="00843736">
        <w:t xml:space="preserve"> přepnutí provozu v případě výpadku celého clusteru v</w:t>
      </w:r>
      <w:r w:rsidR="000B4CA8">
        <w:t> </w:t>
      </w:r>
      <w:r w:rsidR="00843736">
        <w:t>je</w:t>
      </w:r>
      <w:r w:rsidR="002A3DCF">
        <w:t>dné</w:t>
      </w:r>
      <w:r w:rsidR="000B4CA8">
        <w:t xml:space="preserve"> lokaci přes druhou část instalace</w:t>
      </w:r>
      <w:r w:rsidR="00843736">
        <w:t xml:space="preserve"> </w:t>
      </w:r>
      <w:r w:rsidR="000B4CA8">
        <w:t>v druhé lokaci;</w:t>
      </w:r>
    </w:p>
    <w:p w14:paraId="38DB186E" w14:textId="42E76AF7" w:rsidR="00473700" w:rsidRDefault="00473700" w:rsidP="007D227D">
      <w:pPr>
        <w:pStyle w:val="Odstavecseseznamem"/>
        <w:numPr>
          <w:ilvl w:val="1"/>
          <w:numId w:val="26"/>
        </w:numPr>
        <w:spacing w:after="0" w:line="240" w:lineRule="auto"/>
        <w:jc w:val="both"/>
      </w:pPr>
      <w:r>
        <w:t>Bezstavové (tzv. stateless)</w:t>
      </w:r>
      <w:r w:rsidR="00843736">
        <w:t xml:space="preserve"> přepnutí </w:t>
      </w:r>
      <w:r>
        <w:t xml:space="preserve">provozu </w:t>
      </w:r>
      <w:r w:rsidR="00843736">
        <w:t xml:space="preserve">pomocí </w:t>
      </w:r>
      <w:r>
        <w:t xml:space="preserve">směrování (tzv. </w:t>
      </w:r>
      <w:r w:rsidR="00843736">
        <w:t>routingu</w:t>
      </w:r>
      <w:r>
        <w:t>);</w:t>
      </w:r>
    </w:p>
    <w:p w14:paraId="41BAD7D8" w14:textId="66596917" w:rsidR="00843736" w:rsidRDefault="00843736" w:rsidP="00616A8A">
      <w:pPr>
        <w:spacing w:before="240" w:after="240"/>
        <w:jc w:val="both"/>
      </w:pPr>
      <w:r>
        <w:t xml:space="preserve">Výše popsané požadavky </w:t>
      </w:r>
      <w:r w:rsidR="00DD41FC">
        <w:t xml:space="preserve">určují </w:t>
      </w:r>
      <w:r w:rsidR="00620258">
        <w:t xml:space="preserve">jasnou architekturu a </w:t>
      </w:r>
      <w:r>
        <w:t xml:space="preserve">jasné fyzické a funkční požadavky na </w:t>
      </w:r>
      <w:r w:rsidR="00201BA6">
        <w:t xml:space="preserve">nabídnuté </w:t>
      </w:r>
      <w:r w:rsidR="0007097E">
        <w:t>Firewally</w:t>
      </w:r>
      <w:r>
        <w:t xml:space="preserve"> a L</w:t>
      </w:r>
      <w:r w:rsidR="0007097E">
        <w:t>oad Balancery.</w:t>
      </w:r>
    </w:p>
    <w:p w14:paraId="36B1C49D" w14:textId="4B3CA08A" w:rsidR="004D70B3" w:rsidRPr="00616A8A" w:rsidRDefault="00616A8A" w:rsidP="00616A8A">
      <w:pPr>
        <w:pStyle w:val="Nadpis4"/>
        <w:rPr>
          <w:i w:val="0"/>
          <w:iCs w:val="0"/>
          <w:sz w:val="32"/>
          <w:szCs w:val="32"/>
        </w:rPr>
      </w:pPr>
      <w:bookmarkStart w:id="383" w:name="_Toc177708954"/>
      <w:bookmarkStart w:id="384" w:name="_Toc194331278"/>
      <w:r w:rsidRPr="00616A8A">
        <w:rPr>
          <w:i w:val="0"/>
          <w:iCs w:val="0"/>
          <w:sz w:val="32"/>
          <w:szCs w:val="32"/>
        </w:rPr>
        <w:t>F</w:t>
      </w:r>
      <w:r>
        <w:rPr>
          <w:i w:val="0"/>
          <w:iCs w:val="0"/>
          <w:sz w:val="32"/>
          <w:szCs w:val="32"/>
        </w:rPr>
        <w:t>irewall</w:t>
      </w:r>
      <w:bookmarkEnd w:id="383"/>
      <w:bookmarkEnd w:id="384"/>
    </w:p>
    <w:p w14:paraId="5531A475" w14:textId="1910245D" w:rsidR="00616A8A" w:rsidRPr="00C66804" w:rsidRDefault="00616A8A" w:rsidP="00616A8A">
      <w:pPr>
        <w:spacing w:before="240" w:after="120"/>
        <w:jc w:val="both"/>
        <w:rPr>
          <w:color w:val="FF0000"/>
        </w:rPr>
      </w:pPr>
      <w:r>
        <w:t>Jedná se o oddělený/samostatný hardware, který slouží pro síťovou ochranu celého prostředí.</w:t>
      </w:r>
      <w:r w:rsidR="0080604A">
        <w:t xml:space="preserve"> Počet </w:t>
      </w:r>
      <w:r w:rsidR="00890600">
        <w:t>FW v každé z lokací řešení jsou 2ks, tj. celko</w:t>
      </w:r>
      <w:r w:rsidR="003604E2">
        <w:t>vě požadováno dodat 4ks.</w:t>
      </w:r>
      <w:r w:rsidRPr="00DE1AEA">
        <w:rPr>
          <w:color w:val="FF0000"/>
        </w:rPr>
        <w:t xml:space="preserve"> </w:t>
      </w:r>
      <w:r w:rsidRPr="00DE1AEA">
        <w:t>Hardware bude připojen technologii 10</w:t>
      </w:r>
      <w:r w:rsidR="002E00B5" w:rsidRPr="00DE1AEA">
        <w:t>0</w:t>
      </w:r>
      <w:r w:rsidRPr="00DE1AEA">
        <w:t>Gb</w:t>
      </w:r>
      <w:r w:rsidR="002E00B5" w:rsidRPr="00DE1AEA">
        <w:t>/</w:t>
      </w:r>
      <w:r w:rsidRPr="00DE1AEA">
        <w:t>s.</w:t>
      </w:r>
    </w:p>
    <w:p w14:paraId="5A7984C7" w14:textId="4C5EB260" w:rsidR="007D7DDB" w:rsidRPr="00DC13C6" w:rsidRDefault="00616A8A" w:rsidP="00616A8A">
      <w:r w:rsidRPr="00DC13C6">
        <w:t xml:space="preserve">Jedná se o minimálně stavový firewall, rozložen přes obě lokality. Je požadován návrh řešení v módu active-active, interlink pro cluster musí být realizován na dvou nezávislých linkách prostřednictvím LAN technologií. </w:t>
      </w:r>
    </w:p>
    <w:p w14:paraId="6C7F0A92" w14:textId="05D9C875" w:rsidR="00616A8A" w:rsidRDefault="00616A8A" w:rsidP="00CB2399">
      <w:pPr>
        <w:spacing w:before="120" w:after="120"/>
        <w:jc w:val="both"/>
      </w:pPr>
      <w:r>
        <w:t xml:space="preserve">Firewall musí být připojen takzvaně </w:t>
      </w:r>
      <w:r w:rsidR="00831412">
        <w:t xml:space="preserve">Dual-Homing </w:t>
      </w:r>
      <w:r>
        <w:t>s dostatečnou propustností. Pro firewall v případě výpadku jednoho portu při D</w:t>
      </w:r>
      <w:r w:rsidR="00B14C0E">
        <w:t>ual</w:t>
      </w:r>
      <w:r>
        <w:t>-</w:t>
      </w:r>
      <w:r w:rsidR="00A86DA8">
        <w:t>H</w:t>
      </w:r>
      <w:r w:rsidR="00B14C0E">
        <w:t>oming</w:t>
      </w:r>
      <w:r>
        <w:t xml:space="preserve"> zapojení není povoleno degradování propustnosti/výkonu.</w:t>
      </w:r>
    </w:p>
    <w:p w14:paraId="60C57CB9" w14:textId="77777777" w:rsidR="00616A8A" w:rsidRPr="008512CD" w:rsidRDefault="00616A8A" w:rsidP="00CB2399">
      <w:pPr>
        <w:spacing w:before="120" w:after="120"/>
        <w:jc w:val="both"/>
        <w:rPr>
          <w:color w:val="FF0000"/>
        </w:rPr>
      </w:pPr>
      <w:r>
        <w:t xml:space="preserve">Firewall musí disponovat VPN technologií, </w:t>
      </w:r>
      <w:r w:rsidRPr="00B14C0E">
        <w:t>součástí bezpečnostního řešení musí být systém pro detekci útoků (IDS/IPS).</w:t>
      </w:r>
    </w:p>
    <w:p w14:paraId="5F3F6180" w14:textId="77777777" w:rsidR="00A1247D" w:rsidRPr="000D6527" w:rsidRDefault="00A1247D" w:rsidP="000D6527">
      <w:pPr>
        <w:jc w:val="both"/>
      </w:pPr>
      <w:r w:rsidRPr="000D6527">
        <w:t>Každý FW je:</w:t>
      </w:r>
    </w:p>
    <w:p w14:paraId="2BE4EE68" w14:textId="6BDEC1A4" w:rsidR="00A1247D" w:rsidRPr="000D6527" w:rsidRDefault="00A1247D" w:rsidP="000D6527">
      <w:pPr>
        <w:pStyle w:val="Odstavecseseznamem"/>
        <w:numPr>
          <w:ilvl w:val="0"/>
          <w:numId w:val="26"/>
        </w:numPr>
        <w:jc w:val="both"/>
      </w:pPr>
      <w:r w:rsidRPr="000D6527">
        <w:rPr>
          <w:rFonts w:eastAsia="Times New Roman"/>
        </w:rPr>
        <w:t xml:space="preserve">Až </w:t>
      </w:r>
      <w:ins w:id="385" w:author="Word Document Comparison" w:date="2025-03-31T16:34:00Z" w16du:dateUtc="2025-03-31T14:34:00Z">
        <w:r w:rsidR="00B9185A">
          <w:rPr>
            <w:rFonts w:eastAsia="Times New Roman"/>
          </w:rPr>
          <w:t>2</w:t>
        </w:r>
        <w:r w:rsidRPr="000D6527">
          <w:rPr>
            <w:rFonts w:eastAsia="Times New Roman"/>
          </w:rPr>
          <w:t>x</w:t>
        </w:r>
      </w:ins>
      <w:del w:id="386" w:author="Word Document Comparison" w:date="2025-03-31T16:34:00Z" w16du:dateUtc="2025-03-31T14:34:00Z">
        <w:r w:rsidRPr="000D6527">
          <w:rPr>
            <w:rFonts w:eastAsia="Times New Roman"/>
          </w:rPr>
          <w:delText>4x</w:delText>
        </w:r>
      </w:del>
      <w:r w:rsidRPr="000D6527">
        <w:rPr>
          <w:rFonts w:eastAsia="Times New Roman"/>
        </w:rPr>
        <w:t xml:space="preserve"> 100GE NNI portů (počet reflektuje možné rozšíření DC fabric)</w:t>
      </w:r>
    </w:p>
    <w:p w14:paraId="089AC5EE" w14:textId="4E1C375C" w:rsidR="00A1247D" w:rsidRPr="000D6527" w:rsidRDefault="00A1247D" w:rsidP="000D6527">
      <w:pPr>
        <w:pStyle w:val="Odstavecseseznamem"/>
        <w:numPr>
          <w:ilvl w:val="1"/>
          <w:numId w:val="26"/>
        </w:numPr>
        <w:spacing w:after="0" w:line="240" w:lineRule="auto"/>
        <w:jc w:val="both"/>
      </w:pPr>
      <w:r w:rsidRPr="000D6527">
        <w:t xml:space="preserve">Vybavené 2x 100GBASE-SR4 </w:t>
      </w:r>
      <w:r w:rsidR="005D0513">
        <w:t>SFP</w:t>
      </w:r>
      <w:r w:rsidR="00B71EE0">
        <w:t>28</w:t>
      </w:r>
      <w:r w:rsidR="005D0513">
        <w:t xml:space="preserve"> </w:t>
      </w:r>
      <w:r w:rsidRPr="000D6527">
        <w:t>originálními transceivery</w:t>
      </w:r>
    </w:p>
    <w:p w14:paraId="34A7ED24" w14:textId="52864A5F" w:rsidR="00A1247D" w:rsidRPr="000D6527" w:rsidRDefault="00A1247D" w:rsidP="000D6527">
      <w:pPr>
        <w:pStyle w:val="Odstavecseseznamem"/>
        <w:numPr>
          <w:ilvl w:val="0"/>
          <w:numId w:val="26"/>
        </w:numPr>
        <w:jc w:val="both"/>
        <w:rPr>
          <w:rFonts w:eastAsia="Times New Roman"/>
        </w:rPr>
      </w:pPr>
      <w:r w:rsidRPr="000D6527">
        <w:rPr>
          <w:rFonts w:eastAsia="Times New Roman"/>
        </w:rPr>
        <w:t xml:space="preserve">Plná redundance pasivních komponentů = </w:t>
      </w:r>
      <w:r w:rsidR="00596792" w:rsidRPr="000D6527">
        <w:rPr>
          <w:rFonts w:eastAsia="Times New Roman"/>
        </w:rPr>
        <w:t>Napájení a chlazení</w:t>
      </w:r>
      <w:r w:rsidR="00517C14">
        <w:rPr>
          <w:rFonts w:eastAsia="Times New Roman"/>
        </w:rPr>
        <w:t>;</w:t>
      </w:r>
    </w:p>
    <w:p w14:paraId="294141F7" w14:textId="04E005D7" w:rsidR="00A1247D" w:rsidRPr="000D6527" w:rsidRDefault="00A1247D" w:rsidP="000D6527">
      <w:pPr>
        <w:pStyle w:val="Odstavecseseznamem"/>
        <w:numPr>
          <w:ilvl w:val="0"/>
          <w:numId w:val="26"/>
        </w:numPr>
        <w:jc w:val="both"/>
        <w:rPr>
          <w:rFonts w:eastAsia="Times New Roman"/>
        </w:rPr>
      </w:pPr>
      <w:r w:rsidRPr="000D6527">
        <w:rPr>
          <w:rFonts w:eastAsia="Times New Roman"/>
        </w:rPr>
        <w:t>Podpora L4FW, NAT, IPsec, SSL VPN, L3</w:t>
      </w:r>
      <w:r w:rsidR="00517C14">
        <w:rPr>
          <w:rFonts w:eastAsia="Times New Roman"/>
        </w:rPr>
        <w:t>;</w:t>
      </w:r>
    </w:p>
    <w:p w14:paraId="478C69EF" w14:textId="214CCF17" w:rsidR="00A1247D" w:rsidRPr="000D6527" w:rsidRDefault="00A1247D" w:rsidP="000D6527">
      <w:pPr>
        <w:pStyle w:val="Odstavecseseznamem"/>
        <w:numPr>
          <w:ilvl w:val="0"/>
          <w:numId w:val="26"/>
        </w:numPr>
        <w:jc w:val="both"/>
        <w:rPr>
          <w:rFonts w:eastAsia="Times New Roman"/>
        </w:rPr>
      </w:pPr>
      <w:r w:rsidRPr="000D6527">
        <w:rPr>
          <w:rFonts w:eastAsia="Times New Roman"/>
        </w:rPr>
        <w:t>NG-FW, IDP, UMT, URL filtering, vše rozšiřitelné licencí</w:t>
      </w:r>
      <w:r w:rsidR="00517C14">
        <w:rPr>
          <w:rFonts w:eastAsia="Times New Roman"/>
        </w:rPr>
        <w:t>;</w:t>
      </w:r>
    </w:p>
    <w:p w14:paraId="1D70CC7B" w14:textId="77777777" w:rsidR="00433B3A" w:rsidRDefault="00433B3A" w:rsidP="00433B3A">
      <w:pPr>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433B3A" w:rsidRPr="00155416" w14:paraId="7CA0BC32"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7018A5E2" w14:textId="6797A6CE" w:rsidR="00433B3A" w:rsidRPr="00155416" w:rsidRDefault="00433B3A"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Firewall</w:t>
            </w:r>
          </w:p>
        </w:tc>
      </w:tr>
      <w:tr w:rsidR="00433B3A" w:rsidRPr="00155416" w14:paraId="70ECD346"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D60B5FD" w14:textId="77777777" w:rsidR="00433B3A" w:rsidRPr="00155416" w:rsidRDefault="00433B3A"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42326D12" w14:textId="77777777" w:rsidR="00433B3A" w:rsidRPr="00155416" w:rsidRDefault="00433B3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38F344A" w14:textId="77777777" w:rsidR="00433B3A" w:rsidRPr="00155416" w:rsidRDefault="00433B3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47D5D22D" w14:textId="77777777" w:rsidR="00433B3A" w:rsidRPr="00155416" w:rsidRDefault="00433B3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433B3A" w:rsidRPr="00155416" w14:paraId="0732E944"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87216D8" w14:textId="77777777" w:rsidR="00433B3A" w:rsidRPr="00155416" w:rsidRDefault="00433B3A"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5BE34465" w14:textId="77777777" w:rsidR="00433B3A" w:rsidRPr="00155416" w:rsidRDefault="00433B3A"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38C3AE0F" w14:textId="77777777" w:rsidR="00433B3A" w:rsidRPr="00155416" w:rsidRDefault="00433B3A"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45F94759" w14:textId="77777777" w:rsidR="00433B3A" w:rsidRPr="00155416" w:rsidRDefault="00433B3A" w:rsidP="005C2512">
            <w:pPr>
              <w:keepNext/>
              <w:jc w:val="both"/>
              <w:rPr>
                <w:rFonts w:ascii="Calibri" w:eastAsia="Times New Roman" w:hAnsi="Calibri" w:cs="Times New Roman"/>
                <w:color w:val="000000"/>
                <w:lang w:eastAsia="cs-CZ"/>
              </w:rPr>
            </w:pPr>
          </w:p>
        </w:tc>
      </w:tr>
    </w:tbl>
    <w:p w14:paraId="40113B31" w14:textId="04B429B3" w:rsidR="00433B3A" w:rsidRPr="00433B3A" w:rsidRDefault="005C2512" w:rsidP="005C2512">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8</w:t>
      </w:r>
      <w:r w:rsidR="00E9490C">
        <w:rPr>
          <w:noProof/>
        </w:rPr>
        <w:fldChar w:fldCharType="end"/>
      </w:r>
      <w:r>
        <w:t xml:space="preserve"> - </w:t>
      </w:r>
      <w:r w:rsidRPr="00CD6160">
        <w:t xml:space="preserve">Identifikace komponenty </w:t>
      </w:r>
      <w:r>
        <w:t>FW</w:t>
      </w:r>
    </w:p>
    <w:p w14:paraId="045A63ED" w14:textId="77777777" w:rsidR="006A2A0B" w:rsidRPr="0027537E" w:rsidRDefault="006A2A0B" w:rsidP="006A2A0B">
      <w:pPr>
        <w:spacing w:before="240"/>
        <w:jc w:val="both"/>
      </w:pPr>
      <w:r w:rsidRPr="00076B3C">
        <w:t xml:space="preserve">Zejména musí </w:t>
      </w:r>
      <w:r>
        <w:t>poskytovat</w:t>
      </w:r>
      <w:r w:rsidRPr="00076B3C">
        <w:t xml:space="preserve"> tyto klíčové vlastnosti:</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705"/>
        <w:gridCol w:w="3402"/>
        <w:gridCol w:w="1124"/>
        <w:gridCol w:w="2845"/>
      </w:tblGrid>
      <w:tr w:rsidR="006A2A0B" w:rsidRPr="00AD76B0" w14:paraId="2738AB11" w14:textId="77777777" w:rsidTr="00D97245">
        <w:trPr>
          <w:cantSplit/>
          <w:jc w:val="center"/>
        </w:trPr>
        <w:tc>
          <w:tcPr>
            <w:tcW w:w="5000" w:type="pct"/>
            <w:gridSpan w:val="5"/>
            <w:shd w:val="clear" w:color="auto" w:fill="006600"/>
          </w:tcPr>
          <w:p w14:paraId="1AB830E6" w14:textId="1BAA68F0" w:rsidR="006A2A0B" w:rsidRPr="00AD76B0" w:rsidRDefault="00D8507C" w:rsidP="00EA5C98">
            <w:pPr>
              <w:pStyle w:val="Bezmezer"/>
              <w:rPr>
                <w:rFonts w:cs="Arial"/>
                <w:b/>
                <w:bCs/>
                <w:sz w:val="28"/>
                <w:szCs w:val="28"/>
              </w:rPr>
            </w:pPr>
            <w:r>
              <w:rPr>
                <w:rFonts w:cs="Arial"/>
                <w:b/>
                <w:bCs/>
                <w:sz w:val="28"/>
                <w:szCs w:val="28"/>
              </w:rPr>
              <w:t>Firewall</w:t>
            </w:r>
            <w:r w:rsidR="006A2A0B" w:rsidRPr="00AD76B0">
              <w:rPr>
                <w:rFonts w:cs="Arial"/>
                <w:b/>
                <w:bCs/>
                <w:sz w:val="28"/>
                <w:szCs w:val="28"/>
              </w:rPr>
              <w:t xml:space="preserve"> </w:t>
            </w:r>
            <w:r w:rsidR="006A2A0B">
              <w:rPr>
                <w:rFonts w:cs="Arial"/>
                <w:b/>
                <w:bCs/>
                <w:sz w:val="28"/>
                <w:szCs w:val="28"/>
              </w:rPr>
              <w:t>–</w:t>
            </w:r>
            <w:r w:rsidR="006A2A0B" w:rsidRPr="00AD76B0">
              <w:rPr>
                <w:rFonts w:cs="Arial"/>
                <w:b/>
                <w:bCs/>
                <w:sz w:val="28"/>
                <w:szCs w:val="28"/>
              </w:rPr>
              <w:t xml:space="preserve"> </w:t>
            </w:r>
            <w:r w:rsidR="006A2A0B">
              <w:rPr>
                <w:rFonts w:cs="Arial"/>
                <w:b/>
                <w:bCs/>
                <w:sz w:val="28"/>
                <w:szCs w:val="28"/>
              </w:rPr>
              <w:t xml:space="preserve">min. </w:t>
            </w:r>
            <w:r w:rsidR="006A2A0B" w:rsidRPr="00AD76B0">
              <w:rPr>
                <w:rFonts w:cs="Arial"/>
                <w:b/>
                <w:bCs/>
                <w:sz w:val="28"/>
                <w:szCs w:val="28"/>
              </w:rPr>
              <w:t>4 ks</w:t>
            </w:r>
          </w:p>
        </w:tc>
      </w:tr>
      <w:tr w:rsidR="006A2A0B" w:rsidRPr="00AD76B0" w14:paraId="295E20DD" w14:textId="77777777" w:rsidTr="00550D1D">
        <w:trPr>
          <w:cantSplit/>
          <w:trHeight w:val="405"/>
          <w:jc w:val="center"/>
        </w:trPr>
        <w:tc>
          <w:tcPr>
            <w:tcW w:w="358" w:type="pct"/>
            <w:shd w:val="clear" w:color="auto" w:fill="006600"/>
          </w:tcPr>
          <w:p w14:paraId="440777E7" w14:textId="77777777" w:rsidR="006A2A0B" w:rsidRPr="00AD76B0" w:rsidRDefault="006A2A0B" w:rsidP="00EA5C98">
            <w:pPr>
              <w:pStyle w:val="Bezmezer"/>
              <w:rPr>
                <w:b/>
              </w:rPr>
            </w:pPr>
            <w:r>
              <w:rPr>
                <w:b/>
              </w:rPr>
              <w:t>Číslo</w:t>
            </w:r>
          </w:p>
        </w:tc>
        <w:tc>
          <w:tcPr>
            <w:tcW w:w="872" w:type="pct"/>
            <w:shd w:val="clear" w:color="auto" w:fill="006600"/>
          </w:tcPr>
          <w:p w14:paraId="6D8FB2C1" w14:textId="0F77825F" w:rsidR="006A2A0B" w:rsidRPr="00AD76B0" w:rsidRDefault="006A2A0B" w:rsidP="00EA5C98">
            <w:pPr>
              <w:pStyle w:val="Bezmezer"/>
              <w:rPr>
                <w:b/>
              </w:rPr>
            </w:pPr>
            <w:r w:rsidRPr="00AD76B0">
              <w:rPr>
                <w:b/>
              </w:rPr>
              <w:t>Vlastnost/</w:t>
            </w:r>
            <w:r w:rsidR="00D97245">
              <w:rPr>
                <w:b/>
              </w:rPr>
              <w:t xml:space="preserve"> </w:t>
            </w:r>
            <w:r w:rsidRPr="00AD76B0">
              <w:rPr>
                <w:b/>
              </w:rPr>
              <w:t>komponenta</w:t>
            </w:r>
          </w:p>
        </w:tc>
        <w:tc>
          <w:tcPr>
            <w:tcW w:w="1740" w:type="pct"/>
            <w:shd w:val="clear" w:color="auto" w:fill="006600"/>
          </w:tcPr>
          <w:p w14:paraId="3CC98E26" w14:textId="77777777" w:rsidR="006A2A0B" w:rsidRPr="00AD76B0" w:rsidRDefault="006A2A0B" w:rsidP="00EA5C98">
            <w:pPr>
              <w:pStyle w:val="Bezmezer"/>
              <w:rPr>
                <w:b/>
              </w:rPr>
            </w:pPr>
            <w:r w:rsidRPr="00AD76B0">
              <w:rPr>
                <w:b/>
              </w:rPr>
              <w:t>Požadované parametry</w:t>
            </w:r>
          </w:p>
        </w:tc>
        <w:tc>
          <w:tcPr>
            <w:tcW w:w="575" w:type="pct"/>
            <w:tcBorders>
              <w:bottom w:val="single" w:sz="4" w:space="0" w:color="auto"/>
            </w:tcBorders>
            <w:shd w:val="clear" w:color="auto" w:fill="006600"/>
          </w:tcPr>
          <w:p w14:paraId="1B5F2159" w14:textId="77777777" w:rsidR="006A2A0B" w:rsidRDefault="006A2A0B" w:rsidP="00EA5C98">
            <w:pPr>
              <w:pStyle w:val="Bezmezer"/>
              <w:rPr>
                <w:b/>
              </w:rPr>
            </w:pPr>
            <w:r>
              <w:rPr>
                <w:b/>
              </w:rPr>
              <w:t>Splňuje ANO/NE</w:t>
            </w:r>
          </w:p>
        </w:tc>
        <w:tc>
          <w:tcPr>
            <w:tcW w:w="1455" w:type="pct"/>
            <w:shd w:val="clear" w:color="auto" w:fill="006600"/>
          </w:tcPr>
          <w:p w14:paraId="2B8F0922" w14:textId="77777777" w:rsidR="006A2A0B" w:rsidRPr="00AD76B0" w:rsidRDefault="006A2A0B" w:rsidP="00EA5C98">
            <w:pPr>
              <w:pStyle w:val="Bezmezer"/>
              <w:rPr>
                <w:b/>
              </w:rPr>
            </w:pPr>
            <w:r>
              <w:rPr>
                <w:b/>
              </w:rPr>
              <w:t>Skutečné parametry/Způsob splnění požadavku</w:t>
            </w:r>
          </w:p>
        </w:tc>
      </w:tr>
      <w:tr w:rsidR="006A2A0B" w:rsidRPr="00AD76B0" w14:paraId="352B8E01" w14:textId="77777777" w:rsidTr="00550D1D">
        <w:trPr>
          <w:cantSplit/>
          <w:jc w:val="center"/>
        </w:trPr>
        <w:tc>
          <w:tcPr>
            <w:tcW w:w="358" w:type="pct"/>
          </w:tcPr>
          <w:p w14:paraId="1B1F8B04" w14:textId="77777777" w:rsidR="006A2A0B" w:rsidRPr="00AD76B0" w:rsidRDefault="006A2A0B" w:rsidP="002D1608">
            <w:pPr>
              <w:pStyle w:val="Bezmezer"/>
              <w:numPr>
                <w:ilvl w:val="0"/>
                <w:numId w:val="59"/>
              </w:numPr>
            </w:pPr>
          </w:p>
        </w:tc>
        <w:tc>
          <w:tcPr>
            <w:tcW w:w="872" w:type="pct"/>
            <w:shd w:val="clear" w:color="auto" w:fill="auto"/>
          </w:tcPr>
          <w:p w14:paraId="2424CBEE" w14:textId="77777777" w:rsidR="006A2A0B" w:rsidRPr="00E87B35" w:rsidRDefault="006A2A0B" w:rsidP="00EA5C98">
            <w:r>
              <w:t>K</w:t>
            </w:r>
            <w:r w:rsidRPr="00E87B35">
              <w:t>ompatibilita</w:t>
            </w:r>
          </w:p>
        </w:tc>
        <w:tc>
          <w:tcPr>
            <w:tcW w:w="1740" w:type="pct"/>
            <w:shd w:val="clear" w:color="auto" w:fill="auto"/>
          </w:tcPr>
          <w:p w14:paraId="32B03B22" w14:textId="1A1C3A35" w:rsidR="006A2A0B" w:rsidRPr="00227564" w:rsidRDefault="006A2A0B" w:rsidP="00EF1E21">
            <w:pPr>
              <w:pStyle w:val="Odstavecseseznamem"/>
              <w:numPr>
                <w:ilvl w:val="0"/>
                <w:numId w:val="8"/>
              </w:numPr>
              <w:jc w:val="both"/>
            </w:pPr>
            <w:r w:rsidRPr="00227564">
              <w:t>Zařízení musí být kompatibilní s</w:t>
            </w:r>
            <w:r w:rsidR="00AB56B6" w:rsidRPr="00227564">
              <w:t xml:space="preserve"> všemi</w:t>
            </w:r>
            <w:r w:rsidRPr="00227564">
              <w:t xml:space="preserve"> nabízenými </w:t>
            </w:r>
            <w:r w:rsidR="004C1B8E" w:rsidRPr="00227564">
              <w:t>p</w:t>
            </w:r>
            <w:r w:rsidR="00AB56B6" w:rsidRPr="00227564">
              <w:t>rvky</w:t>
            </w:r>
            <w:r w:rsidRPr="00227564">
              <w:t xml:space="preserve"> a </w:t>
            </w:r>
            <w:r w:rsidR="00FB3079" w:rsidRPr="00227564">
              <w:t xml:space="preserve">zajišťovat všechny potřebné funkcionality v rámci celého </w:t>
            </w:r>
            <w:r w:rsidR="007561D7" w:rsidRPr="00227564">
              <w:t>řešení</w:t>
            </w:r>
          </w:p>
        </w:tc>
        <w:tc>
          <w:tcPr>
            <w:tcW w:w="575" w:type="pct"/>
            <w:shd w:val="clear" w:color="auto" w:fill="FFFF00"/>
          </w:tcPr>
          <w:p w14:paraId="2DD960BE" w14:textId="77777777" w:rsidR="006A2A0B" w:rsidRPr="00E87B35" w:rsidRDefault="006A2A0B" w:rsidP="00EA5C98"/>
        </w:tc>
        <w:tc>
          <w:tcPr>
            <w:tcW w:w="1455" w:type="pct"/>
            <w:shd w:val="clear" w:color="auto" w:fill="FFFF00"/>
          </w:tcPr>
          <w:p w14:paraId="07612741" w14:textId="77777777" w:rsidR="006A2A0B" w:rsidRPr="00E87B35" w:rsidRDefault="006A2A0B" w:rsidP="00EA5C98"/>
        </w:tc>
      </w:tr>
      <w:tr w:rsidR="006A2A0B" w:rsidRPr="00AD76B0" w14:paraId="549DD99A" w14:textId="77777777" w:rsidTr="00550D1D">
        <w:trPr>
          <w:cantSplit/>
          <w:jc w:val="center"/>
        </w:trPr>
        <w:tc>
          <w:tcPr>
            <w:tcW w:w="358" w:type="pct"/>
          </w:tcPr>
          <w:p w14:paraId="62F38857" w14:textId="77777777" w:rsidR="006A2A0B" w:rsidRPr="00AD76B0" w:rsidRDefault="006A2A0B" w:rsidP="002D1608">
            <w:pPr>
              <w:pStyle w:val="Bezmezer"/>
              <w:numPr>
                <w:ilvl w:val="0"/>
                <w:numId w:val="59"/>
              </w:numPr>
            </w:pPr>
          </w:p>
        </w:tc>
        <w:tc>
          <w:tcPr>
            <w:tcW w:w="872" w:type="pct"/>
            <w:vMerge w:val="restart"/>
            <w:shd w:val="clear" w:color="auto" w:fill="auto"/>
            <w:vAlign w:val="center"/>
          </w:tcPr>
          <w:p w14:paraId="33C2527D" w14:textId="77777777" w:rsidR="006A2A0B" w:rsidRPr="00E87B35" w:rsidRDefault="006A2A0B" w:rsidP="00EA5C98">
            <w:r>
              <w:t>Technické vlastnosti a rozměry</w:t>
            </w:r>
          </w:p>
        </w:tc>
        <w:tc>
          <w:tcPr>
            <w:tcW w:w="1740" w:type="pct"/>
            <w:shd w:val="clear" w:color="auto" w:fill="auto"/>
          </w:tcPr>
          <w:p w14:paraId="40E359EE" w14:textId="77777777" w:rsidR="006A2A0B" w:rsidRPr="00227564" w:rsidRDefault="006A2A0B" w:rsidP="00EF1E21">
            <w:pPr>
              <w:pStyle w:val="Odstavecseseznamem"/>
              <w:numPr>
                <w:ilvl w:val="0"/>
                <w:numId w:val="8"/>
              </w:numPr>
              <w:jc w:val="both"/>
            </w:pPr>
            <w:r w:rsidRPr="00227564">
              <w:t>Kompatibilní s RACK 19”</w:t>
            </w:r>
          </w:p>
        </w:tc>
        <w:tc>
          <w:tcPr>
            <w:tcW w:w="575" w:type="pct"/>
            <w:shd w:val="clear" w:color="auto" w:fill="FFFF00"/>
          </w:tcPr>
          <w:p w14:paraId="6CFDD51A" w14:textId="77777777" w:rsidR="006A2A0B" w:rsidRPr="00E87B35" w:rsidRDefault="006A2A0B" w:rsidP="00EA5C98"/>
        </w:tc>
        <w:tc>
          <w:tcPr>
            <w:tcW w:w="1455" w:type="pct"/>
            <w:shd w:val="clear" w:color="auto" w:fill="FFFF00"/>
          </w:tcPr>
          <w:p w14:paraId="60E537E3" w14:textId="77777777" w:rsidR="006A2A0B" w:rsidRPr="00E87B35" w:rsidRDefault="006A2A0B" w:rsidP="00EA5C98"/>
        </w:tc>
      </w:tr>
      <w:tr w:rsidR="006A2A0B" w:rsidRPr="00AD76B0" w14:paraId="29A5A1A2" w14:textId="77777777" w:rsidTr="006C3DBA">
        <w:trPr>
          <w:cantSplit/>
          <w:jc w:val="center"/>
        </w:trPr>
        <w:tc>
          <w:tcPr>
            <w:tcW w:w="358" w:type="pct"/>
          </w:tcPr>
          <w:p w14:paraId="46B1D67E" w14:textId="77777777" w:rsidR="006A2A0B" w:rsidRPr="00AD76B0" w:rsidRDefault="006A2A0B" w:rsidP="002D1608">
            <w:pPr>
              <w:pStyle w:val="Bezmezer"/>
              <w:numPr>
                <w:ilvl w:val="0"/>
                <w:numId w:val="59"/>
              </w:numPr>
            </w:pPr>
          </w:p>
        </w:tc>
        <w:tc>
          <w:tcPr>
            <w:tcW w:w="872" w:type="pct"/>
            <w:vMerge/>
            <w:shd w:val="clear" w:color="auto" w:fill="auto"/>
          </w:tcPr>
          <w:p w14:paraId="2F7E68AE" w14:textId="77777777" w:rsidR="006A2A0B" w:rsidRDefault="006A2A0B" w:rsidP="00EA5C98"/>
        </w:tc>
        <w:tc>
          <w:tcPr>
            <w:tcW w:w="1740" w:type="pct"/>
            <w:shd w:val="clear" w:color="auto" w:fill="auto"/>
          </w:tcPr>
          <w:p w14:paraId="1F82AAF0" w14:textId="20782FBA" w:rsidR="006A2A0B" w:rsidRPr="001716C1" w:rsidRDefault="006A2A0B" w:rsidP="00EF1E21">
            <w:pPr>
              <w:pStyle w:val="Odstavecseseznamem"/>
              <w:numPr>
                <w:ilvl w:val="0"/>
                <w:numId w:val="8"/>
              </w:numPr>
              <w:jc w:val="both"/>
            </w:pPr>
            <w:r w:rsidRPr="001716C1">
              <w:t xml:space="preserve">Velikost v EIA (jednotek U) pro systémovou skříň 19” nesmí přesáhnout </w:t>
            </w:r>
            <w:r w:rsidR="001716C1" w:rsidRPr="001716C1">
              <w:t>1</w:t>
            </w:r>
            <w:r w:rsidRPr="001716C1">
              <w:t>U.</w:t>
            </w:r>
          </w:p>
        </w:tc>
        <w:tc>
          <w:tcPr>
            <w:tcW w:w="575" w:type="pct"/>
            <w:tcBorders>
              <w:bottom w:val="single" w:sz="4" w:space="0" w:color="auto"/>
            </w:tcBorders>
            <w:shd w:val="clear" w:color="auto" w:fill="FFFF00"/>
          </w:tcPr>
          <w:p w14:paraId="72E476DA" w14:textId="77777777" w:rsidR="006A2A0B" w:rsidRPr="00E87B35" w:rsidRDefault="006A2A0B" w:rsidP="00EA5C98"/>
        </w:tc>
        <w:tc>
          <w:tcPr>
            <w:tcW w:w="1455" w:type="pct"/>
            <w:shd w:val="clear" w:color="auto" w:fill="FFFF00"/>
          </w:tcPr>
          <w:p w14:paraId="41B075D7" w14:textId="77777777" w:rsidR="006A2A0B" w:rsidRPr="00E87B35" w:rsidRDefault="006A2A0B" w:rsidP="00EA5C98"/>
        </w:tc>
      </w:tr>
      <w:tr w:rsidR="006A2A0B" w:rsidRPr="00AD76B0" w14:paraId="30030006" w14:textId="77777777" w:rsidTr="006C3DBA">
        <w:trPr>
          <w:cantSplit/>
          <w:jc w:val="center"/>
        </w:trPr>
        <w:tc>
          <w:tcPr>
            <w:tcW w:w="358" w:type="pct"/>
          </w:tcPr>
          <w:p w14:paraId="5236863D" w14:textId="77777777" w:rsidR="006A2A0B" w:rsidRPr="00AD76B0" w:rsidRDefault="006A2A0B" w:rsidP="002D1608">
            <w:pPr>
              <w:pStyle w:val="Bezmezer"/>
              <w:numPr>
                <w:ilvl w:val="0"/>
                <w:numId w:val="59"/>
              </w:numPr>
            </w:pPr>
          </w:p>
        </w:tc>
        <w:tc>
          <w:tcPr>
            <w:tcW w:w="872" w:type="pct"/>
            <w:vMerge/>
            <w:shd w:val="clear" w:color="auto" w:fill="auto"/>
          </w:tcPr>
          <w:p w14:paraId="10C8A974" w14:textId="77777777" w:rsidR="006A2A0B" w:rsidRDefault="006A2A0B" w:rsidP="00EA5C98"/>
        </w:tc>
        <w:tc>
          <w:tcPr>
            <w:tcW w:w="1740" w:type="pct"/>
            <w:shd w:val="clear" w:color="auto" w:fill="auto"/>
          </w:tcPr>
          <w:p w14:paraId="7D199211" w14:textId="406CBE8D" w:rsidR="006A2A0B" w:rsidRPr="00227564" w:rsidRDefault="006C3DBA" w:rsidP="00EF1E21">
            <w:pPr>
              <w:pStyle w:val="Odstavecseseznamem"/>
              <w:numPr>
                <w:ilvl w:val="0"/>
                <w:numId w:val="8"/>
              </w:numPr>
              <w:jc w:val="both"/>
            </w:pPr>
            <w:r w:rsidRPr="006C3DBA">
              <w:t>Dodavatel uvede</w:t>
            </w:r>
            <w:r w:rsidR="006A2A0B" w:rsidRPr="00227564">
              <w:t xml:space="preserve"> počet a typ napájení (C13/14 nebo C19/C20 a počet).</w:t>
            </w:r>
          </w:p>
        </w:tc>
        <w:tc>
          <w:tcPr>
            <w:tcW w:w="575" w:type="pct"/>
            <w:tcBorders>
              <w:bottom w:val="single" w:sz="4" w:space="0" w:color="auto"/>
              <w:tr2bl w:val="single" w:sz="4" w:space="0" w:color="auto"/>
            </w:tcBorders>
            <w:shd w:val="clear" w:color="auto" w:fill="F2F2F2" w:themeFill="background1" w:themeFillShade="F2"/>
          </w:tcPr>
          <w:p w14:paraId="59058897" w14:textId="77777777" w:rsidR="006A2A0B" w:rsidRPr="00E87B35" w:rsidRDefault="006A2A0B" w:rsidP="00EA5C98"/>
        </w:tc>
        <w:tc>
          <w:tcPr>
            <w:tcW w:w="1455" w:type="pct"/>
            <w:shd w:val="clear" w:color="auto" w:fill="FFFF00"/>
          </w:tcPr>
          <w:p w14:paraId="4455F0C8" w14:textId="26CA60CF" w:rsidR="006A2A0B" w:rsidRPr="00E87B35" w:rsidRDefault="006A2A0B" w:rsidP="00EA5C98"/>
        </w:tc>
      </w:tr>
      <w:tr w:rsidR="006A2A0B" w:rsidRPr="00AD76B0" w14:paraId="7073B18C" w14:textId="77777777" w:rsidTr="006C3DBA">
        <w:trPr>
          <w:cantSplit/>
          <w:jc w:val="center"/>
        </w:trPr>
        <w:tc>
          <w:tcPr>
            <w:tcW w:w="358" w:type="pct"/>
          </w:tcPr>
          <w:p w14:paraId="7E24B813" w14:textId="77777777" w:rsidR="006A2A0B" w:rsidRPr="00AD76B0" w:rsidRDefault="006A2A0B" w:rsidP="002D1608">
            <w:pPr>
              <w:pStyle w:val="Bezmezer"/>
              <w:numPr>
                <w:ilvl w:val="0"/>
                <w:numId w:val="59"/>
              </w:numPr>
            </w:pPr>
          </w:p>
        </w:tc>
        <w:tc>
          <w:tcPr>
            <w:tcW w:w="872" w:type="pct"/>
            <w:vMerge/>
            <w:shd w:val="clear" w:color="auto" w:fill="auto"/>
          </w:tcPr>
          <w:p w14:paraId="61B69F32" w14:textId="77777777" w:rsidR="006A2A0B" w:rsidRDefault="006A2A0B" w:rsidP="00EA5C98"/>
        </w:tc>
        <w:tc>
          <w:tcPr>
            <w:tcW w:w="1740" w:type="pct"/>
            <w:shd w:val="clear" w:color="auto" w:fill="auto"/>
          </w:tcPr>
          <w:p w14:paraId="36062964" w14:textId="65133CF6" w:rsidR="006A2A0B" w:rsidRPr="00227564" w:rsidRDefault="006C3DBA" w:rsidP="00EF1E21">
            <w:pPr>
              <w:pStyle w:val="Odstavecseseznamem"/>
              <w:numPr>
                <w:ilvl w:val="0"/>
                <w:numId w:val="8"/>
              </w:numPr>
              <w:jc w:val="both"/>
            </w:pPr>
            <w:r>
              <w:t>Dodavatel uvede</w:t>
            </w:r>
            <w:r w:rsidR="006A2A0B" w:rsidRPr="00227564">
              <w:t xml:space="preserve"> hmotnost a typický a maximální elektrický příkon.</w:t>
            </w:r>
          </w:p>
        </w:tc>
        <w:tc>
          <w:tcPr>
            <w:tcW w:w="575" w:type="pct"/>
            <w:tcBorders>
              <w:bottom w:val="single" w:sz="4" w:space="0" w:color="auto"/>
              <w:tr2bl w:val="single" w:sz="4" w:space="0" w:color="auto"/>
            </w:tcBorders>
            <w:shd w:val="clear" w:color="auto" w:fill="F2F2F2" w:themeFill="background1" w:themeFillShade="F2"/>
          </w:tcPr>
          <w:p w14:paraId="256EAE35" w14:textId="77777777" w:rsidR="006A2A0B" w:rsidRPr="00E87B35" w:rsidRDefault="006A2A0B" w:rsidP="00EA5C98"/>
        </w:tc>
        <w:tc>
          <w:tcPr>
            <w:tcW w:w="1455" w:type="pct"/>
            <w:shd w:val="clear" w:color="auto" w:fill="FFFF00"/>
          </w:tcPr>
          <w:p w14:paraId="221DE8AB" w14:textId="77777777" w:rsidR="006A2A0B" w:rsidRPr="00E87B35" w:rsidRDefault="006A2A0B" w:rsidP="00EA5C98"/>
        </w:tc>
      </w:tr>
      <w:tr w:rsidR="006A2A0B" w:rsidRPr="00AD76B0" w14:paraId="3D674ED0" w14:textId="77777777" w:rsidTr="006C3DBA">
        <w:trPr>
          <w:cantSplit/>
          <w:jc w:val="center"/>
        </w:trPr>
        <w:tc>
          <w:tcPr>
            <w:tcW w:w="358" w:type="pct"/>
          </w:tcPr>
          <w:p w14:paraId="216F485D" w14:textId="77777777" w:rsidR="006A2A0B" w:rsidRPr="00AD76B0" w:rsidRDefault="006A2A0B" w:rsidP="002D1608">
            <w:pPr>
              <w:pStyle w:val="Bezmezer"/>
              <w:numPr>
                <w:ilvl w:val="0"/>
                <w:numId w:val="59"/>
              </w:numPr>
            </w:pPr>
          </w:p>
        </w:tc>
        <w:tc>
          <w:tcPr>
            <w:tcW w:w="872" w:type="pct"/>
            <w:vMerge/>
            <w:shd w:val="clear" w:color="auto" w:fill="auto"/>
          </w:tcPr>
          <w:p w14:paraId="4537DF0B" w14:textId="77777777" w:rsidR="006A2A0B" w:rsidRDefault="006A2A0B" w:rsidP="00EA5C98"/>
        </w:tc>
        <w:tc>
          <w:tcPr>
            <w:tcW w:w="1740" w:type="pct"/>
            <w:shd w:val="clear" w:color="auto" w:fill="auto"/>
          </w:tcPr>
          <w:p w14:paraId="0B7478E0" w14:textId="308832BB" w:rsidR="006A2A0B" w:rsidRPr="00227564" w:rsidRDefault="006C3DBA" w:rsidP="00EF1E21">
            <w:pPr>
              <w:pStyle w:val="Odstavecseseznamem"/>
              <w:numPr>
                <w:ilvl w:val="0"/>
                <w:numId w:val="8"/>
              </w:numPr>
              <w:jc w:val="both"/>
            </w:pPr>
            <w:r>
              <w:t>Dodavatel uvede</w:t>
            </w:r>
            <w:r w:rsidR="006A2A0B" w:rsidRPr="00227564">
              <w:t>, jaké jsou požadavky na elektrické jištění.</w:t>
            </w:r>
          </w:p>
        </w:tc>
        <w:tc>
          <w:tcPr>
            <w:tcW w:w="575" w:type="pct"/>
            <w:tcBorders>
              <w:tr2bl w:val="single" w:sz="4" w:space="0" w:color="auto"/>
            </w:tcBorders>
            <w:shd w:val="clear" w:color="auto" w:fill="F2F2F2" w:themeFill="background1" w:themeFillShade="F2"/>
          </w:tcPr>
          <w:p w14:paraId="0E4DCE9E" w14:textId="77777777" w:rsidR="006A2A0B" w:rsidRPr="00E87B35" w:rsidRDefault="006A2A0B" w:rsidP="00EA5C98"/>
        </w:tc>
        <w:tc>
          <w:tcPr>
            <w:tcW w:w="1455" w:type="pct"/>
            <w:shd w:val="clear" w:color="auto" w:fill="FFFF00"/>
          </w:tcPr>
          <w:p w14:paraId="59FC4170" w14:textId="77777777" w:rsidR="006A2A0B" w:rsidRPr="00E87B35" w:rsidRDefault="006A2A0B" w:rsidP="00EA5C98"/>
        </w:tc>
      </w:tr>
      <w:tr w:rsidR="0076445C" w:rsidRPr="00AD76B0" w14:paraId="38320C17" w14:textId="77777777" w:rsidTr="00550D1D">
        <w:trPr>
          <w:cantSplit/>
          <w:jc w:val="center"/>
        </w:trPr>
        <w:tc>
          <w:tcPr>
            <w:tcW w:w="358" w:type="pct"/>
          </w:tcPr>
          <w:p w14:paraId="3F475555" w14:textId="77777777" w:rsidR="0076445C" w:rsidRPr="00AD76B0" w:rsidRDefault="0076445C" w:rsidP="002D1608">
            <w:pPr>
              <w:pStyle w:val="Bezmezer"/>
              <w:numPr>
                <w:ilvl w:val="0"/>
                <w:numId w:val="59"/>
              </w:numPr>
            </w:pPr>
          </w:p>
        </w:tc>
        <w:tc>
          <w:tcPr>
            <w:tcW w:w="872" w:type="pct"/>
            <w:vMerge w:val="restart"/>
            <w:shd w:val="clear" w:color="auto" w:fill="auto"/>
            <w:vAlign w:val="center"/>
          </w:tcPr>
          <w:p w14:paraId="2EA17A91" w14:textId="5A756E89" w:rsidR="0076445C" w:rsidRDefault="0076445C" w:rsidP="003A4763">
            <w:pPr>
              <w:jc w:val="center"/>
            </w:pPr>
            <w:r>
              <w:t>N</w:t>
            </w:r>
            <w:r w:rsidRPr="00E87B35">
              <w:t>apájení</w:t>
            </w:r>
            <w:r>
              <w:t xml:space="preserve"> a chlazení</w:t>
            </w:r>
          </w:p>
        </w:tc>
        <w:tc>
          <w:tcPr>
            <w:tcW w:w="1740" w:type="pct"/>
            <w:shd w:val="clear" w:color="auto" w:fill="auto"/>
          </w:tcPr>
          <w:p w14:paraId="03E7DA9B" w14:textId="52284F29" w:rsidR="0076445C" w:rsidRPr="00817B73" w:rsidRDefault="0076445C" w:rsidP="00EF1E21">
            <w:pPr>
              <w:pStyle w:val="Odstavecseseznamem"/>
              <w:numPr>
                <w:ilvl w:val="0"/>
                <w:numId w:val="8"/>
              </w:numPr>
              <w:jc w:val="both"/>
            </w:pPr>
            <w:r w:rsidRPr="00817B73">
              <w:t>Zařízení musí mít redundantní napájecí zdroje 250VAC, vyměnitelné za chodu. (</w:t>
            </w:r>
            <w:r w:rsidR="003B22D3">
              <w:t xml:space="preserve">Dodavatel </w:t>
            </w:r>
            <w:r w:rsidR="006C3DBA">
              <w:t xml:space="preserve">také </w:t>
            </w:r>
            <w:r w:rsidRPr="00817B73">
              <w:t>pop</w:t>
            </w:r>
            <w:r w:rsidR="003B22D3">
              <w:t>íše</w:t>
            </w:r>
            <w:r w:rsidRPr="00817B73">
              <w:t xml:space="preserve"> řešení redundance (N+N, N+1 atd.)</w:t>
            </w:r>
            <w:r>
              <w:t>.</w:t>
            </w:r>
          </w:p>
        </w:tc>
        <w:tc>
          <w:tcPr>
            <w:tcW w:w="575" w:type="pct"/>
            <w:shd w:val="clear" w:color="auto" w:fill="FFFF00"/>
          </w:tcPr>
          <w:p w14:paraId="70BA1C2F" w14:textId="77777777" w:rsidR="0076445C" w:rsidRPr="00E87B35" w:rsidRDefault="0076445C" w:rsidP="00EA5C98"/>
        </w:tc>
        <w:tc>
          <w:tcPr>
            <w:tcW w:w="1455" w:type="pct"/>
            <w:shd w:val="clear" w:color="auto" w:fill="FFFF00"/>
          </w:tcPr>
          <w:p w14:paraId="2ED839E7" w14:textId="77777777" w:rsidR="0076445C" w:rsidRPr="00E87B35" w:rsidRDefault="0076445C" w:rsidP="00EA5C98"/>
        </w:tc>
      </w:tr>
      <w:tr w:rsidR="0076445C" w:rsidRPr="00AD76B0" w14:paraId="34710EA6" w14:textId="77777777" w:rsidTr="00550D1D">
        <w:trPr>
          <w:cantSplit/>
          <w:jc w:val="center"/>
        </w:trPr>
        <w:tc>
          <w:tcPr>
            <w:tcW w:w="358" w:type="pct"/>
          </w:tcPr>
          <w:p w14:paraId="1BD0AF63" w14:textId="77777777" w:rsidR="0076445C" w:rsidRPr="00AD76B0" w:rsidRDefault="0076445C" w:rsidP="002D1608">
            <w:pPr>
              <w:pStyle w:val="Bezmezer"/>
              <w:numPr>
                <w:ilvl w:val="0"/>
                <w:numId w:val="59"/>
              </w:numPr>
            </w:pPr>
          </w:p>
        </w:tc>
        <w:tc>
          <w:tcPr>
            <w:tcW w:w="872" w:type="pct"/>
            <w:vMerge/>
            <w:shd w:val="clear" w:color="auto" w:fill="auto"/>
          </w:tcPr>
          <w:p w14:paraId="2FE524E9" w14:textId="77777777" w:rsidR="0076445C" w:rsidRDefault="0076445C" w:rsidP="00EA5C98"/>
        </w:tc>
        <w:tc>
          <w:tcPr>
            <w:tcW w:w="1740" w:type="pct"/>
            <w:shd w:val="clear" w:color="auto" w:fill="auto"/>
          </w:tcPr>
          <w:p w14:paraId="04C5BE1D" w14:textId="4FD2AEA9" w:rsidR="0076445C" w:rsidRPr="00817B73" w:rsidRDefault="0076445C" w:rsidP="00EF1E21">
            <w:pPr>
              <w:pStyle w:val="Odstavecseseznamem"/>
              <w:numPr>
                <w:ilvl w:val="0"/>
                <w:numId w:val="8"/>
              </w:numPr>
              <w:jc w:val="both"/>
            </w:pPr>
            <w:r w:rsidRPr="00817B73">
              <w:t>Zařízení musí mít redundantní chladící komponenty, vyměnitelné za chodu. (</w:t>
            </w:r>
            <w:r w:rsidR="003B22D3">
              <w:t xml:space="preserve">Dodavatel </w:t>
            </w:r>
            <w:r w:rsidR="006C3DBA">
              <w:t xml:space="preserve">také </w:t>
            </w:r>
            <w:r w:rsidR="003B22D3" w:rsidRPr="00817B73">
              <w:t>pop</w:t>
            </w:r>
            <w:r w:rsidR="003B22D3">
              <w:t>íše</w:t>
            </w:r>
            <w:r w:rsidRPr="00817B73">
              <w:t xml:space="preserve"> řešení redundance (N+N, N+1 atd.)</w:t>
            </w:r>
            <w:r>
              <w:t>.</w:t>
            </w:r>
          </w:p>
        </w:tc>
        <w:tc>
          <w:tcPr>
            <w:tcW w:w="575" w:type="pct"/>
            <w:shd w:val="clear" w:color="auto" w:fill="FFFF00"/>
          </w:tcPr>
          <w:p w14:paraId="311B0C3E" w14:textId="77777777" w:rsidR="0076445C" w:rsidRPr="00E87B35" w:rsidRDefault="0076445C" w:rsidP="00EA5C98"/>
        </w:tc>
        <w:tc>
          <w:tcPr>
            <w:tcW w:w="1455" w:type="pct"/>
            <w:shd w:val="clear" w:color="auto" w:fill="FFFF00"/>
          </w:tcPr>
          <w:p w14:paraId="75B178B8" w14:textId="77777777" w:rsidR="0076445C" w:rsidRPr="00E87B35" w:rsidRDefault="0076445C" w:rsidP="00EA5C98"/>
        </w:tc>
      </w:tr>
      <w:tr w:rsidR="0076445C" w:rsidRPr="00AD76B0" w14:paraId="5BEC9F6C" w14:textId="77777777" w:rsidTr="00550D1D">
        <w:trPr>
          <w:cantSplit/>
          <w:jc w:val="center"/>
        </w:trPr>
        <w:tc>
          <w:tcPr>
            <w:tcW w:w="358" w:type="pct"/>
          </w:tcPr>
          <w:p w14:paraId="7218AB3B" w14:textId="77777777" w:rsidR="0076445C" w:rsidRPr="00AD76B0" w:rsidRDefault="0076445C" w:rsidP="002D1608">
            <w:pPr>
              <w:pStyle w:val="Bezmezer"/>
              <w:numPr>
                <w:ilvl w:val="0"/>
                <w:numId w:val="59"/>
              </w:numPr>
            </w:pPr>
          </w:p>
        </w:tc>
        <w:tc>
          <w:tcPr>
            <w:tcW w:w="872" w:type="pct"/>
            <w:vMerge/>
            <w:shd w:val="clear" w:color="auto" w:fill="auto"/>
          </w:tcPr>
          <w:p w14:paraId="376DFA62" w14:textId="77777777" w:rsidR="0076445C" w:rsidRDefault="0076445C" w:rsidP="00EA5C98"/>
        </w:tc>
        <w:tc>
          <w:tcPr>
            <w:tcW w:w="1740" w:type="pct"/>
            <w:shd w:val="clear" w:color="auto" w:fill="auto"/>
          </w:tcPr>
          <w:p w14:paraId="112B5680" w14:textId="5BB7979A" w:rsidR="0076445C" w:rsidRPr="00817B73" w:rsidRDefault="0076445C" w:rsidP="00EF1E21">
            <w:pPr>
              <w:pStyle w:val="Odstavecseseznamem"/>
              <w:numPr>
                <w:ilvl w:val="0"/>
                <w:numId w:val="8"/>
              </w:numPr>
              <w:jc w:val="both"/>
            </w:pPr>
            <w:r>
              <w:t>Aktivní chlazení Rear</w:t>
            </w:r>
            <w:r w:rsidR="00DE1AEA">
              <w:t>-to-Front</w:t>
            </w:r>
            <w:r>
              <w:t>.</w:t>
            </w:r>
            <w:ins w:id="387" w:author="Word Document Comparison" w:date="2025-03-31T16:34:00Z" w16du:dateUtc="2025-03-31T14:34:00Z">
              <w:r w:rsidR="00472E8A">
                <w:t xml:space="preserve"> (v případě nabídnutí zařízení, které má chlazení Front-to-Rear, je potřeba toto vzít v úvahu při montáži a počítat s delšími kabely pro vyvázání v na Patch panel)</w:t>
              </w:r>
            </w:ins>
          </w:p>
        </w:tc>
        <w:tc>
          <w:tcPr>
            <w:tcW w:w="575" w:type="pct"/>
            <w:shd w:val="clear" w:color="auto" w:fill="FFFF00"/>
          </w:tcPr>
          <w:p w14:paraId="46A21842" w14:textId="77777777" w:rsidR="0076445C" w:rsidRPr="00E87B35" w:rsidRDefault="0076445C" w:rsidP="00EA5C98"/>
        </w:tc>
        <w:tc>
          <w:tcPr>
            <w:tcW w:w="1455" w:type="pct"/>
            <w:shd w:val="clear" w:color="auto" w:fill="FFFF00"/>
          </w:tcPr>
          <w:p w14:paraId="538978D0" w14:textId="77777777" w:rsidR="0076445C" w:rsidRPr="00E87B35" w:rsidRDefault="0076445C" w:rsidP="00EA5C98"/>
        </w:tc>
      </w:tr>
      <w:tr w:rsidR="006A2A0B" w:rsidRPr="00AD76B0" w14:paraId="2EEF9B41" w14:textId="77777777" w:rsidTr="00550D1D">
        <w:trPr>
          <w:cantSplit/>
          <w:jc w:val="center"/>
        </w:trPr>
        <w:tc>
          <w:tcPr>
            <w:tcW w:w="358" w:type="pct"/>
          </w:tcPr>
          <w:p w14:paraId="73069888" w14:textId="77777777" w:rsidR="006A2A0B" w:rsidRPr="00AD76B0" w:rsidRDefault="006A2A0B" w:rsidP="002D1608">
            <w:pPr>
              <w:pStyle w:val="Bezmezer"/>
              <w:numPr>
                <w:ilvl w:val="0"/>
                <w:numId w:val="59"/>
              </w:numPr>
            </w:pPr>
          </w:p>
        </w:tc>
        <w:tc>
          <w:tcPr>
            <w:tcW w:w="872" w:type="pct"/>
            <w:shd w:val="clear" w:color="auto" w:fill="auto"/>
            <w:vAlign w:val="center"/>
          </w:tcPr>
          <w:p w14:paraId="5F1692DD" w14:textId="77777777" w:rsidR="006A2A0B" w:rsidRPr="00E87B35" w:rsidRDefault="006A2A0B" w:rsidP="00EA5C98">
            <w:r w:rsidRPr="006930D1">
              <w:t>Počet portů</w:t>
            </w:r>
          </w:p>
        </w:tc>
        <w:tc>
          <w:tcPr>
            <w:tcW w:w="1740" w:type="pct"/>
            <w:shd w:val="clear" w:color="auto" w:fill="auto"/>
          </w:tcPr>
          <w:p w14:paraId="7DCF27CA" w14:textId="2D3FE5DC" w:rsidR="0074428D" w:rsidRDefault="00726E4F" w:rsidP="00EF1E21">
            <w:pPr>
              <w:pStyle w:val="Odstavecseseznamem"/>
              <w:numPr>
                <w:ilvl w:val="0"/>
                <w:numId w:val="8"/>
              </w:numPr>
              <w:jc w:val="both"/>
            </w:pPr>
            <w:r w:rsidRPr="004A7B71">
              <w:t xml:space="preserve">Minimálně </w:t>
            </w:r>
            <w:ins w:id="388" w:author="Word Document Comparison" w:date="2025-03-31T16:34:00Z" w16du:dateUtc="2025-03-31T14:34:00Z">
              <w:r w:rsidR="00B9185A">
                <w:t>2</w:t>
              </w:r>
              <w:r w:rsidR="009A2C34">
                <w:t>ks</w:t>
              </w:r>
            </w:ins>
            <w:del w:id="389" w:author="Word Document Comparison" w:date="2025-03-31T16:34:00Z" w16du:dateUtc="2025-03-31T14:34:00Z">
              <w:r w:rsidRPr="004A7B71">
                <w:delText>4</w:delText>
              </w:r>
              <w:r w:rsidR="009A2C34">
                <w:delText>ks</w:delText>
              </w:r>
            </w:del>
            <w:r w:rsidRPr="004A7B71">
              <w:t xml:space="preserve"> 100GE QSFP28 portů</w:t>
            </w:r>
            <w:r w:rsidR="00553405">
              <w:t xml:space="preserve"> </w:t>
            </w:r>
            <w:r w:rsidR="00553405" w:rsidRPr="00E87B35">
              <w:t>pro data, standardně osazených</w:t>
            </w:r>
          </w:p>
          <w:p w14:paraId="16D7ECA6" w14:textId="0761E684" w:rsidR="006A2A0B" w:rsidRPr="0074428D" w:rsidRDefault="006A2A0B" w:rsidP="00776109">
            <w:pPr>
              <w:pStyle w:val="Odstavecseseznamem"/>
              <w:numPr>
                <w:ilvl w:val="0"/>
                <w:numId w:val="8"/>
              </w:numPr>
              <w:jc w:val="both"/>
            </w:pPr>
            <w:r w:rsidRPr="0074428D">
              <w:t xml:space="preserve">Minimálně </w:t>
            </w:r>
            <w:r w:rsidR="00E748FF" w:rsidRPr="0074428D">
              <w:t xml:space="preserve">2ks </w:t>
            </w:r>
            <w:ins w:id="390" w:author="Word Document Comparison" w:date="2025-03-31T16:34:00Z" w16du:dateUtc="2025-03-31T14:34:00Z">
              <w:r w:rsidR="0074428D" w:rsidRPr="0074428D">
                <w:t>1GE</w:t>
              </w:r>
            </w:ins>
            <w:del w:id="391" w:author="Word Document Comparison" w:date="2025-03-31T16:34:00Z" w16du:dateUtc="2025-03-31T14:34:00Z">
              <w:r w:rsidR="0074428D" w:rsidRPr="0074428D">
                <w:delText>10GE</w:delText>
              </w:r>
            </w:del>
            <w:r w:rsidR="0074428D" w:rsidRPr="0074428D">
              <w:t xml:space="preserve"> SFP</w:t>
            </w:r>
            <w:r w:rsidR="00B71EE0">
              <w:t>+</w:t>
            </w:r>
            <w:r w:rsidR="0074428D" w:rsidRPr="0074428D">
              <w:t xml:space="preserve"> pro komunikaci HA cluster</w:t>
            </w:r>
            <w:r w:rsidR="0059722B">
              <w:t>u</w:t>
            </w:r>
            <w:r w:rsidR="00D97245">
              <w:t xml:space="preserve">, </w:t>
            </w:r>
            <w:r w:rsidR="00D97245" w:rsidRPr="00E87B35">
              <w:t>standardně osazených</w:t>
            </w:r>
          </w:p>
        </w:tc>
        <w:tc>
          <w:tcPr>
            <w:tcW w:w="575" w:type="pct"/>
            <w:shd w:val="clear" w:color="auto" w:fill="FFFF00"/>
          </w:tcPr>
          <w:p w14:paraId="749E6009" w14:textId="77777777" w:rsidR="006A2A0B" w:rsidRPr="00E87B35" w:rsidRDefault="006A2A0B" w:rsidP="00EA5C98"/>
        </w:tc>
        <w:tc>
          <w:tcPr>
            <w:tcW w:w="1455" w:type="pct"/>
            <w:shd w:val="clear" w:color="auto" w:fill="FFFF00"/>
          </w:tcPr>
          <w:p w14:paraId="7AD74143" w14:textId="77777777" w:rsidR="006A2A0B" w:rsidRPr="00E87B35" w:rsidRDefault="006A2A0B" w:rsidP="00EA5C98"/>
        </w:tc>
      </w:tr>
      <w:tr w:rsidR="00176525" w:rsidRPr="00AD76B0" w14:paraId="349AF735" w14:textId="77777777" w:rsidTr="00550D1D">
        <w:trPr>
          <w:cantSplit/>
          <w:jc w:val="center"/>
        </w:trPr>
        <w:tc>
          <w:tcPr>
            <w:tcW w:w="358" w:type="pct"/>
          </w:tcPr>
          <w:p w14:paraId="4753576A" w14:textId="77777777" w:rsidR="00176525" w:rsidRPr="00AD76B0" w:rsidRDefault="00176525" w:rsidP="002D1608">
            <w:pPr>
              <w:pStyle w:val="Bezmezer"/>
              <w:numPr>
                <w:ilvl w:val="0"/>
                <w:numId w:val="59"/>
              </w:numPr>
            </w:pPr>
          </w:p>
        </w:tc>
        <w:tc>
          <w:tcPr>
            <w:tcW w:w="872" w:type="pct"/>
            <w:shd w:val="clear" w:color="auto" w:fill="auto"/>
          </w:tcPr>
          <w:p w14:paraId="634D516D" w14:textId="6055CA14" w:rsidR="00176525" w:rsidRPr="006930D1" w:rsidRDefault="00651A38" w:rsidP="00EA5C98">
            <w:r>
              <w:t>Konzolový port</w:t>
            </w:r>
          </w:p>
        </w:tc>
        <w:tc>
          <w:tcPr>
            <w:tcW w:w="1740" w:type="pct"/>
            <w:shd w:val="clear" w:color="auto" w:fill="auto"/>
          </w:tcPr>
          <w:p w14:paraId="2839AD39" w14:textId="063076D4" w:rsidR="00176525" w:rsidRPr="00A5589E" w:rsidRDefault="00B062A5" w:rsidP="00EF1E21">
            <w:pPr>
              <w:pStyle w:val="Odstavecseseznamem"/>
              <w:numPr>
                <w:ilvl w:val="0"/>
                <w:numId w:val="8"/>
              </w:numPr>
              <w:jc w:val="both"/>
              <w:rPr>
                <w:color w:val="92D050"/>
              </w:rPr>
            </w:pPr>
            <w:r w:rsidRPr="00651A38">
              <w:t>Provedení</w:t>
            </w:r>
            <w:r>
              <w:t xml:space="preserve"> </w:t>
            </w:r>
            <w:r w:rsidRPr="00651A38">
              <w:t>RJ45</w:t>
            </w:r>
            <w:r>
              <w:t xml:space="preserve"> nebo</w:t>
            </w:r>
            <w:r w:rsidRPr="00651A38">
              <w:t xml:space="preserve"> USB</w:t>
            </w:r>
            <w:r>
              <w:t xml:space="preserve"> </w:t>
            </w:r>
            <w:r w:rsidRPr="0065718C">
              <w:t>(pozn. u USB i převodníky USB/RS-232(RJ45)</w:t>
            </w:r>
            <w:r>
              <w:t>)</w:t>
            </w:r>
          </w:p>
        </w:tc>
        <w:tc>
          <w:tcPr>
            <w:tcW w:w="575" w:type="pct"/>
            <w:shd w:val="clear" w:color="auto" w:fill="FFFF00"/>
          </w:tcPr>
          <w:p w14:paraId="47B72964" w14:textId="77777777" w:rsidR="00176525" w:rsidRPr="00E87B35" w:rsidRDefault="00176525" w:rsidP="00EA5C98"/>
        </w:tc>
        <w:tc>
          <w:tcPr>
            <w:tcW w:w="1455" w:type="pct"/>
            <w:shd w:val="clear" w:color="auto" w:fill="FFFF00"/>
          </w:tcPr>
          <w:p w14:paraId="58BBB852" w14:textId="77777777" w:rsidR="00176525" w:rsidRPr="00E87B35" w:rsidRDefault="00176525" w:rsidP="00EA5C98"/>
        </w:tc>
      </w:tr>
      <w:tr w:rsidR="00DF7C16" w:rsidRPr="00AD76B0" w14:paraId="498A9B24" w14:textId="77777777" w:rsidTr="00550D1D">
        <w:trPr>
          <w:cantSplit/>
          <w:jc w:val="center"/>
        </w:trPr>
        <w:tc>
          <w:tcPr>
            <w:tcW w:w="358" w:type="pct"/>
          </w:tcPr>
          <w:p w14:paraId="717325FD" w14:textId="77777777" w:rsidR="00DF7C16" w:rsidRPr="00AD76B0" w:rsidRDefault="00DF7C16" w:rsidP="002D1608">
            <w:pPr>
              <w:pStyle w:val="Bezmezer"/>
              <w:numPr>
                <w:ilvl w:val="0"/>
                <w:numId w:val="59"/>
              </w:numPr>
            </w:pPr>
          </w:p>
        </w:tc>
        <w:tc>
          <w:tcPr>
            <w:tcW w:w="872" w:type="pct"/>
            <w:shd w:val="clear" w:color="auto" w:fill="auto"/>
          </w:tcPr>
          <w:p w14:paraId="6985447B" w14:textId="77777777" w:rsidR="00DF7C16" w:rsidRPr="00E87B35" w:rsidRDefault="00DF7C16" w:rsidP="00DF7C16">
            <w:r w:rsidRPr="00E87B35">
              <w:t>Propojovací kabely</w:t>
            </w:r>
          </w:p>
        </w:tc>
        <w:tc>
          <w:tcPr>
            <w:tcW w:w="1740" w:type="pct"/>
            <w:shd w:val="clear" w:color="auto" w:fill="auto"/>
          </w:tcPr>
          <w:p w14:paraId="38A12057" w14:textId="77777777" w:rsidR="00DF7C16" w:rsidRPr="00E87B35" w:rsidRDefault="00DF7C16" w:rsidP="00DF7C16">
            <w:pPr>
              <w:pStyle w:val="Odstavecseseznamem"/>
              <w:numPr>
                <w:ilvl w:val="0"/>
                <w:numId w:val="8"/>
              </w:numPr>
              <w:jc w:val="both"/>
            </w:pPr>
            <w:r w:rsidRPr="001F1FC2">
              <w:t>Odpovídající počet propojovacích kabelů pro plné zprovoznění systému.</w:t>
            </w:r>
          </w:p>
        </w:tc>
        <w:tc>
          <w:tcPr>
            <w:tcW w:w="575" w:type="pct"/>
            <w:shd w:val="clear" w:color="auto" w:fill="FFFF00"/>
          </w:tcPr>
          <w:p w14:paraId="18627489" w14:textId="77777777" w:rsidR="00DF7C16" w:rsidRPr="00E87B35" w:rsidRDefault="00DF7C16" w:rsidP="00DF7C16"/>
        </w:tc>
        <w:tc>
          <w:tcPr>
            <w:tcW w:w="1455" w:type="pct"/>
            <w:shd w:val="clear" w:color="auto" w:fill="FFFF00"/>
          </w:tcPr>
          <w:p w14:paraId="141D77D3" w14:textId="77777777" w:rsidR="00DF7C16" w:rsidRPr="00E87B35" w:rsidRDefault="00DF7C16" w:rsidP="00DF7C16"/>
        </w:tc>
      </w:tr>
      <w:tr w:rsidR="00DF7C16" w:rsidRPr="00AD76B0" w14:paraId="28FEC0DB" w14:textId="77777777" w:rsidTr="00550D1D">
        <w:trPr>
          <w:cantSplit/>
          <w:jc w:val="center"/>
        </w:trPr>
        <w:tc>
          <w:tcPr>
            <w:tcW w:w="358" w:type="pct"/>
          </w:tcPr>
          <w:p w14:paraId="413D0CF8" w14:textId="77777777" w:rsidR="00DF7C16" w:rsidRPr="00AD76B0" w:rsidRDefault="00DF7C16" w:rsidP="002D1608">
            <w:pPr>
              <w:pStyle w:val="Bezmezer"/>
              <w:numPr>
                <w:ilvl w:val="0"/>
                <w:numId w:val="59"/>
              </w:numPr>
            </w:pPr>
          </w:p>
        </w:tc>
        <w:tc>
          <w:tcPr>
            <w:tcW w:w="872" w:type="pct"/>
            <w:vMerge w:val="restart"/>
            <w:shd w:val="clear" w:color="auto" w:fill="auto"/>
            <w:vAlign w:val="center"/>
          </w:tcPr>
          <w:p w14:paraId="5E274FE6" w14:textId="70AFE93A" w:rsidR="00DF7C16" w:rsidRPr="00E87B35" w:rsidRDefault="00DF7C16" w:rsidP="00DF7C16">
            <w:r>
              <w:t>Kapacita</w:t>
            </w:r>
          </w:p>
        </w:tc>
        <w:tc>
          <w:tcPr>
            <w:tcW w:w="1740" w:type="pct"/>
            <w:shd w:val="clear" w:color="auto" w:fill="auto"/>
          </w:tcPr>
          <w:p w14:paraId="2531012C" w14:textId="598B5D03" w:rsidR="00DF7C16" w:rsidRPr="00CC025D" w:rsidRDefault="00DF7C16" w:rsidP="00DF7C16">
            <w:pPr>
              <w:pStyle w:val="Odstavecseseznamem"/>
              <w:numPr>
                <w:ilvl w:val="0"/>
                <w:numId w:val="8"/>
              </w:numPr>
              <w:jc w:val="both"/>
              <w:rPr>
                <w:color w:val="92D050"/>
              </w:rPr>
            </w:pPr>
            <w:r w:rsidRPr="001F1FC2">
              <w:t>Minimálně 32GB SSD pro lokální logy, debug soubory atd.</w:t>
            </w:r>
          </w:p>
        </w:tc>
        <w:tc>
          <w:tcPr>
            <w:tcW w:w="575" w:type="pct"/>
            <w:shd w:val="clear" w:color="auto" w:fill="FFFF00"/>
          </w:tcPr>
          <w:p w14:paraId="6406CDEC" w14:textId="77777777" w:rsidR="00DF7C16" w:rsidRPr="00E87B35" w:rsidRDefault="00DF7C16" w:rsidP="00DF7C16"/>
        </w:tc>
        <w:tc>
          <w:tcPr>
            <w:tcW w:w="1455" w:type="pct"/>
            <w:shd w:val="clear" w:color="auto" w:fill="FFFF00"/>
          </w:tcPr>
          <w:p w14:paraId="7416C7E0" w14:textId="77777777" w:rsidR="00DF7C16" w:rsidRPr="00E87B35" w:rsidRDefault="00DF7C16" w:rsidP="00DF7C16"/>
        </w:tc>
      </w:tr>
      <w:tr w:rsidR="00DF7C16" w:rsidRPr="00AD76B0" w14:paraId="4F160C80" w14:textId="77777777" w:rsidTr="00550D1D">
        <w:trPr>
          <w:cantSplit/>
          <w:jc w:val="center"/>
        </w:trPr>
        <w:tc>
          <w:tcPr>
            <w:tcW w:w="358" w:type="pct"/>
          </w:tcPr>
          <w:p w14:paraId="62093C73" w14:textId="77777777" w:rsidR="00DF7C16" w:rsidRPr="00AD76B0" w:rsidRDefault="00DF7C16" w:rsidP="002D1608">
            <w:pPr>
              <w:pStyle w:val="Bezmezer"/>
              <w:numPr>
                <w:ilvl w:val="0"/>
                <w:numId w:val="59"/>
              </w:numPr>
            </w:pPr>
          </w:p>
        </w:tc>
        <w:tc>
          <w:tcPr>
            <w:tcW w:w="872" w:type="pct"/>
            <w:vMerge/>
            <w:shd w:val="clear" w:color="auto" w:fill="auto"/>
          </w:tcPr>
          <w:p w14:paraId="1760F82C" w14:textId="77777777" w:rsidR="00DF7C16" w:rsidRDefault="00DF7C16" w:rsidP="00DF7C16"/>
        </w:tc>
        <w:tc>
          <w:tcPr>
            <w:tcW w:w="1740" w:type="pct"/>
            <w:shd w:val="clear" w:color="auto" w:fill="auto"/>
          </w:tcPr>
          <w:p w14:paraId="7E1D7524" w14:textId="14C9F20B" w:rsidR="00DF7C16" w:rsidRPr="00CC025D" w:rsidRDefault="00DF7C16" w:rsidP="00DF7C16">
            <w:pPr>
              <w:pStyle w:val="Odstavecseseznamem"/>
              <w:numPr>
                <w:ilvl w:val="0"/>
                <w:numId w:val="8"/>
              </w:numPr>
              <w:jc w:val="both"/>
              <w:rPr>
                <w:color w:val="92D050"/>
              </w:rPr>
            </w:pPr>
            <w:r w:rsidRPr="00707A57">
              <w:t>Podporovány musí být enterprise SSD disky, DWPD hodnota nabízených disků/modulů musí být 1 nebo vyšší.</w:t>
            </w:r>
          </w:p>
        </w:tc>
        <w:tc>
          <w:tcPr>
            <w:tcW w:w="575" w:type="pct"/>
            <w:shd w:val="clear" w:color="auto" w:fill="FFFF00"/>
          </w:tcPr>
          <w:p w14:paraId="4B23D905" w14:textId="77777777" w:rsidR="00DF7C16" w:rsidRPr="00E87B35" w:rsidRDefault="00DF7C16" w:rsidP="00DF7C16"/>
        </w:tc>
        <w:tc>
          <w:tcPr>
            <w:tcW w:w="1455" w:type="pct"/>
            <w:shd w:val="clear" w:color="auto" w:fill="FFFF00"/>
          </w:tcPr>
          <w:p w14:paraId="394960DF" w14:textId="77777777" w:rsidR="00DF7C16" w:rsidRPr="00E87B35" w:rsidRDefault="00DF7C16" w:rsidP="00DF7C16"/>
        </w:tc>
      </w:tr>
      <w:tr w:rsidR="005D2088" w:rsidRPr="00AD76B0" w14:paraId="6B143226" w14:textId="77777777" w:rsidTr="005D2088">
        <w:trPr>
          <w:cantSplit/>
          <w:trHeight w:val="236"/>
          <w:jc w:val="center"/>
        </w:trPr>
        <w:tc>
          <w:tcPr>
            <w:tcW w:w="358" w:type="pct"/>
          </w:tcPr>
          <w:p w14:paraId="656E8479" w14:textId="77777777" w:rsidR="005D2088" w:rsidRPr="00AD76B0" w:rsidRDefault="005D2088" w:rsidP="002D1608">
            <w:pPr>
              <w:pStyle w:val="Bezmezer"/>
              <w:numPr>
                <w:ilvl w:val="0"/>
                <w:numId w:val="59"/>
              </w:numPr>
            </w:pPr>
          </w:p>
        </w:tc>
        <w:tc>
          <w:tcPr>
            <w:tcW w:w="872" w:type="pct"/>
            <w:vMerge w:val="restart"/>
            <w:shd w:val="clear" w:color="auto" w:fill="auto"/>
            <w:vAlign w:val="center"/>
          </w:tcPr>
          <w:p w14:paraId="5BDD1256" w14:textId="3FA94F75" w:rsidR="005D2088" w:rsidRPr="00E87B35" w:rsidRDefault="005D2088" w:rsidP="005D2088">
            <w:r>
              <w:t>Charakteristiky a funkce</w:t>
            </w:r>
          </w:p>
        </w:tc>
        <w:tc>
          <w:tcPr>
            <w:tcW w:w="1740" w:type="pct"/>
            <w:shd w:val="clear" w:color="auto" w:fill="auto"/>
            <w:vAlign w:val="center"/>
          </w:tcPr>
          <w:p w14:paraId="7DCDEE8F" w14:textId="64094DC0" w:rsidR="005D2088" w:rsidRPr="00E87B35" w:rsidRDefault="005D2088" w:rsidP="00DF7C16">
            <w:pPr>
              <w:pStyle w:val="Odstavecseseznamem"/>
              <w:numPr>
                <w:ilvl w:val="0"/>
                <w:numId w:val="8"/>
              </w:numPr>
              <w:jc w:val="both"/>
            </w:pPr>
            <w:r>
              <w:t xml:space="preserve">Podpora Jumbo Frames min. 9kB </w:t>
            </w:r>
          </w:p>
        </w:tc>
        <w:tc>
          <w:tcPr>
            <w:tcW w:w="575" w:type="pct"/>
            <w:shd w:val="clear" w:color="auto" w:fill="FFFF00"/>
          </w:tcPr>
          <w:p w14:paraId="6045D264" w14:textId="77777777" w:rsidR="005D2088" w:rsidRPr="00E87B35" w:rsidRDefault="005D2088" w:rsidP="00DF7C16"/>
        </w:tc>
        <w:tc>
          <w:tcPr>
            <w:tcW w:w="1455" w:type="pct"/>
            <w:shd w:val="clear" w:color="auto" w:fill="FFFF00"/>
          </w:tcPr>
          <w:p w14:paraId="71A53CA3" w14:textId="77777777" w:rsidR="005D2088" w:rsidRPr="00E87B35" w:rsidRDefault="005D2088" w:rsidP="00DF7C16"/>
        </w:tc>
      </w:tr>
      <w:tr w:rsidR="005D2088" w:rsidRPr="00AD76B0" w14:paraId="7D8B0383" w14:textId="77777777" w:rsidTr="00550D1D">
        <w:trPr>
          <w:cantSplit/>
          <w:trHeight w:val="236"/>
          <w:jc w:val="center"/>
        </w:trPr>
        <w:tc>
          <w:tcPr>
            <w:tcW w:w="358" w:type="pct"/>
          </w:tcPr>
          <w:p w14:paraId="473C3460" w14:textId="77777777" w:rsidR="005D2088" w:rsidRPr="00AD76B0" w:rsidRDefault="005D2088" w:rsidP="002D1608">
            <w:pPr>
              <w:pStyle w:val="Bezmezer"/>
              <w:numPr>
                <w:ilvl w:val="0"/>
                <w:numId w:val="59"/>
              </w:numPr>
            </w:pPr>
          </w:p>
        </w:tc>
        <w:tc>
          <w:tcPr>
            <w:tcW w:w="872" w:type="pct"/>
            <w:vMerge/>
            <w:shd w:val="clear" w:color="auto" w:fill="auto"/>
          </w:tcPr>
          <w:p w14:paraId="6BB22E6C" w14:textId="77777777" w:rsidR="005D2088" w:rsidRDefault="005D2088" w:rsidP="00DF7C16"/>
        </w:tc>
        <w:tc>
          <w:tcPr>
            <w:tcW w:w="1740" w:type="pct"/>
            <w:shd w:val="clear" w:color="auto" w:fill="auto"/>
            <w:vAlign w:val="center"/>
          </w:tcPr>
          <w:p w14:paraId="2DABE67D" w14:textId="53F8A447" w:rsidR="005D2088" w:rsidRPr="001A7315" w:rsidRDefault="005D2088" w:rsidP="00DF7C16">
            <w:pPr>
              <w:pStyle w:val="Odstavecseseznamem"/>
              <w:numPr>
                <w:ilvl w:val="0"/>
                <w:numId w:val="8"/>
              </w:numPr>
              <w:jc w:val="both"/>
            </w:pPr>
            <w:r>
              <w:t xml:space="preserve">Podpora vytvoření tzv. subinterface s individuální konfigurací parametrů: VLAN-id, encapsulation, apod. </w:t>
            </w:r>
          </w:p>
        </w:tc>
        <w:tc>
          <w:tcPr>
            <w:tcW w:w="575" w:type="pct"/>
            <w:shd w:val="clear" w:color="auto" w:fill="FFFF00"/>
          </w:tcPr>
          <w:p w14:paraId="36B609A0" w14:textId="77777777" w:rsidR="005D2088" w:rsidRPr="00E87B35" w:rsidRDefault="005D2088" w:rsidP="00DF7C16"/>
        </w:tc>
        <w:tc>
          <w:tcPr>
            <w:tcW w:w="1455" w:type="pct"/>
            <w:shd w:val="clear" w:color="auto" w:fill="FFFF00"/>
          </w:tcPr>
          <w:p w14:paraId="009C0C28" w14:textId="77777777" w:rsidR="005D2088" w:rsidRPr="00E87B35" w:rsidRDefault="005D2088" w:rsidP="00DF7C16"/>
        </w:tc>
      </w:tr>
      <w:tr w:rsidR="005D2088" w:rsidRPr="00AD76B0" w14:paraId="1EC808D8" w14:textId="77777777" w:rsidTr="00550D1D">
        <w:trPr>
          <w:cantSplit/>
          <w:trHeight w:val="236"/>
          <w:jc w:val="center"/>
        </w:trPr>
        <w:tc>
          <w:tcPr>
            <w:tcW w:w="358" w:type="pct"/>
          </w:tcPr>
          <w:p w14:paraId="763B7FA4" w14:textId="77777777" w:rsidR="005D2088" w:rsidRPr="00AD76B0" w:rsidRDefault="005D2088" w:rsidP="002D1608">
            <w:pPr>
              <w:pStyle w:val="Bezmezer"/>
              <w:numPr>
                <w:ilvl w:val="0"/>
                <w:numId w:val="59"/>
              </w:numPr>
            </w:pPr>
          </w:p>
        </w:tc>
        <w:tc>
          <w:tcPr>
            <w:tcW w:w="872" w:type="pct"/>
            <w:vMerge/>
            <w:shd w:val="clear" w:color="auto" w:fill="auto"/>
          </w:tcPr>
          <w:p w14:paraId="639C9FED" w14:textId="77777777" w:rsidR="005D2088" w:rsidRDefault="005D2088" w:rsidP="00DF7C16"/>
        </w:tc>
        <w:tc>
          <w:tcPr>
            <w:tcW w:w="1740" w:type="pct"/>
            <w:shd w:val="clear" w:color="auto" w:fill="auto"/>
          </w:tcPr>
          <w:p w14:paraId="0AB02FED" w14:textId="0B2AAED4" w:rsidR="005D2088" w:rsidRPr="001A7315" w:rsidRDefault="005D2088" w:rsidP="00DF7C16">
            <w:pPr>
              <w:pStyle w:val="Odstavecseseznamem"/>
              <w:numPr>
                <w:ilvl w:val="0"/>
                <w:numId w:val="8"/>
              </w:numPr>
              <w:jc w:val="both"/>
            </w:pPr>
            <w:r>
              <w:t>R</w:t>
            </w:r>
            <w:r w:rsidRPr="00271B6E">
              <w:t>ežim HA v módu active-passive a active-active</w:t>
            </w:r>
          </w:p>
        </w:tc>
        <w:tc>
          <w:tcPr>
            <w:tcW w:w="575" w:type="pct"/>
            <w:shd w:val="clear" w:color="auto" w:fill="FFFF00"/>
          </w:tcPr>
          <w:p w14:paraId="242B4EFF" w14:textId="77777777" w:rsidR="005D2088" w:rsidRPr="00E87B35" w:rsidRDefault="005D2088" w:rsidP="00DF7C16"/>
        </w:tc>
        <w:tc>
          <w:tcPr>
            <w:tcW w:w="1455" w:type="pct"/>
            <w:shd w:val="clear" w:color="auto" w:fill="FFFF00"/>
          </w:tcPr>
          <w:p w14:paraId="2C825372" w14:textId="77777777" w:rsidR="005D2088" w:rsidRPr="00E87B35" w:rsidRDefault="005D2088" w:rsidP="00DF7C16"/>
        </w:tc>
      </w:tr>
      <w:tr w:rsidR="005D2088" w:rsidRPr="00AD76B0" w14:paraId="057E5314" w14:textId="77777777" w:rsidTr="00550D1D">
        <w:trPr>
          <w:cantSplit/>
          <w:trHeight w:val="236"/>
          <w:jc w:val="center"/>
        </w:trPr>
        <w:tc>
          <w:tcPr>
            <w:tcW w:w="358" w:type="pct"/>
          </w:tcPr>
          <w:p w14:paraId="0B52077A" w14:textId="77777777" w:rsidR="005D2088" w:rsidRPr="00AD76B0" w:rsidRDefault="005D2088" w:rsidP="002D1608">
            <w:pPr>
              <w:pStyle w:val="Bezmezer"/>
              <w:numPr>
                <w:ilvl w:val="0"/>
                <w:numId w:val="59"/>
              </w:numPr>
            </w:pPr>
          </w:p>
        </w:tc>
        <w:tc>
          <w:tcPr>
            <w:tcW w:w="872" w:type="pct"/>
            <w:vMerge/>
            <w:shd w:val="clear" w:color="auto" w:fill="auto"/>
          </w:tcPr>
          <w:p w14:paraId="64F58C0A" w14:textId="77777777" w:rsidR="005D2088" w:rsidRDefault="005D2088" w:rsidP="00DF7C16"/>
        </w:tc>
        <w:tc>
          <w:tcPr>
            <w:tcW w:w="1740" w:type="pct"/>
            <w:shd w:val="clear" w:color="auto" w:fill="auto"/>
          </w:tcPr>
          <w:p w14:paraId="3B0A48BB" w14:textId="5C1188B2" w:rsidR="005D2088" w:rsidRPr="00271B6E" w:rsidRDefault="005D2088" w:rsidP="00DF7C16">
            <w:pPr>
              <w:pStyle w:val="Odstavecseseznamem"/>
              <w:numPr>
                <w:ilvl w:val="0"/>
                <w:numId w:val="8"/>
              </w:numPr>
              <w:jc w:val="both"/>
            </w:pPr>
            <w:r w:rsidRPr="00271B6E">
              <w:t>Každý HA uzel musí disponovat informacemi o probíhajícím provozu a jsou synchronizovány tak, aby při výpadku jednoho FW nedošlo ke ztrátě informací NAT a k přerušení aktivních spojení provozu TCP/UDP procházejícího skrze FW</w:t>
            </w:r>
          </w:p>
        </w:tc>
        <w:tc>
          <w:tcPr>
            <w:tcW w:w="575" w:type="pct"/>
            <w:shd w:val="clear" w:color="auto" w:fill="FFFF00"/>
          </w:tcPr>
          <w:p w14:paraId="1494F365" w14:textId="77777777" w:rsidR="005D2088" w:rsidRPr="00E87B35" w:rsidRDefault="005D2088" w:rsidP="00DF7C16"/>
        </w:tc>
        <w:tc>
          <w:tcPr>
            <w:tcW w:w="1455" w:type="pct"/>
            <w:shd w:val="clear" w:color="auto" w:fill="FFFF00"/>
          </w:tcPr>
          <w:p w14:paraId="314A2BC8" w14:textId="77777777" w:rsidR="005D2088" w:rsidRPr="00E87B35" w:rsidRDefault="005D2088" w:rsidP="00DF7C16"/>
        </w:tc>
      </w:tr>
      <w:tr w:rsidR="005D2088" w:rsidRPr="00AD76B0" w14:paraId="1F68EE17" w14:textId="77777777" w:rsidTr="00550D1D">
        <w:trPr>
          <w:cantSplit/>
          <w:trHeight w:val="236"/>
          <w:jc w:val="center"/>
        </w:trPr>
        <w:tc>
          <w:tcPr>
            <w:tcW w:w="358" w:type="pct"/>
          </w:tcPr>
          <w:p w14:paraId="71A7C914" w14:textId="77777777" w:rsidR="005D2088" w:rsidRPr="00AD76B0" w:rsidRDefault="005D2088" w:rsidP="002D1608">
            <w:pPr>
              <w:pStyle w:val="Bezmezer"/>
              <w:numPr>
                <w:ilvl w:val="0"/>
                <w:numId w:val="59"/>
              </w:numPr>
            </w:pPr>
          </w:p>
        </w:tc>
        <w:tc>
          <w:tcPr>
            <w:tcW w:w="872" w:type="pct"/>
            <w:vMerge/>
            <w:shd w:val="clear" w:color="auto" w:fill="auto"/>
          </w:tcPr>
          <w:p w14:paraId="4CD9FEA0" w14:textId="77777777" w:rsidR="005D2088" w:rsidRDefault="005D2088" w:rsidP="00DF7C16"/>
        </w:tc>
        <w:tc>
          <w:tcPr>
            <w:tcW w:w="1740" w:type="pct"/>
            <w:shd w:val="clear" w:color="auto" w:fill="auto"/>
            <w:vAlign w:val="center"/>
          </w:tcPr>
          <w:p w14:paraId="0F0ADCEF" w14:textId="61A0AC85" w:rsidR="005D2088" w:rsidRPr="002B6A0F" w:rsidRDefault="005D2088" w:rsidP="00DF7C16">
            <w:pPr>
              <w:pStyle w:val="Odstavecseseznamem"/>
              <w:numPr>
                <w:ilvl w:val="0"/>
                <w:numId w:val="8"/>
              </w:numPr>
              <w:jc w:val="both"/>
            </w:pPr>
            <w:r w:rsidRPr="00D170D0">
              <w:t>Porpora SNMP (1v/2v/3v)</w:t>
            </w:r>
            <w:r>
              <w:t>:</w:t>
            </w:r>
          </w:p>
          <w:p w14:paraId="620A0B6D" w14:textId="15510E5C" w:rsidR="005D2088" w:rsidRPr="00271B6E" w:rsidRDefault="005D2088" w:rsidP="00DF7C16">
            <w:pPr>
              <w:pStyle w:val="Odstavecseseznamem"/>
              <w:numPr>
                <w:ilvl w:val="1"/>
                <w:numId w:val="8"/>
              </w:numPr>
              <w:jc w:val="both"/>
            </w:pPr>
            <w:r w:rsidRPr="00D170D0">
              <w:t>HA musí být monitorovatelný pomocí SNMP dostupném v OoB mgmt rozhraní</w:t>
            </w:r>
          </w:p>
        </w:tc>
        <w:tc>
          <w:tcPr>
            <w:tcW w:w="575" w:type="pct"/>
            <w:shd w:val="clear" w:color="auto" w:fill="FFFF00"/>
          </w:tcPr>
          <w:p w14:paraId="3665437E" w14:textId="77777777" w:rsidR="005D2088" w:rsidRPr="00E87B35" w:rsidRDefault="005D2088" w:rsidP="00DF7C16"/>
        </w:tc>
        <w:tc>
          <w:tcPr>
            <w:tcW w:w="1455" w:type="pct"/>
            <w:shd w:val="clear" w:color="auto" w:fill="FFFF00"/>
          </w:tcPr>
          <w:p w14:paraId="65DB0C04" w14:textId="77777777" w:rsidR="005D2088" w:rsidRPr="00E87B35" w:rsidRDefault="005D2088" w:rsidP="00DF7C16"/>
        </w:tc>
      </w:tr>
      <w:tr w:rsidR="005D2088" w:rsidRPr="00AD76B0" w14:paraId="03A79F25" w14:textId="77777777" w:rsidTr="00550D1D">
        <w:trPr>
          <w:cantSplit/>
          <w:trHeight w:val="236"/>
          <w:jc w:val="center"/>
        </w:trPr>
        <w:tc>
          <w:tcPr>
            <w:tcW w:w="358" w:type="pct"/>
          </w:tcPr>
          <w:p w14:paraId="635DE82D" w14:textId="77777777" w:rsidR="005D2088" w:rsidRPr="00AD76B0" w:rsidRDefault="005D2088" w:rsidP="002D1608">
            <w:pPr>
              <w:pStyle w:val="Bezmezer"/>
              <w:numPr>
                <w:ilvl w:val="0"/>
                <w:numId w:val="59"/>
              </w:numPr>
            </w:pPr>
          </w:p>
        </w:tc>
        <w:tc>
          <w:tcPr>
            <w:tcW w:w="872" w:type="pct"/>
            <w:vMerge/>
            <w:shd w:val="clear" w:color="auto" w:fill="auto"/>
          </w:tcPr>
          <w:p w14:paraId="24A0FAA3" w14:textId="77777777" w:rsidR="005D2088" w:rsidRDefault="005D2088" w:rsidP="00DF7C16"/>
        </w:tc>
        <w:tc>
          <w:tcPr>
            <w:tcW w:w="1740" w:type="pct"/>
            <w:shd w:val="clear" w:color="auto" w:fill="auto"/>
            <w:vAlign w:val="center"/>
          </w:tcPr>
          <w:p w14:paraId="4EBC1575" w14:textId="769DBE32" w:rsidR="005D2088" w:rsidRPr="00271B6E" w:rsidRDefault="005D2088" w:rsidP="00DF7C16">
            <w:pPr>
              <w:pStyle w:val="Odstavecseseznamem"/>
              <w:numPr>
                <w:ilvl w:val="0"/>
                <w:numId w:val="8"/>
              </w:numPr>
              <w:jc w:val="both"/>
            </w:pPr>
            <w:r w:rsidRPr="00EF1E21">
              <w:t xml:space="preserve">HA řešení musí podporovat pro sestavení HA clusteru rozdílné rozhraní, než jsou požadované </w:t>
            </w:r>
            <w:ins w:id="392" w:author="Word Document Comparison" w:date="2025-03-31T16:34:00Z" w16du:dateUtc="2025-03-31T14:34:00Z">
              <w:r w:rsidR="00B9185A">
                <w:t>2</w:t>
              </w:r>
              <w:r w:rsidRPr="00EF1E21">
                <w:t>x100GE</w:t>
              </w:r>
            </w:ins>
            <w:del w:id="393" w:author="Word Document Comparison" w:date="2025-03-31T16:34:00Z" w16du:dateUtc="2025-03-31T14:34:00Z">
              <w:r w:rsidRPr="00EF1E21">
                <w:delText>4x100GE</w:delText>
              </w:r>
            </w:del>
            <w:r w:rsidRPr="00EF1E21">
              <w:t xml:space="preserve">, min. </w:t>
            </w:r>
            <w:ins w:id="394" w:author="Word Document Comparison" w:date="2025-03-31T16:34:00Z" w16du:dateUtc="2025-03-31T14:34:00Z">
              <w:r w:rsidRPr="00EF1E21">
                <w:t>2x1GE</w:t>
              </w:r>
              <w:r w:rsidR="00B9185A">
                <w:t xml:space="preserve"> (jedná se o další dva porty, které jsou nad rámec požadovaných a definovaných v bodu 10.)</w:t>
              </w:r>
            </w:ins>
            <w:del w:id="395" w:author="Word Document Comparison" w:date="2025-03-31T16:34:00Z" w16du:dateUtc="2025-03-31T14:34:00Z">
              <w:r w:rsidRPr="00EF1E21">
                <w:delText>2x10GE</w:delText>
              </w:r>
            </w:del>
          </w:p>
        </w:tc>
        <w:tc>
          <w:tcPr>
            <w:tcW w:w="575" w:type="pct"/>
            <w:shd w:val="clear" w:color="auto" w:fill="FFFF00"/>
          </w:tcPr>
          <w:p w14:paraId="209005F8" w14:textId="77777777" w:rsidR="005D2088" w:rsidRPr="00E87B35" w:rsidRDefault="005D2088" w:rsidP="00DF7C16"/>
        </w:tc>
        <w:tc>
          <w:tcPr>
            <w:tcW w:w="1455" w:type="pct"/>
            <w:shd w:val="clear" w:color="auto" w:fill="FFFF00"/>
          </w:tcPr>
          <w:p w14:paraId="5041B41D" w14:textId="77777777" w:rsidR="005D2088" w:rsidRPr="00E87B35" w:rsidRDefault="005D2088" w:rsidP="00DF7C16"/>
        </w:tc>
      </w:tr>
      <w:tr w:rsidR="005D2088" w:rsidRPr="00AD76B0" w14:paraId="57AB492F" w14:textId="77777777" w:rsidTr="00550D1D">
        <w:trPr>
          <w:cantSplit/>
          <w:trHeight w:val="236"/>
          <w:jc w:val="center"/>
        </w:trPr>
        <w:tc>
          <w:tcPr>
            <w:tcW w:w="358" w:type="pct"/>
          </w:tcPr>
          <w:p w14:paraId="460D9E25" w14:textId="77777777" w:rsidR="005D2088" w:rsidRPr="00AD76B0" w:rsidRDefault="005D2088" w:rsidP="002D1608">
            <w:pPr>
              <w:pStyle w:val="Bezmezer"/>
              <w:numPr>
                <w:ilvl w:val="0"/>
                <w:numId w:val="59"/>
              </w:numPr>
            </w:pPr>
          </w:p>
        </w:tc>
        <w:tc>
          <w:tcPr>
            <w:tcW w:w="872" w:type="pct"/>
            <w:vMerge/>
            <w:shd w:val="clear" w:color="auto" w:fill="auto"/>
          </w:tcPr>
          <w:p w14:paraId="1378D52D" w14:textId="77777777" w:rsidR="005D2088" w:rsidRDefault="005D2088" w:rsidP="00DF7C16"/>
        </w:tc>
        <w:tc>
          <w:tcPr>
            <w:tcW w:w="1740" w:type="pct"/>
            <w:shd w:val="clear" w:color="auto" w:fill="auto"/>
            <w:vAlign w:val="center"/>
          </w:tcPr>
          <w:p w14:paraId="1D96C9C2" w14:textId="3C412B6F" w:rsidR="005D2088" w:rsidRPr="00271B6E" w:rsidRDefault="005D2088" w:rsidP="00DF7C16">
            <w:pPr>
              <w:pStyle w:val="Odstavecseseznamem"/>
              <w:numPr>
                <w:ilvl w:val="0"/>
                <w:numId w:val="8"/>
              </w:numPr>
              <w:jc w:val="both"/>
            </w:pPr>
            <w:r w:rsidRPr="00EF1E21">
              <w:t>Na HA řešení je možné provést failover na základě nedostupnosti druhého NGFW, up/down stavu interface, nebo nedostupnosti specifikované IP adresy, nebo více IP adres</w:t>
            </w:r>
          </w:p>
        </w:tc>
        <w:tc>
          <w:tcPr>
            <w:tcW w:w="575" w:type="pct"/>
            <w:shd w:val="clear" w:color="auto" w:fill="FFFF00"/>
          </w:tcPr>
          <w:p w14:paraId="3CC6E9F9" w14:textId="77777777" w:rsidR="005D2088" w:rsidRPr="00E87B35" w:rsidRDefault="005D2088" w:rsidP="00DF7C16"/>
        </w:tc>
        <w:tc>
          <w:tcPr>
            <w:tcW w:w="1455" w:type="pct"/>
            <w:shd w:val="clear" w:color="auto" w:fill="FFFF00"/>
          </w:tcPr>
          <w:p w14:paraId="360ACEC6" w14:textId="77777777" w:rsidR="005D2088" w:rsidRPr="00E87B35" w:rsidRDefault="005D2088" w:rsidP="00DF7C16"/>
        </w:tc>
      </w:tr>
      <w:tr w:rsidR="005D2088" w:rsidRPr="00AD76B0" w14:paraId="2D7F0C7C" w14:textId="77777777" w:rsidTr="00550D1D">
        <w:trPr>
          <w:cantSplit/>
          <w:trHeight w:val="236"/>
          <w:jc w:val="center"/>
        </w:trPr>
        <w:tc>
          <w:tcPr>
            <w:tcW w:w="358" w:type="pct"/>
          </w:tcPr>
          <w:p w14:paraId="67713121" w14:textId="77777777" w:rsidR="005D2088" w:rsidRPr="00AD76B0" w:rsidRDefault="005D2088" w:rsidP="002D1608">
            <w:pPr>
              <w:pStyle w:val="Bezmezer"/>
              <w:numPr>
                <w:ilvl w:val="0"/>
                <w:numId w:val="59"/>
              </w:numPr>
            </w:pPr>
          </w:p>
        </w:tc>
        <w:tc>
          <w:tcPr>
            <w:tcW w:w="872" w:type="pct"/>
            <w:vMerge/>
            <w:shd w:val="clear" w:color="auto" w:fill="auto"/>
          </w:tcPr>
          <w:p w14:paraId="7C76B406" w14:textId="77777777" w:rsidR="005D2088" w:rsidRDefault="005D2088" w:rsidP="00DF7C16"/>
        </w:tc>
        <w:tc>
          <w:tcPr>
            <w:tcW w:w="1740" w:type="pct"/>
            <w:shd w:val="clear" w:color="auto" w:fill="auto"/>
            <w:vAlign w:val="center"/>
          </w:tcPr>
          <w:p w14:paraId="781EE751" w14:textId="77777777" w:rsidR="005D2088" w:rsidRDefault="005D2088" w:rsidP="00DF7C16">
            <w:pPr>
              <w:pStyle w:val="Odstavecseseznamem"/>
              <w:numPr>
                <w:ilvl w:val="0"/>
                <w:numId w:val="8"/>
              </w:numPr>
              <w:jc w:val="both"/>
            </w:pPr>
            <w:r>
              <w:t xml:space="preserve">Podpora na úrovni L2: </w:t>
            </w:r>
          </w:p>
          <w:p w14:paraId="075E8E57" w14:textId="77777777" w:rsidR="005D2088" w:rsidRPr="008A399B" w:rsidRDefault="005D2088" w:rsidP="00DF7C16">
            <w:pPr>
              <w:pStyle w:val="Odstavecseseznamem"/>
              <w:numPr>
                <w:ilvl w:val="1"/>
                <w:numId w:val="8"/>
              </w:numPr>
              <w:jc w:val="both"/>
            </w:pPr>
            <w:r w:rsidRPr="00CE11FB">
              <w:t xml:space="preserve">LAG/LACP </w:t>
            </w:r>
            <w:r>
              <w:t>pro</w:t>
            </w:r>
            <w:r w:rsidRPr="00CE11FB">
              <w:t xml:space="preserve"> jakýkoliv typ interface</w:t>
            </w:r>
          </w:p>
          <w:p w14:paraId="518758A0" w14:textId="77777777" w:rsidR="005D2088" w:rsidRPr="00725E29" w:rsidRDefault="005D2088" w:rsidP="00DF7C16">
            <w:pPr>
              <w:pStyle w:val="Odstavecseseznamem"/>
              <w:numPr>
                <w:ilvl w:val="1"/>
                <w:numId w:val="8"/>
              </w:numPr>
              <w:jc w:val="both"/>
            </w:pPr>
            <w:r w:rsidRPr="00CE11FB">
              <w:t>LAG group = min. 64</w:t>
            </w:r>
          </w:p>
          <w:p w14:paraId="0770E546" w14:textId="77777777" w:rsidR="005D2088" w:rsidRPr="008162F3" w:rsidRDefault="005D2088" w:rsidP="00DF7C16">
            <w:pPr>
              <w:pStyle w:val="Odstavecseseznamem"/>
              <w:numPr>
                <w:ilvl w:val="1"/>
                <w:numId w:val="8"/>
              </w:numPr>
              <w:jc w:val="both"/>
            </w:pPr>
            <w:r>
              <w:t xml:space="preserve">podpora </w:t>
            </w:r>
            <w:r w:rsidRPr="00CE11FB">
              <w:t xml:space="preserve">VLAN (IEEE 802.1Q) </w:t>
            </w:r>
          </w:p>
          <w:p w14:paraId="6DC7402D" w14:textId="77777777" w:rsidR="005D2088" w:rsidRDefault="005D2088" w:rsidP="00DF7C16">
            <w:pPr>
              <w:pStyle w:val="Odstavecseseznamem"/>
              <w:numPr>
                <w:ilvl w:val="1"/>
                <w:numId w:val="8"/>
              </w:numPr>
              <w:jc w:val="both"/>
            </w:pPr>
            <w:r w:rsidRPr="00CE11FB">
              <w:t>plný roszah VLAN = min. 4k</w:t>
            </w:r>
          </w:p>
          <w:p w14:paraId="70E53FBD" w14:textId="3470FDD9" w:rsidR="005D2088" w:rsidRPr="00271B6E" w:rsidRDefault="005D2088" w:rsidP="00DF7C16">
            <w:pPr>
              <w:pStyle w:val="Odstavecseseznamem"/>
              <w:numPr>
                <w:ilvl w:val="1"/>
                <w:numId w:val="8"/>
              </w:numPr>
              <w:jc w:val="both"/>
            </w:pPr>
            <w:r w:rsidRPr="009A2512">
              <w:t>LLDP (802.1ab)</w:t>
            </w:r>
          </w:p>
        </w:tc>
        <w:tc>
          <w:tcPr>
            <w:tcW w:w="575" w:type="pct"/>
            <w:shd w:val="clear" w:color="auto" w:fill="FFFF00"/>
          </w:tcPr>
          <w:p w14:paraId="25CB35B7" w14:textId="77777777" w:rsidR="005D2088" w:rsidRPr="00E87B35" w:rsidRDefault="005D2088" w:rsidP="00DF7C16"/>
        </w:tc>
        <w:tc>
          <w:tcPr>
            <w:tcW w:w="1455" w:type="pct"/>
            <w:shd w:val="clear" w:color="auto" w:fill="FFFF00"/>
          </w:tcPr>
          <w:p w14:paraId="7FD87149" w14:textId="77777777" w:rsidR="005D2088" w:rsidRPr="00E87B35" w:rsidRDefault="005D2088" w:rsidP="00DF7C16"/>
        </w:tc>
      </w:tr>
      <w:tr w:rsidR="005D2088" w:rsidRPr="00AD76B0" w14:paraId="17177C66" w14:textId="77777777" w:rsidTr="00550D1D">
        <w:trPr>
          <w:cantSplit/>
          <w:trHeight w:val="236"/>
          <w:jc w:val="center"/>
        </w:trPr>
        <w:tc>
          <w:tcPr>
            <w:tcW w:w="358" w:type="pct"/>
          </w:tcPr>
          <w:p w14:paraId="0239E30B" w14:textId="77777777" w:rsidR="005D2088" w:rsidRPr="00AD76B0" w:rsidRDefault="005D2088" w:rsidP="002D1608">
            <w:pPr>
              <w:pStyle w:val="Bezmezer"/>
              <w:numPr>
                <w:ilvl w:val="0"/>
                <w:numId w:val="59"/>
              </w:numPr>
            </w:pPr>
          </w:p>
        </w:tc>
        <w:tc>
          <w:tcPr>
            <w:tcW w:w="872" w:type="pct"/>
            <w:vMerge/>
            <w:shd w:val="clear" w:color="auto" w:fill="auto"/>
          </w:tcPr>
          <w:p w14:paraId="01C7BE6B" w14:textId="77777777" w:rsidR="005D2088" w:rsidRDefault="005D2088" w:rsidP="00DF7C16"/>
        </w:tc>
        <w:tc>
          <w:tcPr>
            <w:tcW w:w="1740" w:type="pct"/>
            <w:shd w:val="clear" w:color="auto" w:fill="auto"/>
            <w:vAlign w:val="center"/>
          </w:tcPr>
          <w:p w14:paraId="66E0C2CC" w14:textId="65F0532D" w:rsidR="005D2088" w:rsidRDefault="005D2088" w:rsidP="00DF7C16">
            <w:pPr>
              <w:pStyle w:val="Odstavecseseznamem"/>
              <w:numPr>
                <w:ilvl w:val="0"/>
                <w:numId w:val="8"/>
              </w:numPr>
              <w:jc w:val="both"/>
            </w:pPr>
            <w:r w:rsidRPr="0083050A">
              <w:t>Podpora MBGP (IPv4, IPv6)</w:t>
            </w:r>
          </w:p>
        </w:tc>
        <w:tc>
          <w:tcPr>
            <w:tcW w:w="575" w:type="pct"/>
            <w:shd w:val="clear" w:color="auto" w:fill="FFFF00"/>
          </w:tcPr>
          <w:p w14:paraId="579DF83A" w14:textId="77777777" w:rsidR="005D2088" w:rsidRPr="00E87B35" w:rsidRDefault="005D2088" w:rsidP="00DF7C16"/>
        </w:tc>
        <w:tc>
          <w:tcPr>
            <w:tcW w:w="1455" w:type="pct"/>
            <w:shd w:val="clear" w:color="auto" w:fill="FFFF00"/>
          </w:tcPr>
          <w:p w14:paraId="62489F63" w14:textId="77777777" w:rsidR="005D2088" w:rsidRPr="00E87B35" w:rsidRDefault="005D2088" w:rsidP="00DF7C16"/>
        </w:tc>
      </w:tr>
      <w:tr w:rsidR="005D2088" w:rsidRPr="00AD76B0" w14:paraId="56DF2B0D" w14:textId="77777777" w:rsidTr="00550D1D">
        <w:trPr>
          <w:cantSplit/>
          <w:trHeight w:val="236"/>
          <w:jc w:val="center"/>
        </w:trPr>
        <w:tc>
          <w:tcPr>
            <w:tcW w:w="358" w:type="pct"/>
          </w:tcPr>
          <w:p w14:paraId="7BA72364" w14:textId="77777777" w:rsidR="005D2088" w:rsidRPr="00AD76B0" w:rsidRDefault="005D2088" w:rsidP="002D1608">
            <w:pPr>
              <w:pStyle w:val="Bezmezer"/>
              <w:numPr>
                <w:ilvl w:val="0"/>
                <w:numId w:val="59"/>
              </w:numPr>
            </w:pPr>
          </w:p>
        </w:tc>
        <w:tc>
          <w:tcPr>
            <w:tcW w:w="872" w:type="pct"/>
            <w:vMerge/>
            <w:shd w:val="clear" w:color="auto" w:fill="auto"/>
          </w:tcPr>
          <w:p w14:paraId="5605B434" w14:textId="77777777" w:rsidR="005D2088" w:rsidRDefault="005D2088" w:rsidP="00DF7C16"/>
        </w:tc>
        <w:tc>
          <w:tcPr>
            <w:tcW w:w="1740" w:type="pct"/>
            <w:shd w:val="clear" w:color="auto" w:fill="auto"/>
            <w:vAlign w:val="center"/>
          </w:tcPr>
          <w:p w14:paraId="33DF18EA" w14:textId="50B3F6CE" w:rsidR="005D2088" w:rsidRDefault="005D2088" w:rsidP="00DF7C16">
            <w:pPr>
              <w:pStyle w:val="Odstavecseseznamem"/>
              <w:numPr>
                <w:ilvl w:val="0"/>
                <w:numId w:val="8"/>
              </w:numPr>
              <w:jc w:val="both"/>
            </w:pPr>
            <w:r w:rsidRPr="0083050A">
              <w:t>Podpora VRRP (IPv4/6)</w:t>
            </w:r>
          </w:p>
        </w:tc>
        <w:tc>
          <w:tcPr>
            <w:tcW w:w="575" w:type="pct"/>
            <w:shd w:val="clear" w:color="auto" w:fill="FFFF00"/>
          </w:tcPr>
          <w:p w14:paraId="10CBA3AD" w14:textId="77777777" w:rsidR="005D2088" w:rsidRPr="00E87B35" w:rsidRDefault="005D2088" w:rsidP="00DF7C16"/>
        </w:tc>
        <w:tc>
          <w:tcPr>
            <w:tcW w:w="1455" w:type="pct"/>
            <w:shd w:val="clear" w:color="auto" w:fill="FFFF00"/>
          </w:tcPr>
          <w:p w14:paraId="6F52CF14" w14:textId="77777777" w:rsidR="005D2088" w:rsidRPr="00E87B35" w:rsidRDefault="005D2088" w:rsidP="00DF7C16"/>
        </w:tc>
      </w:tr>
      <w:tr w:rsidR="005D2088" w:rsidRPr="00AD76B0" w14:paraId="69A8A4B6" w14:textId="77777777" w:rsidTr="00550D1D">
        <w:trPr>
          <w:cantSplit/>
          <w:trHeight w:val="236"/>
          <w:jc w:val="center"/>
        </w:trPr>
        <w:tc>
          <w:tcPr>
            <w:tcW w:w="358" w:type="pct"/>
          </w:tcPr>
          <w:p w14:paraId="222C2AEF" w14:textId="77777777" w:rsidR="005D2088" w:rsidRPr="00AD76B0" w:rsidRDefault="005D2088" w:rsidP="002D1608">
            <w:pPr>
              <w:pStyle w:val="Bezmezer"/>
              <w:numPr>
                <w:ilvl w:val="0"/>
                <w:numId w:val="59"/>
              </w:numPr>
            </w:pPr>
          </w:p>
        </w:tc>
        <w:tc>
          <w:tcPr>
            <w:tcW w:w="872" w:type="pct"/>
            <w:vMerge/>
            <w:shd w:val="clear" w:color="auto" w:fill="auto"/>
          </w:tcPr>
          <w:p w14:paraId="1377CC39" w14:textId="77777777" w:rsidR="005D2088" w:rsidRDefault="005D2088" w:rsidP="00DF7C16"/>
        </w:tc>
        <w:tc>
          <w:tcPr>
            <w:tcW w:w="1740" w:type="pct"/>
            <w:shd w:val="clear" w:color="auto" w:fill="auto"/>
            <w:vAlign w:val="center"/>
          </w:tcPr>
          <w:p w14:paraId="75E25F6D" w14:textId="7B96773C" w:rsidR="005D2088" w:rsidRPr="0083050A" w:rsidRDefault="005D2088" w:rsidP="00DF7C16">
            <w:pPr>
              <w:pStyle w:val="Odstavecseseznamem"/>
              <w:numPr>
                <w:ilvl w:val="0"/>
                <w:numId w:val="8"/>
              </w:numPr>
              <w:jc w:val="both"/>
            </w:pPr>
            <w:r w:rsidRPr="008C3D9E">
              <w:t>Podpora IGMP (v2/v3)</w:t>
            </w:r>
          </w:p>
        </w:tc>
        <w:tc>
          <w:tcPr>
            <w:tcW w:w="575" w:type="pct"/>
            <w:shd w:val="clear" w:color="auto" w:fill="FFFF00"/>
          </w:tcPr>
          <w:p w14:paraId="0873C5B2" w14:textId="77777777" w:rsidR="005D2088" w:rsidRPr="00E87B35" w:rsidRDefault="005D2088" w:rsidP="00DF7C16"/>
        </w:tc>
        <w:tc>
          <w:tcPr>
            <w:tcW w:w="1455" w:type="pct"/>
            <w:shd w:val="clear" w:color="auto" w:fill="FFFF00"/>
          </w:tcPr>
          <w:p w14:paraId="5C74031F" w14:textId="77777777" w:rsidR="005D2088" w:rsidRPr="00E87B35" w:rsidRDefault="005D2088" w:rsidP="00DF7C16"/>
        </w:tc>
      </w:tr>
      <w:tr w:rsidR="005D2088" w:rsidRPr="00AD76B0" w14:paraId="27053D36" w14:textId="77777777" w:rsidTr="00550D1D">
        <w:trPr>
          <w:cantSplit/>
          <w:trHeight w:val="236"/>
          <w:jc w:val="center"/>
        </w:trPr>
        <w:tc>
          <w:tcPr>
            <w:tcW w:w="358" w:type="pct"/>
          </w:tcPr>
          <w:p w14:paraId="2B0EB7F6" w14:textId="77777777" w:rsidR="005D2088" w:rsidRPr="00AD76B0" w:rsidRDefault="005D2088" w:rsidP="002D1608">
            <w:pPr>
              <w:pStyle w:val="Bezmezer"/>
              <w:numPr>
                <w:ilvl w:val="0"/>
                <w:numId w:val="59"/>
              </w:numPr>
            </w:pPr>
          </w:p>
        </w:tc>
        <w:tc>
          <w:tcPr>
            <w:tcW w:w="872" w:type="pct"/>
            <w:vMerge/>
            <w:shd w:val="clear" w:color="auto" w:fill="auto"/>
          </w:tcPr>
          <w:p w14:paraId="6EB42923" w14:textId="77777777" w:rsidR="005D2088" w:rsidRDefault="005D2088" w:rsidP="00DF7C16"/>
        </w:tc>
        <w:tc>
          <w:tcPr>
            <w:tcW w:w="1740" w:type="pct"/>
            <w:shd w:val="clear" w:color="auto" w:fill="auto"/>
            <w:vAlign w:val="center"/>
          </w:tcPr>
          <w:p w14:paraId="109B1C94" w14:textId="5DF27487" w:rsidR="005D2088" w:rsidRPr="008C3D9E" w:rsidRDefault="005D2088" w:rsidP="00DF7C16">
            <w:pPr>
              <w:pStyle w:val="Odstavecseseznamem"/>
              <w:numPr>
                <w:ilvl w:val="0"/>
                <w:numId w:val="8"/>
              </w:numPr>
              <w:jc w:val="both"/>
            </w:pPr>
            <w:r>
              <w:t>Podpora ECMP (</w:t>
            </w:r>
            <w:r w:rsidRPr="002021CD">
              <w:t>Equal-Cost Multi-Path</w:t>
            </w:r>
            <w:r>
              <w:t xml:space="preserve">) Load Balancing – min. </w:t>
            </w:r>
            <w:r w:rsidRPr="002021CD">
              <w:t>8 ECMP cest</w:t>
            </w:r>
          </w:p>
        </w:tc>
        <w:tc>
          <w:tcPr>
            <w:tcW w:w="575" w:type="pct"/>
            <w:shd w:val="clear" w:color="auto" w:fill="FFFF00"/>
          </w:tcPr>
          <w:p w14:paraId="29A40CCB" w14:textId="77777777" w:rsidR="005D2088" w:rsidRPr="00E87B35" w:rsidRDefault="005D2088" w:rsidP="00DF7C16"/>
        </w:tc>
        <w:tc>
          <w:tcPr>
            <w:tcW w:w="1455" w:type="pct"/>
            <w:shd w:val="clear" w:color="auto" w:fill="FFFF00"/>
          </w:tcPr>
          <w:p w14:paraId="158B95F9" w14:textId="77777777" w:rsidR="005D2088" w:rsidRPr="00E87B35" w:rsidRDefault="005D2088" w:rsidP="00DF7C16"/>
        </w:tc>
      </w:tr>
      <w:tr w:rsidR="005D2088" w:rsidRPr="00AD76B0" w14:paraId="4F5C5319" w14:textId="77777777" w:rsidTr="00550D1D">
        <w:trPr>
          <w:cantSplit/>
          <w:trHeight w:val="236"/>
          <w:jc w:val="center"/>
        </w:trPr>
        <w:tc>
          <w:tcPr>
            <w:tcW w:w="358" w:type="pct"/>
          </w:tcPr>
          <w:p w14:paraId="4157B9D1" w14:textId="77777777" w:rsidR="005D2088" w:rsidRPr="00AD76B0" w:rsidRDefault="005D2088" w:rsidP="002D1608">
            <w:pPr>
              <w:pStyle w:val="Bezmezer"/>
              <w:numPr>
                <w:ilvl w:val="0"/>
                <w:numId w:val="59"/>
              </w:numPr>
            </w:pPr>
          </w:p>
        </w:tc>
        <w:tc>
          <w:tcPr>
            <w:tcW w:w="872" w:type="pct"/>
            <w:vMerge/>
            <w:shd w:val="clear" w:color="auto" w:fill="auto"/>
          </w:tcPr>
          <w:p w14:paraId="5D805BF8" w14:textId="77777777" w:rsidR="005D2088" w:rsidRDefault="005D2088" w:rsidP="00DF7C16"/>
        </w:tc>
        <w:tc>
          <w:tcPr>
            <w:tcW w:w="1740" w:type="pct"/>
            <w:shd w:val="clear" w:color="auto" w:fill="auto"/>
            <w:vAlign w:val="center"/>
          </w:tcPr>
          <w:p w14:paraId="20551927" w14:textId="7778902F" w:rsidR="005D2088" w:rsidRPr="008C3D9E" w:rsidRDefault="005D2088" w:rsidP="00DF7C16">
            <w:pPr>
              <w:pStyle w:val="Odstavecseseznamem"/>
              <w:numPr>
                <w:ilvl w:val="0"/>
                <w:numId w:val="8"/>
              </w:numPr>
              <w:jc w:val="both"/>
            </w:pPr>
            <w:r>
              <w:t xml:space="preserve">Podpora </w:t>
            </w:r>
            <w:r w:rsidRPr="00FA73F2">
              <w:t>PIM (Protocol Independent Multicast) SSM/ASM</w:t>
            </w:r>
          </w:p>
        </w:tc>
        <w:tc>
          <w:tcPr>
            <w:tcW w:w="575" w:type="pct"/>
            <w:shd w:val="clear" w:color="auto" w:fill="FFFF00"/>
          </w:tcPr>
          <w:p w14:paraId="7BB2C1C2" w14:textId="77777777" w:rsidR="005D2088" w:rsidRPr="00E87B35" w:rsidRDefault="005D2088" w:rsidP="00DF7C16"/>
        </w:tc>
        <w:tc>
          <w:tcPr>
            <w:tcW w:w="1455" w:type="pct"/>
            <w:shd w:val="clear" w:color="auto" w:fill="FFFF00"/>
          </w:tcPr>
          <w:p w14:paraId="13C03274" w14:textId="77777777" w:rsidR="005D2088" w:rsidRPr="00E87B35" w:rsidRDefault="005D2088" w:rsidP="00DF7C16"/>
        </w:tc>
      </w:tr>
      <w:tr w:rsidR="005D2088" w:rsidRPr="00AD76B0" w14:paraId="7466E60C" w14:textId="77777777" w:rsidTr="00550D1D">
        <w:trPr>
          <w:cantSplit/>
          <w:trHeight w:val="236"/>
          <w:jc w:val="center"/>
        </w:trPr>
        <w:tc>
          <w:tcPr>
            <w:tcW w:w="358" w:type="pct"/>
          </w:tcPr>
          <w:p w14:paraId="55170256" w14:textId="77777777" w:rsidR="005D2088" w:rsidRPr="00AD76B0" w:rsidRDefault="005D2088" w:rsidP="002D1608">
            <w:pPr>
              <w:pStyle w:val="Bezmezer"/>
              <w:numPr>
                <w:ilvl w:val="0"/>
                <w:numId w:val="59"/>
              </w:numPr>
            </w:pPr>
          </w:p>
        </w:tc>
        <w:tc>
          <w:tcPr>
            <w:tcW w:w="872" w:type="pct"/>
            <w:vMerge/>
            <w:shd w:val="clear" w:color="auto" w:fill="auto"/>
          </w:tcPr>
          <w:p w14:paraId="6EC177FA" w14:textId="77777777" w:rsidR="005D2088" w:rsidRDefault="005D2088" w:rsidP="00DF7C16"/>
        </w:tc>
        <w:tc>
          <w:tcPr>
            <w:tcW w:w="1740" w:type="pct"/>
            <w:shd w:val="clear" w:color="auto" w:fill="auto"/>
            <w:vAlign w:val="center"/>
          </w:tcPr>
          <w:p w14:paraId="0F24B0C1" w14:textId="4FC8A907" w:rsidR="005D2088" w:rsidRDefault="005D2088" w:rsidP="00DF7C16">
            <w:pPr>
              <w:pStyle w:val="Odstavecseseznamem"/>
              <w:numPr>
                <w:ilvl w:val="0"/>
                <w:numId w:val="8"/>
              </w:numPr>
              <w:jc w:val="both"/>
            </w:pPr>
            <w:r w:rsidRPr="004421AE">
              <w:t>Podpora Policy, Filter based routing (směrování založené na  L2-L4 zdrojových a cílových hlavičkách</w:t>
            </w:r>
          </w:p>
        </w:tc>
        <w:tc>
          <w:tcPr>
            <w:tcW w:w="575" w:type="pct"/>
            <w:shd w:val="clear" w:color="auto" w:fill="FFFF00"/>
          </w:tcPr>
          <w:p w14:paraId="0D9D8434" w14:textId="77777777" w:rsidR="005D2088" w:rsidRPr="00E87B35" w:rsidRDefault="005D2088" w:rsidP="00DF7C16"/>
        </w:tc>
        <w:tc>
          <w:tcPr>
            <w:tcW w:w="1455" w:type="pct"/>
            <w:shd w:val="clear" w:color="auto" w:fill="FFFF00"/>
          </w:tcPr>
          <w:p w14:paraId="6EE5792F" w14:textId="77777777" w:rsidR="005D2088" w:rsidRPr="00E87B35" w:rsidRDefault="005D2088" w:rsidP="00DF7C16"/>
        </w:tc>
      </w:tr>
      <w:tr w:rsidR="005D2088" w:rsidRPr="00AD76B0" w14:paraId="33E4C80F" w14:textId="77777777" w:rsidTr="00550D1D">
        <w:trPr>
          <w:cantSplit/>
          <w:trHeight w:val="236"/>
          <w:jc w:val="center"/>
        </w:trPr>
        <w:tc>
          <w:tcPr>
            <w:tcW w:w="358" w:type="pct"/>
          </w:tcPr>
          <w:p w14:paraId="5BA005BA" w14:textId="77777777" w:rsidR="005D2088" w:rsidRPr="00AD76B0" w:rsidRDefault="005D2088" w:rsidP="002D1608">
            <w:pPr>
              <w:pStyle w:val="Bezmezer"/>
              <w:numPr>
                <w:ilvl w:val="0"/>
                <w:numId w:val="59"/>
              </w:numPr>
            </w:pPr>
          </w:p>
        </w:tc>
        <w:tc>
          <w:tcPr>
            <w:tcW w:w="872" w:type="pct"/>
            <w:vMerge/>
            <w:shd w:val="clear" w:color="auto" w:fill="auto"/>
          </w:tcPr>
          <w:p w14:paraId="2508AA68" w14:textId="77777777" w:rsidR="005D2088" w:rsidRDefault="005D2088" w:rsidP="00DF7C16"/>
        </w:tc>
        <w:tc>
          <w:tcPr>
            <w:tcW w:w="1740" w:type="pct"/>
            <w:shd w:val="clear" w:color="auto" w:fill="auto"/>
            <w:vAlign w:val="center"/>
          </w:tcPr>
          <w:p w14:paraId="587E1898" w14:textId="1DD2E5A2" w:rsidR="005D2088" w:rsidRPr="004421AE" w:rsidRDefault="005D2088" w:rsidP="00DF7C16">
            <w:pPr>
              <w:pStyle w:val="Odstavecseseznamem"/>
              <w:numPr>
                <w:ilvl w:val="0"/>
                <w:numId w:val="8"/>
              </w:numPr>
              <w:jc w:val="both"/>
            </w:pPr>
            <w:r w:rsidRPr="00F96D95">
              <w:t>Podpora plnohodnotných virtuálních kontextů (virtuálních firewallů) s oddělenou správou – min. 30</w:t>
            </w:r>
          </w:p>
        </w:tc>
        <w:tc>
          <w:tcPr>
            <w:tcW w:w="575" w:type="pct"/>
            <w:shd w:val="clear" w:color="auto" w:fill="FFFF00"/>
          </w:tcPr>
          <w:p w14:paraId="78825DA0" w14:textId="77777777" w:rsidR="005D2088" w:rsidRPr="00E87B35" w:rsidRDefault="005D2088" w:rsidP="00DF7C16"/>
        </w:tc>
        <w:tc>
          <w:tcPr>
            <w:tcW w:w="1455" w:type="pct"/>
            <w:shd w:val="clear" w:color="auto" w:fill="FFFF00"/>
          </w:tcPr>
          <w:p w14:paraId="3C4EBE3C" w14:textId="77777777" w:rsidR="005D2088" w:rsidRPr="00E87B35" w:rsidRDefault="005D2088" w:rsidP="00DF7C16"/>
        </w:tc>
      </w:tr>
      <w:tr w:rsidR="005D2088" w:rsidRPr="00AD76B0" w14:paraId="1B86E830" w14:textId="77777777" w:rsidTr="00550D1D">
        <w:trPr>
          <w:cantSplit/>
          <w:trHeight w:val="236"/>
          <w:jc w:val="center"/>
        </w:trPr>
        <w:tc>
          <w:tcPr>
            <w:tcW w:w="358" w:type="pct"/>
          </w:tcPr>
          <w:p w14:paraId="105ED34F" w14:textId="77777777" w:rsidR="005D2088" w:rsidRPr="00AD76B0" w:rsidRDefault="005D2088" w:rsidP="002D1608">
            <w:pPr>
              <w:pStyle w:val="Bezmezer"/>
              <w:numPr>
                <w:ilvl w:val="0"/>
                <w:numId w:val="59"/>
              </w:numPr>
            </w:pPr>
          </w:p>
        </w:tc>
        <w:tc>
          <w:tcPr>
            <w:tcW w:w="872" w:type="pct"/>
            <w:vMerge/>
            <w:shd w:val="clear" w:color="auto" w:fill="auto"/>
          </w:tcPr>
          <w:p w14:paraId="20DD24BD" w14:textId="77777777" w:rsidR="005D2088" w:rsidRDefault="005D2088" w:rsidP="00DF7C16"/>
        </w:tc>
        <w:tc>
          <w:tcPr>
            <w:tcW w:w="1740" w:type="pct"/>
            <w:shd w:val="clear" w:color="auto" w:fill="auto"/>
            <w:vAlign w:val="center"/>
          </w:tcPr>
          <w:p w14:paraId="5ED7327C" w14:textId="766CD9FB" w:rsidR="005D2088" w:rsidRPr="004421AE" w:rsidRDefault="005D2088" w:rsidP="00DF7C16">
            <w:pPr>
              <w:pStyle w:val="Odstavecseseznamem"/>
              <w:numPr>
                <w:ilvl w:val="0"/>
                <w:numId w:val="8"/>
              </w:numPr>
            </w:pPr>
            <w:r w:rsidRPr="00343F48">
              <w:t>Podpora BFD (Bi-directional Forwarding Detection) – min. static, OSPF, BGP</w:t>
            </w:r>
          </w:p>
        </w:tc>
        <w:tc>
          <w:tcPr>
            <w:tcW w:w="575" w:type="pct"/>
            <w:shd w:val="clear" w:color="auto" w:fill="FFFF00"/>
          </w:tcPr>
          <w:p w14:paraId="00B8B85C" w14:textId="77777777" w:rsidR="005D2088" w:rsidRPr="00E87B35" w:rsidRDefault="005D2088" w:rsidP="00DF7C16"/>
        </w:tc>
        <w:tc>
          <w:tcPr>
            <w:tcW w:w="1455" w:type="pct"/>
            <w:shd w:val="clear" w:color="auto" w:fill="FFFF00"/>
          </w:tcPr>
          <w:p w14:paraId="498557D2" w14:textId="77777777" w:rsidR="005D2088" w:rsidRPr="00E87B35" w:rsidRDefault="005D2088" w:rsidP="00DF7C16"/>
        </w:tc>
      </w:tr>
      <w:tr w:rsidR="005D2088" w:rsidRPr="00AD76B0" w14:paraId="5AB4ECA7" w14:textId="77777777" w:rsidTr="00550D1D">
        <w:trPr>
          <w:cantSplit/>
          <w:trHeight w:val="236"/>
          <w:jc w:val="center"/>
        </w:trPr>
        <w:tc>
          <w:tcPr>
            <w:tcW w:w="358" w:type="pct"/>
          </w:tcPr>
          <w:p w14:paraId="43B9FC11" w14:textId="77777777" w:rsidR="005D2088" w:rsidRPr="00AD76B0" w:rsidRDefault="005D2088" w:rsidP="002D1608">
            <w:pPr>
              <w:pStyle w:val="Bezmezer"/>
              <w:numPr>
                <w:ilvl w:val="0"/>
                <w:numId w:val="59"/>
              </w:numPr>
            </w:pPr>
          </w:p>
        </w:tc>
        <w:tc>
          <w:tcPr>
            <w:tcW w:w="872" w:type="pct"/>
            <w:vMerge/>
            <w:shd w:val="clear" w:color="auto" w:fill="auto"/>
          </w:tcPr>
          <w:p w14:paraId="5107DE75" w14:textId="77777777" w:rsidR="005D2088" w:rsidRDefault="005D2088" w:rsidP="00DF7C16"/>
        </w:tc>
        <w:tc>
          <w:tcPr>
            <w:tcW w:w="1740" w:type="pct"/>
            <w:shd w:val="clear" w:color="auto" w:fill="auto"/>
            <w:vAlign w:val="center"/>
          </w:tcPr>
          <w:p w14:paraId="69E7BC46" w14:textId="77777777" w:rsidR="005D2088" w:rsidRDefault="005D2088" w:rsidP="00DF7C16">
            <w:pPr>
              <w:pStyle w:val="Odstavecseseznamem"/>
              <w:numPr>
                <w:ilvl w:val="0"/>
                <w:numId w:val="8"/>
              </w:numPr>
            </w:pPr>
            <w:r>
              <w:t>Podpora na úrovni L3:</w:t>
            </w:r>
          </w:p>
          <w:p w14:paraId="7A2EC210" w14:textId="77777777" w:rsidR="005D2088" w:rsidRPr="00C705C2" w:rsidRDefault="005D2088" w:rsidP="00DF7C16">
            <w:pPr>
              <w:pStyle w:val="Odstavecseseznamem"/>
              <w:numPr>
                <w:ilvl w:val="1"/>
                <w:numId w:val="8"/>
              </w:numPr>
            </w:pPr>
            <w:r w:rsidRPr="00987F8D">
              <w:t>RVI (Routovaný VLAN interface)</w:t>
            </w:r>
          </w:p>
          <w:p w14:paraId="6ED7CA95" w14:textId="54BC1A42" w:rsidR="005D2088" w:rsidRPr="005F376B" w:rsidRDefault="005D2088" w:rsidP="00DF7C16">
            <w:pPr>
              <w:pStyle w:val="Odstavecseseznamem"/>
              <w:numPr>
                <w:ilvl w:val="1"/>
                <w:numId w:val="8"/>
              </w:numPr>
            </w:pPr>
            <w:r w:rsidRPr="00987F8D">
              <w:t>min. IP FIB = 2</w:t>
            </w:r>
            <w:r>
              <w:t>0</w:t>
            </w:r>
            <w:r w:rsidRPr="00987F8D">
              <w:t>k</w:t>
            </w:r>
          </w:p>
          <w:p w14:paraId="6783B02F" w14:textId="77777777" w:rsidR="005D2088" w:rsidRPr="00D911B0" w:rsidRDefault="005D2088" w:rsidP="00DF7C16">
            <w:pPr>
              <w:pStyle w:val="Odstavecseseznamem"/>
              <w:numPr>
                <w:ilvl w:val="1"/>
                <w:numId w:val="8"/>
              </w:numPr>
            </w:pPr>
            <w:r w:rsidRPr="00987F8D">
              <w:t>Static routing (IPv4/IPv6)</w:t>
            </w:r>
          </w:p>
          <w:p w14:paraId="036F0269" w14:textId="77777777" w:rsidR="005D2088" w:rsidRDefault="005D2088" w:rsidP="00DF7C16">
            <w:pPr>
              <w:pStyle w:val="Odstavecseseznamem"/>
              <w:numPr>
                <w:ilvl w:val="1"/>
                <w:numId w:val="8"/>
              </w:numPr>
            </w:pPr>
            <w:r w:rsidRPr="00987F8D">
              <w:t>Podpora</w:t>
            </w:r>
            <w:r>
              <w:t xml:space="preserve"> </w:t>
            </w:r>
            <w:r w:rsidRPr="00987F8D">
              <w:t>ospf / ospfv3</w:t>
            </w:r>
          </w:p>
          <w:p w14:paraId="35EE16E1" w14:textId="72825974" w:rsidR="005D2088" w:rsidRDefault="005D2088" w:rsidP="00DF7C16">
            <w:pPr>
              <w:pStyle w:val="Odstavecseseznamem"/>
              <w:numPr>
                <w:ilvl w:val="1"/>
                <w:numId w:val="8"/>
              </w:numPr>
            </w:pPr>
            <w:r w:rsidRPr="00987F8D">
              <w:t xml:space="preserve">ECMP balancing / resilient hashing - min. </w:t>
            </w:r>
            <w:r w:rsidR="00745C06">
              <w:t>8</w:t>
            </w:r>
            <w:r w:rsidRPr="00987F8D">
              <w:t xml:space="preserve"> ECMP cest</w:t>
            </w:r>
          </w:p>
        </w:tc>
        <w:tc>
          <w:tcPr>
            <w:tcW w:w="575" w:type="pct"/>
            <w:shd w:val="clear" w:color="auto" w:fill="FFFF00"/>
          </w:tcPr>
          <w:p w14:paraId="09F0908E" w14:textId="77777777" w:rsidR="005D2088" w:rsidRPr="00E87B35" w:rsidRDefault="005D2088" w:rsidP="00DF7C16"/>
        </w:tc>
        <w:tc>
          <w:tcPr>
            <w:tcW w:w="1455" w:type="pct"/>
            <w:shd w:val="clear" w:color="auto" w:fill="FFFF00"/>
          </w:tcPr>
          <w:p w14:paraId="6CE650C1" w14:textId="77777777" w:rsidR="005D2088" w:rsidRPr="00E87B35" w:rsidRDefault="005D2088" w:rsidP="00DF7C16"/>
        </w:tc>
      </w:tr>
      <w:tr w:rsidR="002F2096" w:rsidRPr="00AD76B0" w14:paraId="1D1EF8AD" w14:textId="77777777" w:rsidTr="00D97C3F">
        <w:trPr>
          <w:cantSplit/>
          <w:trHeight w:val="236"/>
          <w:jc w:val="center"/>
        </w:trPr>
        <w:tc>
          <w:tcPr>
            <w:tcW w:w="358" w:type="pct"/>
          </w:tcPr>
          <w:p w14:paraId="08F2910D" w14:textId="77777777" w:rsidR="002F2096" w:rsidRPr="00AD76B0" w:rsidRDefault="002F2096" w:rsidP="002D1608">
            <w:pPr>
              <w:pStyle w:val="Bezmezer"/>
              <w:numPr>
                <w:ilvl w:val="0"/>
                <w:numId w:val="59"/>
              </w:numPr>
            </w:pPr>
          </w:p>
        </w:tc>
        <w:tc>
          <w:tcPr>
            <w:tcW w:w="872" w:type="pct"/>
            <w:vMerge w:val="restart"/>
            <w:shd w:val="clear" w:color="auto" w:fill="auto"/>
            <w:vAlign w:val="center"/>
          </w:tcPr>
          <w:p w14:paraId="5CB348B5" w14:textId="4EFC208F" w:rsidR="002F2096" w:rsidRDefault="002F2096" w:rsidP="00D97C3F">
            <w:r>
              <w:t>FW funkce</w:t>
            </w:r>
          </w:p>
        </w:tc>
        <w:tc>
          <w:tcPr>
            <w:tcW w:w="1740" w:type="pct"/>
            <w:shd w:val="clear" w:color="auto" w:fill="auto"/>
            <w:vAlign w:val="center"/>
          </w:tcPr>
          <w:p w14:paraId="64F92F4E" w14:textId="02130823" w:rsidR="002F2096" w:rsidRDefault="002F2096" w:rsidP="0008694C">
            <w:pPr>
              <w:pStyle w:val="Odstavecseseznamem"/>
              <w:numPr>
                <w:ilvl w:val="0"/>
                <w:numId w:val="8"/>
              </w:numPr>
            </w:pPr>
            <w:r w:rsidRPr="00C15777">
              <w:t>Statický NAT, Destination NAT, Source NAT (za jednu nebo v</w:t>
            </w:r>
            <w:r w:rsidR="007809F8">
              <w:t>í</w:t>
            </w:r>
            <w:r w:rsidRPr="00C15777">
              <w:t>ce IP adres), obousměrné překlady IPv4 a IPv6. Persistence překladu v rámci NAT poolu na úrovni IP</w:t>
            </w:r>
          </w:p>
        </w:tc>
        <w:tc>
          <w:tcPr>
            <w:tcW w:w="575" w:type="pct"/>
            <w:shd w:val="clear" w:color="auto" w:fill="FFFF00"/>
          </w:tcPr>
          <w:p w14:paraId="46989E39" w14:textId="77777777" w:rsidR="002F2096" w:rsidRPr="00E87B35" w:rsidRDefault="002F2096" w:rsidP="0008694C"/>
        </w:tc>
        <w:tc>
          <w:tcPr>
            <w:tcW w:w="1455" w:type="pct"/>
            <w:shd w:val="clear" w:color="auto" w:fill="FFFF00"/>
          </w:tcPr>
          <w:p w14:paraId="67FAD735" w14:textId="77777777" w:rsidR="002F2096" w:rsidRPr="00E87B35" w:rsidRDefault="002F2096" w:rsidP="0008694C"/>
        </w:tc>
      </w:tr>
      <w:tr w:rsidR="002F2096" w:rsidRPr="00AD76B0" w14:paraId="7E8A820F" w14:textId="77777777" w:rsidTr="00550D1D">
        <w:trPr>
          <w:cantSplit/>
          <w:trHeight w:val="236"/>
          <w:jc w:val="center"/>
        </w:trPr>
        <w:tc>
          <w:tcPr>
            <w:tcW w:w="358" w:type="pct"/>
          </w:tcPr>
          <w:p w14:paraId="38A7F513" w14:textId="77777777" w:rsidR="002F2096" w:rsidRPr="00AD76B0" w:rsidRDefault="002F2096" w:rsidP="002D1608">
            <w:pPr>
              <w:pStyle w:val="Bezmezer"/>
              <w:numPr>
                <w:ilvl w:val="0"/>
                <w:numId w:val="59"/>
              </w:numPr>
            </w:pPr>
          </w:p>
        </w:tc>
        <w:tc>
          <w:tcPr>
            <w:tcW w:w="872" w:type="pct"/>
            <w:vMerge/>
            <w:shd w:val="clear" w:color="auto" w:fill="auto"/>
          </w:tcPr>
          <w:p w14:paraId="1E71A429" w14:textId="77777777" w:rsidR="002F2096" w:rsidRDefault="002F2096" w:rsidP="0008694C"/>
        </w:tc>
        <w:tc>
          <w:tcPr>
            <w:tcW w:w="1740" w:type="pct"/>
            <w:shd w:val="clear" w:color="auto" w:fill="auto"/>
            <w:vAlign w:val="center"/>
          </w:tcPr>
          <w:p w14:paraId="08B36C99" w14:textId="1ADAA1CB" w:rsidR="002F2096" w:rsidRDefault="002F2096" w:rsidP="0008694C">
            <w:pPr>
              <w:pStyle w:val="Odstavecseseznamem"/>
              <w:numPr>
                <w:ilvl w:val="0"/>
                <w:numId w:val="8"/>
              </w:numPr>
            </w:pPr>
            <w:r>
              <w:t>S</w:t>
            </w:r>
            <w:r w:rsidRPr="00C15777">
              <w:t>ouběžně aplikovatelné Source i Destination nat pravidla na jeden typ provozu</w:t>
            </w:r>
          </w:p>
        </w:tc>
        <w:tc>
          <w:tcPr>
            <w:tcW w:w="575" w:type="pct"/>
            <w:shd w:val="clear" w:color="auto" w:fill="FFFF00"/>
          </w:tcPr>
          <w:p w14:paraId="6659E9CB" w14:textId="77777777" w:rsidR="002F2096" w:rsidRPr="00E87B35" w:rsidRDefault="002F2096" w:rsidP="0008694C"/>
        </w:tc>
        <w:tc>
          <w:tcPr>
            <w:tcW w:w="1455" w:type="pct"/>
            <w:shd w:val="clear" w:color="auto" w:fill="FFFF00"/>
          </w:tcPr>
          <w:p w14:paraId="226B0423" w14:textId="77777777" w:rsidR="002F2096" w:rsidRPr="00E87B35" w:rsidRDefault="002F2096" w:rsidP="0008694C"/>
        </w:tc>
      </w:tr>
      <w:tr w:rsidR="002F2096" w:rsidRPr="00AD76B0" w14:paraId="28A6F4CB" w14:textId="77777777" w:rsidTr="00550D1D">
        <w:trPr>
          <w:cantSplit/>
          <w:trHeight w:val="236"/>
          <w:jc w:val="center"/>
        </w:trPr>
        <w:tc>
          <w:tcPr>
            <w:tcW w:w="358" w:type="pct"/>
          </w:tcPr>
          <w:p w14:paraId="6B4C882D" w14:textId="77777777" w:rsidR="002F2096" w:rsidRPr="00AD76B0" w:rsidRDefault="002F2096" w:rsidP="002D1608">
            <w:pPr>
              <w:pStyle w:val="Bezmezer"/>
              <w:numPr>
                <w:ilvl w:val="0"/>
                <w:numId w:val="59"/>
              </w:numPr>
            </w:pPr>
          </w:p>
        </w:tc>
        <w:tc>
          <w:tcPr>
            <w:tcW w:w="872" w:type="pct"/>
            <w:vMerge/>
            <w:shd w:val="clear" w:color="auto" w:fill="auto"/>
          </w:tcPr>
          <w:p w14:paraId="72110EB9" w14:textId="77777777" w:rsidR="002F2096" w:rsidRDefault="002F2096" w:rsidP="0008694C"/>
        </w:tc>
        <w:tc>
          <w:tcPr>
            <w:tcW w:w="1740" w:type="pct"/>
            <w:shd w:val="clear" w:color="auto" w:fill="auto"/>
            <w:vAlign w:val="center"/>
          </w:tcPr>
          <w:p w14:paraId="136EB5A3" w14:textId="3663A0E2" w:rsidR="002F2096" w:rsidRDefault="002F2096" w:rsidP="0008694C">
            <w:pPr>
              <w:pStyle w:val="Odstavecseseznamem"/>
              <w:numPr>
                <w:ilvl w:val="0"/>
                <w:numId w:val="8"/>
              </w:numPr>
            </w:pPr>
            <w:r w:rsidRPr="003E4E31">
              <w:t>Podpora vyhodnocování NAT pravidel na úrovni Zdrojové zóny a IP adres zdroje a cíle, portů a protokolů pro source a destination NAT</w:t>
            </w:r>
          </w:p>
        </w:tc>
        <w:tc>
          <w:tcPr>
            <w:tcW w:w="575" w:type="pct"/>
            <w:shd w:val="clear" w:color="auto" w:fill="FFFF00"/>
          </w:tcPr>
          <w:p w14:paraId="193AED62" w14:textId="77777777" w:rsidR="002F2096" w:rsidRPr="00E87B35" w:rsidRDefault="002F2096" w:rsidP="0008694C"/>
        </w:tc>
        <w:tc>
          <w:tcPr>
            <w:tcW w:w="1455" w:type="pct"/>
            <w:shd w:val="clear" w:color="auto" w:fill="FFFF00"/>
          </w:tcPr>
          <w:p w14:paraId="04B180CD" w14:textId="77777777" w:rsidR="002F2096" w:rsidRPr="00E87B35" w:rsidRDefault="002F2096" w:rsidP="0008694C"/>
        </w:tc>
      </w:tr>
      <w:tr w:rsidR="002F2096" w:rsidRPr="00AD76B0" w14:paraId="424E9C3A" w14:textId="77777777" w:rsidTr="00550D1D">
        <w:trPr>
          <w:cantSplit/>
          <w:trHeight w:val="236"/>
          <w:jc w:val="center"/>
        </w:trPr>
        <w:tc>
          <w:tcPr>
            <w:tcW w:w="358" w:type="pct"/>
          </w:tcPr>
          <w:p w14:paraId="3A912D17" w14:textId="77777777" w:rsidR="002F2096" w:rsidRPr="00AD76B0" w:rsidRDefault="002F2096" w:rsidP="002D1608">
            <w:pPr>
              <w:pStyle w:val="Bezmezer"/>
              <w:numPr>
                <w:ilvl w:val="0"/>
                <w:numId w:val="59"/>
              </w:numPr>
            </w:pPr>
          </w:p>
        </w:tc>
        <w:tc>
          <w:tcPr>
            <w:tcW w:w="872" w:type="pct"/>
            <w:vMerge/>
            <w:shd w:val="clear" w:color="auto" w:fill="auto"/>
          </w:tcPr>
          <w:p w14:paraId="6E7BA903" w14:textId="77777777" w:rsidR="002F2096" w:rsidRDefault="002F2096" w:rsidP="0008694C"/>
        </w:tc>
        <w:tc>
          <w:tcPr>
            <w:tcW w:w="1740" w:type="pct"/>
            <w:shd w:val="clear" w:color="auto" w:fill="auto"/>
            <w:vAlign w:val="center"/>
          </w:tcPr>
          <w:p w14:paraId="190FDA3E" w14:textId="26A2EF66" w:rsidR="002F2096" w:rsidRDefault="002F2096" w:rsidP="0008694C">
            <w:pPr>
              <w:pStyle w:val="Odstavecseseznamem"/>
              <w:numPr>
                <w:ilvl w:val="0"/>
                <w:numId w:val="8"/>
              </w:numPr>
            </w:pPr>
            <w:r w:rsidRPr="003E4E31">
              <w:t>Možnost tvorby bezpečnostních politik se specifikací source IP, destination IP, port</w:t>
            </w:r>
          </w:p>
        </w:tc>
        <w:tc>
          <w:tcPr>
            <w:tcW w:w="575" w:type="pct"/>
            <w:shd w:val="clear" w:color="auto" w:fill="FFFF00"/>
          </w:tcPr>
          <w:p w14:paraId="103443A2" w14:textId="77777777" w:rsidR="002F2096" w:rsidRPr="00E87B35" w:rsidRDefault="002F2096" w:rsidP="0008694C"/>
        </w:tc>
        <w:tc>
          <w:tcPr>
            <w:tcW w:w="1455" w:type="pct"/>
            <w:shd w:val="clear" w:color="auto" w:fill="FFFF00"/>
          </w:tcPr>
          <w:p w14:paraId="40135FCA" w14:textId="77777777" w:rsidR="002F2096" w:rsidRPr="00E87B35" w:rsidRDefault="002F2096" w:rsidP="0008694C"/>
        </w:tc>
      </w:tr>
      <w:tr w:rsidR="002F2096" w:rsidRPr="00AD76B0" w14:paraId="3EBCCCA0" w14:textId="77777777" w:rsidTr="00550D1D">
        <w:trPr>
          <w:cantSplit/>
          <w:trHeight w:val="236"/>
          <w:jc w:val="center"/>
        </w:trPr>
        <w:tc>
          <w:tcPr>
            <w:tcW w:w="358" w:type="pct"/>
          </w:tcPr>
          <w:p w14:paraId="2D56900E" w14:textId="77777777" w:rsidR="002F2096" w:rsidRPr="00AD76B0" w:rsidRDefault="002F2096" w:rsidP="002D1608">
            <w:pPr>
              <w:pStyle w:val="Bezmezer"/>
              <w:numPr>
                <w:ilvl w:val="0"/>
                <w:numId w:val="59"/>
              </w:numPr>
            </w:pPr>
          </w:p>
        </w:tc>
        <w:tc>
          <w:tcPr>
            <w:tcW w:w="872" w:type="pct"/>
            <w:vMerge/>
            <w:shd w:val="clear" w:color="auto" w:fill="auto"/>
          </w:tcPr>
          <w:p w14:paraId="6CE13147" w14:textId="77777777" w:rsidR="002F2096" w:rsidRDefault="002F2096" w:rsidP="0008694C"/>
        </w:tc>
        <w:tc>
          <w:tcPr>
            <w:tcW w:w="1740" w:type="pct"/>
            <w:shd w:val="clear" w:color="auto" w:fill="auto"/>
            <w:vAlign w:val="center"/>
          </w:tcPr>
          <w:p w14:paraId="1C9684F8" w14:textId="77777777" w:rsidR="00B05871" w:rsidRDefault="00B9185A" w:rsidP="00B05871">
            <w:pPr>
              <w:pStyle w:val="Odstavecseseznamem"/>
              <w:numPr>
                <w:ilvl w:val="0"/>
                <w:numId w:val="8"/>
              </w:numPr>
              <w:rPr>
                <w:ins w:id="396" w:author="Word Document Comparison" w:date="2025-03-31T16:34:00Z" w16du:dateUtc="2025-03-31T14:34:00Z"/>
              </w:rPr>
            </w:pPr>
            <w:ins w:id="397" w:author="Word Document Comparison" w:date="2025-03-31T16:34:00Z" w16du:dateUtc="2025-03-31T14:34:00Z">
              <w:r>
                <w:t xml:space="preserve">Řešení </w:t>
              </w:r>
              <w:r w:rsidR="00B0034C">
                <w:t>lze</w:t>
              </w:r>
              <w:r>
                <w:t xml:space="preserve"> v případě potřeby r</w:t>
              </w:r>
              <w:r w:rsidR="00B05871">
                <w:t>ozš</w:t>
              </w:r>
              <w:r w:rsidR="00B0034C">
                <w:t xml:space="preserve">ířit (tj. nyní parametr nepožadován) </w:t>
              </w:r>
              <w:r>
                <w:t>o</w:t>
              </w:r>
              <w:r w:rsidR="00B05871">
                <w:t xml:space="preserve"> parametr</w:t>
              </w:r>
              <w:r>
                <w:t>:</w:t>
              </w:r>
            </w:ins>
          </w:p>
          <w:p w14:paraId="162C5E3B" w14:textId="0919C7D8" w:rsidR="002F2096" w:rsidRDefault="002F2096" w:rsidP="00D17315">
            <w:pPr>
              <w:pStyle w:val="Odstavecseseznamem"/>
              <w:ind w:left="360"/>
              <w:pPrChange w:id="398" w:author="Word Document Comparison" w:date="2025-03-31T16:34:00Z" w16du:dateUtc="2025-03-31T14:34:00Z">
                <w:pPr>
                  <w:pStyle w:val="Odstavecseseznamem"/>
                  <w:numPr>
                    <w:numId w:val="8"/>
                  </w:numPr>
                  <w:ind w:left="360" w:hanging="360"/>
                </w:pPr>
              </w:pPrChange>
            </w:pPr>
            <w:r w:rsidRPr="003E4E31">
              <w:t>Možnost definice bezpečnostních politik s využitím user/user group, L7 aplikací</w:t>
            </w:r>
          </w:p>
        </w:tc>
        <w:tc>
          <w:tcPr>
            <w:tcW w:w="575" w:type="pct"/>
            <w:shd w:val="clear" w:color="auto" w:fill="FFFF00"/>
          </w:tcPr>
          <w:p w14:paraId="3F27A8D1" w14:textId="77777777" w:rsidR="002F2096" w:rsidRPr="00E87B35" w:rsidRDefault="002F2096" w:rsidP="0008694C"/>
        </w:tc>
        <w:tc>
          <w:tcPr>
            <w:tcW w:w="1455" w:type="pct"/>
            <w:shd w:val="clear" w:color="auto" w:fill="FFFF00"/>
          </w:tcPr>
          <w:p w14:paraId="6F843A48" w14:textId="77777777" w:rsidR="002F2096" w:rsidRPr="00E87B35" w:rsidRDefault="002F2096" w:rsidP="0008694C"/>
        </w:tc>
      </w:tr>
      <w:tr w:rsidR="002F2096" w:rsidRPr="00AD76B0" w14:paraId="7C1E9F3B" w14:textId="77777777" w:rsidTr="00550D1D">
        <w:trPr>
          <w:cantSplit/>
          <w:trHeight w:val="236"/>
          <w:jc w:val="center"/>
        </w:trPr>
        <w:tc>
          <w:tcPr>
            <w:tcW w:w="358" w:type="pct"/>
          </w:tcPr>
          <w:p w14:paraId="0F1534E4" w14:textId="77777777" w:rsidR="002F2096" w:rsidRPr="00AD76B0" w:rsidRDefault="002F2096" w:rsidP="002D1608">
            <w:pPr>
              <w:pStyle w:val="Bezmezer"/>
              <w:numPr>
                <w:ilvl w:val="0"/>
                <w:numId w:val="59"/>
              </w:numPr>
            </w:pPr>
          </w:p>
        </w:tc>
        <w:tc>
          <w:tcPr>
            <w:tcW w:w="872" w:type="pct"/>
            <w:vMerge/>
            <w:shd w:val="clear" w:color="auto" w:fill="auto"/>
          </w:tcPr>
          <w:p w14:paraId="3B9ABA23" w14:textId="77777777" w:rsidR="002F2096" w:rsidRDefault="002F2096" w:rsidP="0008694C"/>
        </w:tc>
        <w:tc>
          <w:tcPr>
            <w:tcW w:w="1740" w:type="pct"/>
            <w:shd w:val="clear" w:color="auto" w:fill="auto"/>
            <w:vAlign w:val="center"/>
          </w:tcPr>
          <w:p w14:paraId="5E865F42" w14:textId="77777777" w:rsidR="00B05871" w:rsidRDefault="00B0034C" w:rsidP="0008694C">
            <w:pPr>
              <w:pStyle w:val="Odstavecseseznamem"/>
              <w:numPr>
                <w:ilvl w:val="0"/>
                <w:numId w:val="8"/>
              </w:numPr>
              <w:rPr>
                <w:ins w:id="399" w:author="Word Document Comparison" w:date="2025-03-31T16:34:00Z" w16du:dateUtc="2025-03-31T14:34:00Z"/>
              </w:rPr>
            </w:pPr>
            <w:ins w:id="400" w:author="Word Document Comparison" w:date="2025-03-31T16:34:00Z" w16du:dateUtc="2025-03-31T14:34:00Z">
              <w:r>
                <w:t>Řešení lze v případě potřeby rozšířit (tj. nyní parametr nepožadován) o parametr:</w:t>
              </w:r>
            </w:ins>
          </w:p>
          <w:p w14:paraId="39E3AA1B" w14:textId="3D144D23" w:rsidR="002F2096" w:rsidRDefault="002F2096" w:rsidP="00D17315">
            <w:pPr>
              <w:pStyle w:val="Odstavecseseznamem"/>
              <w:ind w:left="360"/>
              <w:pPrChange w:id="401" w:author="Word Document Comparison" w:date="2025-03-31T16:34:00Z" w16du:dateUtc="2025-03-31T14:34:00Z">
                <w:pPr>
                  <w:pStyle w:val="Odstavecseseznamem"/>
                  <w:numPr>
                    <w:numId w:val="8"/>
                  </w:numPr>
                  <w:ind w:left="360" w:hanging="360"/>
                </w:pPr>
              </w:pPrChange>
            </w:pPr>
            <w:r w:rsidRPr="003E4E31">
              <w:t>Možnost konfiguraci ochrany firewallu na síťových rozhraních – podpora IP spoofing a UDP, ICMP a SYN floods</w:t>
            </w:r>
          </w:p>
        </w:tc>
        <w:tc>
          <w:tcPr>
            <w:tcW w:w="575" w:type="pct"/>
            <w:shd w:val="clear" w:color="auto" w:fill="FFFF00"/>
          </w:tcPr>
          <w:p w14:paraId="6E019C08" w14:textId="77777777" w:rsidR="002F2096" w:rsidRPr="00E87B35" w:rsidRDefault="002F2096" w:rsidP="0008694C"/>
        </w:tc>
        <w:tc>
          <w:tcPr>
            <w:tcW w:w="1455" w:type="pct"/>
            <w:shd w:val="clear" w:color="auto" w:fill="FFFF00"/>
          </w:tcPr>
          <w:p w14:paraId="4ECBD105" w14:textId="77777777" w:rsidR="002F2096" w:rsidRPr="00E87B35" w:rsidRDefault="002F2096" w:rsidP="0008694C"/>
        </w:tc>
      </w:tr>
      <w:tr w:rsidR="002F2096" w:rsidRPr="00AD76B0" w14:paraId="387E5FDD" w14:textId="77777777" w:rsidTr="00550D1D">
        <w:trPr>
          <w:cantSplit/>
          <w:trHeight w:val="236"/>
          <w:jc w:val="center"/>
        </w:trPr>
        <w:tc>
          <w:tcPr>
            <w:tcW w:w="358" w:type="pct"/>
          </w:tcPr>
          <w:p w14:paraId="1C940BE7" w14:textId="77777777" w:rsidR="002F2096" w:rsidRPr="00AD76B0" w:rsidRDefault="002F2096" w:rsidP="002D1608">
            <w:pPr>
              <w:pStyle w:val="Bezmezer"/>
              <w:numPr>
                <w:ilvl w:val="0"/>
                <w:numId w:val="59"/>
              </w:numPr>
            </w:pPr>
          </w:p>
        </w:tc>
        <w:tc>
          <w:tcPr>
            <w:tcW w:w="872" w:type="pct"/>
            <w:vMerge/>
            <w:shd w:val="clear" w:color="auto" w:fill="auto"/>
          </w:tcPr>
          <w:p w14:paraId="76994D52" w14:textId="77777777" w:rsidR="002F2096" w:rsidRDefault="002F2096" w:rsidP="0008694C"/>
        </w:tc>
        <w:tc>
          <w:tcPr>
            <w:tcW w:w="1740" w:type="pct"/>
            <w:shd w:val="clear" w:color="auto" w:fill="auto"/>
            <w:vAlign w:val="center"/>
          </w:tcPr>
          <w:p w14:paraId="49817D62" w14:textId="77777777" w:rsidR="00B05871" w:rsidRDefault="00B0034C" w:rsidP="00B05871">
            <w:pPr>
              <w:pStyle w:val="Odstavecseseznamem"/>
              <w:numPr>
                <w:ilvl w:val="0"/>
                <w:numId w:val="8"/>
              </w:numPr>
              <w:rPr>
                <w:ins w:id="402" w:author="Word Document Comparison" w:date="2025-03-31T16:34:00Z" w16du:dateUtc="2025-03-31T14:34:00Z"/>
              </w:rPr>
            </w:pPr>
            <w:ins w:id="403" w:author="Word Document Comparison" w:date="2025-03-31T16:34:00Z" w16du:dateUtc="2025-03-31T14:34:00Z">
              <w:r>
                <w:t>Řešení lze v případě potřeby rozšířit (tj. nyní parametr nepožadován) o parametr:</w:t>
              </w:r>
            </w:ins>
          </w:p>
          <w:p w14:paraId="723829AA" w14:textId="4EDFFCE0" w:rsidR="002F2096" w:rsidRDefault="002F2096" w:rsidP="00D17315">
            <w:pPr>
              <w:pStyle w:val="Odstavecseseznamem"/>
              <w:ind w:left="360"/>
              <w:pPrChange w:id="404" w:author="Word Document Comparison" w:date="2025-03-31T16:34:00Z" w16du:dateUtc="2025-03-31T14:34:00Z">
                <w:pPr>
                  <w:pStyle w:val="Odstavecseseznamem"/>
                  <w:numPr>
                    <w:numId w:val="8"/>
                  </w:numPr>
                  <w:ind w:left="360" w:hanging="360"/>
                </w:pPr>
              </w:pPrChange>
            </w:pPr>
            <w:r w:rsidRPr="00D77593">
              <w:t>FW obsahuje integrovaný systém IPS systém fungující na principu signatur a anomálií. Databáze IPS signatur musí být aktualizovatelná nezávisle na OS. Aplikace IPS profilu musí být granulární, na úrovni bezpečnostního pravidla</w:t>
            </w:r>
          </w:p>
        </w:tc>
        <w:tc>
          <w:tcPr>
            <w:tcW w:w="575" w:type="pct"/>
            <w:shd w:val="clear" w:color="auto" w:fill="FFFF00"/>
          </w:tcPr>
          <w:p w14:paraId="6FA347BB" w14:textId="77777777" w:rsidR="002F2096" w:rsidRPr="00E87B35" w:rsidRDefault="002F2096" w:rsidP="0008694C"/>
        </w:tc>
        <w:tc>
          <w:tcPr>
            <w:tcW w:w="1455" w:type="pct"/>
            <w:shd w:val="clear" w:color="auto" w:fill="FFFF00"/>
          </w:tcPr>
          <w:p w14:paraId="6603BD34" w14:textId="77777777" w:rsidR="002F2096" w:rsidRPr="00E87B35" w:rsidRDefault="002F2096" w:rsidP="0008694C"/>
        </w:tc>
      </w:tr>
      <w:tr w:rsidR="002F2096" w:rsidRPr="00AD76B0" w14:paraId="7A11DD05" w14:textId="77777777" w:rsidTr="00550D1D">
        <w:trPr>
          <w:cantSplit/>
          <w:trHeight w:val="236"/>
          <w:jc w:val="center"/>
        </w:trPr>
        <w:tc>
          <w:tcPr>
            <w:tcW w:w="358" w:type="pct"/>
          </w:tcPr>
          <w:p w14:paraId="73EFDF7E" w14:textId="77777777" w:rsidR="002F2096" w:rsidRPr="00AD76B0" w:rsidRDefault="002F2096" w:rsidP="002D1608">
            <w:pPr>
              <w:pStyle w:val="Bezmezer"/>
              <w:numPr>
                <w:ilvl w:val="0"/>
                <w:numId w:val="59"/>
              </w:numPr>
            </w:pPr>
          </w:p>
        </w:tc>
        <w:tc>
          <w:tcPr>
            <w:tcW w:w="872" w:type="pct"/>
            <w:vMerge/>
            <w:shd w:val="clear" w:color="auto" w:fill="auto"/>
          </w:tcPr>
          <w:p w14:paraId="545DE6D9" w14:textId="77777777" w:rsidR="002F2096" w:rsidRDefault="002F2096" w:rsidP="0008694C"/>
        </w:tc>
        <w:tc>
          <w:tcPr>
            <w:tcW w:w="1740" w:type="pct"/>
            <w:shd w:val="clear" w:color="auto" w:fill="auto"/>
            <w:vAlign w:val="center"/>
          </w:tcPr>
          <w:p w14:paraId="316DF943" w14:textId="0804828A" w:rsidR="002F2096" w:rsidRDefault="002F2096" w:rsidP="0008694C">
            <w:pPr>
              <w:pStyle w:val="Odstavecseseznamem"/>
              <w:numPr>
                <w:ilvl w:val="0"/>
                <w:numId w:val="8"/>
              </w:numPr>
            </w:pPr>
            <w:r w:rsidRPr="00D77593">
              <w:t xml:space="preserve">Min. </w:t>
            </w:r>
            <w:ins w:id="405" w:author="Word Document Comparison" w:date="2025-03-31T16:34:00Z" w16du:dateUtc="2025-03-31T14:34:00Z">
              <w:r w:rsidR="0085685E">
                <w:t>30</w:t>
              </w:r>
            </w:ins>
            <w:del w:id="406" w:author="Word Document Comparison" w:date="2025-03-31T16:34:00Z" w16du:dateUtc="2025-03-31T14:34:00Z">
              <w:r w:rsidRPr="00D77593">
                <w:delText>50</w:delText>
              </w:r>
            </w:del>
            <w:r w:rsidRPr="00D77593">
              <w:t xml:space="preserve"> 000 bezpečnostních pravidel</w:t>
            </w:r>
          </w:p>
        </w:tc>
        <w:tc>
          <w:tcPr>
            <w:tcW w:w="575" w:type="pct"/>
            <w:shd w:val="clear" w:color="auto" w:fill="FFFF00"/>
          </w:tcPr>
          <w:p w14:paraId="63003E6D" w14:textId="77777777" w:rsidR="002F2096" w:rsidRPr="00E87B35" w:rsidRDefault="002F2096" w:rsidP="0008694C"/>
        </w:tc>
        <w:tc>
          <w:tcPr>
            <w:tcW w:w="1455" w:type="pct"/>
            <w:shd w:val="clear" w:color="auto" w:fill="FFFF00"/>
          </w:tcPr>
          <w:p w14:paraId="1B67D98E" w14:textId="77777777" w:rsidR="002F2096" w:rsidRPr="00E87B35" w:rsidRDefault="002F2096" w:rsidP="0008694C"/>
        </w:tc>
      </w:tr>
      <w:tr w:rsidR="002F2096" w:rsidRPr="00AD76B0" w14:paraId="655C11C2" w14:textId="77777777" w:rsidTr="00550D1D">
        <w:trPr>
          <w:cantSplit/>
          <w:trHeight w:val="236"/>
          <w:jc w:val="center"/>
        </w:trPr>
        <w:tc>
          <w:tcPr>
            <w:tcW w:w="358" w:type="pct"/>
          </w:tcPr>
          <w:p w14:paraId="6B25E2EC" w14:textId="77777777" w:rsidR="002F2096" w:rsidRPr="00AD76B0" w:rsidRDefault="002F2096" w:rsidP="002D1608">
            <w:pPr>
              <w:pStyle w:val="Bezmezer"/>
              <w:numPr>
                <w:ilvl w:val="0"/>
                <w:numId w:val="59"/>
              </w:numPr>
            </w:pPr>
          </w:p>
        </w:tc>
        <w:tc>
          <w:tcPr>
            <w:tcW w:w="872" w:type="pct"/>
            <w:vMerge/>
            <w:shd w:val="clear" w:color="auto" w:fill="auto"/>
          </w:tcPr>
          <w:p w14:paraId="277F6309" w14:textId="77777777" w:rsidR="002F2096" w:rsidRDefault="002F2096" w:rsidP="0008694C"/>
        </w:tc>
        <w:tc>
          <w:tcPr>
            <w:tcW w:w="1740" w:type="pct"/>
            <w:shd w:val="clear" w:color="auto" w:fill="auto"/>
            <w:vAlign w:val="center"/>
          </w:tcPr>
          <w:p w14:paraId="5D0707F1" w14:textId="30109AEF" w:rsidR="002F2096" w:rsidRDefault="002F2096" w:rsidP="0008694C">
            <w:pPr>
              <w:pStyle w:val="Odstavecseseznamem"/>
              <w:numPr>
                <w:ilvl w:val="0"/>
                <w:numId w:val="8"/>
              </w:numPr>
            </w:pPr>
            <w:r w:rsidRPr="00D77593">
              <w:t xml:space="preserve">Min. počet vytvořitelných zónových kontextů (párů zón) na NGFW je </w:t>
            </w:r>
            <w:ins w:id="407" w:author="Word Document Comparison" w:date="2025-03-31T16:34:00Z" w16du:dateUtc="2025-03-31T14:34:00Z">
              <w:r w:rsidR="00372C8A">
                <w:t>4</w:t>
              </w:r>
              <w:r w:rsidR="00372C8A" w:rsidRPr="00D77593">
                <w:t>000</w:t>
              </w:r>
            </w:ins>
            <w:del w:id="408" w:author="Word Document Comparison" w:date="2025-03-31T16:34:00Z" w16du:dateUtc="2025-03-31T14:34:00Z">
              <w:r w:rsidRPr="00D77593">
                <w:delText>6000</w:delText>
              </w:r>
            </w:del>
          </w:p>
        </w:tc>
        <w:tc>
          <w:tcPr>
            <w:tcW w:w="575" w:type="pct"/>
            <w:shd w:val="clear" w:color="auto" w:fill="FFFF00"/>
          </w:tcPr>
          <w:p w14:paraId="71C880D0" w14:textId="77777777" w:rsidR="002F2096" w:rsidRPr="00E87B35" w:rsidRDefault="002F2096" w:rsidP="0008694C"/>
        </w:tc>
        <w:tc>
          <w:tcPr>
            <w:tcW w:w="1455" w:type="pct"/>
            <w:shd w:val="clear" w:color="auto" w:fill="FFFF00"/>
          </w:tcPr>
          <w:p w14:paraId="3402AAB8" w14:textId="77777777" w:rsidR="002F2096" w:rsidRPr="00E87B35" w:rsidRDefault="002F2096" w:rsidP="0008694C"/>
        </w:tc>
      </w:tr>
      <w:tr w:rsidR="002F2096" w:rsidRPr="00AD76B0" w14:paraId="5A08A8C4" w14:textId="77777777" w:rsidTr="00550D1D">
        <w:trPr>
          <w:cantSplit/>
          <w:trHeight w:val="236"/>
          <w:jc w:val="center"/>
        </w:trPr>
        <w:tc>
          <w:tcPr>
            <w:tcW w:w="358" w:type="pct"/>
          </w:tcPr>
          <w:p w14:paraId="0F028FED" w14:textId="77777777" w:rsidR="002F2096" w:rsidRPr="00AD76B0" w:rsidRDefault="002F2096" w:rsidP="002D1608">
            <w:pPr>
              <w:pStyle w:val="Bezmezer"/>
              <w:numPr>
                <w:ilvl w:val="0"/>
                <w:numId w:val="59"/>
              </w:numPr>
            </w:pPr>
          </w:p>
        </w:tc>
        <w:tc>
          <w:tcPr>
            <w:tcW w:w="872" w:type="pct"/>
            <w:vMerge/>
            <w:shd w:val="clear" w:color="auto" w:fill="auto"/>
          </w:tcPr>
          <w:p w14:paraId="705839DB" w14:textId="77777777" w:rsidR="002F2096" w:rsidRDefault="002F2096" w:rsidP="0008694C"/>
        </w:tc>
        <w:tc>
          <w:tcPr>
            <w:tcW w:w="1740" w:type="pct"/>
            <w:shd w:val="clear" w:color="auto" w:fill="auto"/>
            <w:vAlign w:val="center"/>
          </w:tcPr>
          <w:p w14:paraId="0814A283" w14:textId="77777777" w:rsidR="00B05871" w:rsidRDefault="00B0034C" w:rsidP="0008694C">
            <w:pPr>
              <w:pStyle w:val="Odstavecseseznamem"/>
              <w:numPr>
                <w:ilvl w:val="0"/>
                <w:numId w:val="8"/>
              </w:numPr>
              <w:rPr>
                <w:ins w:id="409" w:author="Word Document Comparison" w:date="2025-03-31T16:34:00Z" w16du:dateUtc="2025-03-31T14:34:00Z"/>
              </w:rPr>
            </w:pPr>
            <w:ins w:id="410" w:author="Word Document Comparison" w:date="2025-03-31T16:34:00Z" w16du:dateUtc="2025-03-31T14:34:00Z">
              <w:r>
                <w:t>Řešení lze v případě potřeby rozšířit (tj. nyní parametr nepožadován) o parametr:</w:t>
              </w:r>
            </w:ins>
          </w:p>
          <w:p w14:paraId="03B080B2" w14:textId="00080B6B" w:rsidR="002F2096" w:rsidRDefault="002F2096" w:rsidP="00D17315">
            <w:pPr>
              <w:pStyle w:val="Odstavecseseznamem"/>
              <w:ind w:left="360"/>
              <w:pPrChange w:id="411" w:author="Word Document Comparison" w:date="2025-03-31T16:34:00Z" w16du:dateUtc="2025-03-31T14:34:00Z">
                <w:pPr>
                  <w:pStyle w:val="Odstavecseseznamem"/>
                  <w:numPr>
                    <w:numId w:val="8"/>
                  </w:numPr>
                  <w:ind w:left="360" w:hanging="360"/>
                </w:pPr>
              </w:pPrChange>
            </w:pPr>
            <w:r w:rsidRPr="00D77593">
              <w:t>"Application layer Gateway" pro protokoly DNS, IKE, RPC, FTP, SIP</w:t>
            </w:r>
          </w:p>
        </w:tc>
        <w:tc>
          <w:tcPr>
            <w:tcW w:w="575" w:type="pct"/>
            <w:shd w:val="clear" w:color="auto" w:fill="FFFF00"/>
          </w:tcPr>
          <w:p w14:paraId="2545E324" w14:textId="77777777" w:rsidR="002F2096" w:rsidRPr="00E87B35" w:rsidRDefault="002F2096" w:rsidP="0008694C"/>
        </w:tc>
        <w:tc>
          <w:tcPr>
            <w:tcW w:w="1455" w:type="pct"/>
            <w:shd w:val="clear" w:color="auto" w:fill="FFFF00"/>
          </w:tcPr>
          <w:p w14:paraId="05279195" w14:textId="77777777" w:rsidR="002F2096" w:rsidRPr="00E87B35" w:rsidRDefault="002F2096" w:rsidP="0008694C"/>
        </w:tc>
      </w:tr>
      <w:tr w:rsidR="002F2096" w:rsidRPr="00AD76B0" w14:paraId="57DFD7FD" w14:textId="77777777" w:rsidTr="00550D1D">
        <w:trPr>
          <w:cantSplit/>
          <w:trHeight w:val="236"/>
          <w:jc w:val="center"/>
        </w:trPr>
        <w:tc>
          <w:tcPr>
            <w:tcW w:w="358" w:type="pct"/>
          </w:tcPr>
          <w:p w14:paraId="257C0096" w14:textId="77777777" w:rsidR="002F2096" w:rsidRPr="00AD76B0" w:rsidRDefault="002F2096" w:rsidP="002D1608">
            <w:pPr>
              <w:pStyle w:val="Bezmezer"/>
              <w:numPr>
                <w:ilvl w:val="0"/>
                <w:numId w:val="59"/>
              </w:numPr>
            </w:pPr>
          </w:p>
        </w:tc>
        <w:tc>
          <w:tcPr>
            <w:tcW w:w="872" w:type="pct"/>
            <w:vMerge/>
            <w:shd w:val="clear" w:color="auto" w:fill="auto"/>
          </w:tcPr>
          <w:p w14:paraId="212F3FCE" w14:textId="77777777" w:rsidR="002F2096" w:rsidRDefault="002F2096" w:rsidP="0008694C"/>
        </w:tc>
        <w:tc>
          <w:tcPr>
            <w:tcW w:w="1740" w:type="pct"/>
            <w:shd w:val="clear" w:color="auto" w:fill="auto"/>
            <w:vAlign w:val="center"/>
          </w:tcPr>
          <w:p w14:paraId="2CAF75FD" w14:textId="383F3DBF" w:rsidR="002F2096" w:rsidRDefault="002F2096" w:rsidP="0008694C">
            <w:pPr>
              <w:pStyle w:val="Odstavecseseznamem"/>
              <w:numPr>
                <w:ilvl w:val="0"/>
                <w:numId w:val="8"/>
              </w:numPr>
            </w:pPr>
            <w:r w:rsidRPr="00D77593">
              <w:t>Route-based site-to-site IPsec VPN</w:t>
            </w:r>
          </w:p>
        </w:tc>
        <w:tc>
          <w:tcPr>
            <w:tcW w:w="575" w:type="pct"/>
            <w:shd w:val="clear" w:color="auto" w:fill="FFFF00"/>
          </w:tcPr>
          <w:p w14:paraId="624E2E92" w14:textId="77777777" w:rsidR="002F2096" w:rsidRPr="00E87B35" w:rsidRDefault="002F2096" w:rsidP="0008694C"/>
        </w:tc>
        <w:tc>
          <w:tcPr>
            <w:tcW w:w="1455" w:type="pct"/>
            <w:shd w:val="clear" w:color="auto" w:fill="FFFF00"/>
          </w:tcPr>
          <w:p w14:paraId="6C5D71B3" w14:textId="77777777" w:rsidR="002F2096" w:rsidRPr="00E87B35" w:rsidRDefault="002F2096" w:rsidP="0008694C"/>
        </w:tc>
      </w:tr>
      <w:tr w:rsidR="002F2096" w:rsidRPr="00AD76B0" w14:paraId="0D6C38F0" w14:textId="77777777" w:rsidTr="00550D1D">
        <w:trPr>
          <w:cantSplit/>
          <w:trHeight w:val="236"/>
          <w:jc w:val="center"/>
        </w:trPr>
        <w:tc>
          <w:tcPr>
            <w:tcW w:w="358" w:type="pct"/>
          </w:tcPr>
          <w:p w14:paraId="7DCF2F3C" w14:textId="77777777" w:rsidR="002F2096" w:rsidRPr="00AD76B0" w:rsidRDefault="002F2096" w:rsidP="002D1608">
            <w:pPr>
              <w:pStyle w:val="Bezmezer"/>
              <w:numPr>
                <w:ilvl w:val="0"/>
                <w:numId w:val="59"/>
              </w:numPr>
            </w:pPr>
          </w:p>
        </w:tc>
        <w:tc>
          <w:tcPr>
            <w:tcW w:w="872" w:type="pct"/>
            <w:vMerge/>
            <w:shd w:val="clear" w:color="auto" w:fill="auto"/>
          </w:tcPr>
          <w:p w14:paraId="10540743" w14:textId="77777777" w:rsidR="002F2096" w:rsidRDefault="002F2096" w:rsidP="0008694C"/>
        </w:tc>
        <w:tc>
          <w:tcPr>
            <w:tcW w:w="1740" w:type="pct"/>
            <w:shd w:val="clear" w:color="auto" w:fill="auto"/>
            <w:vAlign w:val="center"/>
          </w:tcPr>
          <w:p w14:paraId="02A74F90" w14:textId="7ABE7FEA" w:rsidR="002F2096" w:rsidRDefault="002F2096" w:rsidP="0008694C">
            <w:pPr>
              <w:pStyle w:val="Odstavecseseznamem"/>
              <w:numPr>
                <w:ilvl w:val="0"/>
                <w:numId w:val="8"/>
              </w:numPr>
            </w:pPr>
            <w:r w:rsidRPr="00D77593">
              <w:t>Možnost definovat více traffic selectorů pro jeden IPsec tunel, včetně více traffic-selector pro jedno IPSEC CHILD-SA</w:t>
            </w:r>
          </w:p>
        </w:tc>
        <w:tc>
          <w:tcPr>
            <w:tcW w:w="575" w:type="pct"/>
            <w:shd w:val="clear" w:color="auto" w:fill="FFFF00"/>
          </w:tcPr>
          <w:p w14:paraId="67A3FFF5" w14:textId="77777777" w:rsidR="002F2096" w:rsidRPr="00E87B35" w:rsidRDefault="002F2096" w:rsidP="0008694C"/>
        </w:tc>
        <w:tc>
          <w:tcPr>
            <w:tcW w:w="1455" w:type="pct"/>
            <w:shd w:val="clear" w:color="auto" w:fill="FFFF00"/>
          </w:tcPr>
          <w:p w14:paraId="199F4023" w14:textId="77777777" w:rsidR="002F2096" w:rsidRPr="00E87B35" w:rsidRDefault="002F2096" w:rsidP="0008694C"/>
        </w:tc>
      </w:tr>
      <w:tr w:rsidR="002F2096" w:rsidRPr="00AD76B0" w14:paraId="61AF1087" w14:textId="77777777" w:rsidTr="00550D1D">
        <w:trPr>
          <w:cantSplit/>
          <w:trHeight w:val="236"/>
          <w:jc w:val="center"/>
        </w:trPr>
        <w:tc>
          <w:tcPr>
            <w:tcW w:w="358" w:type="pct"/>
          </w:tcPr>
          <w:p w14:paraId="085F53C3" w14:textId="77777777" w:rsidR="002F2096" w:rsidRPr="00AD76B0" w:rsidRDefault="002F2096" w:rsidP="002D1608">
            <w:pPr>
              <w:pStyle w:val="Bezmezer"/>
              <w:numPr>
                <w:ilvl w:val="0"/>
                <w:numId w:val="59"/>
              </w:numPr>
            </w:pPr>
          </w:p>
        </w:tc>
        <w:tc>
          <w:tcPr>
            <w:tcW w:w="872" w:type="pct"/>
            <w:vMerge/>
            <w:shd w:val="clear" w:color="auto" w:fill="auto"/>
          </w:tcPr>
          <w:p w14:paraId="4C1D157D" w14:textId="77777777" w:rsidR="002F2096" w:rsidRDefault="002F2096" w:rsidP="0008694C"/>
        </w:tc>
        <w:tc>
          <w:tcPr>
            <w:tcW w:w="1740" w:type="pct"/>
            <w:shd w:val="clear" w:color="auto" w:fill="auto"/>
            <w:vAlign w:val="center"/>
          </w:tcPr>
          <w:p w14:paraId="12CE385A" w14:textId="44ADA93C" w:rsidR="002F2096" w:rsidRDefault="002F2096" w:rsidP="0008694C">
            <w:pPr>
              <w:pStyle w:val="Odstavecseseznamem"/>
              <w:numPr>
                <w:ilvl w:val="0"/>
                <w:numId w:val="8"/>
              </w:numPr>
            </w:pPr>
            <w:r w:rsidRPr="00D77593">
              <w:t xml:space="preserve">Min. počet IPsec tunelů na FW je </w:t>
            </w:r>
            <w:ins w:id="412" w:author="Word Document Comparison" w:date="2025-03-31T16:34:00Z" w16du:dateUtc="2025-03-31T14:34:00Z">
              <w:r w:rsidR="00F740EA">
                <w:t>3</w:t>
              </w:r>
              <w:r w:rsidR="00F740EA" w:rsidRPr="00D77593">
                <w:t>000</w:t>
              </w:r>
            </w:ins>
            <w:del w:id="413" w:author="Word Document Comparison" w:date="2025-03-31T16:34:00Z" w16du:dateUtc="2025-03-31T14:34:00Z">
              <w:r w:rsidRPr="00D77593">
                <w:delText>5000</w:delText>
              </w:r>
            </w:del>
            <w:r w:rsidRPr="00D77593">
              <w:t xml:space="preserve"> (statický endpoint, IPSEC SA je počítaný jako jeden tunel)</w:t>
            </w:r>
          </w:p>
        </w:tc>
        <w:tc>
          <w:tcPr>
            <w:tcW w:w="575" w:type="pct"/>
            <w:shd w:val="clear" w:color="auto" w:fill="FFFF00"/>
          </w:tcPr>
          <w:p w14:paraId="0C54834E" w14:textId="77777777" w:rsidR="002F2096" w:rsidRPr="00E87B35" w:rsidRDefault="002F2096" w:rsidP="0008694C"/>
        </w:tc>
        <w:tc>
          <w:tcPr>
            <w:tcW w:w="1455" w:type="pct"/>
            <w:shd w:val="clear" w:color="auto" w:fill="FFFF00"/>
          </w:tcPr>
          <w:p w14:paraId="213DFA11" w14:textId="77777777" w:rsidR="002F2096" w:rsidRPr="00E87B35" w:rsidRDefault="002F2096" w:rsidP="0008694C"/>
        </w:tc>
      </w:tr>
      <w:tr w:rsidR="002F2096" w:rsidRPr="00AD76B0" w14:paraId="2DB51D96" w14:textId="77777777" w:rsidTr="00550D1D">
        <w:trPr>
          <w:cantSplit/>
          <w:trHeight w:val="236"/>
          <w:jc w:val="center"/>
        </w:trPr>
        <w:tc>
          <w:tcPr>
            <w:tcW w:w="358" w:type="pct"/>
          </w:tcPr>
          <w:p w14:paraId="30E0329E" w14:textId="77777777" w:rsidR="002F2096" w:rsidRPr="00AD76B0" w:rsidRDefault="002F2096" w:rsidP="002D1608">
            <w:pPr>
              <w:pStyle w:val="Bezmezer"/>
              <w:numPr>
                <w:ilvl w:val="0"/>
                <w:numId w:val="59"/>
              </w:numPr>
            </w:pPr>
          </w:p>
        </w:tc>
        <w:tc>
          <w:tcPr>
            <w:tcW w:w="872" w:type="pct"/>
            <w:vMerge/>
            <w:shd w:val="clear" w:color="auto" w:fill="auto"/>
          </w:tcPr>
          <w:p w14:paraId="24029A50" w14:textId="77777777" w:rsidR="002F2096" w:rsidRDefault="002F2096" w:rsidP="0008694C"/>
        </w:tc>
        <w:tc>
          <w:tcPr>
            <w:tcW w:w="1740" w:type="pct"/>
            <w:shd w:val="clear" w:color="auto" w:fill="auto"/>
            <w:vAlign w:val="center"/>
          </w:tcPr>
          <w:p w14:paraId="554242DB" w14:textId="77777777" w:rsidR="00B05871" w:rsidRDefault="00B0034C" w:rsidP="0008694C">
            <w:pPr>
              <w:pStyle w:val="Odstavecseseznamem"/>
              <w:numPr>
                <w:ilvl w:val="0"/>
                <w:numId w:val="8"/>
              </w:numPr>
              <w:rPr>
                <w:ins w:id="414" w:author="Word Document Comparison" w:date="2025-03-31T16:34:00Z" w16du:dateUtc="2025-03-31T14:34:00Z"/>
              </w:rPr>
            </w:pPr>
            <w:ins w:id="415" w:author="Word Document Comparison" w:date="2025-03-31T16:34:00Z" w16du:dateUtc="2025-03-31T14:34:00Z">
              <w:r>
                <w:t>Řešení lze v případě potřeby rozšířit (tj. nyní parametr nepožadován) o parametr:</w:t>
              </w:r>
            </w:ins>
          </w:p>
          <w:p w14:paraId="12E6AA69" w14:textId="78D1B661" w:rsidR="002F2096" w:rsidRDefault="002F2096" w:rsidP="00D17315">
            <w:pPr>
              <w:pStyle w:val="Odstavecseseznamem"/>
              <w:ind w:left="360"/>
              <w:pPrChange w:id="416" w:author="Word Document Comparison" w:date="2025-03-31T16:34:00Z" w16du:dateUtc="2025-03-31T14:34:00Z">
                <w:pPr>
                  <w:pStyle w:val="Odstavecseseznamem"/>
                  <w:numPr>
                    <w:numId w:val="8"/>
                  </w:numPr>
                  <w:ind w:left="360" w:hanging="360"/>
                </w:pPr>
              </w:pPrChange>
            </w:pPr>
            <w:r w:rsidRPr="00D77593">
              <w:t>Podpora prioritizace a frontování provozu na základě zdrojové a cílové IP adresy, portu, uživatelské identity a aplikace, kdy je nadbytečná komunikace je zahozena, nebo frontována</w:t>
            </w:r>
          </w:p>
        </w:tc>
        <w:tc>
          <w:tcPr>
            <w:tcW w:w="575" w:type="pct"/>
            <w:shd w:val="clear" w:color="auto" w:fill="FFFF00"/>
          </w:tcPr>
          <w:p w14:paraId="36242C3A" w14:textId="77777777" w:rsidR="002F2096" w:rsidRPr="00E87B35" w:rsidRDefault="002F2096" w:rsidP="0008694C"/>
        </w:tc>
        <w:tc>
          <w:tcPr>
            <w:tcW w:w="1455" w:type="pct"/>
            <w:shd w:val="clear" w:color="auto" w:fill="FFFF00"/>
          </w:tcPr>
          <w:p w14:paraId="24C17BBF" w14:textId="77777777" w:rsidR="002F2096" w:rsidRPr="00E87B35" w:rsidRDefault="002F2096" w:rsidP="0008694C"/>
        </w:tc>
      </w:tr>
      <w:tr w:rsidR="002F2096" w:rsidRPr="00AD76B0" w14:paraId="40F7896C" w14:textId="77777777" w:rsidTr="00550D1D">
        <w:trPr>
          <w:cantSplit/>
          <w:trHeight w:val="236"/>
          <w:jc w:val="center"/>
        </w:trPr>
        <w:tc>
          <w:tcPr>
            <w:tcW w:w="358" w:type="pct"/>
          </w:tcPr>
          <w:p w14:paraId="190669D0" w14:textId="77777777" w:rsidR="002F2096" w:rsidRPr="00AD76B0" w:rsidRDefault="002F2096" w:rsidP="002D1608">
            <w:pPr>
              <w:pStyle w:val="Bezmezer"/>
              <w:numPr>
                <w:ilvl w:val="0"/>
                <w:numId w:val="59"/>
              </w:numPr>
            </w:pPr>
          </w:p>
        </w:tc>
        <w:tc>
          <w:tcPr>
            <w:tcW w:w="872" w:type="pct"/>
            <w:vMerge/>
            <w:shd w:val="clear" w:color="auto" w:fill="auto"/>
          </w:tcPr>
          <w:p w14:paraId="26161606" w14:textId="77777777" w:rsidR="002F2096" w:rsidRDefault="002F2096" w:rsidP="0008694C"/>
        </w:tc>
        <w:tc>
          <w:tcPr>
            <w:tcW w:w="1740" w:type="pct"/>
            <w:shd w:val="clear" w:color="auto" w:fill="auto"/>
            <w:vAlign w:val="center"/>
          </w:tcPr>
          <w:p w14:paraId="3857A644" w14:textId="00BD36F1" w:rsidR="002F2096" w:rsidRDefault="002F2096" w:rsidP="0008694C">
            <w:pPr>
              <w:pStyle w:val="Odstavecseseznamem"/>
              <w:numPr>
                <w:ilvl w:val="0"/>
                <w:numId w:val="8"/>
              </w:numPr>
            </w:pPr>
            <w:r w:rsidRPr="00D77593">
              <w:t>Podpora prioritizaci provozu na základě DSCP</w:t>
            </w:r>
          </w:p>
        </w:tc>
        <w:tc>
          <w:tcPr>
            <w:tcW w:w="575" w:type="pct"/>
            <w:shd w:val="clear" w:color="auto" w:fill="FFFF00"/>
          </w:tcPr>
          <w:p w14:paraId="1592607D" w14:textId="77777777" w:rsidR="002F2096" w:rsidRPr="00E87B35" w:rsidRDefault="002F2096" w:rsidP="0008694C"/>
        </w:tc>
        <w:tc>
          <w:tcPr>
            <w:tcW w:w="1455" w:type="pct"/>
            <w:shd w:val="clear" w:color="auto" w:fill="FFFF00"/>
          </w:tcPr>
          <w:p w14:paraId="2B8C5076" w14:textId="77777777" w:rsidR="002F2096" w:rsidRPr="00E87B35" w:rsidRDefault="002F2096" w:rsidP="0008694C"/>
        </w:tc>
      </w:tr>
      <w:tr w:rsidR="002F2096" w:rsidRPr="00AD76B0" w14:paraId="3C3FD846" w14:textId="77777777" w:rsidTr="00550D1D">
        <w:trPr>
          <w:cantSplit/>
          <w:trHeight w:val="236"/>
          <w:jc w:val="center"/>
        </w:trPr>
        <w:tc>
          <w:tcPr>
            <w:tcW w:w="358" w:type="pct"/>
          </w:tcPr>
          <w:p w14:paraId="4465F4C0" w14:textId="77777777" w:rsidR="002F2096" w:rsidRPr="00AD76B0" w:rsidRDefault="002F2096" w:rsidP="002D1608">
            <w:pPr>
              <w:pStyle w:val="Bezmezer"/>
              <w:numPr>
                <w:ilvl w:val="0"/>
                <w:numId w:val="59"/>
              </w:numPr>
            </w:pPr>
          </w:p>
        </w:tc>
        <w:tc>
          <w:tcPr>
            <w:tcW w:w="872" w:type="pct"/>
            <w:vMerge/>
            <w:shd w:val="clear" w:color="auto" w:fill="auto"/>
          </w:tcPr>
          <w:p w14:paraId="166B416B" w14:textId="77777777" w:rsidR="002F2096" w:rsidRDefault="002F2096" w:rsidP="0008694C"/>
        </w:tc>
        <w:tc>
          <w:tcPr>
            <w:tcW w:w="1740" w:type="pct"/>
            <w:shd w:val="clear" w:color="auto" w:fill="auto"/>
            <w:vAlign w:val="center"/>
          </w:tcPr>
          <w:p w14:paraId="2BB96D48" w14:textId="4AF24911" w:rsidR="002F2096" w:rsidRDefault="002F2096" w:rsidP="0008694C">
            <w:pPr>
              <w:pStyle w:val="Odstavecseseznamem"/>
              <w:numPr>
                <w:ilvl w:val="0"/>
                <w:numId w:val="8"/>
              </w:numPr>
            </w:pPr>
            <w:r w:rsidRPr="00896ABF">
              <w:t>Podpora prioritizaci provozu na základě identifikované aplikace</w:t>
            </w:r>
          </w:p>
        </w:tc>
        <w:tc>
          <w:tcPr>
            <w:tcW w:w="575" w:type="pct"/>
            <w:shd w:val="clear" w:color="auto" w:fill="FFFF00"/>
          </w:tcPr>
          <w:p w14:paraId="03A21A9B" w14:textId="77777777" w:rsidR="002F2096" w:rsidRPr="00E87B35" w:rsidRDefault="002F2096" w:rsidP="0008694C"/>
        </w:tc>
        <w:tc>
          <w:tcPr>
            <w:tcW w:w="1455" w:type="pct"/>
            <w:shd w:val="clear" w:color="auto" w:fill="FFFF00"/>
          </w:tcPr>
          <w:p w14:paraId="7CE36FAA" w14:textId="77777777" w:rsidR="002F2096" w:rsidRPr="00E87B35" w:rsidRDefault="002F2096" w:rsidP="0008694C"/>
        </w:tc>
      </w:tr>
      <w:tr w:rsidR="002F2096" w:rsidRPr="00AD76B0" w14:paraId="7B95AC27" w14:textId="77777777" w:rsidTr="00550D1D">
        <w:trPr>
          <w:cantSplit/>
          <w:trHeight w:val="236"/>
          <w:jc w:val="center"/>
        </w:trPr>
        <w:tc>
          <w:tcPr>
            <w:tcW w:w="358" w:type="pct"/>
          </w:tcPr>
          <w:p w14:paraId="139FE86F" w14:textId="77777777" w:rsidR="002F2096" w:rsidRPr="00AD76B0" w:rsidRDefault="002F2096" w:rsidP="002D1608">
            <w:pPr>
              <w:pStyle w:val="Bezmezer"/>
              <w:numPr>
                <w:ilvl w:val="0"/>
                <w:numId w:val="59"/>
              </w:numPr>
            </w:pPr>
          </w:p>
        </w:tc>
        <w:tc>
          <w:tcPr>
            <w:tcW w:w="872" w:type="pct"/>
            <w:vMerge/>
            <w:shd w:val="clear" w:color="auto" w:fill="auto"/>
          </w:tcPr>
          <w:p w14:paraId="78A4B912" w14:textId="77777777" w:rsidR="002F2096" w:rsidRDefault="002F2096" w:rsidP="0008694C"/>
        </w:tc>
        <w:tc>
          <w:tcPr>
            <w:tcW w:w="1740" w:type="pct"/>
            <w:shd w:val="clear" w:color="auto" w:fill="auto"/>
            <w:vAlign w:val="center"/>
          </w:tcPr>
          <w:p w14:paraId="154EA409" w14:textId="77777777" w:rsidR="00B05871" w:rsidRDefault="00B0034C" w:rsidP="0008694C">
            <w:pPr>
              <w:pStyle w:val="Odstavecseseznamem"/>
              <w:numPr>
                <w:ilvl w:val="0"/>
                <w:numId w:val="8"/>
              </w:numPr>
              <w:rPr>
                <w:ins w:id="417" w:author="Word Document Comparison" w:date="2025-03-31T16:34:00Z" w16du:dateUtc="2025-03-31T14:34:00Z"/>
              </w:rPr>
            </w:pPr>
            <w:ins w:id="418" w:author="Word Document Comparison" w:date="2025-03-31T16:34:00Z" w16du:dateUtc="2025-03-31T14:34:00Z">
              <w:r>
                <w:t>Řešení lze v případě potřeby rozšířit (tj. nyní parametr nepožadován) o parametr:</w:t>
              </w:r>
            </w:ins>
          </w:p>
          <w:p w14:paraId="625CE411" w14:textId="4C6F8172" w:rsidR="002F2096" w:rsidRDefault="002F2096" w:rsidP="00D17315">
            <w:pPr>
              <w:pStyle w:val="Odstavecseseznamem"/>
              <w:ind w:left="360"/>
              <w:pPrChange w:id="419" w:author="Word Document Comparison" w:date="2025-03-31T16:34:00Z" w16du:dateUtc="2025-03-31T14:34:00Z">
                <w:pPr>
                  <w:pStyle w:val="Odstavecseseznamem"/>
                  <w:numPr>
                    <w:numId w:val="8"/>
                  </w:numPr>
                  <w:ind w:left="360" w:hanging="360"/>
                </w:pPr>
              </w:pPrChange>
            </w:pPr>
            <w:r w:rsidRPr="00896ABF">
              <w:t>Podpora dešifrování příchozího SSL/TLS provozu, za pomoci serverového certifikátu a priv klíče (reverse proxy)</w:t>
            </w:r>
          </w:p>
        </w:tc>
        <w:tc>
          <w:tcPr>
            <w:tcW w:w="575" w:type="pct"/>
            <w:shd w:val="clear" w:color="auto" w:fill="FFFF00"/>
          </w:tcPr>
          <w:p w14:paraId="20A65C2F" w14:textId="77777777" w:rsidR="002F2096" w:rsidRPr="00E87B35" w:rsidRDefault="002F2096" w:rsidP="0008694C"/>
        </w:tc>
        <w:tc>
          <w:tcPr>
            <w:tcW w:w="1455" w:type="pct"/>
            <w:shd w:val="clear" w:color="auto" w:fill="FFFF00"/>
          </w:tcPr>
          <w:p w14:paraId="292B4227" w14:textId="77777777" w:rsidR="002F2096" w:rsidRPr="00E87B35" w:rsidRDefault="002F2096" w:rsidP="0008694C"/>
        </w:tc>
      </w:tr>
      <w:tr w:rsidR="002F2096" w:rsidRPr="00AD76B0" w14:paraId="753D2514" w14:textId="77777777" w:rsidTr="00550D1D">
        <w:trPr>
          <w:cantSplit/>
          <w:trHeight w:val="236"/>
          <w:jc w:val="center"/>
        </w:trPr>
        <w:tc>
          <w:tcPr>
            <w:tcW w:w="358" w:type="pct"/>
          </w:tcPr>
          <w:p w14:paraId="22D8A8D4" w14:textId="77777777" w:rsidR="002F2096" w:rsidRPr="00AD76B0" w:rsidRDefault="002F2096" w:rsidP="002D1608">
            <w:pPr>
              <w:pStyle w:val="Bezmezer"/>
              <w:numPr>
                <w:ilvl w:val="0"/>
                <w:numId w:val="59"/>
              </w:numPr>
            </w:pPr>
          </w:p>
        </w:tc>
        <w:tc>
          <w:tcPr>
            <w:tcW w:w="872" w:type="pct"/>
            <w:vMerge/>
            <w:shd w:val="clear" w:color="auto" w:fill="auto"/>
          </w:tcPr>
          <w:p w14:paraId="6CD186B5" w14:textId="77777777" w:rsidR="002F2096" w:rsidRDefault="002F2096" w:rsidP="0008694C"/>
        </w:tc>
        <w:tc>
          <w:tcPr>
            <w:tcW w:w="1740" w:type="pct"/>
            <w:shd w:val="clear" w:color="auto" w:fill="auto"/>
            <w:vAlign w:val="center"/>
          </w:tcPr>
          <w:p w14:paraId="1DD359F2" w14:textId="77777777" w:rsidR="00B05871" w:rsidRDefault="00B0034C" w:rsidP="0008694C">
            <w:pPr>
              <w:pStyle w:val="Odstavecseseznamem"/>
              <w:numPr>
                <w:ilvl w:val="0"/>
                <w:numId w:val="8"/>
              </w:numPr>
              <w:rPr>
                <w:ins w:id="420" w:author="Word Document Comparison" w:date="2025-03-31T16:34:00Z" w16du:dateUtc="2025-03-31T14:34:00Z"/>
              </w:rPr>
            </w:pPr>
            <w:ins w:id="421" w:author="Word Document Comparison" w:date="2025-03-31T16:34:00Z" w16du:dateUtc="2025-03-31T14:34:00Z">
              <w:r>
                <w:t>Řešení lze v případě potřeby rozšířit (tj. nyní parametr nepožadován) o parametr:</w:t>
              </w:r>
            </w:ins>
          </w:p>
          <w:p w14:paraId="3D29C8B6" w14:textId="7D19B5AF" w:rsidR="002F2096" w:rsidRDefault="002F2096" w:rsidP="00D17315">
            <w:pPr>
              <w:pStyle w:val="Odstavecseseznamem"/>
              <w:ind w:left="360"/>
              <w:pPrChange w:id="422" w:author="Word Document Comparison" w:date="2025-03-31T16:34:00Z" w16du:dateUtc="2025-03-31T14:34:00Z">
                <w:pPr>
                  <w:pStyle w:val="Odstavecseseznamem"/>
                  <w:numPr>
                    <w:numId w:val="8"/>
                  </w:numPr>
                  <w:ind w:left="360" w:hanging="360"/>
                </w:pPr>
              </w:pPrChange>
            </w:pPr>
            <w:r w:rsidRPr="00896ABF">
              <w:t>Podpora dešifrování odchozího SSL/TLS provozu, za pomoci naimportovaného priv klíče interního serveru (forward proxy)</w:t>
            </w:r>
          </w:p>
        </w:tc>
        <w:tc>
          <w:tcPr>
            <w:tcW w:w="575" w:type="pct"/>
            <w:shd w:val="clear" w:color="auto" w:fill="FFFF00"/>
          </w:tcPr>
          <w:p w14:paraId="0705CACF" w14:textId="77777777" w:rsidR="002F2096" w:rsidRPr="00E87B35" w:rsidRDefault="002F2096" w:rsidP="0008694C"/>
        </w:tc>
        <w:tc>
          <w:tcPr>
            <w:tcW w:w="1455" w:type="pct"/>
            <w:shd w:val="clear" w:color="auto" w:fill="FFFF00"/>
          </w:tcPr>
          <w:p w14:paraId="04420EC4" w14:textId="77777777" w:rsidR="002F2096" w:rsidRPr="00E87B35" w:rsidRDefault="002F2096" w:rsidP="0008694C"/>
        </w:tc>
      </w:tr>
      <w:tr w:rsidR="002F2096" w:rsidRPr="00AD76B0" w14:paraId="708EF4EC" w14:textId="77777777" w:rsidTr="00550D1D">
        <w:trPr>
          <w:cantSplit/>
          <w:trHeight w:val="236"/>
          <w:jc w:val="center"/>
        </w:trPr>
        <w:tc>
          <w:tcPr>
            <w:tcW w:w="358" w:type="pct"/>
          </w:tcPr>
          <w:p w14:paraId="7A1B4711" w14:textId="77777777" w:rsidR="002F2096" w:rsidRPr="00AD76B0" w:rsidRDefault="002F2096" w:rsidP="002D1608">
            <w:pPr>
              <w:pStyle w:val="Bezmezer"/>
              <w:numPr>
                <w:ilvl w:val="0"/>
                <w:numId w:val="59"/>
              </w:numPr>
            </w:pPr>
          </w:p>
        </w:tc>
        <w:tc>
          <w:tcPr>
            <w:tcW w:w="872" w:type="pct"/>
            <w:vMerge/>
            <w:shd w:val="clear" w:color="auto" w:fill="auto"/>
          </w:tcPr>
          <w:p w14:paraId="0382555C" w14:textId="77777777" w:rsidR="002F2096" w:rsidRDefault="002F2096" w:rsidP="0008694C"/>
        </w:tc>
        <w:tc>
          <w:tcPr>
            <w:tcW w:w="1740" w:type="pct"/>
            <w:shd w:val="clear" w:color="auto" w:fill="auto"/>
            <w:vAlign w:val="center"/>
          </w:tcPr>
          <w:p w14:paraId="2281C396" w14:textId="77777777" w:rsidR="00B05871" w:rsidRDefault="00B0034C" w:rsidP="0008694C">
            <w:pPr>
              <w:pStyle w:val="Odstavecseseznamem"/>
              <w:numPr>
                <w:ilvl w:val="0"/>
                <w:numId w:val="8"/>
              </w:numPr>
              <w:rPr>
                <w:ins w:id="423" w:author="Word Document Comparison" w:date="2025-03-31T16:34:00Z" w16du:dateUtc="2025-03-31T14:34:00Z"/>
              </w:rPr>
            </w:pPr>
            <w:ins w:id="424" w:author="Word Document Comparison" w:date="2025-03-31T16:34:00Z" w16du:dateUtc="2025-03-31T14:34:00Z">
              <w:r>
                <w:t>Řešení lze v případě potřeby rozšířit (tj. nyní parametr nepožadován) o parametr:</w:t>
              </w:r>
            </w:ins>
          </w:p>
          <w:p w14:paraId="3A115967" w14:textId="3A537588" w:rsidR="002F2096" w:rsidRDefault="002F2096" w:rsidP="00D17315">
            <w:pPr>
              <w:pStyle w:val="Odstavecseseznamem"/>
              <w:ind w:left="360"/>
              <w:pPrChange w:id="425" w:author="Word Document Comparison" w:date="2025-03-31T16:34:00Z" w16du:dateUtc="2025-03-31T14:34:00Z">
                <w:pPr>
                  <w:pStyle w:val="Odstavecseseznamem"/>
                  <w:numPr>
                    <w:numId w:val="8"/>
                  </w:numPr>
                  <w:ind w:left="360" w:hanging="360"/>
                </w:pPr>
              </w:pPrChange>
            </w:pPr>
            <w:r w:rsidRPr="00896ABF">
              <w:t>Dešifrovaný provoz musí být možno definovat na základě všech typických parametrů, jako jsou zdrojová a cílová IP adresa, port, uživatelská identita</w:t>
            </w:r>
          </w:p>
        </w:tc>
        <w:tc>
          <w:tcPr>
            <w:tcW w:w="575" w:type="pct"/>
            <w:shd w:val="clear" w:color="auto" w:fill="FFFF00"/>
          </w:tcPr>
          <w:p w14:paraId="469F99FC" w14:textId="77777777" w:rsidR="002F2096" w:rsidRPr="00E87B35" w:rsidRDefault="002F2096" w:rsidP="0008694C"/>
        </w:tc>
        <w:tc>
          <w:tcPr>
            <w:tcW w:w="1455" w:type="pct"/>
            <w:shd w:val="clear" w:color="auto" w:fill="FFFF00"/>
          </w:tcPr>
          <w:p w14:paraId="73E34304" w14:textId="77777777" w:rsidR="002F2096" w:rsidRPr="00E87B35" w:rsidRDefault="002F2096" w:rsidP="0008694C"/>
        </w:tc>
      </w:tr>
      <w:tr w:rsidR="002F2096" w:rsidRPr="00AD76B0" w14:paraId="0ADB1FCE" w14:textId="77777777" w:rsidTr="00550D1D">
        <w:trPr>
          <w:cantSplit/>
          <w:trHeight w:val="236"/>
          <w:jc w:val="center"/>
        </w:trPr>
        <w:tc>
          <w:tcPr>
            <w:tcW w:w="358" w:type="pct"/>
          </w:tcPr>
          <w:p w14:paraId="57D38C6F" w14:textId="77777777" w:rsidR="002F2096" w:rsidRPr="00AD76B0" w:rsidRDefault="002F2096" w:rsidP="002D1608">
            <w:pPr>
              <w:pStyle w:val="Bezmezer"/>
              <w:numPr>
                <w:ilvl w:val="0"/>
                <w:numId w:val="59"/>
              </w:numPr>
            </w:pPr>
          </w:p>
        </w:tc>
        <w:tc>
          <w:tcPr>
            <w:tcW w:w="872" w:type="pct"/>
            <w:vMerge/>
            <w:shd w:val="clear" w:color="auto" w:fill="auto"/>
          </w:tcPr>
          <w:p w14:paraId="69BF6559" w14:textId="77777777" w:rsidR="002F2096" w:rsidRDefault="002F2096" w:rsidP="0008694C"/>
        </w:tc>
        <w:tc>
          <w:tcPr>
            <w:tcW w:w="1740" w:type="pct"/>
            <w:shd w:val="clear" w:color="auto" w:fill="auto"/>
            <w:vAlign w:val="center"/>
          </w:tcPr>
          <w:p w14:paraId="2BD9D3C5" w14:textId="77777777" w:rsidR="00B05871" w:rsidRDefault="00B0034C" w:rsidP="0008694C">
            <w:pPr>
              <w:pStyle w:val="Odstavecseseznamem"/>
              <w:numPr>
                <w:ilvl w:val="0"/>
                <w:numId w:val="8"/>
              </w:numPr>
              <w:rPr>
                <w:ins w:id="426" w:author="Word Document Comparison" w:date="2025-03-31T16:34:00Z" w16du:dateUtc="2025-03-31T14:34:00Z"/>
              </w:rPr>
            </w:pPr>
            <w:ins w:id="427" w:author="Word Document Comparison" w:date="2025-03-31T16:34:00Z" w16du:dateUtc="2025-03-31T14:34:00Z">
              <w:r>
                <w:t>Řešení lze v případě potřeby rozšířit (tj. nyní parametr nepožadován) o parametr:</w:t>
              </w:r>
            </w:ins>
          </w:p>
          <w:p w14:paraId="6E9FFE2A" w14:textId="09FB32AE" w:rsidR="002F2096" w:rsidRDefault="002F2096" w:rsidP="00D17315">
            <w:pPr>
              <w:pStyle w:val="Odstavecseseznamem"/>
              <w:ind w:left="360"/>
              <w:pPrChange w:id="428" w:author="Word Document Comparison" w:date="2025-03-31T16:34:00Z" w16du:dateUtc="2025-03-31T14:34:00Z">
                <w:pPr>
                  <w:pStyle w:val="Odstavecseseznamem"/>
                  <w:numPr>
                    <w:numId w:val="8"/>
                  </w:numPr>
                  <w:ind w:left="360" w:hanging="360"/>
                </w:pPr>
              </w:pPrChange>
            </w:pPr>
            <w:r w:rsidRPr="00896ABF">
              <w:t>Podpora dešifrování protokolu TLS verze 1.2 i 1.3</w:t>
            </w:r>
          </w:p>
        </w:tc>
        <w:tc>
          <w:tcPr>
            <w:tcW w:w="575" w:type="pct"/>
            <w:shd w:val="clear" w:color="auto" w:fill="FFFF00"/>
          </w:tcPr>
          <w:p w14:paraId="0AE6949C" w14:textId="77777777" w:rsidR="002F2096" w:rsidRPr="00E87B35" w:rsidRDefault="002F2096" w:rsidP="0008694C"/>
        </w:tc>
        <w:tc>
          <w:tcPr>
            <w:tcW w:w="1455" w:type="pct"/>
            <w:shd w:val="clear" w:color="auto" w:fill="FFFF00"/>
          </w:tcPr>
          <w:p w14:paraId="4ADFE82F" w14:textId="77777777" w:rsidR="002F2096" w:rsidRPr="00E87B35" w:rsidRDefault="002F2096" w:rsidP="0008694C"/>
        </w:tc>
      </w:tr>
      <w:tr w:rsidR="002F2096" w:rsidRPr="00AD76B0" w14:paraId="15646D4E" w14:textId="77777777" w:rsidTr="00550D1D">
        <w:trPr>
          <w:cantSplit/>
          <w:trHeight w:val="236"/>
          <w:jc w:val="center"/>
        </w:trPr>
        <w:tc>
          <w:tcPr>
            <w:tcW w:w="358" w:type="pct"/>
          </w:tcPr>
          <w:p w14:paraId="4A982653" w14:textId="77777777" w:rsidR="002F2096" w:rsidRPr="00AD76B0" w:rsidRDefault="002F2096" w:rsidP="002D1608">
            <w:pPr>
              <w:pStyle w:val="Bezmezer"/>
              <w:numPr>
                <w:ilvl w:val="0"/>
                <w:numId w:val="59"/>
              </w:numPr>
            </w:pPr>
          </w:p>
        </w:tc>
        <w:tc>
          <w:tcPr>
            <w:tcW w:w="872" w:type="pct"/>
            <w:vMerge/>
            <w:shd w:val="clear" w:color="auto" w:fill="auto"/>
          </w:tcPr>
          <w:p w14:paraId="4A03294D" w14:textId="77777777" w:rsidR="002F2096" w:rsidRDefault="002F2096" w:rsidP="00F24474"/>
        </w:tc>
        <w:tc>
          <w:tcPr>
            <w:tcW w:w="1740" w:type="pct"/>
            <w:shd w:val="clear" w:color="auto" w:fill="auto"/>
            <w:vAlign w:val="center"/>
          </w:tcPr>
          <w:p w14:paraId="24AE76C1" w14:textId="77777777" w:rsidR="00B05871" w:rsidRDefault="00B0034C" w:rsidP="00F24474">
            <w:pPr>
              <w:pStyle w:val="Odstavecseseznamem"/>
              <w:numPr>
                <w:ilvl w:val="0"/>
                <w:numId w:val="8"/>
              </w:numPr>
              <w:rPr>
                <w:ins w:id="429" w:author="Word Document Comparison" w:date="2025-03-31T16:34:00Z" w16du:dateUtc="2025-03-31T14:34:00Z"/>
              </w:rPr>
            </w:pPr>
            <w:ins w:id="430" w:author="Word Document Comparison" w:date="2025-03-31T16:34:00Z" w16du:dateUtc="2025-03-31T14:34:00Z">
              <w:r>
                <w:t>Řešení lze v případě potřeby rozšířit (tj. nyní parametr nepožadován) o parametr:</w:t>
              </w:r>
            </w:ins>
          </w:p>
          <w:p w14:paraId="76543F11" w14:textId="6CF29C10" w:rsidR="002F2096" w:rsidRDefault="002F2096" w:rsidP="00D17315">
            <w:pPr>
              <w:pStyle w:val="Odstavecseseznamem"/>
              <w:ind w:left="360"/>
              <w:pPrChange w:id="431" w:author="Word Document Comparison" w:date="2025-03-31T16:34:00Z" w16du:dateUtc="2025-03-31T14:34:00Z">
                <w:pPr>
                  <w:pStyle w:val="Odstavecseseznamem"/>
                  <w:numPr>
                    <w:numId w:val="8"/>
                  </w:numPr>
                  <w:ind w:left="360" w:hanging="360"/>
                </w:pPr>
              </w:pPrChange>
            </w:pPr>
            <w:r w:rsidRPr="00DA4D94">
              <w:t>FW nebo jiné dekrypční zařízení dešifrování za pomocí ECC (Elliptical Curve Cryptography) a ECDHE pro příchozí i odchozí provoz</w:t>
            </w:r>
          </w:p>
        </w:tc>
        <w:tc>
          <w:tcPr>
            <w:tcW w:w="575" w:type="pct"/>
            <w:shd w:val="clear" w:color="auto" w:fill="FFFF00"/>
          </w:tcPr>
          <w:p w14:paraId="1904760D" w14:textId="77777777" w:rsidR="002F2096" w:rsidRPr="00E87B35" w:rsidRDefault="002F2096" w:rsidP="00F24474"/>
        </w:tc>
        <w:tc>
          <w:tcPr>
            <w:tcW w:w="1455" w:type="pct"/>
            <w:shd w:val="clear" w:color="auto" w:fill="FFFF00"/>
          </w:tcPr>
          <w:p w14:paraId="5B318266" w14:textId="77777777" w:rsidR="002F2096" w:rsidRPr="00E87B35" w:rsidRDefault="002F2096" w:rsidP="00F24474"/>
        </w:tc>
      </w:tr>
      <w:tr w:rsidR="002F2096" w:rsidRPr="00AD76B0" w14:paraId="0C2645D6" w14:textId="77777777" w:rsidTr="00550D1D">
        <w:trPr>
          <w:cantSplit/>
          <w:trHeight w:val="236"/>
          <w:jc w:val="center"/>
        </w:trPr>
        <w:tc>
          <w:tcPr>
            <w:tcW w:w="358" w:type="pct"/>
          </w:tcPr>
          <w:p w14:paraId="3B9170F0" w14:textId="77777777" w:rsidR="002F2096" w:rsidRPr="00AD76B0" w:rsidRDefault="002F2096" w:rsidP="002D1608">
            <w:pPr>
              <w:pStyle w:val="Bezmezer"/>
              <w:numPr>
                <w:ilvl w:val="0"/>
                <w:numId w:val="59"/>
              </w:numPr>
            </w:pPr>
          </w:p>
        </w:tc>
        <w:tc>
          <w:tcPr>
            <w:tcW w:w="872" w:type="pct"/>
            <w:vMerge/>
            <w:shd w:val="clear" w:color="auto" w:fill="auto"/>
          </w:tcPr>
          <w:p w14:paraId="55A67D47" w14:textId="77777777" w:rsidR="002F2096" w:rsidRDefault="002F2096" w:rsidP="00F24474"/>
        </w:tc>
        <w:tc>
          <w:tcPr>
            <w:tcW w:w="1740" w:type="pct"/>
            <w:shd w:val="clear" w:color="auto" w:fill="auto"/>
            <w:vAlign w:val="center"/>
          </w:tcPr>
          <w:p w14:paraId="528B0E91" w14:textId="77777777" w:rsidR="00B05871" w:rsidRDefault="00B0034C" w:rsidP="00F24474">
            <w:pPr>
              <w:pStyle w:val="Odstavecseseznamem"/>
              <w:numPr>
                <w:ilvl w:val="0"/>
                <w:numId w:val="8"/>
              </w:numPr>
              <w:rPr>
                <w:ins w:id="432" w:author="Word Document Comparison" w:date="2025-03-31T16:34:00Z" w16du:dateUtc="2025-03-31T14:34:00Z"/>
              </w:rPr>
            </w:pPr>
            <w:ins w:id="433" w:author="Word Document Comparison" w:date="2025-03-31T16:34:00Z" w16du:dateUtc="2025-03-31T14:34:00Z">
              <w:r>
                <w:t>Řešení lze v případě potřeby rozšířit (tj. nyní parametr nepožadován) o parametr:</w:t>
              </w:r>
            </w:ins>
          </w:p>
          <w:p w14:paraId="6F2101AE" w14:textId="3259FD7C" w:rsidR="002F2096" w:rsidRDefault="002F2096" w:rsidP="00D17315">
            <w:pPr>
              <w:pStyle w:val="Odstavecseseznamem"/>
              <w:ind w:left="360"/>
              <w:pPrChange w:id="434" w:author="Word Document Comparison" w:date="2025-03-31T16:34:00Z" w16du:dateUtc="2025-03-31T14:34:00Z">
                <w:pPr>
                  <w:pStyle w:val="Odstavecseseznamem"/>
                  <w:numPr>
                    <w:numId w:val="8"/>
                  </w:numPr>
                  <w:ind w:left="360" w:hanging="360"/>
                </w:pPr>
              </w:pPrChange>
            </w:pPr>
            <w:r w:rsidRPr="00DA4D94">
              <w:t>Podpora L7 Aplikačního Firewallu a rozpoznání aplikací nezávisle na TCP/UDP portech (update aplikačních signatur výrobcem)</w:t>
            </w:r>
          </w:p>
        </w:tc>
        <w:tc>
          <w:tcPr>
            <w:tcW w:w="575" w:type="pct"/>
            <w:shd w:val="clear" w:color="auto" w:fill="FFFF00"/>
          </w:tcPr>
          <w:p w14:paraId="604A57D6" w14:textId="77777777" w:rsidR="002F2096" w:rsidRPr="00E87B35" w:rsidRDefault="002F2096" w:rsidP="00F24474"/>
        </w:tc>
        <w:tc>
          <w:tcPr>
            <w:tcW w:w="1455" w:type="pct"/>
            <w:shd w:val="clear" w:color="auto" w:fill="FFFF00"/>
          </w:tcPr>
          <w:p w14:paraId="1F188EAD" w14:textId="77777777" w:rsidR="002F2096" w:rsidRPr="00E87B35" w:rsidRDefault="002F2096" w:rsidP="00F24474"/>
        </w:tc>
      </w:tr>
      <w:tr w:rsidR="002F2096" w:rsidRPr="00AD76B0" w14:paraId="5A8C2CC7" w14:textId="77777777" w:rsidTr="00550D1D">
        <w:trPr>
          <w:cantSplit/>
          <w:trHeight w:val="236"/>
          <w:jc w:val="center"/>
        </w:trPr>
        <w:tc>
          <w:tcPr>
            <w:tcW w:w="358" w:type="pct"/>
          </w:tcPr>
          <w:p w14:paraId="12C7DC34" w14:textId="77777777" w:rsidR="002F2096" w:rsidRPr="00AD76B0" w:rsidRDefault="002F2096" w:rsidP="002D1608">
            <w:pPr>
              <w:pStyle w:val="Bezmezer"/>
              <w:numPr>
                <w:ilvl w:val="0"/>
                <w:numId w:val="59"/>
              </w:numPr>
            </w:pPr>
          </w:p>
        </w:tc>
        <w:tc>
          <w:tcPr>
            <w:tcW w:w="872" w:type="pct"/>
            <w:vMerge/>
            <w:shd w:val="clear" w:color="auto" w:fill="auto"/>
          </w:tcPr>
          <w:p w14:paraId="1857742F" w14:textId="77777777" w:rsidR="002F2096" w:rsidRDefault="002F2096" w:rsidP="00F24474"/>
        </w:tc>
        <w:tc>
          <w:tcPr>
            <w:tcW w:w="1740" w:type="pct"/>
            <w:shd w:val="clear" w:color="auto" w:fill="auto"/>
            <w:vAlign w:val="center"/>
          </w:tcPr>
          <w:p w14:paraId="35DC14BB" w14:textId="77777777" w:rsidR="00B05871" w:rsidRDefault="00B0034C" w:rsidP="00F24474">
            <w:pPr>
              <w:pStyle w:val="Odstavecseseznamem"/>
              <w:numPr>
                <w:ilvl w:val="0"/>
                <w:numId w:val="8"/>
              </w:numPr>
              <w:rPr>
                <w:ins w:id="435" w:author="Word Document Comparison" w:date="2025-03-31T16:34:00Z" w16du:dateUtc="2025-03-31T14:34:00Z"/>
              </w:rPr>
            </w:pPr>
            <w:ins w:id="436" w:author="Word Document Comparison" w:date="2025-03-31T16:34:00Z" w16du:dateUtc="2025-03-31T14:34:00Z">
              <w:r>
                <w:t>Řešení lze v případě potřeby rozšířit (tj. nyní parametr nepožadován) o parametr:</w:t>
              </w:r>
            </w:ins>
          </w:p>
          <w:p w14:paraId="6E10F8E0" w14:textId="415E58A3" w:rsidR="002F2096" w:rsidRDefault="002F2096" w:rsidP="00D17315">
            <w:pPr>
              <w:pStyle w:val="Odstavecseseznamem"/>
              <w:ind w:left="360"/>
              <w:pPrChange w:id="437" w:author="Word Document Comparison" w:date="2025-03-31T16:34:00Z" w16du:dateUtc="2025-03-31T14:34:00Z">
                <w:pPr>
                  <w:pStyle w:val="Odstavecseseznamem"/>
                  <w:numPr>
                    <w:numId w:val="8"/>
                  </w:numPr>
                  <w:ind w:left="360" w:hanging="360"/>
                </w:pPr>
              </w:pPrChange>
            </w:pPr>
            <w:r w:rsidRPr="00DA4D94">
              <w:t>FW obsahuje mimo definovaných jednotlivých aplikací i aplikační kategorie</w:t>
            </w:r>
          </w:p>
        </w:tc>
        <w:tc>
          <w:tcPr>
            <w:tcW w:w="575" w:type="pct"/>
            <w:shd w:val="clear" w:color="auto" w:fill="FFFF00"/>
          </w:tcPr>
          <w:p w14:paraId="1C28A65C" w14:textId="77777777" w:rsidR="002F2096" w:rsidRPr="00E87B35" w:rsidRDefault="002F2096" w:rsidP="00F24474"/>
        </w:tc>
        <w:tc>
          <w:tcPr>
            <w:tcW w:w="1455" w:type="pct"/>
            <w:shd w:val="clear" w:color="auto" w:fill="FFFF00"/>
          </w:tcPr>
          <w:p w14:paraId="5E82C9FF" w14:textId="77777777" w:rsidR="002F2096" w:rsidRPr="00E87B35" w:rsidRDefault="002F2096" w:rsidP="00F24474"/>
        </w:tc>
      </w:tr>
      <w:tr w:rsidR="002F2096" w:rsidRPr="00AD76B0" w14:paraId="61A3EC7D" w14:textId="77777777" w:rsidTr="00550D1D">
        <w:trPr>
          <w:cantSplit/>
          <w:trHeight w:val="236"/>
          <w:jc w:val="center"/>
        </w:trPr>
        <w:tc>
          <w:tcPr>
            <w:tcW w:w="358" w:type="pct"/>
          </w:tcPr>
          <w:p w14:paraId="49409742" w14:textId="77777777" w:rsidR="002F2096" w:rsidRPr="00AD76B0" w:rsidRDefault="002F2096" w:rsidP="002D1608">
            <w:pPr>
              <w:pStyle w:val="Bezmezer"/>
              <w:numPr>
                <w:ilvl w:val="0"/>
                <w:numId w:val="59"/>
              </w:numPr>
            </w:pPr>
          </w:p>
        </w:tc>
        <w:tc>
          <w:tcPr>
            <w:tcW w:w="872" w:type="pct"/>
            <w:vMerge/>
            <w:shd w:val="clear" w:color="auto" w:fill="auto"/>
          </w:tcPr>
          <w:p w14:paraId="4DF7AE2B" w14:textId="77777777" w:rsidR="002F2096" w:rsidRDefault="002F2096" w:rsidP="00F24474"/>
        </w:tc>
        <w:tc>
          <w:tcPr>
            <w:tcW w:w="1740" w:type="pct"/>
            <w:shd w:val="clear" w:color="auto" w:fill="auto"/>
            <w:vAlign w:val="center"/>
          </w:tcPr>
          <w:p w14:paraId="61DA85CC" w14:textId="77777777" w:rsidR="00B05871" w:rsidRDefault="00B0034C" w:rsidP="00F24474">
            <w:pPr>
              <w:pStyle w:val="Odstavecseseznamem"/>
              <w:numPr>
                <w:ilvl w:val="0"/>
                <w:numId w:val="8"/>
              </w:numPr>
              <w:rPr>
                <w:ins w:id="438" w:author="Word Document Comparison" w:date="2025-03-31T16:34:00Z" w16du:dateUtc="2025-03-31T14:34:00Z"/>
              </w:rPr>
            </w:pPr>
            <w:ins w:id="439" w:author="Word Document Comparison" w:date="2025-03-31T16:34:00Z" w16du:dateUtc="2025-03-31T14:34:00Z">
              <w:r>
                <w:t>Řešení lze v případě potřeby rozšířit (tj. nyní parametr nepožadován) o parametr:</w:t>
              </w:r>
            </w:ins>
          </w:p>
          <w:p w14:paraId="31E196BE" w14:textId="5B7B2FD8" w:rsidR="002F2096" w:rsidRDefault="002F2096" w:rsidP="00D17315">
            <w:pPr>
              <w:pStyle w:val="Odstavecseseznamem"/>
              <w:ind w:left="360"/>
              <w:pPrChange w:id="440" w:author="Word Document Comparison" w:date="2025-03-31T16:34:00Z" w16du:dateUtc="2025-03-31T14:34:00Z">
                <w:pPr>
                  <w:pStyle w:val="Odstavecseseznamem"/>
                  <w:numPr>
                    <w:numId w:val="8"/>
                  </w:numPr>
                  <w:ind w:left="360" w:hanging="360"/>
                </w:pPr>
              </w:pPrChange>
            </w:pPr>
            <w:r w:rsidRPr="00DA4D94">
              <w:t>Definovaná aplikace/kategorie je jedním "match" kritériem při policy lookup společně se source a destination IP</w:t>
            </w:r>
          </w:p>
        </w:tc>
        <w:tc>
          <w:tcPr>
            <w:tcW w:w="575" w:type="pct"/>
            <w:shd w:val="clear" w:color="auto" w:fill="FFFF00"/>
          </w:tcPr>
          <w:p w14:paraId="3660B8D0" w14:textId="77777777" w:rsidR="002F2096" w:rsidRPr="00E87B35" w:rsidRDefault="002F2096" w:rsidP="00F24474"/>
        </w:tc>
        <w:tc>
          <w:tcPr>
            <w:tcW w:w="1455" w:type="pct"/>
            <w:shd w:val="clear" w:color="auto" w:fill="FFFF00"/>
          </w:tcPr>
          <w:p w14:paraId="379EC979" w14:textId="77777777" w:rsidR="002F2096" w:rsidRPr="00E87B35" w:rsidRDefault="002F2096" w:rsidP="00F24474"/>
        </w:tc>
      </w:tr>
      <w:tr w:rsidR="002F2096" w:rsidRPr="00AD76B0" w14:paraId="6D3B423B" w14:textId="77777777" w:rsidTr="00550D1D">
        <w:trPr>
          <w:cantSplit/>
          <w:trHeight w:val="236"/>
          <w:jc w:val="center"/>
        </w:trPr>
        <w:tc>
          <w:tcPr>
            <w:tcW w:w="358" w:type="pct"/>
          </w:tcPr>
          <w:p w14:paraId="7DA9A1F6" w14:textId="77777777" w:rsidR="002F2096" w:rsidRPr="00AD76B0" w:rsidRDefault="002F2096" w:rsidP="002D1608">
            <w:pPr>
              <w:pStyle w:val="Bezmezer"/>
              <w:numPr>
                <w:ilvl w:val="0"/>
                <w:numId w:val="59"/>
              </w:numPr>
            </w:pPr>
          </w:p>
        </w:tc>
        <w:tc>
          <w:tcPr>
            <w:tcW w:w="872" w:type="pct"/>
            <w:vMerge/>
            <w:shd w:val="clear" w:color="auto" w:fill="auto"/>
          </w:tcPr>
          <w:p w14:paraId="6FB7595E" w14:textId="77777777" w:rsidR="002F2096" w:rsidRDefault="002F2096" w:rsidP="00F24474"/>
        </w:tc>
        <w:tc>
          <w:tcPr>
            <w:tcW w:w="1740" w:type="pct"/>
            <w:shd w:val="clear" w:color="auto" w:fill="auto"/>
            <w:vAlign w:val="center"/>
          </w:tcPr>
          <w:p w14:paraId="6995AFF4" w14:textId="77777777" w:rsidR="00B05871" w:rsidRDefault="00B0034C" w:rsidP="00F24474">
            <w:pPr>
              <w:pStyle w:val="Odstavecseseznamem"/>
              <w:numPr>
                <w:ilvl w:val="0"/>
                <w:numId w:val="8"/>
              </w:numPr>
              <w:rPr>
                <w:ins w:id="441" w:author="Word Document Comparison" w:date="2025-03-31T16:34:00Z" w16du:dateUtc="2025-03-31T14:34:00Z"/>
              </w:rPr>
            </w:pPr>
            <w:ins w:id="442" w:author="Word Document Comparison" w:date="2025-03-31T16:34:00Z" w16du:dateUtc="2025-03-31T14:34:00Z">
              <w:r>
                <w:t>Řešení lze v případě potřeby rozšířit (tj. nyní parametr nepožadován) o parametr:</w:t>
              </w:r>
            </w:ins>
          </w:p>
          <w:p w14:paraId="67EC66DA" w14:textId="1FE74803" w:rsidR="002F2096" w:rsidRDefault="002F2096" w:rsidP="00D17315">
            <w:pPr>
              <w:pStyle w:val="Odstavecseseznamem"/>
              <w:ind w:left="360"/>
              <w:pPrChange w:id="443" w:author="Word Document Comparison" w:date="2025-03-31T16:34:00Z" w16du:dateUtc="2025-03-31T14:34:00Z">
                <w:pPr>
                  <w:pStyle w:val="Odstavecseseznamem"/>
                  <w:numPr>
                    <w:numId w:val="8"/>
                  </w:numPr>
                  <w:ind w:left="360" w:hanging="360"/>
                </w:pPr>
              </w:pPrChange>
            </w:pPr>
            <w:r w:rsidRPr="00DA4D94">
              <w:t>Identifikace L7 aplikace musí probíhat přímo v FW</w:t>
            </w:r>
          </w:p>
        </w:tc>
        <w:tc>
          <w:tcPr>
            <w:tcW w:w="575" w:type="pct"/>
            <w:shd w:val="clear" w:color="auto" w:fill="FFFF00"/>
          </w:tcPr>
          <w:p w14:paraId="7332B533" w14:textId="77777777" w:rsidR="002F2096" w:rsidRPr="00E87B35" w:rsidRDefault="002F2096" w:rsidP="00F24474"/>
        </w:tc>
        <w:tc>
          <w:tcPr>
            <w:tcW w:w="1455" w:type="pct"/>
            <w:shd w:val="clear" w:color="auto" w:fill="FFFF00"/>
          </w:tcPr>
          <w:p w14:paraId="7B5E56F7" w14:textId="77777777" w:rsidR="002F2096" w:rsidRPr="00E87B35" w:rsidRDefault="002F2096" w:rsidP="00F24474"/>
        </w:tc>
      </w:tr>
      <w:tr w:rsidR="002F2096" w:rsidRPr="00AD76B0" w14:paraId="25CE8B87" w14:textId="77777777" w:rsidTr="00550D1D">
        <w:trPr>
          <w:cantSplit/>
          <w:trHeight w:val="236"/>
          <w:jc w:val="center"/>
        </w:trPr>
        <w:tc>
          <w:tcPr>
            <w:tcW w:w="358" w:type="pct"/>
          </w:tcPr>
          <w:p w14:paraId="0ED24EFB" w14:textId="77777777" w:rsidR="002F2096" w:rsidRPr="00AD76B0" w:rsidRDefault="002F2096" w:rsidP="002D1608">
            <w:pPr>
              <w:pStyle w:val="Bezmezer"/>
              <w:numPr>
                <w:ilvl w:val="0"/>
                <w:numId w:val="59"/>
              </w:numPr>
            </w:pPr>
          </w:p>
        </w:tc>
        <w:tc>
          <w:tcPr>
            <w:tcW w:w="872" w:type="pct"/>
            <w:vMerge/>
            <w:shd w:val="clear" w:color="auto" w:fill="auto"/>
          </w:tcPr>
          <w:p w14:paraId="352CBCC4" w14:textId="77777777" w:rsidR="002F2096" w:rsidRDefault="002F2096" w:rsidP="00F24474"/>
        </w:tc>
        <w:tc>
          <w:tcPr>
            <w:tcW w:w="1740" w:type="pct"/>
            <w:shd w:val="clear" w:color="auto" w:fill="auto"/>
            <w:vAlign w:val="center"/>
          </w:tcPr>
          <w:p w14:paraId="7F947E49" w14:textId="77777777" w:rsidR="00B05871" w:rsidRDefault="00B0034C" w:rsidP="00F24474">
            <w:pPr>
              <w:pStyle w:val="Odstavecseseznamem"/>
              <w:numPr>
                <w:ilvl w:val="0"/>
                <w:numId w:val="8"/>
              </w:numPr>
              <w:rPr>
                <w:ins w:id="444" w:author="Word Document Comparison" w:date="2025-03-31T16:34:00Z" w16du:dateUtc="2025-03-31T14:34:00Z"/>
              </w:rPr>
            </w:pPr>
            <w:ins w:id="445" w:author="Word Document Comparison" w:date="2025-03-31T16:34:00Z" w16du:dateUtc="2025-03-31T14:34:00Z">
              <w:r>
                <w:t>Řešení lze v případě potřeby rozšířit (tj. nyní parametr nepožadován) o parametr:</w:t>
              </w:r>
            </w:ins>
          </w:p>
          <w:p w14:paraId="10526CEB" w14:textId="06C26D11" w:rsidR="002F2096" w:rsidRDefault="002F2096" w:rsidP="00D17315">
            <w:pPr>
              <w:pStyle w:val="Odstavecseseznamem"/>
              <w:ind w:left="360"/>
              <w:pPrChange w:id="446" w:author="Word Document Comparison" w:date="2025-03-31T16:34:00Z" w16du:dateUtc="2025-03-31T14:34:00Z">
                <w:pPr>
                  <w:pStyle w:val="Odstavecseseznamem"/>
                  <w:numPr>
                    <w:numId w:val="8"/>
                  </w:numPr>
                  <w:ind w:left="360" w:hanging="360"/>
                </w:pPr>
              </w:pPrChange>
            </w:pPr>
            <w:r w:rsidRPr="00DA4D94">
              <w:t>FW musí umět pracovat s neznámými aplikacemi - upozornit na ně a mít možnost je zakázat</w:t>
            </w:r>
          </w:p>
        </w:tc>
        <w:tc>
          <w:tcPr>
            <w:tcW w:w="575" w:type="pct"/>
            <w:shd w:val="clear" w:color="auto" w:fill="FFFF00"/>
          </w:tcPr>
          <w:p w14:paraId="45293250" w14:textId="77777777" w:rsidR="002F2096" w:rsidRPr="00E87B35" w:rsidRDefault="002F2096" w:rsidP="00F24474"/>
        </w:tc>
        <w:tc>
          <w:tcPr>
            <w:tcW w:w="1455" w:type="pct"/>
            <w:shd w:val="clear" w:color="auto" w:fill="FFFF00"/>
          </w:tcPr>
          <w:p w14:paraId="587BF0B7" w14:textId="77777777" w:rsidR="002F2096" w:rsidRPr="00E87B35" w:rsidRDefault="002F2096" w:rsidP="00F24474"/>
        </w:tc>
      </w:tr>
      <w:tr w:rsidR="002F2096" w:rsidRPr="00AD76B0" w14:paraId="7D238734" w14:textId="77777777" w:rsidTr="00550D1D">
        <w:trPr>
          <w:cantSplit/>
          <w:trHeight w:val="236"/>
          <w:jc w:val="center"/>
        </w:trPr>
        <w:tc>
          <w:tcPr>
            <w:tcW w:w="358" w:type="pct"/>
          </w:tcPr>
          <w:p w14:paraId="46702375" w14:textId="77777777" w:rsidR="002F2096" w:rsidRPr="00AD76B0" w:rsidRDefault="002F2096" w:rsidP="002D1608">
            <w:pPr>
              <w:pStyle w:val="Bezmezer"/>
              <w:numPr>
                <w:ilvl w:val="0"/>
                <w:numId w:val="59"/>
              </w:numPr>
            </w:pPr>
          </w:p>
        </w:tc>
        <w:tc>
          <w:tcPr>
            <w:tcW w:w="872" w:type="pct"/>
            <w:vMerge/>
            <w:shd w:val="clear" w:color="auto" w:fill="auto"/>
          </w:tcPr>
          <w:p w14:paraId="570D093B" w14:textId="77777777" w:rsidR="002F2096" w:rsidRDefault="002F2096" w:rsidP="00F24474"/>
        </w:tc>
        <w:tc>
          <w:tcPr>
            <w:tcW w:w="1740" w:type="pct"/>
            <w:shd w:val="clear" w:color="auto" w:fill="auto"/>
            <w:vAlign w:val="center"/>
          </w:tcPr>
          <w:p w14:paraId="35449AC9" w14:textId="77777777" w:rsidR="00B05871" w:rsidRDefault="00B0034C" w:rsidP="00F24474">
            <w:pPr>
              <w:pStyle w:val="Odstavecseseznamem"/>
              <w:numPr>
                <w:ilvl w:val="0"/>
                <w:numId w:val="8"/>
              </w:numPr>
              <w:rPr>
                <w:ins w:id="447" w:author="Word Document Comparison" w:date="2025-03-31T16:34:00Z" w16du:dateUtc="2025-03-31T14:34:00Z"/>
              </w:rPr>
            </w:pPr>
            <w:ins w:id="448" w:author="Word Document Comparison" w:date="2025-03-31T16:34:00Z" w16du:dateUtc="2025-03-31T14:34:00Z">
              <w:r>
                <w:t>Řešení lze v případě potřeby rozšířit (tj. nyní parametr nepožadován) o parametr:</w:t>
              </w:r>
            </w:ins>
          </w:p>
          <w:p w14:paraId="2A281273" w14:textId="6BDECDB6" w:rsidR="002F2096" w:rsidRDefault="002F2096" w:rsidP="00D17315">
            <w:pPr>
              <w:pStyle w:val="Odstavecseseznamem"/>
              <w:ind w:left="360"/>
              <w:pPrChange w:id="449" w:author="Word Document Comparison" w:date="2025-03-31T16:34:00Z" w16du:dateUtc="2025-03-31T14:34:00Z">
                <w:pPr>
                  <w:pStyle w:val="Odstavecseseznamem"/>
                  <w:numPr>
                    <w:numId w:val="8"/>
                  </w:numPr>
                  <w:ind w:left="360" w:hanging="360"/>
                </w:pPr>
              </w:pPrChange>
            </w:pPr>
            <w:r w:rsidRPr="00DA4D94">
              <w:t>FW musí umožňovat tvorbu plnohodnotných, uživatelsky definovaných aplikací bez nutnosti využití externího nástroje nebo zásahu výrobce/dodavatele. Tyto uživatesky definované aplikace nejsou omezeny na specifický protokol (např. HTTP, HTTPS)</w:t>
            </w:r>
          </w:p>
        </w:tc>
        <w:tc>
          <w:tcPr>
            <w:tcW w:w="575" w:type="pct"/>
            <w:shd w:val="clear" w:color="auto" w:fill="FFFF00"/>
          </w:tcPr>
          <w:p w14:paraId="5E587C79" w14:textId="77777777" w:rsidR="002F2096" w:rsidRPr="00E87B35" w:rsidRDefault="002F2096" w:rsidP="00F24474"/>
        </w:tc>
        <w:tc>
          <w:tcPr>
            <w:tcW w:w="1455" w:type="pct"/>
            <w:shd w:val="clear" w:color="auto" w:fill="FFFF00"/>
          </w:tcPr>
          <w:p w14:paraId="03AC1EBA" w14:textId="77777777" w:rsidR="002F2096" w:rsidRPr="00E87B35" w:rsidRDefault="002F2096" w:rsidP="00F24474"/>
        </w:tc>
      </w:tr>
      <w:tr w:rsidR="002F2096" w:rsidRPr="00AD76B0" w14:paraId="7134FBFD" w14:textId="77777777" w:rsidTr="00550D1D">
        <w:trPr>
          <w:cantSplit/>
          <w:trHeight w:val="236"/>
          <w:jc w:val="center"/>
        </w:trPr>
        <w:tc>
          <w:tcPr>
            <w:tcW w:w="358" w:type="pct"/>
          </w:tcPr>
          <w:p w14:paraId="11E4F542" w14:textId="77777777" w:rsidR="002F2096" w:rsidRPr="00AD76B0" w:rsidRDefault="002F2096" w:rsidP="002D1608">
            <w:pPr>
              <w:pStyle w:val="Bezmezer"/>
              <w:numPr>
                <w:ilvl w:val="0"/>
                <w:numId w:val="59"/>
              </w:numPr>
            </w:pPr>
          </w:p>
        </w:tc>
        <w:tc>
          <w:tcPr>
            <w:tcW w:w="872" w:type="pct"/>
            <w:vMerge/>
            <w:shd w:val="clear" w:color="auto" w:fill="auto"/>
          </w:tcPr>
          <w:p w14:paraId="17A1A0B2" w14:textId="77777777" w:rsidR="002F2096" w:rsidRDefault="002F2096" w:rsidP="00F24474"/>
        </w:tc>
        <w:tc>
          <w:tcPr>
            <w:tcW w:w="1740" w:type="pct"/>
            <w:shd w:val="clear" w:color="auto" w:fill="auto"/>
            <w:vAlign w:val="center"/>
          </w:tcPr>
          <w:p w14:paraId="319CD551" w14:textId="77777777" w:rsidR="00B05871" w:rsidRDefault="00B0034C" w:rsidP="00F24474">
            <w:pPr>
              <w:pStyle w:val="Odstavecseseznamem"/>
              <w:numPr>
                <w:ilvl w:val="0"/>
                <w:numId w:val="8"/>
              </w:numPr>
              <w:rPr>
                <w:ins w:id="450" w:author="Word Document Comparison" w:date="2025-03-31T16:34:00Z" w16du:dateUtc="2025-03-31T14:34:00Z"/>
              </w:rPr>
            </w:pPr>
            <w:ins w:id="451" w:author="Word Document Comparison" w:date="2025-03-31T16:34:00Z" w16du:dateUtc="2025-03-31T14:34:00Z">
              <w:r>
                <w:t>Řešení lze v případě potřeby rozšířit (tj. nyní parametr nepožadován) o parametr:</w:t>
              </w:r>
            </w:ins>
          </w:p>
          <w:p w14:paraId="2E9E9D97" w14:textId="5D86A338" w:rsidR="002F2096" w:rsidRDefault="002F2096" w:rsidP="00D17315">
            <w:pPr>
              <w:pStyle w:val="Odstavecseseznamem"/>
              <w:ind w:left="360"/>
              <w:pPrChange w:id="452" w:author="Word Document Comparison" w:date="2025-03-31T16:34:00Z" w16du:dateUtc="2025-03-31T14:34:00Z">
                <w:pPr>
                  <w:pStyle w:val="Odstavecseseznamem"/>
                  <w:numPr>
                    <w:numId w:val="8"/>
                  </w:numPr>
                  <w:ind w:left="360" w:hanging="360"/>
                </w:pPr>
              </w:pPrChange>
            </w:pPr>
            <w:r w:rsidRPr="00DA4D94">
              <w:t>FW umožňuje získávat Dynamické seznamy známých škodlivých IP adres přímo od výrobce, ze zdrojů třetích stran a také definovat vlastní server s dynamickými listy a jeho update interval</w:t>
            </w:r>
          </w:p>
        </w:tc>
        <w:tc>
          <w:tcPr>
            <w:tcW w:w="575" w:type="pct"/>
            <w:shd w:val="clear" w:color="auto" w:fill="FFFF00"/>
          </w:tcPr>
          <w:p w14:paraId="161063EE" w14:textId="77777777" w:rsidR="002F2096" w:rsidRPr="00E87B35" w:rsidRDefault="002F2096" w:rsidP="00F24474"/>
        </w:tc>
        <w:tc>
          <w:tcPr>
            <w:tcW w:w="1455" w:type="pct"/>
            <w:shd w:val="clear" w:color="auto" w:fill="FFFF00"/>
          </w:tcPr>
          <w:p w14:paraId="0DD64C2C" w14:textId="77777777" w:rsidR="002F2096" w:rsidRPr="00E87B35" w:rsidRDefault="002F2096" w:rsidP="00F24474"/>
        </w:tc>
      </w:tr>
      <w:tr w:rsidR="002F2096" w:rsidRPr="00AD76B0" w14:paraId="4EBC158D" w14:textId="77777777" w:rsidTr="00550D1D">
        <w:trPr>
          <w:cantSplit/>
          <w:trHeight w:val="236"/>
          <w:jc w:val="center"/>
        </w:trPr>
        <w:tc>
          <w:tcPr>
            <w:tcW w:w="358" w:type="pct"/>
          </w:tcPr>
          <w:p w14:paraId="6C673437" w14:textId="77777777" w:rsidR="002F2096" w:rsidRPr="00AD76B0" w:rsidRDefault="002F2096" w:rsidP="002D1608">
            <w:pPr>
              <w:pStyle w:val="Bezmezer"/>
              <w:numPr>
                <w:ilvl w:val="0"/>
                <w:numId w:val="59"/>
              </w:numPr>
            </w:pPr>
          </w:p>
        </w:tc>
        <w:tc>
          <w:tcPr>
            <w:tcW w:w="872" w:type="pct"/>
            <w:vMerge/>
            <w:shd w:val="clear" w:color="auto" w:fill="auto"/>
          </w:tcPr>
          <w:p w14:paraId="4E4B08DB" w14:textId="77777777" w:rsidR="002F2096" w:rsidRDefault="002F2096" w:rsidP="00F24474"/>
        </w:tc>
        <w:tc>
          <w:tcPr>
            <w:tcW w:w="1740" w:type="pct"/>
            <w:shd w:val="clear" w:color="auto" w:fill="auto"/>
            <w:vAlign w:val="center"/>
          </w:tcPr>
          <w:p w14:paraId="50295822" w14:textId="77777777" w:rsidR="00B05871" w:rsidRDefault="00B0034C" w:rsidP="00F24474">
            <w:pPr>
              <w:pStyle w:val="Odstavecseseznamem"/>
              <w:numPr>
                <w:ilvl w:val="0"/>
                <w:numId w:val="8"/>
              </w:numPr>
              <w:rPr>
                <w:ins w:id="453" w:author="Word Document Comparison" w:date="2025-03-31T16:34:00Z" w16du:dateUtc="2025-03-31T14:34:00Z"/>
              </w:rPr>
            </w:pPr>
            <w:ins w:id="454" w:author="Word Document Comparison" w:date="2025-03-31T16:34:00Z" w16du:dateUtc="2025-03-31T14:34:00Z">
              <w:r>
                <w:t>Řešení lze v případě potřeby rozšířit (tj. nyní parametr nepožadován) o parametr:</w:t>
              </w:r>
            </w:ins>
          </w:p>
          <w:p w14:paraId="2F9FA289" w14:textId="11308EF6" w:rsidR="002F2096" w:rsidRDefault="002F2096" w:rsidP="00D17315">
            <w:pPr>
              <w:pStyle w:val="Odstavecseseznamem"/>
              <w:ind w:left="360"/>
              <w:pPrChange w:id="455" w:author="Word Document Comparison" w:date="2025-03-31T16:34:00Z" w16du:dateUtc="2025-03-31T14:34:00Z">
                <w:pPr>
                  <w:pStyle w:val="Odstavecseseznamem"/>
                  <w:numPr>
                    <w:numId w:val="8"/>
                  </w:numPr>
                  <w:ind w:left="360" w:hanging="360"/>
                </w:pPr>
              </w:pPrChange>
            </w:pPr>
            <w:r w:rsidRPr="00DA4D94">
              <w:t>FW podporuje možnost odesílání souborů k dynamické analýze do sandbox prostředí jako ochranu předa škodlivým kódem</w:t>
            </w:r>
          </w:p>
        </w:tc>
        <w:tc>
          <w:tcPr>
            <w:tcW w:w="575" w:type="pct"/>
            <w:shd w:val="clear" w:color="auto" w:fill="FFFF00"/>
          </w:tcPr>
          <w:p w14:paraId="1A2B279B" w14:textId="77777777" w:rsidR="002F2096" w:rsidRPr="00E87B35" w:rsidRDefault="002F2096" w:rsidP="00F24474"/>
        </w:tc>
        <w:tc>
          <w:tcPr>
            <w:tcW w:w="1455" w:type="pct"/>
            <w:shd w:val="clear" w:color="auto" w:fill="FFFF00"/>
          </w:tcPr>
          <w:p w14:paraId="049B23E1" w14:textId="77777777" w:rsidR="002F2096" w:rsidRPr="00E87B35" w:rsidRDefault="002F2096" w:rsidP="00F24474"/>
        </w:tc>
      </w:tr>
      <w:tr w:rsidR="002F2096" w:rsidRPr="00AD76B0" w14:paraId="3F0C47CA" w14:textId="77777777" w:rsidTr="00550D1D">
        <w:trPr>
          <w:cantSplit/>
          <w:trHeight w:val="236"/>
          <w:jc w:val="center"/>
        </w:trPr>
        <w:tc>
          <w:tcPr>
            <w:tcW w:w="358" w:type="pct"/>
          </w:tcPr>
          <w:p w14:paraId="4A56B15D" w14:textId="77777777" w:rsidR="002F2096" w:rsidRPr="00AD76B0" w:rsidRDefault="002F2096" w:rsidP="002D1608">
            <w:pPr>
              <w:pStyle w:val="Bezmezer"/>
              <w:numPr>
                <w:ilvl w:val="0"/>
                <w:numId w:val="59"/>
              </w:numPr>
            </w:pPr>
          </w:p>
        </w:tc>
        <w:tc>
          <w:tcPr>
            <w:tcW w:w="872" w:type="pct"/>
            <w:vMerge/>
            <w:shd w:val="clear" w:color="auto" w:fill="auto"/>
          </w:tcPr>
          <w:p w14:paraId="7ADF09BC" w14:textId="77777777" w:rsidR="002F2096" w:rsidRDefault="002F2096" w:rsidP="00F24474"/>
        </w:tc>
        <w:tc>
          <w:tcPr>
            <w:tcW w:w="1740" w:type="pct"/>
            <w:shd w:val="clear" w:color="auto" w:fill="auto"/>
            <w:vAlign w:val="center"/>
          </w:tcPr>
          <w:p w14:paraId="1B17C7BB" w14:textId="77777777" w:rsidR="00B05871" w:rsidRDefault="00B0034C" w:rsidP="00F24474">
            <w:pPr>
              <w:pStyle w:val="Odstavecseseznamem"/>
              <w:numPr>
                <w:ilvl w:val="0"/>
                <w:numId w:val="8"/>
              </w:numPr>
              <w:rPr>
                <w:ins w:id="456" w:author="Word Document Comparison" w:date="2025-03-31T16:34:00Z" w16du:dateUtc="2025-03-31T14:34:00Z"/>
              </w:rPr>
            </w:pPr>
            <w:ins w:id="457" w:author="Word Document Comparison" w:date="2025-03-31T16:34:00Z" w16du:dateUtc="2025-03-31T14:34:00Z">
              <w:r>
                <w:t>Řešení lze v případě potřeby rozšířit (tj. nyní parametr nepožadován) o parametr:</w:t>
              </w:r>
            </w:ins>
          </w:p>
          <w:p w14:paraId="5985600A" w14:textId="7B7C7AD1" w:rsidR="002F2096" w:rsidRDefault="002F2096" w:rsidP="00D17315">
            <w:pPr>
              <w:pStyle w:val="Odstavecseseznamem"/>
              <w:ind w:left="360"/>
              <w:pPrChange w:id="458" w:author="Word Document Comparison" w:date="2025-03-31T16:34:00Z" w16du:dateUtc="2025-03-31T14:34:00Z">
                <w:pPr>
                  <w:pStyle w:val="Odstavecseseznamem"/>
                  <w:numPr>
                    <w:numId w:val="8"/>
                  </w:numPr>
                  <w:ind w:left="360" w:hanging="360"/>
                </w:pPr>
              </w:pPrChange>
            </w:pPr>
            <w:r w:rsidRPr="00DA4D94">
              <w:t>Sandbox poskytován stejným výrobcem jako FW</w:t>
            </w:r>
          </w:p>
        </w:tc>
        <w:tc>
          <w:tcPr>
            <w:tcW w:w="575" w:type="pct"/>
            <w:shd w:val="clear" w:color="auto" w:fill="FFFF00"/>
          </w:tcPr>
          <w:p w14:paraId="6CC24B74" w14:textId="77777777" w:rsidR="002F2096" w:rsidRPr="00E87B35" w:rsidRDefault="002F2096" w:rsidP="00F24474"/>
        </w:tc>
        <w:tc>
          <w:tcPr>
            <w:tcW w:w="1455" w:type="pct"/>
            <w:shd w:val="clear" w:color="auto" w:fill="FFFF00"/>
          </w:tcPr>
          <w:p w14:paraId="74D58996" w14:textId="77777777" w:rsidR="002F2096" w:rsidRPr="00E87B35" w:rsidRDefault="002F2096" w:rsidP="00F24474"/>
        </w:tc>
      </w:tr>
      <w:tr w:rsidR="002F2096" w:rsidRPr="00AD76B0" w14:paraId="1538A680" w14:textId="77777777" w:rsidTr="00550D1D">
        <w:trPr>
          <w:cantSplit/>
          <w:trHeight w:val="236"/>
          <w:jc w:val="center"/>
        </w:trPr>
        <w:tc>
          <w:tcPr>
            <w:tcW w:w="358" w:type="pct"/>
          </w:tcPr>
          <w:p w14:paraId="511FF723" w14:textId="77777777" w:rsidR="002F2096" w:rsidRPr="00AD76B0" w:rsidRDefault="002F2096" w:rsidP="002D1608">
            <w:pPr>
              <w:pStyle w:val="Bezmezer"/>
              <w:numPr>
                <w:ilvl w:val="0"/>
                <w:numId w:val="59"/>
              </w:numPr>
            </w:pPr>
          </w:p>
        </w:tc>
        <w:tc>
          <w:tcPr>
            <w:tcW w:w="872" w:type="pct"/>
            <w:vMerge/>
            <w:shd w:val="clear" w:color="auto" w:fill="auto"/>
          </w:tcPr>
          <w:p w14:paraId="5258E4C9" w14:textId="77777777" w:rsidR="002F2096" w:rsidRDefault="002F2096" w:rsidP="00F24474"/>
        </w:tc>
        <w:tc>
          <w:tcPr>
            <w:tcW w:w="1740" w:type="pct"/>
            <w:shd w:val="clear" w:color="auto" w:fill="auto"/>
            <w:vAlign w:val="center"/>
          </w:tcPr>
          <w:p w14:paraId="4381289D" w14:textId="77777777" w:rsidR="00B05871" w:rsidRDefault="00B0034C" w:rsidP="00B05871">
            <w:pPr>
              <w:pStyle w:val="Odstavecseseznamem"/>
              <w:numPr>
                <w:ilvl w:val="0"/>
                <w:numId w:val="8"/>
              </w:numPr>
              <w:rPr>
                <w:ins w:id="459" w:author="Word Document Comparison" w:date="2025-03-31T16:34:00Z" w16du:dateUtc="2025-03-31T14:34:00Z"/>
              </w:rPr>
            </w:pPr>
            <w:ins w:id="460" w:author="Word Document Comparison" w:date="2025-03-31T16:34:00Z" w16du:dateUtc="2025-03-31T14:34:00Z">
              <w:r>
                <w:t>Řešení lze v případě potřeby rozšířit (tj. nyní parametr nepožadován) o parametr:</w:t>
              </w:r>
            </w:ins>
          </w:p>
          <w:p w14:paraId="374DE284" w14:textId="6FC090C0" w:rsidR="002F2096" w:rsidRDefault="002F2096" w:rsidP="00D17315">
            <w:pPr>
              <w:pStyle w:val="Odstavecseseznamem"/>
              <w:ind w:left="360"/>
              <w:pPrChange w:id="461" w:author="Word Document Comparison" w:date="2025-03-31T16:34:00Z" w16du:dateUtc="2025-03-31T14:34:00Z">
                <w:pPr>
                  <w:pStyle w:val="Odstavecseseznamem"/>
                  <w:numPr>
                    <w:numId w:val="8"/>
                  </w:numPr>
                  <w:ind w:left="360" w:hanging="360"/>
                </w:pPr>
              </w:pPrChange>
            </w:pPr>
            <w:r w:rsidRPr="00DA4D94">
              <w:t>Statická i dynamická analýza souborů a dokumentů na přítomnost kybernetických hrozeb ve virtuálním prostředí</w:t>
            </w:r>
          </w:p>
        </w:tc>
        <w:tc>
          <w:tcPr>
            <w:tcW w:w="575" w:type="pct"/>
            <w:shd w:val="clear" w:color="auto" w:fill="FFFF00"/>
          </w:tcPr>
          <w:p w14:paraId="41F7A038" w14:textId="77777777" w:rsidR="002F2096" w:rsidRPr="00E87B35" w:rsidRDefault="002F2096" w:rsidP="00F24474"/>
        </w:tc>
        <w:tc>
          <w:tcPr>
            <w:tcW w:w="1455" w:type="pct"/>
            <w:shd w:val="clear" w:color="auto" w:fill="FFFF00"/>
          </w:tcPr>
          <w:p w14:paraId="53CA5C02" w14:textId="77777777" w:rsidR="002F2096" w:rsidRPr="00E87B35" w:rsidRDefault="002F2096" w:rsidP="00F24474"/>
        </w:tc>
      </w:tr>
      <w:tr w:rsidR="002F2096" w:rsidRPr="00AD76B0" w14:paraId="36DA8B99" w14:textId="77777777" w:rsidTr="00550D1D">
        <w:trPr>
          <w:cantSplit/>
          <w:trHeight w:val="236"/>
          <w:jc w:val="center"/>
        </w:trPr>
        <w:tc>
          <w:tcPr>
            <w:tcW w:w="358" w:type="pct"/>
          </w:tcPr>
          <w:p w14:paraId="28DB8989" w14:textId="77777777" w:rsidR="002F2096" w:rsidRPr="00AD76B0" w:rsidRDefault="002F2096" w:rsidP="002D1608">
            <w:pPr>
              <w:pStyle w:val="Bezmezer"/>
              <w:numPr>
                <w:ilvl w:val="0"/>
                <w:numId w:val="59"/>
              </w:numPr>
            </w:pPr>
          </w:p>
        </w:tc>
        <w:tc>
          <w:tcPr>
            <w:tcW w:w="872" w:type="pct"/>
            <w:vMerge/>
            <w:shd w:val="clear" w:color="auto" w:fill="auto"/>
          </w:tcPr>
          <w:p w14:paraId="09382171" w14:textId="77777777" w:rsidR="002F2096" w:rsidRDefault="002F2096" w:rsidP="00F24474"/>
        </w:tc>
        <w:tc>
          <w:tcPr>
            <w:tcW w:w="1740" w:type="pct"/>
            <w:shd w:val="clear" w:color="auto" w:fill="auto"/>
            <w:vAlign w:val="center"/>
          </w:tcPr>
          <w:p w14:paraId="419C9489" w14:textId="77777777" w:rsidR="00B05871" w:rsidRDefault="00B0034C" w:rsidP="00F24474">
            <w:pPr>
              <w:pStyle w:val="Odstavecseseznamem"/>
              <w:numPr>
                <w:ilvl w:val="0"/>
                <w:numId w:val="8"/>
              </w:numPr>
              <w:rPr>
                <w:ins w:id="462" w:author="Word Document Comparison" w:date="2025-03-31T16:34:00Z" w16du:dateUtc="2025-03-31T14:34:00Z"/>
              </w:rPr>
            </w:pPr>
            <w:ins w:id="463" w:author="Word Document Comparison" w:date="2025-03-31T16:34:00Z" w16du:dateUtc="2025-03-31T14:34:00Z">
              <w:r>
                <w:t>Řešení lze v případě potřeby rozšířit (tj. nyní parametr nepožadován) o parametr:</w:t>
              </w:r>
            </w:ins>
          </w:p>
          <w:p w14:paraId="4967A944" w14:textId="3FF50345" w:rsidR="002F2096" w:rsidRDefault="002F2096" w:rsidP="00D17315">
            <w:pPr>
              <w:pStyle w:val="Odstavecseseznamem"/>
              <w:ind w:left="360"/>
              <w:pPrChange w:id="464" w:author="Word Document Comparison" w:date="2025-03-31T16:34:00Z" w16du:dateUtc="2025-03-31T14:34:00Z">
                <w:pPr>
                  <w:pStyle w:val="Odstavecseseznamem"/>
                  <w:numPr>
                    <w:numId w:val="8"/>
                  </w:numPr>
                  <w:ind w:left="360" w:hanging="360"/>
                </w:pPr>
              </w:pPrChange>
            </w:pPr>
            <w:r w:rsidRPr="00DA4D94">
              <w:t>Monitorování chování spuštěného souboru a zaměření na pokusy o změny v systému soborů, systémových registrů, procesů a navázání síťových spojení s vyhotovením reportu</w:t>
            </w:r>
          </w:p>
        </w:tc>
        <w:tc>
          <w:tcPr>
            <w:tcW w:w="575" w:type="pct"/>
            <w:shd w:val="clear" w:color="auto" w:fill="FFFF00"/>
          </w:tcPr>
          <w:p w14:paraId="28D57EE7" w14:textId="77777777" w:rsidR="002F2096" w:rsidRPr="00E87B35" w:rsidRDefault="002F2096" w:rsidP="00F24474"/>
        </w:tc>
        <w:tc>
          <w:tcPr>
            <w:tcW w:w="1455" w:type="pct"/>
            <w:shd w:val="clear" w:color="auto" w:fill="FFFF00"/>
          </w:tcPr>
          <w:p w14:paraId="21723EA9" w14:textId="77777777" w:rsidR="002F2096" w:rsidRPr="00E87B35" w:rsidRDefault="002F2096" w:rsidP="00F24474"/>
        </w:tc>
      </w:tr>
      <w:tr w:rsidR="002F2096" w:rsidRPr="00AD76B0" w14:paraId="49EA7083" w14:textId="77777777" w:rsidTr="00550D1D">
        <w:trPr>
          <w:cantSplit/>
          <w:trHeight w:val="236"/>
          <w:jc w:val="center"/>
        </w:trPr>
        <w:tc>
          <w:tcPr>
            <w:tcW w:w="358" w:type="pct"/>
          </w:tcPr>
          <w:p w14:paraId="156FED1D" w14:textId="77777777" w:rsidR="002F2096" w:rsidRPr="00AD76B0" w:rsidRDefault="002F2096" w:rsidP="002D1608">
            <w:pPr>
              <w:pStyle w:val="Bezmezer"/>
              <w:numPr>
                <w:ilvl w:val="0"/>
                <w:numId w:val="59"/>
              </w:numPr>
            </w:pPr>
          </w:p>
        </w:tc>
        <w:tc>
          <w:tcPr>
            <w:tcW w:w="872" w:type="pct"/>
            <w:vMerge/>
            <w:shd w:val="clear" w:color="auto" w:fill="auto"/>
          </w:tcPr>
          <w:p w14:paraId="01E82743" w14:textId="77777777" w:rsidR="002F2096" w:rsidRDefault="002F2096" w:rsidP="00F24474"/>
        </w:tc>
        <w:tc>
          <w:tcPr>
            <w:tcW w:w="1740" w:type="pct"/>
            <w:shd w:val="clear" w:color="auto" w:fill="auto"/>
            <w:vAlign w:val="center"/>
          </w:tcPr>
          <w:p w14:paraId="50236CB5" w14:textId="77777777" w:rsidR="00B05871" w:rsidRDefault="00B0034C" w:rsidP="00F24474">
            <w:pPr>
              <w:pStyle w:val="Odstavecseseznamem"/>
              <w:numPr>
                <w:ilvl w:val="0"/>
                <w:numId w:val="8"/>
              </w:numPr>
              <w:rPr>
                <w:ins w:id="465" w:author="Word Document Comparison" w:date="2025-03-31T16:34:00Z" w16du:dateUtc="2025-03-31T14:34:00Z"/>
              </w:rPr>
            </w:pPr>
            <w:ins w:id="466" w:author="Word Document Comparison" w:date="2025-03-31T16:34:00Z" w16du:dateUtc="2025-03-31T14:34:00Z">
              <w:r>
                <w:t>Řešení lze v případě potřeby rozšířit (tj. nyní parametr nepožadován) o parametr:</w:t>
              </w:r>
            </w:ins>
          </w:p>
          <w:p w14:paraId="4236F1E2" w14:textId="358B4A01" w:rsidR="002F2096" w:rsidRDefault="002F2096" w:rsidP="00D17315">
            <w:pPr>
              <w:pStyle w:val="Odstavecseseznamem"/>
              <w:ind w:left="360"/>
              <w:pPrChange w:id="467" w:author="Word Document Comparison" w:date="2025-03-31T16:34:00Z" w16du:dateUtc="2025-03-31T14:34:00Z">
                <w:pPr>
                  <w:pStyle w:val="Odstavecseseznamem"/>
                  <w:numPr>
                    <w:numId w:val="8"/>
                  </w:numPr>
                  <w:ind w:left="360" w:hanging="360"/>
                </w:pPr>
              </w:pPrChange>
            </w:pPr>
            <w:r w:rsidRPr="00DA4D94">
              <w:t>Emulace a detekce na úrovni OS</w:t>
            </w:r>
          </w:p>
        </w:tc>
        <w:tc>
          <w:tcPr>
            <w:tcW w:w="575" w:type="pct"/>
            <w:shd w:val="clear" w:color="auto" w:fill="FFFF00"/>
          </w:tcPr>
          <w:p w14:paraId="50EA3BF3" w14:textId="77777777" w:rsidR="002F2096" w:rsidRPr="00E87B35" w:rsidRDefault="002F2096" w:rsidP="00F24474"/>
        </w:tc>
        <w:tc>
          <w:tcPr>
            <w:tcW w:w="1455" w:type="pct"/>
            <w:shd w:val="clear" w:color="auto" w:fill="FFFF00"/>
          </w:tcPr>
          <w:p w14:paraId="450AC9BF" w14:textId="77777777" w:rsidR="002F2096" w:rsidRPr="00E87B35" w:rsidRDefault="002F2096" w:rsidP="00F24474"/>
        </w:tc>
      </w:tr>
      <w:tr w:rsidR="002F2096" w:rsidRPr="00AD76B0" w14:paraId="342ED90B" w14:textId="77777777" w:rsidTr="00550D1D">
        <w:trPr>
          <w:cantSplit/>
          <w:trHeight w:val="236"/>
          <w:jc w:val="center"/>
        </w:trPr>
        <w:tc>
          <w:tcPr>
            <w:tcW w:w="358" w:type="pct"/>
          </w:tcPr>
          <w:p w14:paraId="06C3A0CA" w14:textId="77777777" w:rsidR="002F2096" w:rsidRPr="00AD76B0" w:rsidRDefault="002F2096" w:rsidP="002D1608">
            <w:pPr>
              <w:pStyle w:val="Bezmezer"/>
              <w:numPr>
                <w:ilvl w:val="0"/>
                <w:numId w:val="59"/>
              </w:numPr>
            </w:pPr>
          </w:p>
        </w:tc>
        <w:tc>
          <w:tcPr>
            <w:tcW w:w="872" w:type="pct"/>
            <w:vMerge/>
            <w:shd w:val="clear" w:color="auto" w:fill="auto"/>
          </w:tcPr>
          <w:p w14:paraId="19FC0E12" w14:textId="77777777" w:rsidR="002F2096" w:rsidRDefault="002F2096" w:rsidP="00F24474"/>
        </w:tc>
        <w:tc>
          <w:tcPr>
            <w:tcW w:w="1740" w:type="pct"/>
            <w:shd w:val="clear" w:color="auto" w:fill="auto"/>
            <w:vAlign w:val="center"/>
          </w:tcPr>
          <w:p w14:paraId="6622123C" w14:textId="77777777" w:rsidR="00B05871" w:rsidRDefault="00B0034C" w:rsidP="00F24474">
            <w:pPr>
              <w:pStyle w:val="Odstavecseseznamem"/>
              <w:numPr>
                <w:ilvl w:val="0"/>
                <w:numId w:val="8"/>
              </w:numPr>
              <w:rPr>
                <w:ins w:id="468" w:author="Word Document Comparison" w:date="2025-03-31T16:34:00Z" w16du:dateUtc="2025-03-31T14:34:00Z"/>
              </w:rPr>
            </w:pPr>
            <w:ins w:id="469" w:author="Word Document Comparison" w:date="2025-03-31T16:34:00Z" w16du:dateUtc="2025-03-31T14:34:00Z">
              <w:r>
                <w:t>Řešení lze v případě potřeby rozšířit (tj. nyní parametr nepožadován) o parametr:</w:t>
              </w:r>
            </w:ins>
          </w:p>
          <w:p w14:paraId="75B49437" w14:textId="3BA2DD55" w:rsidR="002F2096" w:rsidRDefault="002F2096" w:rsidP="00D17315">
            <w:pPr>
              <w:pStyle w:val="Odstavecseseznamem"/>
              <w:ind w:left="360"/>
              <w:pPrChange w:id="470" w:author="Word Document Comparison" w:date="2025-03-31T16:34:00Z" w16du:dateUtc="2025-03-31T14:34:00Z">
                <w:pPr>
                  <w:pStyle w:val="Odstavecseseznamem"/>
                  <w:numPr>
                    <w:numId w:val="8"/>
                  </w:numPr>
                  <w:ind w:left="360" w:hanging="360"/>
                </w:pPr>
              </w:pPrChange>
            </w:pPr>
            <w:r w:rsidRPr="00DA4D94">
              <w:t>Sandbox analýza umí identifikovat známý i zero-day malware skrytý v souborech</w:t>
            </w:r>
          </w:p>
        </w:tc>
        <w:tc>
          <w:tcPr>
            <w:tcW w:w="575" w:type="pct"/>
            <w:shd w:val="clear" w:color="auto" w:fill="FFFF00"/>
          </w:tcPr>
          <w:p w14:paraId="2BA6ED5B" w14:textId="77777777" w:rsidR="002F2096" w:rsidRPr="00E87B35" w:rsidRDefault="002F2096" w:rsidP="00F24474"/>
        </w:tc>
        <w:tc>
          <w:tcPr>
            <w:tcW w:w="1455" w:type="pct"/>
            <w:shd w:val="clear" w:color="auto" w:fill="FFFF00"/>
          </w:tcPr>
          <w:p w14:paraId="3DEC7AC6" w14:textId="77777777" w:rsidR="002F2096" w:rsidRPr="00E87B35" w:rsidRDefault="002F2096" w:rsidP="00F24474"/>
        </w:tc>
      </w:tr>
      <w:tr w:rsidR="002F2096" w:rsidRPr="00AD76B0" w14:paraId="5282101E" w14:textId="77777777" w:rsidTr="00550D1D">
        <w:trPr>
          <w:cantSplit/>
          <w:trHeight w:val="236"/>
          <w:jc w:val="center"/>
        </w:trPr>
        <w:tc>
          <w:tcPr>
            <w:tcW w:w="358" w:type="pct"/>
          </w:tcPr>
          <w:p w14:paraId="2EDC89D7" w14:textId="77777777" w:rsidR="002F2096" w:rsidRPr="00AD76B0" w:rsidRDefault="002F2096" w:rsidP="002D1608">
            <w:pPr>
              <w:pStyle w:val="Bezmezer"/>
              <w:numPr>
                <w:ilvl w:val="0"/>
                <w:numId w:val="59"/>
              </w:numPr>
            </w:pPr>
          </w:p>
        </w:tc>
        <w:tc>
          <w:tcPr>
            <w:tcW w:w="872" w:type="pct"/>
            <w:vMerge/>
            <w:shd w:val="clear" w:color="auto" w:fill="auto"/>
          </w:tcPr>
          <w:p w14:paraId="5DA0D419" w14:textId="77777777" w:rsidR="002F2096" w:rsidRDefault="002F2096" w:rsidP="00F24474"/>
        </w:tc>
        <w:tc>
          <w:tcPr>
            <w:tcW w:w="1740" w:type="pct"/>
            <w:shd w:val="clear" w:color="auto" w:fill="auto"/>
            <w:vAlign w:val="center"/>
          </w:tcPr>
          <w:p w14:paraId="05C75488" w14:textId="77777777" w:rsidR="00B05871" w:rsidRDefault="00B0034C" w:rsidP="00F24474">
            <w:pPr>
              <w:pStyle w:val="Odstavecseseznamem"/>
              <w:numPr>
                <w:ilvl w:val="0"/>
                <w:numId w:val="8"/>
              </w:numPr>
              <w:rPr>
                <w:ins w:id="471" w:author="Word Document Comparison" w:date="2025-03-31T16:34:00Z" w16du:dateUtc="2025-03-31T14:34:00Z"/>
              </w:rPr>
            </w:pPr>
            <w:ins w:id="472" w:author="Word Document Comparison" w:date="2025-03-31T16:34:00Z" w16du:dateUtc="2025-03-31T14:34:00Z">
              <w:r>
                <w:t>Řešení lze v případě potřeby rozšířit (tj. nyní parametr nepožadován) o parametr:</w:t>
              </w:r>
            </w:ins>
          </w:p>
          <w:p w14:paraId="7DF5987F" w14:textId="7211DEF7" w:rsidR="002F2096" w:rsidRDefault="002F2096" w:rsidP="00D17315">
            <w:pPr>
              <w:pStyle w:val="Odstavecseseznamem"/>
              <w:ind w:left="360"/>
              <w:pPrChange w:id="473" w:author="Word Document Comparison" w:date="2025-03-31T16:34:00Z" w16du:dateUtc="2025-03-31T14:34:00Z">
                <w:pPr>
                  <w:pStyle w:val="Odstavecseseznamem"/>
                  <w:numPr>
                    <w:numId w:val="8"/>
                  </w:numPr>
                  <w:ind w:left="360" w:hanging="360"/>
                </w:pPr>
              </w:pPrChange>
            </w:pPr>
            <w:r w:rsidRPr="00DA4D94">
              <w:t>Logování sandboxových analýz, zaznamenané provedené operace a jejich výsledek</w:t>
            </w:r>
          </w:p>
        </w:tc>
        <w:tc>
          <w:tcPr>
            <w:tcW w:w="575" w:type="pct"/>
            <w:shd w:val="clear" w:color="auto" w:fill="FFFF00"/>
          </w:tcPr>
          <w:p w14:paraId="51E84309" w14:textId="77777777" w:rsidR="002F2096" w:rsidRPr="00E87B35" w:rsidRDefault="002F2096" w:rsidP="00F24474"/>
        </w:tc>
        <w:tc>
          <w:tcPr>
            <w:tcW w:w="1455" w:type="pct"/>
            <w:shd w:val="clear" w:color="auto" w:fill="FFFF00"/>
          </w:tcPr>
          <w:p w14:paraId="566096B2" w14:textId="77777777" w:rsidR="002F2096" w:rsidRPr="00E87B35" w:rsidRDefault="002F2096" w:rsidP="00F24474"/>
        </w:tc>
      </w:tr>
      <w:tr w:rsidR="002F2096" w:rsidRPr="00AD76B0" w14:paraId="06AADC61" w14:textId="77777777" w:rsidTr="00550D1D">
        <w:trPr>
          <w:cantSplit/>
          <w:trHeight w:val="236"/>
          <w:jc w:val="center"/>
        </w:trPr>
        <w:tc>
          <w:tcPr>
            <w:tcW w:w="358" w:type="pct"/>
          </w:tcPr>
          <w:p w14:paraId="71E29D43" w14:textId="77777777" w:rsidR="002F2096" w:rsidRPr="00AD76B0" w:rsidRDefault="002F2096" w:rsidP="002D1608">
            <w:pPr>
              <w:pStyle w:val="Bezmezer"/>
              <w:numPr>
                <w:ilvl w:val="0"/>
                <w:numId w:val="59"/>
              </w:numPr>
            </w:pPr>
          </w:p>
        </w:tc>
        <w:tc>
          <w:tcPr>
            <w:tcW w:w="872" w:type="pct"/>
            <w:vMerge/>
            <w:shd w:val="clear" w:color="auto" w:fill="auto"/>
          </w:tcPr>
          <w:p w14:paraId="1DB7F785" w14:textId="77777777" w:rsidR="002F2096" w:rsidRDefault="002F2096" w:rsidP="00F24474"/>
        </w:tc>
        <w:tc>
          <w:tcPr>
            <w:tcW w:w="1740" w:type="pct"/>
            <w:shd w:val="clear" w:color="auto" w:fill="auto"/>
            <w:vAlign w:val="center"/>
          </w:tcPr>
          <w:p w14:paraId="40D02B1F" w14:textId="77777777" w:rsidR="00B05871" w:rsidRDefault="00B0034C" w:rsidP="00F24474">
            <w:pPr>
              <w:pStyle w:val="Odstavecseseznamem"/>
              <w:numPr>
                <w:ilvl w:val="0"/>
                <w:numId w:val="8"/>
              </w:numPr>
              <w:rPr>
                <w:ins w:id="474" w:author="Word Document Comparison" w:date="2025-03-31T16:34:00Z" w16du:dateUtc="2025-03-31T14:34:00Z"/>
              </w:rPr>
            </w:pPr>
            <w:ins w:id="475" w:author="Word Document Comparison" w:date="2025-03-31T16:34:00Z" w16du:dateUtc="2025-03-31T14:34:00Z">
              <w:r>
                <w:t>Řešení lze v případě potřeby rozšířit (tj. nyní parametr nepožadován) o parametr:</w:t>
              </w:r>
            </w:ins>
          </w:p>
          <w:p w14:paraId="359F7D9D" w14:textId="32A3A8CF" w:rsidR="002F2096" w:rsidRDefault="002F2096" w:rsidP="00D17315">
            <w:pPr>
              <w:pStyle w:val="Odstavecseseznamem"/>
              <w:ind w:left="360"/>
              <w:pPrChange w:id="476" w:author="Word Document Comparison" w:date="2025-03-31T16:34:00Z" w16du:dateUtc="2025-03-31T14:34:00Z">
                <w:pPr>
                  <w:pStyle w:val="Odstavecseseznamem"/>
                  <w:numPr>
                    <w:numId w:val="8"/>
                  </w:numPr>
                  <w:ind w:left="360" w:hanging="360"/>
                </w:pPr>
              </w:pPrChange>
            </w:pPr>
            <w:r w:rsidRPr="00DA4D94">
              <w:t>Možnost manuálního zaslání souborů pro analýzu do sandbox prostředí</w:t>
            </w:r>
          </w:p>
        </w:tc>
        <w:tc>
          <w:tcPr>
            <w:tcW w:w="575" w:type="pct"/>
            <w:shd w:val="clear" w:color="auto" w:fill="FFFF00"/>
          </w:tcPr>
          <w:p w14:paraId="42A2B0C6" w14:textId="77777777" w:rsidR="002F2096" w:rsidRPr="00E87B35" w:rsidRDefault="002F2096" w:rsidP="00F24474"/>
        </w:tc>
        <w:tc>
          <w:tcPr>
            <w:tcW w:w="1455" w:type="pct"/>
            <w:shd w:val="clear" w:color="auto" w:fill="FFFF00"/>
          </w:tcPr>
          <w:p w14:paraId="7664735E" w14:textId="77777777" w:rsidR="002F2096" w:rsidRPr="00E87B35" w:rsidRDefault="002F2096" w:rsidP="00F24474"/>
        </w:tc>
      </w:tr>
      <w:tr w:rsidR="007B0FD4" w:rsidRPr="00AD76B0" w14:paraId="143D98DB" w14:textId="77777777" w:rsidTr="007B0FD4">
        <w:trPr>
          <w:cantSplit/>
          <w:trHeight w:val="236"/>
          <w:jc w:val="center"/>
        </w:trPr>
        <w:tc>
          <w:tcPr>
            <w:tcW w:w="358" w:type="pct"/>
          </w:tcPr>
          <w:p w14:paraId="7DA3837B" w14:textId="77777777" w:rsidR="007B0FD4" w:rsidRPr="00AD76B0" w:rsidRDefault="007B0FD4" w:rsidP="002D1608">
            <w:pPr>
              <w:pStyle w:val="Bezmezer"/>
              <w:numPr>
                <w:ilvl w:val="0"/>
                <w:numId w:val="59"/>
              </w:numPr>
            </w:pPr>
          </w:p>
        </w:tc>
        <w:tc>
          <w:tcPr>
            <w:tcW w:w="872" w:type="pct"/>
            <w:vMerge w:val="restart"/>
            <w:shd w:val="clear" w:color="auto" w:fill="auto"/>
            <w:vAlign w:val="center"/>
          </w:tcPr>
          <w:p w14:paraId="04F7F7CE" w14:textId="62779BCB" w:rsidR="007B0FD4" w:rsidRDefault="007B0FD4" w:rsidP="007B0FD4">
            <w:r>
              <w:t>Logování</w:t>
            </w:r>
          </w:p>
        </w:tc>
        <w:tc>
          <w:tcPr>
            <w:tcW w:w="1740" w:type="pct"/>
            <w:shd w:val="clear" w:color="auto" w:fill="auto"/>
            <w:vAlign w:val="center"/>
          </w:tcPr>
          <w:p w14:paraId="37EA3F87" w14:textId="0BBAED98" w:rsidR="007B0FD4" w:rsidRDefault="007B0FD4" w:rsidP="00F24474">
            <w:pPr>
              <w:pStyle w:val="Odstavecseseznamem"/>
              <w:numPr>
                <w:ilvl w:val="0"/>
                <w:numId w:val="8"/>
              </w:numPr>
            </w:pPr>
            <w:r>
              <w:t>Možnost vyexportovat/poslat logy</w:t>
            </w:r>
          </w:p>
        </w:tc>
        <w:tc>
          <w:tcPr>
            <w:tcW w:w="575" w:type="pct"/>
            <w:shd w:val="clear" w:color="auto" w:fill="FFFF00"/>
          </w:tcPr>
          <w:p w14:paraId="3093DF88" w14:textId="77777777" w:rsidR="007B0FD4" w:rsidRPr="00E87B35" w:rsidRDefault="007B0FD4" w:rsidP="00F24474"/>
        </w:tc>
        <w:tc>
          <w:tcPr>
            <w:tcW w:w="1455" w:type="pct"/>
            <w:shd w:val="clear" w:color="auto" w:fill="FFFF00"/>
          </w:tcPr>
          <w:p w14:paraId="33F334CE" w14:textId="77777777" w:rsidR="007B0FD4" w:rsidRPr="00E87B35" w:rsidRDefault="007B0FD4" w:rsidP="00F24474"/>
        </w:tc>
      </w:tr>
      <w:tr w:rsidR="007B0FD4" w:rsidRPr="00AD76B0" w14:paraId="32109EBE" w14:textId="77777777" w:rsidTr="00550D1D">
        <w:trPr>
          <w:cantSplit/>
          <w:trHeight w:val="236"/>
          <w:jc w:val="center"/>
        </w:trPr>
        <w:tc>
          <w:tcPr>
            <w:tcW w:w="358" w:type="pct"/>
          </w:tcPr>
          <w:p w14:paraId="51CBC161" w14:textId="77777777" w:rsidR="007B0FD4" w:rsidRPr="00AD76B0" w:rsidRDefault="007B0FD4" w:rsidP="002D1608">
            <w:pPr>
              <w:pStyle w:val="Bezmezer"/>
              <w:numPr>
                <w:ilvl w:val="0"/>
                <w:numId w:val="59"/>
              </w:numPr>
            </w:pPr>
          </w:p>
        </w:tc>
        <w:tc>
          <w:tcPr>
            <w:tcW w:w="872" w:type="pct"/>
            <w:vMerge/>
            <w:shd w:val="clear" w:color="auto" w:fill="auto"/>
          </w:tcPr>
          <w:p w14:paraId="10C691B0" w14:textId="77777777" w:rsidR="007B0FD4" w:rsidRDefault="007B0FD4" w:rsidP="00F24474"/>
        </w:tc>
        <w:tc>
          <w:tcPr>
            <w:tcW w:w="1740" w:type="pct"/>
            <w:shd w:val="clear" w:color="auto" w:fill="auto"/>
            <w:vAlign w:val="center"/>
          </w:tcPr>
          <w:p w14:paraId="2CCFD28C" w14:textId="39FDB6D8" w:rsidR="007B0FD4" w:rsidRDefault="007B0FD4" w:rsidP="00F24474">
            <w:pPr>
              <w:pStyle w:val="Odstavecseseznamem"/>
              <w:numPr>
                <w:ilvl w:val="0"/>
                <w:numId w:val="8"/>
              </w:numPr>
            </w:pPr>
            <w:r w:rsidRPr="00042788">
              <w:t>Posílání logů o provozu na min. 4 cílové syslog servery</w:t>
            </w:r>
          </w:p>
        </w:tc>
        <w:tc>
          <w:tcPr>
            <w:tcW w:w="575" w:type="pct"/>
            <w:shd w:val="clear" w:color="auto" w:fill="FFFF00"/>
          </w:tcPr>
          <w:p w14:paraId="3BCD14E2" w14:textId="77777777" w:rsidR="007B0FD4" w:rsidRPr="00E87B35" w:rsidRDefault="007B0FD4" w:rsidP="00F24474"/>
        </w:tc>
        <w:tc>
          <w:tcPr>
            <w:tcW w:w="1455" w:type="pct"/>
            <w:shd w:val="clear" w:color="auto" w:fill="FFFF00"/>
          </w:tcPr>
          <w:p w14:paraId="45A6FBA4" w14:textId="77777777" w:rsidR="007B0FD4" w:rsidRPr="00E87B35" w:rsidRDefault="007B0FD4" w:rsidP="00F24474"/>
        </w:tc>
      </w:tr>
      <w:tr w:rsidR="007B0FD4" w:rsidRPr="00AD76B0" w14:paraId="48CB0135" w14:textId="77777777" w:rsidTr="00550D1D">
        <w:trPr>
          <w:cantSplit/>
          <w:trHeight w:val="236"/>
          <w:jc w:val="center"/>
        </w:trPr>
        <w:tc>
          <w:tcPr>
            <w:tcW w:w="358" w:type="pct"/>
          </w:tcPr>
          <w:p w14:paraId="2A6E0335" w14:textId="77777777" w:rsidR="007B0FD4" w:rsidRPr="00AD76B0" w:rsidRDefault="007B0FD4" w:rsidP="002D1608">
            <w:pPr>
              <w:pStyle w:val="Bezmezer"/>
              <w:numPr>
                <w:ilvl w:val="0"/>
                <w:numId w:val="59"/>
              </w:numPr>
            </w:pPr>
          </w:p>
        </w:tc>
        <w:tc>
          <w:tcPr>
            <w:tcW w:w="872" w:type="pct"/>
            <w:vMerge/>
            <w:shd w:val="clear" w:color="auto" w:fill="auto"/>
          </w:tcPr>
          <w:p w14:paraId="597DD069" w14:textId="77777777" w:rsidR="007B0FD4" w:rsidRDefault="007B0FD4" w:rsidP="00F24474"/>
        </w:tc>
        <w:tc>
          <w:tcPr>
            <w:tcW w:w="1740" w:type="pct"/>
            <w:shd w:val="clear" w:color="auto" w:fill="auto"/>
            <w:vAlign w:val="center"/>
          </w:tcPr>
          <w:p w14:paraId="4AB122E9" w14:textId="394485D2" w:rsidR="007B0FD4" w:rsidRDefault="007B0FD4" w:rsidP="00F24474">
            <w:pPr>
              <w:pStyle w:val="Odstavecseseznamem"/>
              <w:numPr>
                <w:ilvl w:val="0"/>
                <w:numId w:val="8"/>
              </w:numPr>
            </w:pPr>
            <w:r>
              <w:t>Ukládání logů na interní SSD</w:t>
            </w:r>
          </w:p>
        </w:tc>
        <w:tc>
          <w:tcPr>
            <w:tcW w:w="575" w:type="pct"/>
            <w:shd w:val="clear" w:color="auto" w:fill="FFFF00"/>
          </w:tcPr>
          <w:p w14:paraId="08952B86" w14:textId="77777777" w:rsidR="007B0FD4" w:rsidRPr="00E87B35" w:rsidRDefault="007B0FD4" w:rsidP="00F24474"/>
        </w:tc>
        <w:tc>
          <w:tcPr>
            <w:tcW w:w="1455" w:type="pct"/>
            <w:shd w:val="clear" w:color="auto" w:fill="FFFF00"/>
          </w:tcPr>
          <w:p w14:paraId="5DB37637" w14:textId="77777777" w:rsidR="007B0FD4" w:rsidRPr="00E87B35" w:rsidRDefault="007B0FD4" w:rsidP="00F24474"/>
        </w:tc>
      </w:tr>
      <w:tr w:rsidR="007B0FD4" w:rsidRPr="00AD76B0" w14:paraId="6BF362E6" w14:textId="77777777" w:rsidTr="00550D1D">
        <w:trPr>
          <w:cantSplit/>
          <w:trHeight w:val="236"/>
          <w:jc w:val="center"/>
        </w:trPr>
        <w:tc>
          <w:tcPr>
            <w:tcW w:w="358" w:type="pct"/>
          </w:tcPr>
          <w:p w14:paraId="6E506D3A" w14:textId="77777777" w:rsidR="007B0FD4" w:rsidRPr="00AD76B0" w:rsidRDefault="007B0FD4" w:rsidP="002D1608">
            <w:pPr>
              <w:pStyle w:val="Bezmezer"/>
              <w:numPr>
                <w:ilvl w:val="0"/>
                <w:numId w:val="59"/>
              </w:numPr>
            </w:pPr>
          </w:p>
        </w:tc>
        <w:tc>
          <w:tcPr>
            <w:tcW w:w="872" w:type="pct"/>
            <w:vMerge/>
            <w:shd w:val="clear" w:color="auto" w:fill="auto"/>
          </w:tcPr>
          <w:p w14:paraId="1E7B3B37" w14:textId="77777777" w:rsidR="007B0FD4" w:rsidRDefault="007B0FD4" w:rsidP="00F24474"/>
        </w:tc>
        <w:tc>
          <w:tcPr>
            <w:tcW w:w="1740" w:type="pct"/>
            <w:shd w:val="clear" w:color="auto" w:fill="auto"/>
            <w:vAlign w:val="center"/>
          </w:tcPr>
          <w:p w14:paraId="789B6B3E" w14:textId="5A7C351F" w:rsidR="007B0FD4" w:rsidRDefault="007B0FD4" w:rsidP="00F24474">
            <w:pPr>
              <w:pStyle w:val="Odstavecseseznamem"/>
              <w:numPr>
                <w:ilvl w:val="0"/>
                <w:numId w:val="8"/>
              </w:numPr>
            </w:pPr>
            <w:r w:rsidRPr="00042788">
              <w:t>Umožňovat výběr přeposílaných logů na úrovni bezpečnostního pravidla</w:t>
            </w:r>
          </w:p>
        </w:tc>
        <w:tc>
          <w:tcPr>
            <w:tcW w:w="575" w:type="pct"/>
            <w:shd w:val="clear" w:color="auto" w:fill="FFFF00"/>
          </w:tcPr>
          <w:p w14:paraId="7D6E278D" w14:textId="77777777" w:rsidR="007B0FD4" w:rsidRPr="00E87B35" w:rsidRDefault="007B0FD4" w:rsidP="00F24474"/>
        </w:tc>
        <w:tc>
          <w:tcPr>
            <w:tcW w:w="1455" w:type="pct"/>
            <w:shd w:val="clear" w:color="auto" w:fill="FFFF00"/>
          </w:tcPr>
          <w:p w14:paraId="05F03A25" w14:textId="77777777" w:rsidR="007B0FD4" w:rsidRPr="00E87B35" w:rsidRDefault="007B0FD4" w:rsidP="00F24474"/>
        </w:tc>
      </w:tr>
      <w:tr w:rsidR="007B0FD4" w:rsidRPr="00AD76B0" w14:paraId="0086E91C" w14:textId="77777777" w:rsidTr="00550D1D">
        <w:trPr>
          <w:cantSplit/>
          <w:trHeight w:val="236"/>
          <w:jc w:val="center"/>
        </w:trPr>
        <w:tc>
          <w:tcPr>
            <w:tcW w:w="358" w:type="pct"/>
          </w:tcPr>
          <w:p w14:paraId="7D71766B" w14:textId="77777777" w:rsidR="007B0FD4" w:rsidRPr="00AD76B0" w:rsidRDefault="007B0FD4" w:rsidP="002D1608">
            <w:pPr>
              <w:pStyle w:val="Bezmezer"/>
              <w:numPr>
                <w:ilvl w:val="0"/>
                <w:numId w:val="59"/>
              </w:numPr>
            </w:pPr>
          </w:p>
        </w:tc>
        <w:tc>
          <w:tcPr>
            <w:tcW w:w="872" w:type="pct"/>
            <w:vMerge/>
            <w:shd w:val="clear" w:color="auto" w:fill="auto"/>
          </w:tcPr>
          <w:p w14:paraId="04D8E282" w14:textId="77777777" w:rsidR="007B0FD4" w:rsidRDefault="007B0FD4" w:rsidP="00F24474"/>
        </w:tc>
        <w:tc>
          <w:tcPr>
            <w:tcW w:w="1740" w:type="pct"/>
            <w:shd w:val="clear" w:color="auto" w:fill="auto"/>
            <w:vAlign w:val="center"/>
          </w:tcPr>
          <w:p w14:paraId="0F763D9E" w14:textId="35FB2A88" w:rsidR="007B0FD4" w:rsidRDefault="007B0FD4" w:rsidP="00F24474">
            <w:pPr>
              <w:pStyle w:val="Odstavecseseznamem"/>
              <w:numPr>
                <w:ilvl w:val="0"/>
                <w:numId w:val="8"/>
              </w:numPr>
            </w:pPr>
            <w:r w:rsidRPr="00042788">
              <w:t>Umožnit tv</w:t>
            </w:r>
            <w:r w:rsidR="0029686A">
              <w:t>o</w:t>
            </w:r>
            <w:r w:rsidRPr="00042788">
              <w:t>rbu "Traffic mirroring" pravidel a přeposílání provozu k externímu analytickému zařízení</w:t>
            </w:r>
          </w:p>
        </w:tc>
        <w:tc>
          <w:tcPr>
            <w:tcW w:w="575" w:type="pct"/>
            <w:shd w:val="clear" w:color="auto" w:fill="FFFF00"/>
          </w:tcPr>
          <w:p w14:paraId="46268634" w14:textId="77777777" w:rsidR="007B0FD4" w:rsidRPr="00E87B35" w:rsidRDefault="007B0FD4" w:rsidP="00F24474"/>
        </w:tc>
        <w:tc>
          <w:tcPr>
            <w:tcW w:w="1455" w:type="pct"/>
            <w:shd w:val="clear" w:color="auto" w:fill="FFFF00"/>
          </w:tcPr>
          <w:p w14:paraId="4EF74E62" w14:textId="77777777" w:rsidR="007B0FD4" w:rsidRPr="00E87B35" w:rsidRDefault="007B0FD4" w:rsidP="00F24474"/>
        </w:tc>
      </w:tr>
      <w:tr w:rsidR="00E42BA6" w:rsidRPr="00AD76B0" w14:paraId="142ABF28" w14:textId="77777777" w:rsidTr="00E42BA6">
        <w:trPr>
          <w:cantSplit/>
          <w:trHeight w:val="364"/>
          <w:jc w:val="center"/>
        </w:trPr>
        <w:tc>
          <w:tcPr>
            <w:tcW w:w="358" w:type="pct"/>
            <w:vMerge w:val="restart"/>
          </w:tcPr>
          <w:p w14:paraId="00D4BC3E" w14:textId="77777777" w:rsidR="00E42BA6" w:rsidRPr="00AD76B0" w:rsidRDefault="00E42BA6" w:rsidP="002D1608">
            <w:pPr>
              <w:pStyle w:val="Bezmezer"/>
              <w:numPr>
                <w:ilvl w:val="0"/>
                <w:numId w:val="59"/>
              </w:numPr>
            </w:pPr>
          </w:p>
        </w:tc>
        <w:tc>
          <w:tcPr>
            <w:tcW w:w="872" w:type="pct"/>
            <w:vMerge w:val="restart"/>
            <w:shd w:val="clear" w:color="auto" w:fill="auto"/>
          </w:tcPr>
          <w:p w14:paraId="7C46414E" w14:textId="77777777" w:rsidR="00E42BA6" w:rsidRPr="00E87B35" w:rsidRDefault="00E42BA6" w:rsidP="00F24474">
            <w:r>
              <w:t>Záruka</w:t>
            </w:r>
          </w:p>
        </w:tc>
        <w:tc>
          <w:tcPr>
            <w:tcW w:w="1740" w:type="pct"/>
            <w:shd w:val="clear" w:color="auto" w:fill="auto"/>
          </w:tcPr>
          <w:p w14:paraId="2E83022A" w14:textId="4260A60E" w:rsidR="00E42BA6" w:rsidRPr="00E42BA6" w:rsidRDefault="00E42BA6" w:rsidP="00E42BA6">
            <w:pPr>
              <w:pStyle w:val="Odstavecseseznamem"/>
              <w:numPr>
                <w:ilvl w:val="0"/>
                <w:numId w:val="8"/>
              </w:numPr>
              <w:rPr>
                <w:rFonts w:ascii="Calibri" w:hAnsi="Calibri" w:cs="Calibri"/>
              </w:rPr>
            </w:pPr>
            <w:r w:rsidRPr="00D25F17">
              <w:rPr>
                <w:rFonts w:ascii="Calibri" w:hAnsi="Calibri" w:cs="Calibri"/>
              </w:rPr>
              <w:t>Podpora řešení a aktualizace po dobu 6 let</w:t>
            </w:r>
            <w:r>
              <w:rPr>
                <w:rFonts w:ascii="Calibri" w:hAnsi="Calibri" w:cs="Calibri"/>
              </w:rPr>
              <w:t xml:space="preserve">, </w:t>
            </w:r>
            <w:r w:rsidRPr="00723324">
              <w:rPr>
                <w:rFonts w:ascii="Calibri" w:hAnsi="Calibri" w:cs="Calibri"/>
              </w:rPr>
              <w:t>24x7, oprava do 24h</w:t>
            </w:r>
          </w:p>
        </w:tc>
        <w:tc>
          <w:tcPr>
            <w:tcW w:w="575" w:type="pct"/>
            <w:shd w:val="clear" w:color="auto" w:fill="FFFF00"/>
          </w:tcPr>
          <w:p w14:paraId="72F6D50E" w14:textId="77777777" w:rsidR="00E42BA6" w:rsidRPr="00E87B35" w:rsidRDefault="00E42BA6" w:rsidP="00F24474">
            <w:pPr>
              <w:keepNext/>
            </w:pPr>
          </w:p>
        </w:tc>
        <w:tc>
          <w:tcPr>
            <w:tcW w:w="1455" w:type="pct"/>
            <w:shd w:val="clear" w:color="auto" w:fill="FFFF00"/>
          </w:tcPr>
          <w:p w14:paraId="02586516" w14:textId="77777777" w:rsidR="00E42BA6" w:rsidRPr="00E87B35" w:rsidRDefault="00E42BA6" w:rsidP="00F24474">
            <w:pPr>
              <w:keepNext/>
            </w:pPr>
          </w:p>
        </w:tc>
      </w:tr>
      <w:tr w:rsidR="00E42BA6" w:rsidRPr="00AD76B0" w14:paraId="197666DD" w14:textId="77777777" w:rsidTr="00E42BA6">
        <w:trPr>
          <w:cantSplit/>
          <w:trHeight w:val="176"/>
          <w:jc w:val="center"/>
        </w:trPr>
        <w:tc>
          <w:tcPr>
            <w:tcW w:w="358" w:type="pct"/>
            <w:vMerge/>
          </w:tcPr>
          <w:p w14:paraId="0EEDA18A" w14:textId="77777777" w:rsidR="00E42BA6" w:rsidRPr="00AD76B0" w:rsidRDefault="00E42BA6" w:rsidP="002D1608">
            <w:pPr>
              <w:pStyle w:val="Bezmezer"/>
              <w:numPr>
                <w:ilvl w:val="0"/>
                <w:numId w:val="59"/>
              </w:numPr>
            </w:pPr>
          </w:p>
        </w:tc>
        <w:tc>
          <w:tcPr>
            <w:tcW w:w="872" w:type="pct"/>
            <w:vMerge/>
            <w:shd w:val="clear" w:color="auto" w:fill="auto"/>
          </w:tcPr>
          <w:p w14:paraId="4D5AE74D" w14:textId="77777777" w:rsidR="00E42BA6" w:rsidRDefault="00E42BA6" w:rsidP="00F24474"/>
        </w:tc>
        <w:tc>
          <w:tcPr>
            <w:tcW w:w="1740" w:type="pct"/>
            <w:shd w:val="clear" w:color="auto" w:fill="auto"/>
          </w:tcPr>
          <w:p w14:paraId="33684958" w14:textId="0ECFEEF8" w:rsidR="00E42BA6" w:rsidRPr="00E42BA6" w:rsidRDefault="00E42BA6" w:rsidP="00E42BA6">
            <w:pPr>
              <w:pStyle w:val="Odstavecseseznamem"/>
              <w:numPr>
                <w:ilvl w:val="0"/>
                <w:numId w:val="8"/>
              </w:numPr>
              <w:rPr>
                <w:rFonts w:ascii="Calibri" w:hAnsi="Calibri" w:cs="Calibri"/>
              </w:rPr>
            </w:pPr>
            <w:r w:rsidRPr="00723324">
              <w:rPr>
                <w:rFonts w:ascii="Calibri" w:hAnsi="Calibri" w:cs="Calibri"/>
              </w:rPr>
              <w:t>Komunikace výhradně v českém jazyce</w:t>
            </w:r>
          </w:p>
        </w:tc>
        <w:tc>
          <w:tcPr>
            <w:tcW w:w="575" w:type="pct"/>
            <w:shd w:val="clear" w:color="auto" w:fill="FFFF00"/>
          </w:tcPr>
          <w:p w14:paraId="42D27CAD" w14:textId="77777777" w:rsidR="00E42BA6" w:rsidRPr="00E87B35" w:rsidRDefault="00E42BA6" w:rsidP="00F24474">
            <w:pPr>
              <w:keepNext/>
            </w:pPr>
          </w:p>
        </w:tc>
        <w:tc>
          <w:tcPr>
            <w:tcW w:w="1455" w:type="pct"/>
            <w:shd w:val="clear" w:color="auto" w:fill="FFFF00"/>
          </w:tcPr>
          <w:p w14:paraId="2005CC2C" w14:textId="77777777" w:rsidR="00E42BA6" w:rsidRPr="00E87B35" w:rsidRDefault="00E42BA6" w:rsidP="00F24474">
            <w:pPr>
              <w:keepNext/>
            </w:pPr>
          </w:p>
        </w:tc>
      </w:tr>
      <w:tr w:rsidR="00E42BA6" w:rsidRPr="00AD76B0" w14:paraId="7F8BEBD3" w14:textId="77777777" w:rsidTr="00E42BA6">
        <w:trPr>
          <w:cantSplit/>
          <w:trHeight w:val="130"/>
          <w:jc w:val="center"/>
        </w:trPr>
        <w:tc>
          <w:tcPr>
            <w:tcW w:w="358" w:type="pct"/>
            <w:vMerge/>
          </w:tcPr>
          <w:p w14:paraId="3A6A5432" w14:textId="77777777" w:rsidR="00E42BA6" w:rsidRPr="00AD76B0" w:rsidRDefault="00E42BA6" w:rsidP="002D1608">
            <w:pPr>
              <w:pStyle w:val="Bezmezer"/>
              <w:numPr>
                <w:ilvl w:val="0"/>
                <w:numId w:val="59"/>
              </w:numPr>
            </w:pPr>
          </w:p>
        </w:tc>
        <w:tc>
          <w:tcPr>
            <w:tcW w:w="872" w:type="pct"/>
            <w:vMerge/>
            <w:shd w:val="clear" w:color="auto" w:fill="auto"/>
          </w:tcPr>
          <w:p w14:paraId="1C2CC6F3" w14:textId="77777777" w:rsidR="00E42BA6" w:rsidRDefault="00E42BA6" w:rsidP="00F24474"/>
        </w:tc>
        <w:tc>
          <w:tcPr>
            <w:tcW w:w="1740" w:type="pct"/>
            <w:shd w:val="clear" w:color="auto" w:fill="auto"/>
          </w:tcPr>
          <w:p w14:paraId="7CD9285F" w14:textId="77777777" w:rsidR="00E42BA6" w:rsidRPr="00723324" w:rsidRDefault="00E42BA6" w:rsidP="00E42BA6">
            <w:pPr>
              <w:pStyle w:val="Odstavecseseznamem"/>
              <w:numPr>
                <w:ilvl w:val="0"/>
                <w:numId w:val="8"/>
              </w:numPr>
              <w:rPr>
                <w:rFonts w:ascii="Calibri" w:hAnsi="Calibri" w:cs="Calibri"/>
              </w:rPr>
            </w:pPr>
            <w:r w:rsidRPr="00723324">
              <w:rPr>
                <w:rFonts w:ascii="Calibri" w:hAnsi="Calibri" w:cs="Calibri"/>
              </w:rPr>
              <w:t>Záruku garantuje přímo výrobce zařízení</w:t>
            </w:r>
          </w:p>
        </w:tc>
        <w:tc>
          <w:tcPr>
            <w:tcW w:w="575" w:type="pct"/>
            <w:shd w:val="clear" w:color="auto" w:fill="FFFF00"/>
          </w:tcPr>
          <w:p w14:paraId="31EECB62" w14:textId="77777777" w:rsidR="00E42BA6" w:rsidRPr="00E87B35" w:rsidRDefault="00E42BA6" w:rsidP="00F24474">
            <w:pPr>
              <w:keepNext/>
            </w:pPr>
          </w:p>
        </w:tc>
        <w:tc>
          <w:tcPr>
            <w:tcW w:w="1455" w:type="pct"/>
            <w:shd w:val="clear" w:color="auto" w:fill="FFFF00"/>
          </w:tcPr>
          <w:p w14:paraId="30FD46A5" w14:textId="77777777" w:rsidR="00E42BA6" w:rsidRPr="00E87B35" w:rsidRDefault="00E42BA6" w:rsidP="00F24474">
            <w:pPr>
              <w:keepNext/>
            </w:pPr>
          </w:p>
        </w:tc>
      </w:tr>
    </w:tbl>
    <w:p w14:paraId="2B8BFC5F" w14:textId="079A3B27" w:rsidR="00D034BB" w:rsidRPr="009842E1" w:rsidRDefault="00D8507C" w:rsidP="009842E1">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9</w:t>
      </w:r>
      <w:r w:rsidR="00E9490C">
        <w:rPr>
          <w:noProof/>
        </w:rPr>
        <w:fldChar w:fldCharType="end"/>
      </w:r>
      <w:r>
        <w:t xml:space="preserve"> - </w:t>
      </w:r>
      <w:r w:rsidRPr="00ED3DD2">
        <w:t>Technické parametry pro FW</w:t>
      </w:r>
    </w:p>
    <w:p w14:paraId="2474601C" w14:textId="1F624803" w:rsidR="00DD5A82" w:rsidRDefault="00DD5A82" w:rsidP="003B2F6A">
      <w:pPr>
        <w:pStyle w:val="Nadpis3"/>
        <w:rPr>
          <w:sz w:val="32"/>
          <w:szCs w:val="32"/>
        </w:rPr>
      </w:pPr>
      <w:bookmarkStart w:id="477" w:name="_Toc177708955"/>
      <w:bookmarkStart w:id="478" w:name="_Toc194331279"/>
      <w:r w:rsidRPr="003B2F6A">
        <w:rPr>
          <w:sz w:val="32"/>
          <w:szCs w:val="32"/>
        </w:rPr>
        <w:t>Load balancer</w:t>
      </w:r>
      <w:bookmarkEnd w:id="477"/>
      <w:bookmarkEnd w:id="478"/>
    </w:p>
    <w:p w14:paraId="3A0FACCD" w14:textId="5777E2EC" w:rsidR="00787D0D" w:rsidRPr="00DA4F09" w:rsidRDefault="00787D0D" w:rsidP="006A4717">
      <w:pPr>
        <w:spacing w:before="240" w:after="240"/>
        <w:jc w:val="both"/>
      </w:pPr>
      <w:r w:rsidRPr="00B762EB">
        <w:t xml:space="preserve">Jedná se o oddělený/samostatný redundantní hardware, </w:t>
      </w:r>
      <w:r>
        <w:t>ve funkci Load-B</w:t>
      </w:r>
      <w:r w:rsidRPr="00B762EB">
        <w:t xml:space="preserve">alancer (rozklad zátěže) s podporou autentizace uživatelů, SSL akcelerátoru a </w:t>
      </w:r>
      <w:r>
        <w:t>webového aplikačního firewallu.</w:t>
      </w:r>
      <w:r w:rsidR="003604E2">
        <w:t xml:space="preserve"> Počet FW v každé z lokací řešení jsou 2ks, tj. celkově požadováno dodat 4ks.</w:t>
      </w:r>
      <w:r>
        <w:t xml:space="preserve"> </w:t>
      </w:r>
      <w:r w:rsidR="002A2F07" w:rsidRPr="00DA4F09">
        <w:t>Hardware bude připojen technologii 100Gb</w:t>
      </w:r>
      <w:r w:rsidR="00013091">
        <w:t>/</w:t>
      </w:r>
      <w:r w:rsidR="002A2F07" w:rsidRPr="00DA4F09">
        <w:t>s.</w:t>
      </w:r>
    </w:p>
    <w:p w14:paraId="06650AA5" w14:textId="240CBEA3" w:rsidR="00787D0D" w:rsidRPr="006A4717" w:rsidRDefault="00787D0D" w:rsidP="003604E2">
      <w:pPr>
        <w:spacing w:before="120" w:after="120"/>
        <w:jc w:val="both"/>
      </w:pPr>
      <w:r w:rsidRPr="00B762EB">
        <w:t>Webový Aplikační Firewall (WAF) pracující na aplikační úrovni ISO OSI modelu bude poskytovat ochranu webových aplikací před kybernetickými útoky využitím pozitivní i negativní bezpečnostní logiky v bezpečnostních politikách</w:t>
      </w:r>
      <w:r w:rsidR="00842A62">
        <w:t>,</w:t>
      </w:r>
      <w:r w:rsidRPr="00B762EB">
        <w:t xml:space="preserve"> tj. explicitní povolení legitimního provozu (pozitivní logika) a zakázáním provozu, který je </w:t>
      </w:r>
      <w:r>
        <w:t>označený jako</w:t>
      </w:r>
      <w:r w:rsidRPr="00B762EB">
        <w:t xml:space="preserve"> kybernetický útok. K těmto základním bezpečnostním politikám předpokládáme implementaci dalších dodatečných bezpečnostních vlastností, jako je ochrana před Brute Force útoky, detekce škodlivých robotů</w:t>
      </w:r>
      <w:r>
        <w:t>,</w:t>
      </w:r>
      <w:r w:rsidRPr="00B762EB">
        <w:t xml:space="preserve"> ochranu před </w:t>
      </w:r>
      <w:r>
        <w:t>odcizením</w:t>
      </w:r>
      <w:r w:rsidRPr="00B762EB">
        <w:t xml:space="preserve"> uživatelských relací. Webový aplikační firewall také bude poskytovat ochranu proti aplikačním DoS útokům zaměřený</w:t>
      </w:r>
      <w:r>
        <w:t>m</w:t>
      </w:r>
      <w:r w:rsidRPr="00B762EB">
        <w:t xml:space="preserve"> na webové aplikace.</w:t>
      </w:r>
    </w:p>
    <w:p w14:paraId="6D560B12" w14:textId="77777777" w:rsidR="00787D0D" w:rsidRPr="00F26C7D" w:rsidRDefault="00787D0D" w:rsidP="003604E2">
      <w:pPr>
        <w:spacing w:before="120" w:after="120"/>
        <w:jc w:val="both"/>
      </w:pPr>
      <w:r w:rsidRPr="00F26C7D">
        <w:t>Webový aplikační firewall tedy přinese komplexní zabezpečení webových aplikací, především pak:</w:t>
      </w:r>
    </w:p>
    <w:p w14:paraId="18F3950C" w14:textId="4A9BC38A" w:rsidR="00787D0D" w:rsidRPr="003604E2" w:rsidRDefault="00787D0D" w:rsidP="007D227D">
      <w:pPr>
        <w:pStyle w:val="Odstavecseseznamem"/>
        <w:numPr>
          <w:ilvl w:val="0"/>
          <w:numId w:val="26"/>
        </w:numPr>
        <w:spacing w:before="120" w:after="0"/>
        <w:ind w:left="714" w:hanging="357"/>
        <w:contextualSpacing w:val="0"/>
        <w:jc w:val="both"/>
        <w:rPr>
          <w:rFonts w:eastAsia="Times New Roman"/>
        </w:rPr>
      </w:pPr>
      <w:r w:rsidRPr="003604E2">
        <w:rPr>
          <w:rFonts w:eastAsia="Times New Roman"/>
        </w:rPr>
        <w:t>Ochrana proti aplikačním DoS útokům (SlowLoris, R.U.D.Y, ApacheKiller, SSL útoky apod.)</w:t>
      </w:r>
      <w:r w:rsidR="00CC1E26">
        <w:rPr>
          <w:rFonts w:eastAsia="Times New Roman"/>
        </w:rPr>
        <w:t>;</w:t>
      </w:r>
      <w:r w:rsidRPr="003604E2">
        <w:rPr>
          <w:rFonts w:eastAsia="Times New Roman"/>
        </w:rPr>
        <w:t xml:space="preserve"> </w:t>
      </w:r>
    </w:p>
    <w:p w14:paraId="53A9A93A" w14:textId="7F00FB65" w:rsidR="00787D0D" w:rsidRPr="003604E2" w:rsidRDefault="00787D0D" w:rsidP="007D227D">
      <w:pPr>
        <w:pStyle w:val="Odstavecseseznamem"/>
        <w:numPr>
          <w:ilvl w:val="0"/>
          <w:numId w:val="26"/>
        </w:numPr>
        <w:spacing w:after="0"/>
        <w:ind w:left="714" w:hanging="357"/>
        <w:contextualSpacing w:val="0"/>
        <w:jc w:val="both"/>
        <w:rPr>
          <w:rFonts w:eastAsia="Times New Roman"/>
        </w:rPr>
      </w:pPr>
      <w:r w:rsidRPr="003604E2">
        <w:rPr>
          <w:rFonts w:eastAsia="Times New Roman"/>
        </w:rPr>
        <w:t>Ochrana proti "forcefull browsing", XSS, SQL-INJ, CSRF, manipulace s cookies, ochrana parametrů, URL apod.</w:t>
      </w:r>
      <w:r w:rsidR="00CC1E26">
        <w:rPr>
          <w:rFonts w:eastAsia="Times New Roman"/>
        </w:rPr>
        <w:t>;</w:t>
      </w:r>
    </w:p>
    <w:p w14:paraId="2ECDF4EE" w14:textId="1230D726" w:rsidR="00787D0D" w:rsidRPr="003604E2" w:rsidRDefault="00787D0D" w:rsidP="007D227D">
      <w:pPr>
        <w:pStyle w:val="Odstavecseseznamem"/>
        <w:numPr>
          <w:ilvl w:val="0"/>
          <w:numId w:val="26"/>
        </w:numPr>
        <w:spacing w:after="0"/>
        <w:ind w:left="714" w:hanging="357"/>
        <w:contextualSpacing w:val="0"/>
        <w:jc w:val="both"/>
        <w:rPr>
          <w:rFonts w:eastAsia="Times New Roman"/>
        </w:rPr>
      </w:pPr>
      <w:r w:rsidRPr="003604E2">
        <w:rPr>
          <w:rFonts w:eastAsia="Times New Roman"/>
        </w:rPr>
        <w:t>Session Management – ochrana proti únosům relací</w:t>
      </w:r>
      <w:r w:rsidR="00A02DD0">
        <w:rPr>
          <w:rFonts w:eastAsia="Times New Roman"/>
        </w:rPr>
        <w:t>;</w:t>
      </w:r>
    </w:p>
    <w:p w14:paraId="2E3A26A7" w14:textId="6D36CC0C" w:rsidR="00787D0D" w:rsidRPr="003604E2" w:rsidRDefault="00787D0D" w:rsidP="007D227D">
      <w:pPr>
        <w:pStyle w:val="Odstavecseseznamem"/>
        <w:numPr>
          <w:ilvl w:val="0"/>
          <w:numId w:val="26"/>
        </w:numPr>
        <w:spacing w:after="120"/>
        <w:ind w:left="714" w:hanging="357"/>
        <w:contextualSpacing w:val="0"/>
        <w:jc w:val="both"/>
        <w:rPr>
          <w:rFonts w:eastAsia="Times New Roman"/>
        </w:rPr>
      </w:pPr>
      <w:r w:rsidRPr="003604E2">
        <w:rPr>
          <w:rFonts w:eastAsia="Times New Roman"/>
        </w:rPr>
        <w:t>Brute Force Ochrana – ochrana před prolomení hrubou silou</w:t>
      </w:r>
      <w:r w:rsidR="00A02DD0">
        <w:rPr>
          <w:rFonts w:eastAsia="Times New Roman"/>
        </w:rPr>
        <w:t>;</w:t>
      </w:r>
    </w:p>
    <w:p w14:paraId="07E9A67E" w14:textId="77777777" w:rsidR="00787D0D" w:rsidRDefault="00787D0D" w:rsidP="002B7CDA">
      <w:pPr>
        <w:spacing w:before="120" w:after="120"/>
        <w:jc w:val="both"/>
      </w:pPr>
      <w:r>
        <w:t>Součástí řešení bude také technologie/platforma pro řízení aplikačního provozu, odpovědná zejména za:</w:t>
      </w:r>
    </w:p>
    <w:p w14:paraId="29A4F0BD" w14:textId="2B45F806" w:rsidR="00787D0D" w:rsidRPr="00B762EB" w:rsidRDefault="00787D0D" w:rsidP="002D1608">
      <w:pPr>
        <w:pStyle w:val="Odstavecseseznamem"/>
        <w:numPr>
          <w:ilvl w:val="0"/>
          <w:numId w:val="49"/>
        </w:numPr>
        <w:spacing w:before="120" w:after="120" w:line="276" w:lineRule="auto"/>
        <w:jc w:val="both"/>
      </w:pPr>
      <w:r w:rsidRPr="00B762EB">
        <w:t>Monitoring dostupnosti služeb</w:t>
      </w:r>
      <w:r w:rsidR="002B7CDA">
        <w:t>;</w:t>
      </w:r>
    </w:p>
    <w:p w14:paraId="37B448A5" w14:textId="2174C1EF" w:rsidR="00787D0D" w:rsidRPr="00B762EB" w:rsidRDefault="00787D0D" w:rsidP="002D1608">
      <w:pPr>
        <w:pStyle w:val="Odstavecseseznamem"/>
        <w:numPr>
          <w:ilvl w:val="0"/>
          <w:numId w:val="49"/>
        </w:numPr>
        <w:spacing w:before="120" w:after="120" w:line="276" w:lineRule="auto"/>
        <w:jc w:val="both"/>
      </w:pPr>
      <w:r w:rsidRPr="00B762EB">
        <w:t>Rozklad zátěže provozu aplikací</w:t>
      </w:r>
      <w:r w:rsidR="002B7CDA">
        <w:t>;</w:t>
      </w:r>
    </w:p>
    <w:p w14:paraId="1A53AE72" w14:textId="27252560" w:rsidR="00787D0D" w:rsidRPr="007D227D" w:rsidRDefault="00787D0D" w:rsidP="002D1608">
      <w:pPr>
        <w:pStyle w:val="Odstavecseseznamem"/>
        <w:numPr>
          <w:ilvl w:val="0"/>
          <w:numId w:val="49"/>
        </w:numPr>
        <w:spacing w:before="120" w:after="120" w:line="276" w:lineRule="auto"/>
        <w:jc w:val="both"/>
      </w:pPr>
      <w:r w:rsidRPr="007D227D">
        <w:t>SSL terminace vč. podpory šifer Camellia</w:t>
      </w:r>
      <w:r w:rsidR="002B7CDA" w:rsidRPr="007D227D">
        <w:t>;</w:t>
      </w:r>
    </w:p>
    <w:p w14:paraId="1758105A" w14:textId="42563851" w:rsidR="00787D0D" w:rsidRPr="00B762EB" w:rsidRDefault="00787D0D" w:rsidP="002D1608">
      <w:pPr>
        <w:pStyle w:val="Odstavecseseznamem"/>
        <w:numPr>
          <w:ilvl w:val="0"/>
          <w:numId w:val="49"/>
        </w:numPr>
        <w:spacing w:before="120" w:after="120" w:line="276" w:lineRule="auto"/>
        <w:jc w:val="both"/>
      </w:pPr>
      <w:r w:rsidRPr="00B762EB">
        <w:t>HTTP/2 brána</w:t>
      </w:r>
      <w:r w:rsidR="002B7CDA">
        <w:t>;</w:t>
      </w:r>
    </w:p>
    <w:p w14:paraId="2878045E" w14:textId="2D80C65A" w:rsidR="00787D0D" w:rsidRPr="00B762EB" w:rsidRDefault="00787D0D" w:rsidP="002D1608">
      <w:pPr>
        <w:pStyle w:val="Odstavecseseznamem"/>
        <w:numPr>
          <w:ilvl w:val="0"/>
          <w:numId w:val="49"/>
        </w:numPr>
        <w:spacing w:before="120" w:after="120" w:line="276" w:lineRule="auto"/>
        <w:jc w:val="both"/>
      </w:pPr>
      <w:r w:rsidRPr="00B762EB">
        <w:t>Funkce reverzní proxy</w:t>
      </w:r>
      <w:r w:rsidR="002B7CDA">
        <w:t>;</w:t>
      </w:r>
    </w:p>
    <w:p w14:paraId="1F4C626B" w14:textId="5FA3DCC4" w:rsidR="00787D0D" w:rsidRDefault="00787D0D" w:rsidP="002D1608">
      <w:pPr>
        <w:pStyle w:val="Odstavecseseznamem"/>
        <w:numPr>
          <w:ilvl w:val="0"/>
          <w:numId w:val="49"/>
        </w:numPr>
        <w:spacing w:before="120" w:after="120" w:line="276" w:lineRule="auto"/>
        <w:jc w:val="both"/>
      </w:pPr>
      <w:r w:rsidRPr="00B762EB">
        <w:t>Realizace optimalizačních funkcí pro akceleraci provozu (komprese, caching, optimalizace TCP stacku)</w:t>
      </w:r>
      <w:r w:rsidR="002B7CDA">
        <w:t>;</w:t>
      </w:r>
    </w:p>
    <w:p w14:paraId="1DE0F021" w14:textId="232F5BC4" w:rsidR="00871009" w:rsidRPr="00871009" w:rsidRDefault="00871009" w:rsidP="002D1608">
      <w:pPr>
        <w:pStyle w:val="Odstavecseseznamem"/>
        <w:numPr>
          <w:ilvl w:val="0"/>
          <w:numId w:val="49"/>
        </w:numPr>
        <w:spacing w:before="120" w:after="120" w:line="276" w:lineRule="auto"/>
        <w:jc w:val="both"/>
        <w:rPr>
          <w:rFonts w:cs="Calibri"/>
        </w:rPr>
      </w:pPr>
      <w:r>
        <w:rPr>
          <w:rFonts w:cs="Calibri"/>
        </w:rPr>
        <w:t>Ochranu perimetru proti L3/4 DDoS útokům;</w:t>
      </w:r>
    </w:p>
    <w:p w14:paraId="5068554C" w14:textId="77777777" w:rsidR="00787D0D" w:rsidRPr="00B762EB" w:rsidRDefault="00787D0D" w:rsidP="002D1608">
      <w:pPr>
        <w:pStyle w:val="Odstavecseseznamem"/>
        <w:numPr>
          <w:ilvl w:val="0"/>
          <w:numId w:val="49"/>
        </w:numPr>
        <w:spacing w:before="120" w:after="120" w:line="276" w:lineRule="auto"/>
        <w:jc w:val="both"/>
      </w:pPr>
      <w:r w:rsidRPr="00B762EB">
        <w:t>Řízení přístupu uživatelů k aplikacím – autentizační brána</w:t>
      </w:r>
      <w:r>
        <w:t>.</w:t>
      </w:r>
    </w:p>
    <w:p w14:paraId="4D9D27D0" w14:textId="77777777" w:rsidR="00787D0D" w:rsidRPr="00B762EB" w:rsidRDefault="00787D0D" w:rsidP="004C10BF">
      <w:pPr>
        <w:spacing w:before="120" w:after="120"/>
        <w:jc w:val="both"/>
      </w:pPr>
      <w:r w:rsidRPr="00B762EB">
        <w:t xml:space="preserve">Řešení </w:t>
      </w:r>
      <w:r>
        <w:t>musí</w:t>
      </w:r>
      <w:r w:rsidRPr="00B762EB">
        <w:t xml:space="preserve"> </w:t>
      </w:r>
      <w:r>
        <w:t>umožňovat</w:t>
      </w:r>
      <w:r w:rsidRPr="00B762EB">
        <w:t xml:space="preserve"> vytvoření specifické operace s procházejícím provozem např. vkládání/odebírání HTML kódu, operace manipulace s daty, manipulace s HTTP záhlavím, URI apod. </w:t>
      </w:r>
    </w:p>
    <w:p w14:paraId="210D4349" w14:textId="77777777" w:rsidR="00787D0D" w:rsidRPr="00B762EB" w:rsidRDefault="00787D0D" w:rsidP="004C10BF">
      <w:pPr>
        <w:spacing w:before="120" w:after="120"/>
        <w:jc w:val="both"/>
      </w:pPr>
      <w:r w:rsidRPr="00B762EB">
        <w:t xml:space="preserve">Řešení </w:t>
      </w:r>
      <w:r>
        <w:t>musí</w:t>
      </w:r>
      <w:r w:rsidRPr="00B762EB">
        <w:t xml:space="preserve"> </w:t>
      </w:r>
      <w:r>
        <w:t>umožňovat</w:t>
      </w:r>
      <w:r w:rsidRPr="00B762EB">
        <w:t xml:space="preserve"> </w:t>
      </w:r>
      <w:r>
        <w:t>p</w:t>
      </w:r>
      <w:r w:rsidRPr="00B762EB">
        <w:t>ožadovanou autentizaci klientů webové aplikace pomocí certifikátů s validací prostřednictvím CRL.</w:t>
      </w:r>
    </w:p>
    <w:p w14:paraId="414398B6" w14:textId="77777777" w:rsidR="00787D0D" w:rsidRPr="00B762EB" w:rsidRDefault="00787D0D" w:rsidP="00912755">
      <w:pPr>
        <w:spacing w:before="120" w:after="120"/>
        <w:jc w:val="both"/>
      </w:pPr>
      <w:r w:rsidRPr="00B762EB">
        <w:t>Navrhnuté řešení musí podporovat proaktivní monitoring klientských požadavků a jejich porovnávání se známými formami útoků a administrátorovi systému navrhovat jejich možnou eliminaci pomocí pravidel Aplikačního firewallu.</w:t>
      </w:r>
    </w:p>
    <w:p w14:paraId="3C32D688" w14:textId="77777777" w:rsidR="00C476FD" w:rsidRPr="00A34536" w:rsidRDefault="00C476FD" w:rsidP="00A34536">
      <w:pPr>
        <w:spacing w:before="120" w:after="120"/>
        <w:jc w:val="both"/>
      </w:pPr>
      <w:r w:rsidRPr="00A34536">
        <w:t>Každý LB je:</w:t>
      </w:r>
    </w:p>
    <w:p w14:paraId="52320DEB" w14:textId="1F4F1449" w:rsidR="00A34536" w:rsidRPr="00A34536" w:rsidRDefault="00C476FD" w:rsidP="002D1608">
      <w:pPr>
        <w:pStyle w:val="Odstavecseseznamem"/>
        <w:numPr>
          <w:ilvl w:val="0"/>
          <w:numId w:val="49"/>
        </w:numPr>
        <w:spacing w:before="120" w:after="120" w:line="276" w:lineRule="auto"/>
        <w:jc w:val="both"/>
      </w:pPr>
      <w:r w:rsidRPr="00A34536">
        <w:t xml:space="preserve">Až </w:t>
      </w:r>
      <w:ins w:id="479" w:author="Word Document Comparison" w:date="2025-03-31T16:34:00Z" w16du:dateUtc="2025-03-31T14:34:00Z">
        <w:r w:rsidR="002A24DD">
          <w:t>2x</w:t>
        </w:r>
      </w:ins>
      <w:del w:id="480" w:author="Word Document Comparison" w:date="2025-03-31T16:34:00Z" w16du:dateUtc="2025-03-31T14:34:00Z">
        <w:r w:rsidRPr="00A34536">
          <w:delText>4x</w:delText>
        </w:r>
      </w:del>
      <w:r w:rsidRPr="00A34536">
        <w:t xml:space="preserve"> 100GE NNI portů (počet reflektuje možné rozšíření DC fabric)</w:t>
      </w:r>
      <w:r w:rsidR="008B4054" w:rsidRPr="00A34536">
        <w:t xml:space="preserve"> </w:t>
      </w:r>
    </w:p>
    <w:p w14:paraId="68745298" w14:textId="37CA0345" w:rsidR="00C476FD" w:rsidRPr="00A34536" w:rsidRDefault="008B4054" w:rsidP="002D1608">
      <w:pPr>
        <w:pStyle w:val="Odstavecseseznamem"/>
        <w:numPr>
          <w:ilvl w:val="1"/>
          <w:numId w:val="49"/>
        </w:numPr>
        <w:spacing w:before="120" w:after="120" w:line="276" w:lineRule="auto"/>
        <w:jc w:val="both"/>
      </w:pPr>
      <w:r w:rsidRPr="00A34536">
        <w:t>v</w:t>
      </w:r>
      <w:r w:rsidR="00C476FD" w:rsidRPr="00A34536">
        <w:t xml:space="preserve">ybavené </w:t>
      </w:r>
      <w:ins w:id="481" w:author="Word Document Comparison" w:date="2025-03-31T16:34:00Z" w16du:dateUtc="2025-03-31T14:34:00Z">
        <w:r w:rsidR="00064D6B">
          <w:t>2</w:t>
        </w:r>
        <w:r w:rsidR="00064D6B" w:rsidRPr="00A34536">
          <w:t>x</w:t>
        </w:r>
      </w:ins>
      <w:del w:id="482" w:author="Word Document Comparison" w:date="2025-03-31T16:34:00Z" w16du:dateUtc="2025-03-31T14:34:00Z">
        <w:r w:rsidR="00256CEE" w:rsidRPr="00A34536">
          <w:delText>4</w:delText>
        </w:r>
        <w:r w:rsidR="00C476FD" w:rsidRPr="00A34536">
          <w:delText>x</w:delText>
        </w:r>
      </w:del>
      <w:r w:rsidR="00C476FD" w:rsidRPr="00A34536">
        <w:t xml:space="preserve"> 100GBASE-SR4 </w:t>
      </w:r>
      <w:r w:rsidR="007B40DB">
        <w:t>SFP</w:t>
      </w:r>
      <w:r w:rsidR="005D0513">
        <w:t>28</w:t>
      </w:r>
      <w:r w:rsidR="007B40DB">
        <w:t xml:space="preserve"> </w:t>
      </w:r>
      <w:r w:rsidR="00C476FD" w:rsidRPr="00A34536">
        <w:t>originálními transceivery</w:t>
      </w:r>
      <w:r w:rsidR="00A34536">
        <w:t>;</w:t>
      </w:r>
    </w:p>
    <w:p w14:paraId="5DF2B5D8" w14:textId="5120E6D2" w:rsidR="00C476FD" w:rsidRPr="00A34536" w:rsidRDefault="00C476FD" w:rsidP="002D1608">
      <w:pPr>
        <w:pStyle w:val="Odstavecseseznamem"/>
        <w:numPr>
          <w:ilvl w:val="0"/>
          <w:numId w:val="49"/>
        </w:numPr>
        <w:spacing w:before="120" w:after="120" w:line="276" w:lineRule="auto"/>
        <w:jc w:val="both"/>
      </w:pPr>
      <w:r w:rsidRPr="00A34536">
        <w:t>Podpora WAF, LB, L3</w:t>
      </w:r>
      <w:r w:rsidR="00A34536">
        <w:t>;</w:t>
      </w:r>
    </w:p>
    <w:p w14:paraId="33A954B3" w14:textId="77777777" w:rsidR="00897F08" w:rsidRDefault="00897F08" w:rsidP="00897F08">
      <w:pPr>
        <w:jc w:val="both"/>
        <w:rPr>
          <w:b/>
          <w:bCs/>
        </w:rPr>
      </w:pP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897F08" w:rsidRPr="00155416" w14:paraId="1B334508"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0223319F" w14:textId="07D1BFFF" w:rsidR="00897F08" w:rsidRPr="00155416" w:rsidRDefault="00897F08"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Load Balancer</w:t>
            </w:r>
          </w:p>
        </w:tc>
      </w:tr>
      <w:tr w:rsidR="00897F08" w:rsidRPr="00155416" w14:paraId="07A0DDB9"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18EBF417" w14:textId="77777777" w:rsidR="00897F08" w:rsidRPr="00155416" w:rsidRDefault="00897F08"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2EFFD8F8" w14:textId="77777777" w:rsidR="00897F08" w:rsidRPr="00155416" w:rsidRDefault="00897F08"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83367EE" w14:textId="77777777" w:rsidR="00897F08" w:rsidRPr="00155416" w:rsidRDefault="00897F08"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5726D406" w14:textId="77777777" w:rsidR="00897F08" w:rsidRPr="00155416" w:rsidRDefault="00897F08"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897F08" w:rsidRPr="00155416" w14:paraId="7E8EBE8A"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166B921" w14:textId="77777777" w:rsidR="00897F08" w:rsidRPr="00155416" w:rsidRDefault="00897F08"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1CD9064D" w14:textId="77777777" w:rsidR="00897F08" w:rsidRPr="00155416" w:rsidRDefault="00897F08"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4CD36D3F" w14:textId="77777777" w:rsidR="00897F08" w:rsidRPr="00155416" w:rsidRDefault="00897F08"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6612E958" w14:textId="77777777" w:rsidR="00897F08" w:rsidRPr="00155416" w:rsidRDefault="00897F08" w:rsidP="00EA5C98">
            <w:pPr>
              <w:keepNext/>
              <w:jc w:val="both"/>
              <w:rPr>
                <w:rFonts w:ascii="Calibri" w:eastAsia="Times New Roman" w:hAnsi="Calibri" w:cs="Times New Roman"/>
                <w:color w:val="000000"/>
                <w:lang w:eastAsia="cs-CZ"/>
              </w:rPr>
            </w:pPr>
          </w:p>
        </w:tc>
      </w:tr>
    </w:tbl>
    <w:p w14:paraId="4530B1B6" w14:textId="77FC2387" w:rsidR="00897F08" w:rsidRPr="00433B3A" w:rsidRDefault="00897F08" w:rsidP="00897F08">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10</w:t>
      </w:r>
      <w:r w:rsidR="00E9490C">
        <w:rPr>
          <w:noProof/>
        </w:rPr>
        <w:fldChar w:fldCharType="end"/>
      </w:r>
      <w:r>
        <w:t xml:space="preserve"> - </w:t>
      </w:r>
      <w:r w:rsidRPr="00CD6160">
        <w:t xml:space="preserve">Identifikace komponenty </w:t>
      </w:r>
      <w:r>
        <w:t>LB</w:t>
      </w:r>
    </w:p>
    <w:p w14:paraId="781E7D70" w14:textId="77777777" w:rsidR="00897F08" w:rsidRPr="0027537E" w:rsidRDefault="00897F08" w:rsidP="00897F08">
      <w:pPr>
        <w:spacing w:before="240"/>
        <w:jc w:val="both"/>
      </w:pPr>
      <w:r w:rsidRPr="00076B3C">
        <w:t xml:space="preserve">Zejména musí </w:t>
      </w:r>
      <w:r>
        <w:t>poskytovat</w:t>
      </w:r>
      <w:r w:rsidRPr="00076B3C">
        <w:t xml:space="preserve"> tyto klíčové vlastnosti:</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564"/>
        <w:gridCol w:w="3654"/>
        <w:gridCol w:w="1062"/>
        <w:gridCol w:w="2796"/>
      </w:tblGrid>
      <w:tr w:rsidR="00897F08" w:rsidRPr="00AD76B0" w14:paraId="7476FA54" w14:textId="77777777" w:rsidTr="00117E45">
        <w:trPr>
          <w:cantSplit/>
          <w:jc w:val="center"/>
        </w:trPr>
        <w:tc>
          <w:tcPr>
            <w:tcW w:w="5000" w:type="pct"/>
            <w:gridSpan w:val="5"/>
            <w:shd w:val="clear" w:color="auto" w:fill="006600"/>
          </w:tcPr>
          <w:p w14:paraId="44BF2839" w14:textId="4F07DFA6" w:rsidR="00897F08" w:rsidRPr="00AD76B0" w:rsidRDefault="00CD4A25" w:rsidP="00EA5C98">
            <w:pPr>
              <w:pStyle w:val="Bezmezer"/>
              <w:rPr>
                <w:rFonts w:cs="Arial"/>
                <w:b/>
                <w:bCs/>
                <w:sz w:val="28"/>
                <w:szCs w:val="28"/>
              </w:rPr>
            </w:pPr>
            <w:r>
              <w:rPr>
                <w:b/>
                <w:bCs/>
                <w:color w:val="000000"/>
                <w:sz w:val="28"/>
                <w:szCs w:val="28"/>
              </w:rPr>
              <w:t>Load Balancer</w:t>
            </w:r>
            <w:r w:rsidR="00897F08" w:rsidRPr="00AD76B0">
              <w:rPr>
                <w:rFonts w:cs="Arial"/>
                <w:b/>
                <w:bCs/>
                <w:sz w:val="28"/>
                <w:szCs w:val="28"/>
              </w:rPr>
              <w:t xml:space="preserve"> </w:t>
            </w:r>
            <w:r w:rsidR="00897F08">
              <w:rPr>
                <w:rFonts w:cs="Arial"/>
                <w:b/>
                <w:bCs/>
                <w:sz w:val="28"/>
                <w:szCs w:val="28"/>
              </w:rPr>
              <w:t>–</w:t>
            </w:r>
            <w:r w:rsidR="00897F08" w:rsidRPr="00AD76B0">
              <w:rPr>
                <w:rFonts w:cs="Arial"/>
                <w:b/>
                <w:bCs/>
                <w:sz w:val="28"/>
                <w:szCs w:val="28"/>
              </w:rPr>
              <w:t xml:space="preserve"> </w:t>
            </w:r>
            <w:r w:rsidR="00897F08">
              <w:rPr>
                <w:rFonts w:cs="Arial"/>
                <w:b/>
                <w:bCs/>
                <w:sz w:val="28"/>
                <w:szCs w:val="28"/>
              </w:rPr>
              <w:t xml:space="preserve">min. </w:t>
            </w:r>
            <w:r w:rsidR="00897F08" w:rsidRPr="00AD76B0">
              <w:rPr>
                <w:rFonts w:cs="Arial"/>
                <w:b/>
                <w:bCs/>
                <w:sz w:val="28"/>
                <w:szCs w:val="28"/>
              </w:rPr>
              <w:t>4 ks</w:t>
            </w:r>
          </w:p>
        </w:tc>
      </w:tr>
      <w:tr w:rsidR="00117E45" w:rsidRPr="00AD76B0" w14:paraId="248C8CF3" w14:textId="77777777" w:rsidTr="00117E45">
        <w:trPr>
          <w:cantSplit/>
          <w:trHeight w:val="405"/>
          <w:jc w:val="center"/>
        </w:trPr>
        <w:tc>
          <w:tcPr>
            <w:tcW w:w="358" w:type="pct"/>
            <w:shd w:val="clear" w:color="auto" w:fill="006600"/>
          </w:tcPr>
          <w:p w14:paraId="136E70BD" w14:textId="77777777" w:rsidR="00897F08" w:rsidRPr="00AD76B0" w:rsidRDefault="00897F08" w:rsidP="00EA5C98">
            <w:pPr>
              <w:pStyle w:val="Bezmezer"/>
              <w:rPr>
                <w:b/>
              </w:rPr>
            </w:pPr>
            <w:r>
              <w:rPr>
                <w:b/>
              </w:rPr>
              <w:t>Číslo</w:t>
            </w:r>
          </w:p>
        </w:tc>
        <w:tc>
          <w:tcPr>
            <w:tcW w:w="800" w:type="pct"/>
            <w:shd w:val="clear" w:color="auto" w:fill="006600"/>
          </w:tcPr>
          <w:p w14:paraId="0D92BB4D" w14:textId="77777777" w:rsidR="00117E45" w:rsidRDefault="00897F08" w:rsidP="00EA5C98">
            <w:pPr>
              <w:pStyle w:val="Bezmezer"/>
              <w:rPr>
                <w:b/>
              </w:rPr>
            </w:pPr>
            <w:r w:rsidRPr="00AD76B0">
              <w:rPr>
                <w:b/>
              </w:rPr>
              <w:t>Vlastnost/</w:t>
            </w:r>
          </w:p>
          <w:p w14:paraId="0EE7BED5" w14:textId="61E0F137" w:rsidR="00897F08" w:rsidRPr="00AD76B0" w:rsidRDefault="00897F08" w:rsidP="00EA5C98">
            <w:pPr>
              <w:pStyle w:val="Bezmezer"/>
              <w:rPr>
                <w:b/>
              </w:rPr>
            </w:pPr>
            <w:r w:rsidRPr="00AD76B0">
              <w:rPr>
                <w:b/>
              </w:rPr>
              <w:t>komponenta</w:t>
            </w:r>
          </w:p>
        </w:tc>
        <w:tc>
          <w:tcPr>
            <w:tcW w:w="1869" w:type="pct"/>
            <w:shd w:val="clear" w:color="auto" w:fill="006600"/>
          </w:tcPr>
          <w:p w14:paraId="6B909F62" w14:textId="77777777" w:rsidR="00897F08" w:rsidRPr="00AD76B0" w:rsidRDefault="00897F08" w:rsidP="00EA5C98">
            <w:pPr>
              <w:pStyle w:val="Bezmezer"/>
              <w:rPr>
                <w:b/>
              </w:rPr>
            </w:pPr>
            <w:r w:rsidRPr="00AD76B0">
              <w:rPr>
                <w:b/>
              </w:rPr>
              <w:t>Požadované parametry</w:t>
            </w:r>
          </w:p>
        </w:tc>
        <w:tc>
          <w:tcPr>
            <w:tcW w:w="543" w:type="pct"/>
            <w:tcBorders>
              <w:bottom w:val="single" w:sz="4" w:space="0" w:color="auto"/>
            </w:tcBorders>
            <w:shd w:val="clear" w:color="auto" w:fill="006600"/>
          </w:tcPr>
          <w:p w14:paraId="263F60AC" w14:textId="77777777" w:rsidR="00897F08" w:rsidRDefault="00897F08" w:rsidP="00EA5C98">
            <w:pPr>
              <w:pStyle w:val="Bezmezer"/>
              <w:rPr>
                <w:b/>
              </w:rPr>
            </w:pPr>
            <w:r>
              <w:rPr>
                <w:b/>
              </w:rPr>
              <w:t>Splňuje ANO/NE</w:t>
            </w:r>
          </w:p>
        </w:tc>
        <w:tc>
          <w:tcPr>
            <w:tcW w:w="1430" w:type="pct"/>
            <w:shd w:val="clear" w:color="auto" w:fill="006600"/>
          </w:tcPr>
          <w:p w14:paraId="686C79E1" w14:textId="77777777" w:rsidR="00897F08" w:rsidRPr="00AD76B0" w:rsidRDefault="00897F08" w:rsidP="00EA5C98">
            <w:pPr>
              <w:pStyle w:val="Bezmezer"/>
              <w:rPr>
                <w:b/>
              </w:rPr>
            </w:pPr>
            <w:r>
              <w:rPr>
                <w:b/>
              </w:rPr>
              <w:t>Skutečné parametry/Způsob splnění požadavku</w:t>
            </w:r>
          </w:p>
        </w:tc>
      </w:tr>
      <w:tr w:rsidR="00117E45" w:rsidRPr="00AD76B0" w14:paraId="23AC39D4" w14:textId="77777777" w:rsidTr="00117E45">
        <w:trPr>
          <w:cantSplit/>
          <w:jc w:val="center"/>
        </w:trPr>
        <w:tc>
          <w:tcPr>
            <w:tcW w:w="358" w:type="pct"/>
          </w:tcPr>
          <w:p w14:paraId="3F080272" w14:textId="77777777" w:rsidR="00897F08" w:rsidRPr="00AD76B0" w:rsidRDefault="00897F08" w:rsidP="002D1608">
            <w:pPr>
              <w:pStyle w:val="Bezmezer"/>
              <w:numPr>
                <w:ilvl w:val="0"/>
                <w:numId w:val="50"/>
              </w:numPr>
            </w:pPr>
          </w:p>
        </w:tc>
        <w:tc>
          <w:tcPr>
            <w:tcW w:w="800" w:type="pct"/>
            <w:shd w:val="clear" w:color="auto" w:fill="auto"/>
          </w:tcPr>
          <w:p w14:paraId="3152A3C9" w14:textId="77777777" w:rsidR="00897F08" w:rsidRPr="00E87B35" w:rsidRDefault="00897F08" w:rsidP="00EA5C98">
            <w:r>
              <w:t>K</w:t>
            </w:r>
            <w:r w:rsidRPr="00E87B35">
              <w:t>ompatibilita</w:t>
            </w:r>
          </w:p>
        </w:tc>
        <w:tc>
          <w:tcPr>
            <w:tcW w:w="1869" w:type="pct"/>
            <w:shd w:val="clear" w:color="auto" w:fill="auto"/>
          </w:tcPr>
          <w:p w14:paraId="4A621DBA" w14:textId="77777777" w:rsidR="00897F08" w:rsidRPr="00CD48C7" w:rsidRDefault="00897F08" w:rsidP="00EA5C98">
            <w:pPr>
              <w:pStyle w:val="Odstavecseseznamem"/>
              <w:numPr>
                <w:ilvl w:val="0"/>
                <w:numId w:val="8"/>
              </w:numPr>
            </w:pPr>
            <w:r w:rsidRPr="00CD48C7">
              <w:t>Zařízení musí být kompatibilní s všemi nabízenými prvky a zajišťovat všechny potřebné funkcionality v rámci celého řešení</w:t>
            </w:r>
          </w:p>
        </w:tc>
        <w:tc>
          <w:tcPr>
            <w:tcW w:w="543" w:type="pct"/>
            <w:shd w:val="clear" w:color="auto" w:fill="FFFF00"/>
          </w:tcPr>
          <w:p w14:paraId="311B3BE4" w14:textId="77777777" w:rsidR="00897F08" w:rsidRPr="00E87B35" w:rsidRDefault="00897F08" w:rsidP="00EA5C98"/>
        </w:tc>
        <w:tc>
          <w:tcPr>
            <w:tcW w:w="1430" w:type="pct"/>
            <w:shd w:val="clear" w:color="auto" w:fill="FFFF00"/>
          </w:tcPr>
          <w:p w14:paraId="7CD57310" w14:textId="77777777" w:rsidR="00897F08" w:rsidRPr="00E87B35" w:rsidRDefault="00897F08" w:rsidP="00EA5C98"/>
        </w:tc>
      </w:tr>
      <w:tr w:rsidR="00117E45" w:rsidRPr="00AD76B0" w14:paraId="66F38DEF" w14:textId="77777777" w:rsidTr="00117E45">
        <w:trPr>
          <w:cantSplit/>
          <w:jc w:val="center"/>
        </w:trPr>
        <w:tc>
          <w:tcPr>
            <w:tcW w:w="358" w:type="pct"/>
          </w:tcPr>
          <w:p w14:paraId="21334E2A" w14:textId="77777777" w:rsidR="00897F08" w:rsidRPr="00AD76B0" w:rsidRDefault="00897F08" w:rsidP="002D1608">
            <w:pPr>
              <w:pStyle w:val="Bezmezer"/>
              <w:numPr>
                <w:ilvl w:val="0"/>
                <w:numId w:val="50"/>
              </w:numPr>
            </w:pPr>
          </w:p>
        </w:tc>
        <w:tc>
          <w:tcPr>
            <w:tcW w:w="800" w:type="pct"/>
            <w:vMerge w:val="restart"/>
            <w:shd w:val="clear" w:color="auto" w:fill="auto"/>
            <w:vAlign w:val="center"/>
          </w:tcPr>
          <w:p w14:paraId="484A540F" w14:textId="77777777" w:rsidR="00897F08" w:rsidRPr="00E87B35" w:rsidRDefault="00897F08" w:rsidP="00EA5C98">
            <w:r>
              <w:t>Technické vlastnosti a rozměry</w:t>
            </w:r>
          </w:p>
        </w:tc>
        <w:tc>
          <w:tcPr>
            <w:tcW w:w="1869" w:type="pct"/>
            <w:shd w:val="clear" w:color="auto" w:fill="auto"/>
          </w:tcPr>
          <w:p w14:paraId="6687A321" w14:textId="77777777" w:rsidR="00897F08" w:rsidRPr="00CD48C7" w:rsidRDefault="00897F08" w:rsidP="00EA5C98">
            <w:pPr>
              <w:pStyle w:val="Odstavecseseznamem"/>
              <w:numPr>
                <w:ilvl w:val="0"/>
                <w:numId w:val="8"/>
              </w:numPr>
            </w:pPr>
            <w:r w:rsidRPr="00CD48C7">
              <w:t>Kompatibilní s RACK 19”</w:t>
            </w:r>
          </w:p>
        </w:tc>
        <w:tc>
          <w:tcPr>
            <w:tcW w:w="543" w:type="pct"/>
            <w:shd w:val="clear" w:color="auto" w:fill="FFFF00"/>
          </w:tcPr>
          <w:p w14:paraId="7C8A2777" w14:textId="77777777" w:rsidR="00897F08" w:rsidRPr="00E87B35" w:rsidRDefault="00897F08" w:rsidP="00EA5C98"/>
        </w:tc>
        <w:tc>
          <w:tcPr>
            <w:tcW w:w="1430" w:type="pct"/>
            <w:shd w:val="clear" w:color="auto" w:fill="FFFF00"/>
          </w:tcPr>
          <w:p w14:paraId="5B18F172" w14:textId="77777777" w:rsidR="00897F08" w:rsidRPr="00E87B35" w:rsidRDefault="00897F08" w:rsidP="00EA5C98"/>
        </w:tc>
      </w:tr>
      <w:tr w:rsidR="00117E45" w:rsidRPr="00AD76B0" w14:paraId="5F751F0B" w14:textId="77777777" w:rsidTr="00220DD5">
        <w:trPr>
          <w:cantSplit/>
          <w:jc w:val="center"/>
        </w:trPr>
        <w:tc>
          <w:tcPr>
            <w:tcW w:w="358" w:type="pct"/>
          </w:tcPr>
          <w:p w14:paraId="2898FCC4" w14:textId="77777777" w:rsidR="00897F08" w:rsidRPr="00AD76B0" w:rsidRDefault="00897F08" w:rsidP="002D1608">
            <w:pPr>
              <w:pStyle w:val="Bezmezer"/>
              <w:numPr>
                <w:ilvl w:val="0"/>
                <w:numId w:val="50"/>
              </w:numPr>
            </w:pPr>
          </w:p>
        </w:tc>
        <w:tc>
          <w:tcPr>
            <w:tcW w:w="800" w:type="pct"/>
            <w:vMerge/>
            <w:shd w:val="clear" w:color="auto" w:fill="auto"/>
          </w:tcPr>
          <w:p w14:paraId="1025B71C" w14:textId="77777777" w:rsidR="00897F08" w:rsidRDefault="00897F08" w:rsidP="00EA5C98"/>
        </w:tc>
        <w:tc>
          <w:tcPr>
            <w:tcW w:w="1869" w:type="pct"/>
            <w:shd w:val="clear" w:color="auto" w:fill="auto"/>
          </w:tcPr>
          <w:p w14:paraId="11EE60BA" w14:textId="77777777" w:rsidR="00897F08" w:rsidRPr="00CD48C7" w:rsidRDefault="00897F08" w:rsidP="00EA5C98">
            <w:pPr>
              <w:pStyle w:val="Odstavecseseznamem"/>
              <w:numPr>
                <w:ilvl w:val="0"/>
                <w:numId w:val="8"/>
              </w:numPr>
            </w:pPr>
            <w:r w:rsidRPr="00CD48C7">
              <w:t>Velikost v EIA (jednotek U) pro systémovou skříň 19” nesmí přesáhnout 1U.</w:t>
            </w:r>
          </w:p>
        </w:tc>
        <w:tc>
          <w:tcPr>
            <w:tcW w:w="543" w:type="pct"/>
            <w:tcBorders>
              <w:bottom w:val="single" w:sz="4" w:space="0" w:color="auto"/>
            </w:tcBorders>
            <w:shd w:val="clear" w:color="auto" w:fill="FFFF00"/>
          </w:tcPr>
          <w:p w14:paraId="010171DA" w14:textId="77777777" w:rsidR="00897F08" w:rsidRPr="00E87B35" w:rsidRDefault="00897F08" w:rsidP="00EA5C98"/>
        </w:tc>
        <w:tc>
          <w:tcPr>
            <w:tcW w:w="1430" w:type="pct"/>
            <w:shd w:val="clear" w:color="auto" w:fill="FFFF00"/>
          </w:tcPr>
          <w:p w14:paraId="2F79671A" w14:textId="77777777" w:rsidR="00897F08" w:rsidRPr="00E87B35" w:rsidRDefault="00897F08" w:rsidP="00EA5C98"/>
        </w:tc>
      </w:tr>
      <w:tr w:rsidR="00117E45" w:rsidRPr="00AD76B0" w14:paraId="1C6494AA" w14:textId="77777777" w:rsidTr="00220DD5">
        <w:trPr>
          <w:cantSplit/>
          <w:jc w:val="center"/>
        </w:trPr>
        <w:tc>
          <w:tcPr>
            <w:tcW w:w="358" w:type="pct"/>
          </w:tcPr>
          <w:p w14:paraId="2B34E318" w14:textId="77777777" w:rsidR="00897F08" w:rsidRPr="00AD76B0" w:rsidRDefault="00897F08" w:rsidP="002D1608">
            <w:pPr>
              <w:pStyle w:val="Bezmezer"/>
              <w:numPr>
                <w:ilvl w:val="0"/>
                <w:numId w:val="50"/>
              </w:numPr>
            </w:pPr>
          </w:p>
        </w:tc>
        <w:tc>
          <w:tcPr>
            <w:tcW w:w="800" w:type="pct"/>
            <w:vMerge/>
            <w:shd w:val="clear" w:color="auto" w:fill="auto"/>
          </w:tcPr>
          <w:p w14:paraId="26F8D5B4" w14:textId="77777777" w:rsidR="00897F08" w:rsidRDefault="00897F08" w:rsidP="00EA5C98"/>
        </w:tc>
        <w:tc>
          <w:tcPr>
            <w:tcW w:w="1869" w:type="pct"/>
            <w:shd w:val="clear" w:color="auto" w:fill="auto"/>
          </w:tcPr>
          <w:p w14:paraId="332B26E5" w14:textId="2BA86CCA" w:rsidR="00897F08" w:rsidRPr="00CD48C7" w:rsidRDefault="006C3DBA" w:rsidP="00EA5C98">
            <w:pPr>
              <w:pStyle w:val="Odstavecseseznamem"/>
              <w:numPr>
                <w:ilvl w:val="0"/>
                <w:numId w:val="8"/>
              </w:numPr>
            </w:pPr>
            <w:r>
              <w:t>Dodavatel uvede</w:t>
            </w:r>
            <w:r w:rsidR="00897F08" w:rsidRPr="00CD48C7">
              <w:t xml:space="preserve"> počet a typ napájení (C13/14 nebo C19/C20 a počet).</w:t>
            </w:r>
          </w:p>
        </w:tc>
        <w:tc>
          <w:tcPr>
            <w:tcW w:w="543" w:type="pct"/>
            <w:tcBorders>
              <w:tr2bl w:val="single" w:sz="4" w:space="0" w:color="auto"/>
            </w:tcBorders>
            <w:shd w:val="clear" w:color="auto" w:fill="F2F2F2" w:themeFill="background1" w:themeFillShade="F2"/>
          </w:tcPr>
          <w:p w14:paraId="197FE421" w14:textId="77777777" w:rsidR="00897F08" w:rsidRPr="00E87B35" w:rsidRDefault="00897F08" w:rsidP="00EA5C98"/>
        </w:tc>
        <w:tc>
          <w:tcPr>
            <w:tcW w:w="1430" w:type="pct"/>
            <w:shd w:val="clear" w:color="auto" w:fill="FFFF00"/>
          </w:tcPr>
          <w:p w14:paraId="5A5F7DA9" w14:textId="77777777" w:rsidR="00897F08" w:rsidRPr="00E87B35" w:rsidRDefault="00897F08" w:rsidP="00EA5C98"/>
        </w:tc>
      </w:tr>
      <w:tr w:rsidR="00117E45" w:rsidRPr="00AD76B0" w14:paraId="702EB0DC" w14:textId="77777777" w:rsidTr="00220DD5">
        <w:trPr>
          <w:cantSplit/>
          <w:jc w:val="center"/>
        </w:trPr>
        <w:tc>
          <w:tcPr>
            <w:tcW w:w="358" w:type="pct"/>
          </w:tcPr>
          <w:p w14:paraId="59A7F02F" w14:textId="77777777" w:rsidR="00897F08" w:rsidRPr="00AD76B0" w:rsidRDefault="00897F08" w:rsidP="002D1608">
            <w:pPr>
              <w:pStyle w:val="Bezmezer"/>
              <w:numPr>
                <w:ilvl w:val="0"/>
                <w:numId w:val="50"/>
              </w:numPr>
            </w:pPr>
          </w:p>
        </w:tc>
        <w:tc>
          <w:tcPr>
            <w:tcW w:w="800" w:type="pct"/>
            <w:vMerge/>
            <w:shd w:val="clear" w:color="auto" w:fill="auto"/>
          </w:tcPr>
          <w:p w14:paraId="1AB61E48" w14:textId="77777777" w:rsidR="00897F08" w:rsidRDefault="00897F08" w:rsidP="00EA5C98"/>
        </w:tc>
        <w:tc>
          <w:tcPr>
            <w:tcW w:w="1869" w:type="pct"/>
            <w:shd w:val="clear" w:color="auto" w:fill="auto"/>
          </w:tcPr>
          <w:p w14:paraId="57B47683" w14:textId="2FDAAAC4" w:rsidR="00897F08" w:rsidRPr="00CD48C7" w:rsidRDefault="006C3DBA" w:rsidP="00EA5C98">
            <w:pPr>
              <w:pStyle w:val="Odstavecseseznamem"/>
              <w:numPr>
                <w:ilvl w:val="0"/>
                <w:numId w:val="8"/>
              </w:numPr>
            </w:pPr>
            <w:r>
              <w:t>Dodavatel uvede</w:t>
            </w:r>
            <w:r w:rsidR="00897F08" w:rsidRPr="00CD48C7">
              <w:t xml:space="preserve"> hmotnost a typický a maximální elektrický příkon.</w:t>
            </w:r>
          </w:p>
        </w:tc>
        <w:tc>
          <w:tcPr>
            <w:tcW w:w="543" w:type="pct"/>
            <w:tcBorders>
              <w:bottom w:val="single" w:sz="4" w:space="0" w:color="auto"/>
              <w:tr2bl w:val="single" w:sz="4" w:space="0" w:color="auto"/>
            </w:tcBorders>
            <w:shd w:val="clear" w:color="auto" w:fill="F2F2F2" w:themeFill="background1" w:themeFillShade="F2"/>
          </w:tcPr>
          <w:p w14:paraId="41336EEF" w14:textId="77777777" w:rsidR="00897F08" w:rsidRPr="00E87B35" w:rsidRDefault="00897F08" w:rsidP="00EA5C98"/>
        </w:tc>
        <w:tc>
          <w:tcPr>
            <w:tcW w:w="1430" w:type="pct"/>
            <w:shd w:val="clear" w:color="auto" w:fill="FFFF00"/>
          </w:tcPr>
          <w:p w14:paraId="6D339D84" w14:textId="77777777" w:rsidR="00897F08" w:rsidRPr="00E87B35" w:rsidRDefault="00897F08" w:rsidP="00EA5C98"/>
        </w:tc>
      </w:tr>
      <w:tr w:rsidR="00117E45" w:rsidRPr="00AD76B0" w14:paraId="02CF49F4" w14:textId="77777777" w:rsidTr="00220DD5">
        <w:trPr>
          <w:cantSplit/>
          <w:jc w:val="center"/>
        </w:trPr>
        <w:tc>
          <w:tcPr>
            <w:tcW w:w="358" w:type="pct"/>
          </w:tcPr>
          <w:p w14:paraId="4A43D4F1" w14:textId="77777777" w:rsidR="00897F08" w:rsidRPr="00AD76B0" w:rsidRDefault="00897F08" w:rsidP="002D1608">
            <w:pPr>
              <w:pStyle w:val="Bezmezer"/>
              <w:numPr>
                <w:ilvl w:val="0"/>
                <w:numId w:val="50"/>
              </w:numPr>
            </w:pPr>
          </w:p>
        </w:tc>
        <w:tc>
          <w:tcPr>
            <w:tcW w:w="800" w:type="pct"/>
            <w:vMerge/>
            <w:shd w:val="clear" w:color="auto" w:fill="auto"/>
          </w:tcPr>
          <w:p w14:paraId="274D067B" w14:textId="77777777" w:rsidR="00897F08" w:rsidRDefault="00897F08" w:rsidP="00EA5C98"/>
        </w:tc>
        <w:tc>
          <w:tcPr>
            <w:tcW w:w="1869" w:type="pct"/>
            <w:shd w:val="clear" w:color="auto" w:fill="auto"/>
          </w:tcPr>
          <w:p w14:paraId="50FE69DC" w14:textId="0C67B386" w:rsidR="00897F08" w:rsidRPr="00CD48C7" w:rsidRDefault="006C3DBA" w:rsidP="00EA5C98">
            <w:pPr>
              <w:pStyle w:val="Odstavecseseznamem"/>
              <w:numPr>
                <w:ilvl w:val="0"/>
                <w:numId w:val="8"/>
              </w:numPr>
            </w:pPr>
            <w:r>
              <w:t>Dodavatel uvede</w:t>
            </w:r>
            <w:r w:rsidR="00897F08" w:rsidRPr="00CD48C7">
              <w:t>, jaké jsou požadavky na elektrické jištění.</w:t>
            </w:r>
          </w:p>
        </w:tc>
        <w:tc>
          <w:tcPr>
            <w:tcW w:w="543" w:type="pct"/>
            <w:tcBorders>
              <w:tr2bl w:val="single" w:sz="4" w:space="0" w:color="auto"/>
            </w:tcBorders>
            <w:shd w:val="clear" w:color="auto" w:fill="F2F2F2" w:themeFill="background1" w:themeFillShade="F2"/>
          </w:tcPr>
          <w:p w14:paraId="4B2FFA35" w14:textId="77777777" w:rsidR="00897F08" w:rsidRPr="00E87B35" w:rsidRDefault="00897F08" w:rsidP="00EA5C98"/>
        </w:tc>
        <w:tc>
          <w:tcPr>
            <w:tcW w:w="1430" w:type="pct"/>
            <w:shd w:val="clear" w:color="auto" w:fill="FFFF00"/>
          </w:tcPr>
          <w:p w14:paraId="0A9EA291" w14:textId="77777777" w:rsidR="00897F08" w:rsidRPr="00E87B35" w:rsidRDefault="00897F08" w:rsidP="00EA5C98"/>
        </w:tc>
      </w:tr>
      <w:tr w:rsidR="00117E45" w:rsidRPr="00AD76B0" w14:paraId="6D24A218" w14:textId="77777777" w:rsidTr="00117E45">
        <w:trPr>
          <w:cantSplit/>
          <w:jc w:val="center"/>
        </w:trPr>
        <w:tc>
          <w:tcPr>
            <w:tcW w:w="358" w:type="pct"/>
          </w:tcPr>
          <w:p w14:paraId="6554CEBC" w14:textId="77777777" w:rsidR="00897F08" w:rsidRPr="00AD76B0" w:rsidRDefault="00897F08" w:rsidP="002D1608">
            <w:pPr>
              <w:pStyle w:val="Bezmezer"/>
              <w:numPr>
                <w:ilvl w:val="0"/>
                <w:numId w:val="50"/>
              </w:numPr>
            </w:pPr>
          </w:p>
        </w:tc>
        <w:tc>
          <w:tcPr>
            <w:tcW w:w="800" w:type="pct"/>
            <w:vMerge w:val="restart"/>
            <w:shd w:val="clear" w:color="auto" w:fill="auto"/>
            <w:vAlign w:val="center"/>
          </w:tcPr>
          <w:p w14:paraId="018BEBE1" w14:textId="77777777" w:rsidR="00897F08" w:rsidRDefault="00897F08" w:rsidP="00CD48C7">
            <w:r>
              <w:t>N</w:t>
            </w:r>
            <w:r w:rsidRPr="00E87B35">
              <w:t>apájení</w:t>
            </w:r>
            <w:r>
              <w:t xml:space="preserve"> a chlazení</w:t>
            </w:r>
          </w:p>
        </w:tc>
        <w:tc>
          <w:tcPr>
            <w:tcW w:w="1869" w:type="pct"/>
            <w:shd w:val="clear" w:color="auto" w:fill="auto"/>
          </w:tcPr>
          <w:p w14:paraId="6FE4B83B" w14:textId="43C4381E" w:rsidR="00897F08" w:rsidRPr="00CD48C7" w:rsidRDefault="00897F08" w:rsidP="00EA5C98">
            <w:pPr>
              <w:pStyle w:val="Odstavecseseznamem"/>
              <w:numPr>
                <w:ilvl w:val="0"/>
                <w:numId w:val="8"/>
              </w:numPr>
            </w:pPr>
            <w:r w:rsidRPr="00CD48C7">
              <w:t>Zařízení musí mít redundantní napájecí zdroje 250VAC, vyměnitelné za chodu. (</w:t>
            </w:r>
            <w:r w:rsidR="003B22D3">
              <w:t xml:space="preserve">Dodavatel </w:t>
            </w:r>
            <w:r w:rsidR="006C3DBA">
              <w:t xml:space="preserve">také </w:t>
            </w:r>
            <w:r w:rsidR="003B22D3" w:rsidRPr="00817B73">
              <w:t>pop</w:t>
            </w:r>
            <w:r w:rsidR="003B22D3">
              <w:t>íše</w:t>
            </w:r>
            <w:r w:rsidRPr="00CD48C7">
              <w:t xml:space="preserve"> řešení redundance (N+N, N+1 atd.).</w:t>
            </w:r>
          </w:p>
        </w:tc>
        <w:tc>
          <w:tcPr>
            <w:tcW w:w="543" w:type="pct"/>
            <w:shd w:val="clear" w:color="auto" w:fill="FFFF00"/>
          </w:tcPr>
          <w:p w14:paraId="347C90B1" w14:textId="77777777" w:rsidR="00897F08" w:rsidRPr="00E87B35" w:rsidRDefault="00897F08" w:rsidP="00EA5C98"/>
        </w:tc>
        <w:tc>
          <w:tcPr>
            <w:tcW w:w="1430" w:type="pct"/>
            <w:shd w:val="clear" w:color="auto" w:fill="FFFF00"/>
          </w:tcPr>
          <w:p w14:paraId="29C7B2D7" w14:textId="77777777" w:rsidR="00897F08" w:rsidRPr="00E87B35" w:rsidRDefault="00897F08" w:rsidP="00EA5C98"/>
        </w:tc>
      </w:tr>
      <w:tr w:rsidR="00117E45" w:rsidRPr="00AD76B0" w14:paraId="0B3CC89F" w14:textId="77777777" w:rsidTr="00117E45">
        <w:trPr>
          <w:cantSplit/>
          <w:jc w:val="center"/>
        </w:trPr>
        <w:tc>
          <w:tcPr>
            <w:tcW w:w="358" w:type="pct"/>
          </w:tcPr>
          <w:p w14:paraId="6D7FE895" w14:textId="77777777" w:rsidR="00897F08" w:rsidRPr="00AD76B0" w:rsidRDefault="00897F08" w:rsidP="002D1608">
            <w:pPr>
              <w:pStyle w:val="Bezmezer"/>
              <w:numPr>
                <w:ilvl w:val="0"/>
                <w:numId w:val="50"/>
              </w:numPr>
            </w:pPr>
          </w:p>
        </w:tc>
        <w:tc>
          <w:tcPr>
            <w:tcW w:w="800" w:type="pct"/>
            <w:vMerge/>
            <w:shd w:val="clear" w:color="auto" w:fill="auto"/>
          </w:tcPr>
          <w:p w14:paraId="5F0A87B9" w14:textId="77777777" w:rsidR="00897F08" w:rsidRDefault="00897F08" w:rsidP="00EA5C98"/>
        </w:tc>
        <w:tc>
          <w:tcPr>
            <w:tcW w:w="1869" w:type="pct"/>
            <w:shd w:val="clear" w:color="auto" w:fill="auto"/>
          </w:tcPr>
          <w:p w14:paraId="3205BE1E" w14:textId="5BEC443C" w:rsidR="00897F08" w:rsidRPr="00CD48C7" w:rsidRDefault="00897F08" w:rsidP="00EA5C98">
            <w:pPr>
              <w:pStyle w:val="Odstavecseseznamem"/>
              <w:numPr>
                <w:ilvl w:val="0"/>
                <w:numId w:val="8"/>
              </w:numPr>
            </w:pPr>
            <w:r w:rsidRPr="00CD48C7">
              <w:t>Aktivní chlazení Rear</w:t>
            </w:r>
            <w:r w:rsidR="00DE1AEA">
              <w:t>-to-</w:t>
            </w:r>
            <w:r w:rsidR="00DE1AEA" w:rsidRPr="00CD48C7">
              <w:t>Front</w:t>
            </w:r>
            <w:r w:rsidRPr="00CD48C7">
              <w:t>.</w:t>
            </w:r>
            <w:ins w:id="483" w:author="Word Document Comparison" w:date="2025-03-31T16:34:00Z" w16du:dateUtc="2025-03-31T14:34:00Z">
              <w:r w:rsidR="00450B88">
                <w:t xml:space="preserve"> (v případě </w:t>
              </w:r>
              <w:r w:rsidR="00E71A2A">
                <w:t>nabídnutí zařízení, které má chlazení Front-to-R</w:t>
              </w:r>
              <w:r w:rsidR="00DD4D76">
                <w:t>ea</w:t>
              </w:r>
              <w:r w:rsidR="00E71A2A">
                <w:t>r, je potřeba toto vzít v</w:t>
              </w:r>
              <w:r w:rsidR="008044F4">
                <w:t> </w:t>
              </w:r>
              <w:r w:rsidR="00E71A2A">
                <w:t>úvahu</w:t>
              </w:r>
              <w:r w:rsidR="008044F4">
                <w:t xml:space="preserve"> při montáži</w:t>
              </w:r>
              <w:r w:rsidR="00E71A2A">
                <w:t xml:space="preserve"> a </w:t>
              </w:r>
              <w:r w:rsidR="00E51FE6">
                <w:t>počítat s delšími kabely pro vyvázání v na Patch panel</w:t>
              </w:r>
              <w:r w:rsidR="00450B88">
                <w:t>)</w:t>
              </w:r>
            </w:ins>
          </w:p>
        </w:tc>
        <w:tc>
          <w:tcPr>
            <w:tcW w:w="543" w:type="pct"/>
            <w:shd w:val="clear" w:color="auto" w:fill="FFFF00"/>
          </w:tcPr>
          <w:p w14:paraId="215B4CAF" w14:textId="77777777" w:rsidR="00897F08" w:rsidRPr="00E87B35" w:rsidRDefault="00897F08" w:rsidP="00EA5C98"/>
        </w:tc>
        <w:tc>
          <w:tcPr>
            <w:tcW w:w="1430" w:type="pct"/>
            <w:shd w:val="clear" w:color="auto" w:fill="FFFF00"/>
          </w:tcPr>
          <w:p w14:paraId="46998980" w14:textId="77777777" w:rsidR="00897F08" w:rsidRPr="00E87B35" w:rsidRDefault="00897F08" w:rsidP="00EA5C98"/>
        </w:tc>
      </w:tr>
      <w:tr w:rsidR="00117E45" w:rsidRPr="00AD76B0" w14:paraId="6BA3C2EF" w14:textId="77777777" w:rsidTr="00117E45">
        <w:trPr>
          <w:cantSplit/>
          <w:jc w:val="center"/>
        </w:trPr>
        <w:tc>
          <w:tcPr>
            <w:tcW w:w="358" w:type="pct"/>
          </w:tcPr>
          <w:p w14:paraId="35E93C6D" w14:textId="77777777" w:rsidR="00897F08" w:rsidRPr="00AD76B0" w:rsidRDefault="00897F08" w:rsidP="002D1608">
            <w:pPr>
              <w:pStyle w:val="Bezmezer"/>
              <w:numPr>
                <w:ilvl w:val="0"/>
                <w:numId w:val="50"/>
              </w:numPr>
            </w:pPr>
          </w:p>
        </w:tc>
        <w:tc>
          <w:tcPr>
            <w:tcW w:w="800" w:type="pct"/>
            <w:shd w:val="clear" w:color="auto" w:fill="auto"/>
            <w:vAlign w:val="center"/>
          </w:tcPr>
          <w:p w14:paraId="4FBFF212" w14:textId="77777777" w:rsidR="00897F08" w:rsidRPr="00E87B35" w:rsidRDefault="00897F08" w:rsidP="00EA5C98">
            <w:r w:rsidRPr="006930D1">
              <w:t>Počet portů</w:t>
            </w:r>
          </w:p>
        </w:tc>
        <w:tc>
          <w:tcPr>
            <w:tcW w:w="1869" w:type="pct"/>
            <w:shd w:val="clear" w:color="auto" w:fill="auto"/>
          </w:tcPr>
          <w:p w14:paraId="11B67987" w14:textId="1202874B" w:rsidR="00897F08" w:rsidRPr="00CD48C7" w:rsidRDefault="00897F08" w:rsidP="00EA5C98">
            <w:pPr>
              <w:pStyle w:val="Odstavecseseznamem"/>
              <w:numPr>
                <w:ilvl w:val="0"/>
                <w:numId w:val="8"/>
              </w:numPr>
            </w:pPr>
            <w:r w:rsidRPr="00CD48C7">
              <w:t xml:space="preserve">Minimálně </w:t>
            </w:r>
            <w:ins w:id="484" w:author="Word Document Comparison" w:date="2025-03-31T16:34:00Z" w16du:dateUtc="2025-03-31T14:34:00Z">
              <w:r w:rsidR="009A723E">
                <w:t>2</w:t>
              </w:r>
              <w:r w:rsidR="009A723E" w:rsidRPr="00CD48C7">
                <w:t>ks</w:t>
              </w:r>
            </w:ins>
            <w:del w:id="485" w:author="Word Document Comparison" w:date="2025-03-31T16:34:00Z" w16du:dateUtc="2025-03-31T14:34:00Z">
              <w:r w:rsidRPr="00CD48C7">
                <w:delText>4ks</w:delText>
              </w:r>
            </w:del>
            <w:r w:rsidRPr="00CD48C7">
              <w:t xml:space="preserve"> 100GE</w:t>
            </w:r>
            <w:r w:rsidR="00503BD9" w:rsidRPr="00CD48C7">
              <w:t>-SR</w:t>
            </w:r>
            <w:r w:rsidR="00D15BF6" w:rsidRPr="00CD48C7">
              <w:t>4</w:t>
            </w:r>
            <w:r w:rsidRPr="00CD48C7">
              <w:t xml:space="preserve"> QSFP28 portů pro data, standardně osazených</w:t>
            </w:r>
          </w:p>
          <w:p w14:paraId="39EBC2E0" w14:textId="611BE4FE" w:rsidR="00897F08" w:rsidRPr="00CD48C7" w:rsidRDefault="00066EF2" w:rsidP="00727575">
            <w:pPr>
              <w:pStyle w:val="Odstavecseseznamem"/>
              <w:numPr>
                <w:ilvl w:val="0"/>
                <w:numId w:val="8"/>
              </w:numPr>
            </w:pPr>
            <w:r w:rsidRPr="00CD48C7">
              <w:t xml:space="preserve">Minimálně 2ks </w:t>
            </w:r>
            <w:r w:rsidR="003C31E2" w:rsidRPr="00CD48C7">
              <w:t>25</w:t>
            </w:r>
            <w:r w:rsidRPr="00CD48C7">
              <w:t xml:space="preserve">GE </w:t>
            </w:r>
            <w:r w:rsidR="00D15BF6" w:rsidRPr="00CD48C7">
              <w:t>SR</w:t>
            </w:r>
            <w:r w:rsidR="00727575" w:rsidRPr="00CD48C7">
              <w:t>4</w:t>
            </w:r>
            <w:r w:rsidR="00D15BF6" w:rsidRPr="00CD48C7">
              <w:t xml:space="preserve"> </w:t>
            </w:r>
            <w:r w:rsidRPr="00CD48C7">
              <w:t xml:space="preserve">SFP28 </w:t>
            </w:r>
            <w:r w:rsidR="00E02AC7" w:rsidRPr="00CD48C7">
              <w:t xml:space="preserve">portů </w:t>
            </w:r>
            <w:r w:rsidRPr="00CD48C7">
              <w:t>pro komunikaci HA clusteru, standardně osazených</w:t>
            </w:r>
          </w:p>
        </w:tc>
        <w:tc>
          <w:tcPr>
            <w:tcW w:w="543" w:type="pct"/>
            <w:shd w:val="clear" w:color="auto" w:fill="FFFF00"/>
          </w:tcPr>
          <w:p w14:paraId="249FEE35" w14:textId="77777777" w:rsidR="00897F08" w:rsidRPr="00E87B35" w:rsidRDefault="00897F08" w:rsidP="00EA5C98"/>
        </w:tc>
        <w:tc>
          <w:tcPr>
            <w:tcW w:w="1430" w:type="pct"/>
            <w:shd w:val="clear" w:color="auto" w:fill="FFFF00"/>
          </w:tcPr>
          <w:p w14:paraId="26823123" w14:textId="77777777" w:rsidR="00897F08" w:rsidRPr="00E87B35" w:rsidRDefault="00897F08" w:rsidP="00EA5C98"/>
        </w:tc>
      </w:tr>
      <w:tr w:rsidR="00117E45" w:rsidRPr="00AD76B0" w14:paraId="3AEC97FA" w14:textId="77777777" w:rsidTr="00117E45">
        <w:trPr>
          <w:cantSplit/>
          <w:jc w:val="center"/>
        </w:trPr>
        <w:tc>
          <w:tcPr>
            <w:tcW w:w="358" w:type="pct"/>
          </w:tcPr>
          <w:p w14:paraId="50EEC194" w14:textId="77777777" w:rsidR="00897F08" w:rsidRPr="00AD76B0" w:rsidRDefault="00897F08" w:rsidP="002D1608">
            <w:pPr>
              <w:pStyle w:val="Bezmezer"/>
              <w:numPr>
                <w:ilvl w:val="0"/>
                <w:numId w:val="50"/>
              </w:numPr>
            </w:pPr>
          </w:p>
        </w:tc>
        <w:tc>
          <w:tcPr>
            <w:tcW w:w="800" w:type="pct"/>
            <w:shd w:val="clear" w:color="auto" w:fill="auto"/>
          </w:tcPr>
          <w:p w14:paraId="72853C21" w14:textId="77777777" w:rsidR="00897F08" w:rsidRPr="006930D1" w:rsidRDefault="00897F08" w:rsidP="00EA5C98">
            <w:r>
              <w:t>Konzolový port</w:t>
            </w:r>
          </w:p>
        </w:tc>
        <w:tc>
          <w:tcPr>
            <w:tcW w:w="1869" w:type="pct"/>
            <w:shd w:val="clear" w:color="auto" w:fill="auto"/>
          </w:tcPr>
          <w:p w14:paraId="7C60B75E" w14:textId="2908229B" w:rsidR="00897F08" w:rsidRPr="00CD48C7" w:rsidRDefault="0049363F" w:rsidP="00EA5C98">
            <w:pPr>
              <w:pStyle w:val="Odstavecseseznamem"/>
              <w:numPr>
                <w:ilvl w:val="0"/>
                <w:numId w:val="8"/>
              </w:numPr>
            </w:pPr>
            <w:r w:rsidRPr="00CD48C7">
              <w:t>Provedení RJ45 nebo USB (pozn. u USB i převodníky USB/RS-232(RJ45))</w:t>
            </w:r>
          </w:p>
        </w:tc>
        <w:tc>
          <w:tcPr>
            <w:tcW w:w="543" w:type="pct"/>
            <w:shd w:val="clear" w:color="auto" w:fill="FFFF00"/>
          </w:tcPr>
          <w:p w14:paraId="25679B3E" w14:textId="77777777" w:rsidR="00897F08" w:rsidRPr="00E87B35" w:rsidRDefault="00897F08" w:rsidP="00EA5C98"/>
        </w:tc>
        <w:tc>
          <w:tcPr>
            <w:tcW w:w="1430" w:type="pct"/>
            <w:shd w:val="clear" w:color="auto" w:fill="FFFF00"/>
          </w:tcPr>
          <w:p w14:paraId="12BB6A60" w14:textId="77777777" w:rsidR="00897F08" w:rsidRPr="00E87B35" w:rsidRDefault="00897F08" w:rsidP="00EA5C98"/>
        </w:tc>
      </w:tr>
      <w:tr w:rsidR="00117E45" w:rsidRPr="00AD76B0" w14:paraId="20114857" w14:textId="77777777" w:rsidTr="00117E45">
        <w:trPr>
          <w:cantSplit/>
          <w:jc w:val="center"/>
        </w:trPr>
        <w:tc>
          <w:tcPr>
            <w:tcW w:w="358" w:type="pct"/>
          </w:tcPr>
          <w:p w14:paraId="218F2704" w14:textId="77777777" w:rsidR="00897F08" w:rsidRPr="00AD76B0" w:rsidRDefault="00897F08" w:rsidP="002D1608">
            <w:pPr>
              <w:pStyle w:val="Bezmezer"/>
              <w:numPr>
                <w:ilvl w:val="0"/>
                <w:numId w:val="50"/>
              </w:numPr>
            </w:pPr>
          </w:p>
        </w:tc>
        <w:tc>
          <w:tcPr>
            <w:tcW w:w="800" w:type="pct"/>
            <w:shd w:val="clear" w:color="auto" w:fill="auto"/>
          </w:tcPr>
          <w:p w14:paraId="0BD88C17" w14:textId="6C88B302" w:rsidR="00897F08" w:rsidRPr="00E87B35" w:rsidRDefault="00582704" w:rsidP="00EA5C98">
            <w:r>
              <w:t>Management</w:t>
            </w:r>
          </w:p>
        </w:tc>
        <w:tc>
          <w:tcPr>
            <w:tcW w:w="1869" w:type="pct"/>
            <w:shd w:val="clear" w:color="auto" w:fill="auto"/>
          </w:tcPr>
          <w:p w14:paraId="54404E79" w14:textId="77777777" w:rsidR="00897F08" w:rsidRPr="00CD48C7" w:rsidRDefault="00582704" w:rsidP="00EA5C98">
            <w:pPr>
              <w:pStyle w:val="Odstavecseseznamem"/>
              <w:numPr>
                <w:ilvl w:val="0"/>
                <w:numId w:val="8"/>
              </w:numPr>
            </w:pPr>
            <w:r w:rsidRPr="00CD48C7">
              <w:t>Rozhraní RJ45 pro mgmt OoB switche</w:t>
            </w:r>
          </w:p>
          <w:p w14:paraId="0D82F459" w14:textId="420F6CC5" w:rsidR="00AB5EFE" w:rsidRPr="00CD48C7" w:rsidRDefault="00AB5EFE" w:rsidP="00EA5C98">
            <w:pPr>
              <w:pStyle w:val="Odstavecseseznamem"/>
              <w:numPr>
                <w:ilvl w:val="0"/>
                <w:numId w:val="8"/>
              </w:numPr>
            </w:pPr>
            <w:r w:rsidRPr="00CD48C7">
              <w:t>MGMT přístup pomocí: sériový port, GUI, příkazový řádek, iLO</w:t>
            </w:r>
          </w:p>
        </w:tc>
        <w:tc>
          <w:tcPr>
            <w:tcW w:w="543" w:type="pct"/>
            <w:shd w:val="clear" w:color="auto" w:fill="FFFF00"/>
          </w:tcPr>
          <w:p w14:paraId="73E4B154" w14:textId="77777777" w:rsidR="00897F08" w:rsidRPr="00E87B35" w:rsidRDefault="00897F08" w:rsidP="00EA5C98"/>
        </w:tc>
        <w:tc>
          <w:tcPr>
            <w:tcW w:w="1430" w:type="pct"/>
            <w:shd w:val="clear" w:color="auto" w:fill="FFFF00"/>
          </w:tcPr>
          <w:p w14:paraId="2773C9CB" w14:textId="77777777" w:rsidR="00897F08" w:rsidRPr="00E87B35" w:rsidRDefault="00897F08" w:rsidP="00EA5C98"/>
        </w:tc>
      </w:tr>
      <w:tr w:rsidR="00117E45" w:rsidRPr="00AD76B0" w14:paraId="1229800B" w14:textId="77777777" w:rsidTr="00117E45">
        <w:trPr>
          <w:cantSplit/>
          <w:jc w:val="center"/>
        </w:trPr>
        <w:tc>
          <w:tcPr>
            <w:tcW w:w="358" w:type="pct"/>
          </w:tcPr>
          <w:p w14:paraId="5210F20B" w14:textId="77777777" w:rsidR="00897F08" w:rsidRPr="00AD76B0" w:rsidRDefault="00897F08" w:rsidP="002D1608">
            <w:pPr>
              <w:pStyle w:val="Bezmezer"/>
              <w:numPr>
                <w:ilvl w:val="0"/>
                <w:numId w:val="50"/>
              </w:numPr>
            </w:pPr>
          </w:p>
        </w:tc>
        <w:tc>
          <w:tcPr>
            <w:tcW w:w="800" w:type="pct"/>
            <w:shd w:val="clear" w:color="auto" w:fill="auto"/>
          </w:tcPr>
          <w:p w14:paraId="6F2271ED" w14:textId="77777777" w:rsidR="00897F08" w:rsidRPr="00E87B35" w:rsidRDefault="00897F08" w:rsidP="00EA5C98">
            <w:r w:rsidRPr="00E87B35">
              <w:t>Propojovací kabely</w:t>
            </w:r>
          </w:p>
        </w:tc>
        <w:tc>
          <w:tcPr>
            <w:tcW w:w="1869" w:type="pct"/>
            <w:shd w:val="clear" w:color="auto" w:fill="auto"/>
          </w:tcPr>
          <w:p w14:paraId="17797A73" w14:textId="6F5F860F" w:rsidR="00897F08" w:rsidRPr="00CD48C7" w:rsidRDefault="00897F08" w:rsidP="00EA5C98">
            <w:pPr>
              <w:pStyle w:val="Odstavecseseznamem"/>
              <w:numPr>
                <w:ilvl w:val="0"/>
                <w:numId w:val="8"/>
              </w:numPr>
            </w:pPr>
            <w:r w:rsidRPr="00CD48C7">
              <w:t>Odpovídající počet propojovacích kabelů pro plné zprovoznění systému</w:t>
            </w:r>
          </w:p>
        </w:tc>
        <w:tc>
          <w:tcPr>
            <w:tcW w:w="543" w:type="pct"/>
            <w:shd w:val="clear" w:color="auto" w:fill="FFFF00"/>
          </w:tcPr>
          <w:p w14:paraId="2A5B503E" w14:textId="77777777" w:rsidR="00897F08" w:rsidRPr="00E87B35" w:rsidRDefault="00897F08" w:rsidP="00EA5C98"/>
        </w:tc>
        <w:tc>
          <w:tcPr>
            <w:tcW w:w="1430" w:type="pct"/>
            <w:shd w:val="clear" w:color="auto" w:fill="FFFF00"/>
          </w:tcPr>
          <w:p w14:paraId="0C22126C" w14:textId="77777777" w:rsidR="00897F08" w:rsidRPr="00E87B35" w:rsidRDefault="00897F08" w:rsidP="00EA5C98"/>
        </w:tc>
      </w:tr>
      <w:tr w:rsidR="00117E45" w:rsidRPr="00AD76B0" w14:paraId="043718A8" w14:textId="77777777" w:rsidTr="00117E45">
        <w:trPr>
          <w:cantSplit/>
          <w:jc w:val="center"/>
        </w:trPr>
        <w:tc>
          <w:tcPr>
            <w:tcW w:w="358" w:type="pct"/>
          </w:tcPr>
          <w:p w14:paraId="5D21F26C" w14:textId="77777777" w:rsidR="00897F08" w:rsidRPr="00AD76B0" w:rsidRDefault="00897F08" w:rsidP="002D1608">
            <w:pPr>
              <w:pStyle w:val="Bezmezer"/>
              <w:numPr>
                <w:ilvl w:val="0"/>
                <w:numId w:val="50"/>
              </w:numPr>
            </w:pPr>
          </w:p>
        </w:tc>
        <w:tc>
          <w:tcPr>
            <w:tcW w:w="800" w:type="pct"/>
            <w:vMerge w:val="restart"/>
            <w:shd w:val="clear" w:color="auto" w:fill="auto"/>
            <w:vAlign w:val="center"/>
          </w:tcPr>
          <w:p w14:paraId="7A5DFD8F" w14:textId="77777777" w:rsidR="00897F08" w:rsidRPr="00E87B35" w:rsidRDefault="00897F08" w:rsidP="00EA5C98">
            <w:r>
              <w:t>Kapacita</w:t>
            </w:r>
          </w:p>
        </w:tc>
        <w:tc>
          <w:tcPr>
            <w:tcW w:w="1869" w:type="pct"/>
            <w:shd w:val="clear" w:color="auto" w:fill="auto"/>
          </w:tcPr>
          <w:p w14:paraId="02D55F79" w14:textId="3B4208FC" w:rsidR="00897F08" w:rsidRPr="00CD48C7" w:rsidRDefault="00897F08" w:rsidP="00EA5C98">
            <w:pPr>
              <w:pStyle w:val="Odstavecseseznamem"/>
              <w:numPr>
                <w:ilvl w:val="0"/>
                <w:numId w:val="8"/>
              </w:numPr>
            </w:pPr>
            <w:r w:rsidRPr="00CD48C7">
              <w:t xml:space="preserve">Minimálně </w:t>
            </w:r>
            <w:r w:rsidR="007751B6" w:rsidRPr="00CD48C7">
              <w:t>1T</w:t>
            </w:r>
            <w:r w:rsidRPr="00CD48C7">
              <w:t>B SSD pro lokální logy, debug soubory atd</w:t>
            </w:r>
            <w:r w:rsidR="00C90C43" w:rsidRPr="00CD48C7">
              <w:t>.</w:t>
            </w:r>
          </w:p>
        </w:tc>
        <w:tc>
          <w:tcPr>
            <w:tcW w:w="543" w:type="pct"/>
            <w:shd w:val="clear" w:color="auto" w:fill="FFFF00"/>
          </w:tcPr>
          <w:p w14:paraId="4EBC56A2" w14:textId="77777777" w:rsidR="00897F08" w:rsidRPr="00E87B35" w:rsidRDefault="00897F08" w:rsidP="00EA5C98"/>
        </w:tc>
        <w:tc>
          <w:tcPr>
            <w:tcW w:w="1430" w:type="pct"/>
            <w:shd w:val="clear" w:color="auto" w:fill="FFFF00"/>
          </w:tcPr>
          <w:p w14:paraId="2A546F1B" w14:textId="77777777" w:rsidR="00897F08" w:rsidRPr="00E87B35" w:rsidRDefault="00897F08" w:rsidP="00EA5C98"/>
        </w:tc>
      </w:tr>
      <w:tr w:rsidR="00117E45" w:rsidRPr="00AD76B0" w14:paraId="4C265865" w14:textId="77777777" w:rsidTr="00117E45">
        <w:trPr>
          <w:cantSplit/>
          <w:jc w:val="center"/>
        </w:trPr>
        <w:tc>
          <w:tcPr>
            <w:tcW w:w="358" w:type="pct"/>
          </w:tcPr>
          <w:p w14:paraId="50B9A133" w14:textId="77777777" w:rsidR="00897F08" w:rsidRPr="00AD76B0" w:rsidRDefault="00897F08" w:rsidP="002D1608">
            <w:pPr>
              <w:pStyle w:val="Bezmezer"/>
              <w:numPr>
                <w:ilvl w:val="0"/>
                <w:numId w:val="50"/>
              </w:numPr>
            </w:pPr>
          </w:p>
        </w:tc>
        <w:tc>
          <w:tcPr>
            <w:tcW w:w="800" w:type="pct"/>
            <w:vMerge/>
            <w:shd w:val="clear" w:color="auto" w:fill="auto"/>
          </w:tcPr>
          <w:p w14:paraId="7C69F5E5" w14:textId="77777777" w:rsidR="00897F08" w:rsidRDefault="00897F08" w:rsidP="00EA5C98"/>
        </w:tc>
        <w:tc>
          <w:tcPr>
            <w:tcW w:w="1869" w:type="pct"/>
            <w:shd w:val="clear" w:color="auto" w:fill="auto"/>
          </w:tcPr>
          <w:p w14:paraId="080B4044" w14:textId="5DC818FA" w:rsidR="00897F08" w:rsidRPr="00CD48C7" w:rsidRDefault="00897F08" w:rsidP="00EA5C98">
            <w:pPr>
              <w:pStyle w:val="Odstavecseseznamem"/>
              <w:numPr>
                <w:ilvl w:val="0"/>
                <w:numId w:val="8"/>
              </w:numPr>
            </w:pPr>
            <w:r w:rsidRPr="00CD48C7">
              <w:t>Podporovány musí být enterprise SSD disky, DWPD hodnota nabízených disků/modulů musí být 1 nebo vyšší</w:t>
            </w:r>
          </w:p>
        </w:tc>
        <w:tc>
          <w:tcPr>
            <w:tcW w:w="543" w:type="pct"/>
            <w:shd w:val="clear" w:color="auto" w:fill="FFFF00"/>
          </w:tcPr>
          <w:p w14:paraId="32AD1DBC" w14:textId="77777777" w:rsidR="00897F08" w:rsidRPr="00E87B35" w:rsidRDefault="00897F08" w:rsidP="00EA5C98"/>
        </w:tc>
        <w:tc>
          <w:tcPr>
            <w:tcW w:w="1430" w:type="pct"/>
            <w:shd w:val="clear" w:color="auto" w:fill="FFFF00"/>
          </w:tcPr>
          <w:p w14:paraId="365A9581" w14:textId="77777777" w:rsidR="00897F08" w:rsidRPr="00E87B35" w:rsidRDefault="00897F08" w:rsidP="00EA5C98"/>
        </w:tc>
      </w:tr>
      <w:tr w:rsidR="007A3932" w:rsidRPr="00AD76B0" w14:paraId="5D8A72F1" w14:textId="77777777" w:rsidTr="00EB507D">
        <w:trPr>
          <w:cantSplit/>
          <w:trHeight w:val="236"/>
          <w:jc w:val="center"/>
        </w:trPr>
        <w:tc>
          <w:tcPr>
            <w:tcW w:w="358" w:type="pct"/>
          </w:tcPr>
          <w:p w14:paraId="7619EF0F" w14:textId="77777777" w:rsidR="007A3932" w:rsidRPr="00AD76B0" w:rsidRDefault="007A3932" w:rsidP="002D1608">
            <w:pPr>
              <w:pStyle w:val="Bezmezer"/>
              <w:numPr>
                <w:ilvl w:val="0"/>
                <w:numId w:val="50"/>
              </w:numPr>
            </w:pPr>
          </w:p>
        </w:tc>
        <w:tc>
          <w:tcPr>
            <w:tcW w:w="800" w:type="pct"/>
            <w:vMerge w:val="restart"/>
            <w:shd w:val="clear" w:color="auto" w:fill="auto"/>
            <w:vAlign w:val="center"/>
          </w:tcPr>
          <w:p w14:paraId="5BF50084" w14:textId="3DF30CD6" w:rsidR="007A3932" w:rsidRPr="00E87B35" w:rsidRDefault="007A3932" w:rsidP="00CD7F24">
            <w:r>
              <w:t>Výkon</w:t>
            </w:r>
          </w:p>
        </w:tc>
        <w:tc>
          <w:tcPr>
            <w:tcW w:w="1869" w:type="pct"/>
            <w:shd w:val="clear" w:color="auto" w:fill="auto"/>
          </w:tcPr>
          <w:p w14:paraId="6121C1B6" w14:textId="3C948932" w:rsidR="007A3932" w:rsidRPr="00CD48C7" w:rsidRDefault="007A3932" w:rsidP="008C4BC1">
            <w:pPr>
              <w:pStyle w:val="Odstavecseseznamem"/>
              <w:numPr>
                <w:ilvl w:val="0"/>
                <w:numId w:val="8"/>
              </w:numPr>
            </w:pPr>
            <w:r w:rsidRPr="00CD48C7">
              <w:t xml:space="preserve">Datová propustnost zařízení min. </w:t>
            </w:r>
            <w:ins w:id="486" w:author="Word Document Comparison" w:date="2025-03-31T16:34:00Z" w16du:dateUtc="2025-03-31T14:34:00Z">
              <w:r w:rsidR="001F3765">
                <w:t>95</w:t>
              </w:r>
            </w:ins>
            <w:del w:id="487" w:author="Word Document Comparison" w:date="2025-03-31T16:34:00Z" w16du:dateUtc="2025-03-31T14:34:00Z">
              <w:r w:rsidR="00F87904" w:rsidRPr="00CD48C7">
                <w:delText>180</w:delText>
              </w:r>
            </w:del>
            <w:r w:rsidRPr="00CD48C7">
              <w:t xml:space="preserve"> Gb</w:t>
            </w:r>
            <w:r w:rsidR="00F87904" w:rsidRPr="00CD48C7">
              <w:t>/</w:t>
            </w:r>
            <w:r w:rsidRPr="00CD48C7">
              <w:t xml:space="preserve">s na L4 a min. </w:t>
            </w:r>
            <w:ins w:id="488" w:author="Word Document Comparison" w:date="2025-03-31T16:34:00Z" w16du:dateUtc="2025-03-31T14:34:00Z">
              <w:r w:rsidR="001F3765">
                <w:t>95</w:t>
              </w:r>
            </w:ins>
            <w:del w:id="489" w:author="Word Document Comparison" w:date="2025-03-31T16:34:00Z" w16du:dateUtc="2025-03-31T14:34:00Z">
              <w:r w:rsidR="00F87904" w:rsidRPr="00CD48C7">
                <w:delText>120</w:delText>
              </w:r>
            </w:del>
            <w:r w:rsidRPr="00CD48C7">
              <w:t xml:space="preserve"> Gb</w:t>
            </w:r>
            <w:r w:rsidR="00F87904" w:rsidRPr="00CD48C7">
              <w:t>/</w:t>
            </w:r>
            <w:r w:rsidRPr="00CD48C7">
              <w:t>s na L7</w:t>
            </w:r>
          </w:p>
        </w:tc>
        <w:tc>
          <w:tcPr>
            <w:tcW w:w="543" w:type="pct"/>
            <w:shd w:val="clear" w:color="auto" w:fill="FFFF00"/>
          </w:tcPr>
          <w:p w14:paraId="67114353" w14:textId="77777777" w:rsidR="007A3932" w:rsidRPr="00E87B35" w:rsidRDefault="007A3932" w:rsidP="008C4BC1"/>
        </w:tc>
        <w:tc>
          <w:tcPr>
            <w:tcW w:w="1430" w:type="pct"/>
            <w:shd w:val="clear" w:color="auto" w:fill="FFFF00"/>
          </w:tcPr>
          <w:p w14:paraId="1C50A9B0" w14:textId="77777777" w:rsidR="007A3932" w:rsidRPr="00E87B35" w:rsidRDefault="007A3932" w:rsidP="008C4BC1"/>
        </w:tc>
      </w:tr>
      <w:tr w:rsidR="007A3932" w:rsidRPr="00AD76B0" w14:paraId="180F4D55" w14:textId="77777777" w:rsidTr="00117E45">
        <w:trPr>
          <w:cantSplit/>
          <w:trHeight w:val="236"/>
          <w:jc w:val="center"/>
        </w:trPr>
        <w:tc>
          <w:tcPr>
            <w:tcW w:w="358" w:type="pct"/>
          </w:tcPr>
          <w:p w14:paraId="44D11AF0" w14:textId="77777777" w:rsidR="007A3932" w:rsidRPr="00AD76B0" w:rsidRDefault="007A3932" w:rsidP="002D1608">
            <w:pPr>
              <w:pStyle w:val="Bezmezer"/>
              <w:numPr>
                <w:ilvl w:val="0"/>
                <w:numId w:val="50"/>
              </w:numPr>
            </w:pPr>
          </w:p>
        </w:tc>
        <w:tc>
          <w:tcPr>
            <w:tcW w:w="800" w:type="pct"/>
            <w:vMerge/>
            <w:shd w:val="clear" w:color="auto" w:fill="auto"/>
          </w:tcPr>
          <w:p w14:paraId="25033158" w14:textId="77777777" w:rsidR="007A3932" w:rsidRDefault="007A3932" w:rsidP="008C4BC1"/>
        </w:tc>
        <w:tc>
          <w:tcPr>
            <w:tcW w:w="1869" w:type="pct"/>
            <w:shd w:val="clear" w:color="auto" w:fill="auto"/>
          </w:tcPr>
          <w:p w14:paraId="0688D3BD" w14:textId="29602206" w:rsidR="007A3932" w:rsidRPr="00CD48C7" w:rsidRDefault="007A3932" w:rsidP="008C4BC1">
            <w:pPr>
              <w:pStyle w:val="Odstavecseseznamem"/>
              <w:numPr>
                <w:ilvl w:val="0"/>
                <w:numId w:val="8"/>
              </w:numPr>
            </w:pPr>
            <w:r w:rsidRPr="00CD48C7">
              <w:t xml:space="preserve">Minimální propustnost HTTP požadavků </w:t>
            </w:r>
            <w:ins w:id="490" w:author="Word Document Comparison" w:date="2025-03-31T16:34:00Z" w16du:dateUtc="2025-03-31T14:34:00Z">
              <w:r w:rsidR="001770FE">
                <w:t>18</w:t>
              </w:r>
            </w:ins>
            <w:del w:id="491" w:author="Word Document Comparison" w:date="2025-03-31T16:34:00Z" w16du:dateUtc="2025-03-31T14:34:00Z">
              <w:r w:rsidR="0081558E" w:rsidRPr="00CD48C7">
                <w:delText>3</w:delText>
              </w:r>
              <w:r w:rsidRPr="00CD48C7">
                <w:delText>2</w:delText>
              </w:r>
            </w:del>
            <w:r w:rsidRPr="00CD48C7">
              <w:t xml:space="preserve"> mil./s</w:t>
            </w:r>
          </w:p>
        </w:tc>
        <w:tc>
          <w:tcPr>
            <w:tcW w:w="543" w:type="pct"/>
            <w:shd w:val="clear" w:color="auto" w:fill="FFFF00"/>
          </w:tcPr>
          <w:p w14:paraId="4A2FBA2C" w14:textId="77777777" w:rsidR="007A3932" w:rsidRPr="00E87B35" w:rsidRDefault="007A3932" w:rsidP="008C4BC1"/>
        </w:tc>
        <w:tc>
          <w:tcPr>
            <w:tcW w:w="1430" w:type="pct"/>
            <w:shd w:val="clear" w:color="auto" w:fill="FFFF00"/>
          </w:tcPr>
          <w:p w14:paraId="240612E3" w14:textId="77777777" w:rsidR="007A3932" w:rsidRPr="00E87B35" w:rsidRDefault="007A3932" w:rsidP="008C4BC1"/>
        </w:tc>
      </w:tr>
      <w:tr w:rsidR="007A3932" w:rsidRPr="00AD76B0" w14:paraId="2A958D6A" w14:textId="77777777" w:rsidTr="00117E45">
        <w:trPr>
          <w:cantSplit/>
          <w:trHeight w:val="236"/>
          <w:jc w:val="center"/>
        </w:trPr>
        <w:tc>
          <w:tcPr>
            <w:tcW w:w="358" w:type="pct"/>
          </w:tcPr>
          <w:p w14:paraId="4D6B6042" w14:textId="77777777" w:rsidR="007A3932" w:rsidRPr="00AD76B0" w:rsidRDefault="007A3932" w:rsidP="002D1608">
            <w:pPr>
              <w:pStyle w:val="Bezmezer"/>
              <w:numPr>
                <w:ilvl w:val="0"/>
                <w:numId w:val="50"/>
              </w:numPr>
            </w:pPr>
          </w:p>
        </w:tc>
        <w:tc>
          <w:tcPr>
            <w:tcW w:w="800" w:type="pct"/>
            <w:vMerge/>
            <w:shd w:val="clear" w:color="auto" w:fill="auto"/>
          </w:tcPr>
          <w:p w14:paraId="2B58A17D" w14:textId="77777777" w:rsidR="007A3932" w:rsidRDefault="007A3932" w:rsidP="00046888"/>
        </w:tc>
        <w:tc>
          <w:tcPr>
            <w:tcW w:w="1869" w:type="pct"/>
            <w:shd w:val="clear" w:color="auto" w:fill="auto"/>
            <w:vAlign w:val="center"/>
          </w:tcPr>
          <w:p w14:paraId="02380644" w14:textId="6806185E" w:rsidR="007A3932" w:rsidRPr="00CD48C7" w:rsidRDefault="007A3932" w:rsidP="00046888">
            <w:pPr>
              <w:pStyle w:val="Odstavecseseznamem"/>
              <w:numPr>
                <w:ilvl w:val="0"/>
                <w:numId w:val="8"/>
              </w:numPr>
            </w:pPr>
            <w:r w:rsidRPr="00CD48C7">
              <w:t xml:space="preserve">Počet </w:t>
            </w:r>
            <w:r w:rsidR="008360BE" w:rsidRPr="00CD48C7">
              <w:t>souběžných</w:t>
            </w:r>
            <w:r w:rsidRPr="00CD48C7">
              <w:t xml:space="preserve"> L4 spojení min. </w:t>
            </w:r>
            <w:ins w:id="492" w:author="Word Document Comparison" w:date="2025-03-31T16:34:00Z" w16du:dateUtc="2025-03-31T14:34:00Z">
              <w:r w:rsidR="00FB39FE">
                <w:t>100</w:t>
              </w:r>
            </w:ins>
            <w:del w:id="493" w:author="Word Document Comparison" w:date="2025-03-31T16:34:00Z" w16du:dateUtc="2025-03-31T14:34:00Z">
              <w:r w:rsidRPr="00CD48C7">
                <w:delText>135</w:delText>
              </w:r>
            </w:del>
            <w:r w:rsidRPr="00CD48C7">
              <w:t xml:space="preserve"> mil</w:t>
            </w:r>
            <w:r w:rsidR="004C1804" w:rsidRPr="00CD48C7">
              <w:t>.</w:t>
            </w:r>
          </w:p>
        </w:tc>
        <w:tc>
          <w:tcPr>
            <w:tcW w:w="543" w:type="pct"/>
            <w:shd w:val="clear" w:color="auto" w:fill="FFFF00"/>
          </w:tcPr>
          <w:p w14:paraId="3A55079D" w14:textId="77777777" w:rsidR="007A3932" w:rsidRPr="00E87B35" w:rsidRDefault="007A3932" w:rsidP="00046888"/>
        </w:tc>
        <w:tc>
          <w:tcPr>
            <w:tcW w:w="1430" w:type="pct"/>
            <w:shd w:val="clear" w:color="auto" w:fill="FFFF00"/>
          </w:tcPr>
          <w:p w14:paraId="6B11F29E" w14:textId="77777777" w:rsidR="007A3932" w:rsidRPr="00E87B35" w:rsidRDefault="007A3932" w:rsidP="00046888"/>
        </w:tc>
      </w:tr>
      <w:tr w:rsidR="007A3932" w:rsidRPr="00AD76B0" w14:paraId="6442BB29" w14:textId="77777777" w:rsidTr="00C90C43">
        <w:trPr>
          <w:cantSplit/>
          <w:trHeight w:val="791"/>
          <w:jc w:val="center"/>
        </w:trPr>
        <w:tc>
          <w:tcPr>
            <w:tcW w:w="358" w:type="pct"/>
          </w:tcPr>
          <w:p w14:paraId="7A745DB5" w14:textId="77777777" w:rsidR="007A3932" w:rsidRPr="00AD76B0" w:rsidRDefault="007A3932" w:rsidP="002D1608">
            <w:pPr>
              <w:pStyle w:val="Bezmezer"/>
              <w:numPr>
                <w:ilvl w:val="0"/>
                <w:numId w:val="50"/>
              </w:numPr>
            </w:pPr>
          </w:p>
        </w:tc>
        <w:tc>
          <w:tcPr>
            <w:tcW w:w="800" w:type="pct"/>
            <w:vMerge/>
            <w:shd w:val="clear" w:color="auto" w:fill="auto"/>
          </w:tcPr>
          <w:p w14:paraId="5D3BE5F5" w14:textId="77777777" w:rsidR="007A3932" w:rsidRDefault="007A3932" w:rsidP="00046888"/>
        </w:tc>
        <w:tc>
          <w:tcPr>
            <w:tcW w:w="1869" w:type="pct"/>
            <w:shd w:val="clear" w:color="auto" w:fill="auto"/>
            <w:vAlign w:val="center"/>
          </w:tcPr>
          <w:p w14:paraId="5DF1D5EC" w14:textId="4CE1C655" w:rsidR="007A3932" w:rsidRPr="00CD48C7" w:rsidRDefault="007A3932" w:rsidP="00046888">
            <w:pPr>
              <w:pStyle w:val="Odstavecseseznamem"/>
              <w:numPr>
                <w:ilvl w:val="0"/>
                <w:numId w:val="8"/>
              </w:numPr>
            </w:pPr>
            <w:r w:rsidRPr="00CD48C7">
              <w:t xml:space="preserve">Offload – HW komprese – propustnost min. </w:t>
            </w:r>
            <w:ins w:id="494" w:author="Word Document Comparison" w:date="2025-03-31T16:34:00Z" w16du:dateUtc="2025-03-31T14:34:00Z">
              <w:r w:rsidR="005F7A7E">
                <w:t>50</w:t>
              </w:r>
            </w:ins>
            <w:del w:id="495" w:author="Word Document Comparison" w:date="2025-03-31T16:34:00Z" w16du:dateUtc="2025-03-31T14:34:00Z">
              <w:r w:rsidRPr="00CD48C7">
                <w:delText>75</w:delText>
              </w:r>
            </w:del>
            <w:r w:rsidRPr="00CD48C7">
              <w:t xml:space="preserve"> Gbps</w:t>
            </w:r>
          </w:p>
        </w:tc>
        <w:tc>
          <w:tcPr>
            <w:tcW w:w="543" w:type="pct"/>
            <w:shd w:val="clear" w:color="auto" w:fill="FFFF00"/>
          </w:tcPr>
          <w:p w14:paraId="21A8AA7C" w14:textId="77777777" w:rsidR="007A3932" w:rsidRPr="00E87B35" w:rsidRDefault="007A3932" w:rsidP="00046888"/>
        </w:tc>
        <w:tc>
          <w:tcPr>
            <w:tcW w:w="1430" w:type="pct"/>
            <w:shd w:val="clear" w:color="auto" w:fill="FFFF00"/>
          </w:tcPr>
          <w:p w14:paraId="5EA1122A" w14:textId="77777777" w:rsidR="007A3932" w:rsidRPr="00E87B35" w:rsidRDefault="007A3932" w:rsidP="00046888"/>
        </w:tc>
      </w:tr>
      <w:tr w:rsidR="007A3932" w:rsidRPr="00AD76B0" w14:paraId="0A165A8C" w14:textId="77777777" w:rsidTr="00117E45">
        <w:trPr>
          <w:cantSplit/>
          <w:trHeight w:val="236"/>
          <w:jc w:val="center"/>
        </w:trPr>
        <w:tc>
          <w:tcPr>
            <w:tcW w:w="358" w:type="pct"/>
          </w:tcPr>
          <w:p w14:paraId="394E2286" w14:textId="77777777" w:rsidR="007A3932" w:rsidRPr="00AD76B0" w:rsidRDefault="007A3932" w:rsidP="002D1608">
            <w:pPr>
              <w:pStyle w:val="Bezmezer"/>
              <w:numPr>
                <w:ilvl w:val="0"/>
                <w:numId w:val="50"/>
              </w:numPr>
            </w:pPr>
          </w:p>
        </w:tc>
        <w:tc>
          <w:tcPr>
            <w:tcW w:w="800" w:type="pct"/>
            <w:vMerge/>
            <w:shd w:val="clear" w:color="auto" w:fill="auto"/>
          </w:tcPr>
          <w:p w14:paraId="058F3411" w14:textId="77777777" w:rsidR="007A3932" w:rsidRDefault="007A3932" w:rsidP="00046888"/>
        </w:tc>
        <w:tc>
          <w:tcPr>
            <w:tcW w:w="1869" w:type="pct"/>
            <w:shd w:val="clear" w:color="auto" w:fill="auto"/>
            <w:vAlign w:val="center"/>
          </w:tcPr>
          <w:p w14:paraId="61CD2B4B" w14:textId="66B268EF" w:rsidR="007A3932" w:rsidRPr="00CD48C7" w:rsidRDefault="007A3932" w:rsidP="00046888">
            <w:pPr>
              <w:pStyle w:val="Odstavecseseznamem"/>
              <w:numPr>
                <w:ilvl w:val="0"/>
                <w:numId w:val="8"/>
              </w:numPr>
            </w:pPr>
            <w:r w:rsidRPr="00CD48C7">
              <w:t>SSL akcelerace v HW</w:t>
            </w:r>
          </w:p>
        </w:tc>
        <w:tc>
          <w:tcPr>
            <w:tcW w:w="543" w:type="pct"/>
            <w:shd w:val="clear" w:color="auto" w:fill="FFFF00"/>
          </w:tcPr>
          <w:p w14:paraId="1702C227" w14:textId="77777777" w:rsidR="007A3932" w:rsidRPr="00E87B35" w:rsidRDefault="007A3932" w:rsidP="00046888"/>
        </w:tc>
        <w:tc>
          <w:tcPr>
            <w:tcW w:w="1430" w:type="pct"/>
            <w:shd w:val="clear" w:color="auto" w:fill="FFFF00"/>
          </w:tcPr>
          <w:p w14:paraId="5FDF06D7" w14:textId="77777777" w:rsidR="007A3932" w:rsidRPr="00E87B35" w:rsidRDefault="007A3932" w:rsidP="00046888"/>
        </w:tc>
      </w:tr>
      <w:tr w:rsidR="007A3932" w:rsidRPr="00AD76B0" w14:paraId="70AF5E12" w14:textId="77777777" w:rsidTr="00117E45">
        <w:trPr>
          <w:cantSplit/>
          <w:trHeight w:val="236"/>
          <w:jc w:val="center"/>
        </w:trPr>
        <w:tc>
          <w:tcPr>
            <w:tcW w:w="358" w:type="pct"/>
          </w:tcPr>
          <w:p w14:paraId="1405B58D" w14:textId="77777777" w:rsidR="007A3932" w:rsidRPr="00AD76B0" w:rsidRDefault="007A3932" w:rsidP="002D1608">
            <w:pPr>
              <w:pStyle w:val="Bezmezer"/>
              <w:numPr>
                <w:ilvl w:val="0"/>
                <w:numId w:val="50"/>
              </w:numPr>
            </w:pPr>
          </w:p>
        </w:tc>
        <w:tc>
          <w:tcPr>
            <w:tcW w:w="800" w:type="pct"/>
            <w:vMerge/>
            <w:shd w:val="clear" w:color="auto" w:fill="auto"/>
          </w:tcPr>
          <w:p w14:paraId="3A128BCF" w14:textId="77777777" w:rsidR="007A3932" w:rsidRDefault="007A3932" w:rsidP="00046888"/>
        </w:tc>
        <w:tc>
          <w:tcPr>
            <w:tcW w:w="1869" w:type="pct"/>
            <w:shd w:val="clear" w:color="auto" w:fill="auto"/>
            <w:vAlign w:val="center"/>
          </w:tcPr>
          <w:p w14:paraId="748A56C4" w14:textId="0C829235" w:rsidR="007A3932" w:rsidRPr="00CD48C7" w:rsidRDefault="007A3932" w:rsidP="00046888">
            <w:pPr>
              <w:pStyle w:val="Odstavecseseznamem"/>
              <w:numPr>
                <w:ilvl w:val="0"/>
                <w:numId w:val="8"/>
              </w:numPr>
            </w:pPr>
            <w:r w:rsidRPr="00CD48C7">
              <w:t xml:space="preserve">Počet SSL transakcí za sekundu min. </w:t>
            </w:r>
            <w:ins w:id="496" w:author="Word Document Comparison" w:date="2025-03-31T16:34:00Z" w16du:dateUtc="2025-03-31T14:34:00Z">
              <w:r w:rsidR="00D649C1">
                <w:t>100</w:t>
              </w:r>
            </w:ins>
            <w:del w:id="497" w:author="Word Document Comparison" w:date="2025-03-31T16:34:00Z" w16du:dateUtc="2025-03-31T14:34:00Z">
              <w:r w:rsidRPr="00CD48C7">
                <w:delText>105</w:delText>
              </w:r>
            </w:del>
            <w:r w:rsidRPr="00CD48C7">
              <w:t xml:space="preserve"> 000 (při použití 2K klíče)</w:t>
            </w:r>
          </w:p>
        </w:tc>
        <w:tc>
          <w:tcPr>
            <w:tcW w:w="543" w:type="pct"/>
            <w:shd w:val="clear" w:color="auto" w:fill="FFFF00"/>
          </w:tcPr>
          <w:p w14:paraId="7A2FA3D9" w14:textId="77777777" w:rsidR="007A3932" w:rsidRPr="00E87B35" w:rsidRDefault="007A3932" w:rsidP="00046888"/>
        </w:tc>
        <w:tc>
          <w:tcPr>
            <w:tcW w:w="1430" w:type="pct"/>
            <w:shd w:val="clear" w:color="auto" w:fill="FFFF00"/>
          </w:tcPr>
          <w:p w14:paraId="10ADA569" w14:textId="77777777" w:rsidR="007A3932" w:rsidRPr="00E87B35" w:rsidRDefault="007A3932" w:rsidP="00046888"/>
        </w:tc>
      </w:tr>
      <w:tr w:rsidR="007A3932" w:rsidRPr="00AD76B0" w14:paraId="43BF0419" w14:textId="77777777" w:rsidTr="00117E45">
        <w:trPr>
          <w:cantSplit/>
          <w:trHeight w:val="236"/>
          <w:jc w:val="center"/>
        </w:trPr>
        <w:tc>
          <w:tcPr>
            <w:tcW w:w="358" w:type="pct"/>
          </w:tcPr>
          <w:p w14:paraId="268F6CBA" w14:textId="77777777" w:rsidR="007A3932" w:rsidRPr="00AD76B0" w:rsidRDefault="007A3932" w:rsidP="002D1608">
            <w:pPr>
              <w:pStyle w:val="Bezmezer"/>
              <w:numPr>
                <w:ilvl w:val="0"/>
                <w:numId w:val="50"/>
              </w:numPr>
            </w:pPr>
          </w:p>
        </w:tc>
        <w:tc>
          <w:tcPr>
            <w:tcW w:w="800" w:type="pct"/>
            <w:vMerge/>
            <w:shd w:val="clear" w:color="auto" w:fill="auto"/>
          </w:tcPr>
          <w:p w14:paraId="674AE6B9" w14:textId="77777777" w:rsidR="007A3932" w:rsidRDefault="007A3932" w:rsidP="00046888"/>
        </w:tc>
        <w:tc>
          <w:tcPr>
            <w:tcW w:w="1869" w:type="pct"/>
            <w:shd w:val="clear" w:color="auto" w:fill="auto"/>
            <w:vAlign w:val="center"/>
          </w:tcPr>
          <w:p w14:paraId="3F82282A" w14:textId="082FC13E" w:rsidR="007A3932" w:rsidRPr="00CD48C7" w:rsidRDefault="007A3932" w:rsidP="00046888">
            <w:pPr>
              <w:pStyle w:val="Odstavecseseznamem"/>
              <w:numPr>
                <w:ilvl w:val="0"/>
                <w:numId w:val="8"/>
              </w:numPr>
            </w:pPr>
            <w:r w:rsidRPr="00CD48C7">
              <w:t xml:space="preserve">Počet SSL transakcí za sekundu min. </w:t>
            </w:r>
            <w:ins w:id="498" w:author="Word Document Comparison" w:date="2025-03-31T16:34:00Z" w16du:dateUtc="2025-03-31T14:34:00Z">
              <w:r w:rsidR="00B8719F">
                <w:t>70</w:t>
              </w:r>
            </w:ins>
            <w:del w:id="499" w:author="Word Document Comparison" w:date="2025-03-31T16:34:00Z" w16du:dateUtc="2025-03-31T14:34:00Z">
              <w:r w:rsidRPr="00CD48C7">
                <w:delText>85</w:delText>
              </w:r>
            </w:del>
            <w:r w:rsidRPr="00CD48C7">
              <w:t xml:space="preserve"> 000 (při použití ECDSA P-256 klíče)</w:t>
            </w:r>
          </w:p>
        </w:tc>
        <w:tc>
          <w:tcPr>
            <w:tcW w:w="543" w:type="pct"/>
            <w:shd w:val="clear" w:color="auto" w:fill="FFFF00"/>
          </w:tcPr>
          <w:p w14:paraId="7F4BAEBE" w14:textId="77777777" w:rsidR="007A3932" w:rsidRPr="00E87B35" w:rsidRDefault="007A3932" w:rsidP="00046888"/>
        </w:tc>
        <w:tc>
          <w:tcPr>
            <w:tcW w:w="1430" w:type="pct"/>
            <w:shd w:val="clear" w:color="auto" w:fill="FFFF00"/>
          </w:tcPr>
          <w:p w14:paraId="157BA6E9" w14:textId="77777777" w:rsidR="007A3932" w:rsidRPr="00E87B35" w:rsidRDefault="007A3932" w:rsidP="00046888"/>
        </w:tc>
      </w:tr>
      <w:tr w:rsidR="006E067D" w:rsidRPr="00AD76B0" w14:paraId="65FA7C40" w14:textId="77777777" w:rsidTr="00117E45">
        <w:trPr>
          <w:cantSplit/>
          <w:trHeight w:val="236"/>
          <w:jc w:val="center"/>
        </w:trPr>
        <w:tc>
          <w:tcPr>
            <w:tcW w:w="358" w:type="pct"/>
          </w:tcPr>
          <w:p w14:paraId="12C92D8E" w14:textId="77777777" w:rsidR="006E067D" w:rsidRPr="00AD76B0" w:rsidRDefault="006E067D" w:rsidP="002D1608">
            <w:pPr>
              <w:pStyle w:val="Bezmezer"/>
              <w:numPr>
                <w:ilvl w:val="0"/>
                <w:numId w:val="50"/>
              </w:numPr>
            </w:pPr>
          </w:p>
        </w:tc>
        <w:tc>
          <w:tcPr>
            <w:tcW w:w="800" w:type="pct"/>
            <w:vMerge/>
            <w:shd w:val="clear" w:color="auto" w:fill="auto"/>
          </w:tcPr>
          <w:p w14:paraId="4AE55389" w14:textId="77777777" w:rsidR="006E067D" w:rsidRDefault="006E067D" w:rsidP="00046888"/>
        </w:tc>
        <w:tc>
          <w:tcPr>
            <w:tcW w:w="1869" w:type="pct"/>
            <w:shd w:val="clear" w:color="auto" w:fill="auto"/>
            <w:vAlign w:val="center"/>
          </w:tcPr>
          <w:p w14:paraId="5AC29C63" w14:textId="2B150DAA" w:rsidR="006E067D" w:rsidRPr="00CD48C7" w:rsidRDefault="00D87014" w:rsidP="00046888">
            <w:pPr>
              <w:pStyle w:val="Odstavecseseznamem"/>
              <w:numPr>
                <w:ilvl w:val="0"/>
                <w:numId w:val="8"/>
              </w:numPr>
            </w:pPr>
            <w:r w:rsidRPr="00CD48C7">
              <w:t>Celkový šifrovací výkon</w:t>
            </w:r>
            <w:r w:rsidR="0067081B">
              <w:t xml:space="preserve"> min.</w:t>
            </w:r>
            <w:r w:rsidRPr="00CD48C7">
              <w:t xml:space="preserve"> </w:t>
            </w:r>
            <w:ins w:id="500" w:author="Word Document Comparison" w:date="2025-03-31T16:34:00Z" w16du:dateUtc="2025-03-31T14:34:00Z">
              <w:r w:rsidR="00FB3979">
                <w:t>50</w:t>
              </w:r>
            </w:ins>
            <w:del w:id="501" w:author="Word Document Comparison" w:date="2025-03-31T16:34:00Z" w16du:dateUtc="2025-03-31T14:34:00Z">
              <w:r w:rsidRPr="00CD48C7">
                <w:delText>70</w:delText>
              </w:r>
            </w:del>
            <w:r w:rsidRPr="00CD48C7">
              <w:t xml:space="preserve"> Gb/s</w:t>
            </w:r>
          </w:p>
        </w:tc>
        <w:tc>
          <w:tcPr>
            <w:tcW w:w="543" w:type="pct"/>
            <w:shd w:val="clear" w:color="auto" w:fill="FFFF00"/>
          </w:tcPr>
          <w:p w14:paraId="76F67833" w14:textId="77777777" w:rsidR="006E067D" w:rsidRPr="00E87B35" w:rsidRDefault="006E067D" w:rsidP="00046888"/>
        </w:tc>
        <w:tc>
          <w:tcPr>
            <w:tcW w:w="1430" w:type="pct"/>
            <w:shd w:val="clear" w:color="auto" w:fill="FFFF00"/>
          </w:tcPr>
          <w:p w14:paraId="686E2E7E" w14:textId="77777777" w:rsidR="006E067D" w:rsidRPr="00E87B35" w:rsidRDefault="006E067D" w:rsidP="00046888"/>
        </w:tc>
      </w:tr>
      <w:tr w:rsidR="007A3932" w:rsidRPr="00AD76B0" w14:paraId="65A0CDD2" w14:textId="77777777" w:rsidTr="00117E45">
        <w:trPr>
          <w:cantSplit/>
          <w:trHeight w:val="236"/>
          <w:jc w:val="center"/>
        </w:trPr>
        <w:tc>
          <w:tcPr>
            <w:tcW w:w="358" w:type="pct"/>
          </w:tcPr>
          <w:p w14:paraId="6B9C64ED" w14:textId="77777777" w:rsidR="007A3932" w:rsidRPr="00AD76B0" w:rsidRDefault="007A3932" w:rsidP="002D1608">
            <w:pPr>
              <w:pStyle w:val="Bezmezer"/>
              <w:numPr>
                <w:ilvl w:val="0"/>
                <w:numId w:val="50"/>
              </w:numPr>
            </w:pPr>
          </w:p>
        </w:tc>
        <w:tc>
          <w:tcPr>
            <w:tcW w:w="800" w:type="pct"/>
            <w:vMerge/>
            <w:shd w:val="clear" w:color="auto" w:fill="auto"/>
          </w:tcPr>
          <w:p w14:paraId="69D8D021" w14:textId="77777777" w:rsidR="007A3932" w:rsidRDefault="007A3932" w:rsidP="00046888"/>
        </w:tc>
        <w:tc>
          <w:tcPr>
            <w:tcW w:w="1869" w:type="pct"/>
            <w:shd w:val="clear" w:color="auto" w:fill="auto"/>
          </w:tcPr>
          <w:p w14:paraId="3DB581E4" w14:textId="1FE732D4" w:rsidR="007A3932" w:rsidRPr="00CD48C7" w:rsidRDefault="007A3932" w:rsidP="00046888">
            <w:pPr>
              <w:pStyle w:val="Odstavecseseznamem"/>
              <w:numPr>
                <w:ilvl w:val="0"/>
                <w:numId w:val="8"/>
              </w:numPr>
            </w:pPr>
            <w:r w:rsidRPr="00CD48C7">
              <w:t>Virtualizace HW zdrojů</w:t>
            </w:r>
          </w:p>
        </w:tc>
        <w:tc>
          <w:tcPr>
            <w:tcW w:w="543" w:type="pct"/>
            <w:shd w:val="clear" w:color="auto" w:fill="FFFF00"/>
          </w:tcPr>
          <w:p w14:paraId="7744E3FD" w14:textId="77777777" w:rsidR="007A3932" w:rsidRPr="00E87B35" w:rsidRDefault="007A3932" w:rsidP="00046888"/>
        </w:tc>
        <w:tc>
          <w:tcPr>
            <w:tcW w:w="1430" w:type="pct"/>
            <w:shd w:val="clear" w:color="auto" w:fill="FFFF00"/>
          </w:tcPr>
          <w:p w14:paraId="28EB4AC9" w14:textId="77777777" w:rsidR="007A3932" w:rsidRPr="00E87B35" w:rsidRDefault="007A3932" w:rsidP="00046888"/>
        </w:tc>
      </w:tr>
      <w:tr w:rsidR="007A3932" w:rsidRPr="00AD76B0" w14:paraId="61AAF028" w14:textId="77777777" w:rsidTr="00117E45">
        <w:trPr>
          <w:cantSplit/>
          <w:trHeight w:val="236"/>
          <w:jc w:val="center"/>
        </w:trPr>
        <w:tc>
          <w:tcPr>
            <w:tcW w:w="358" w:type="pct"/>
          </w:tcPr>
          <w:p w14:paraId="225207C0" w14:textId="77777777" w:rsidR="007A3932" w:rsidRPr="00AD76B0" w:rsidRDefault="007A3932" w:rsidP="002D1608">
            <w:pPr>
              <w:pStyle w:val="Bezmezer"/>
              <w:numPr>
                <w:ilvl w:val="0"/>
                <w:numId w:val="50"/>
              </w:numPr>
            </w:pPr>
          </w:p>
        </w:tc>
        <w:tc>
          <w:tcPr>
            <w:tcW w:w="800" w:type="pct"/>
            <w:vMerge/>
            <w:shd w:val="clear" w:color="auto" w:fill="auto"/>
          </w:tcPr>
          <w:p w14:paraId="40001276" w14:textId="77777777" w:rsidR="007A3932" w:rsidRDefault="007A3932" w:rsidP="00046888"/>
        </w:tc>
        <w:tc>
          <w:tcPr>
            <w:tcW w:w="1869" w:type="pct"/>
            <w:shd w:val="clear" w:color="auto" w:fill="auto"/>
          </w:tcPr>
          <w:p w14:paraId="51C3DD7D" w14:textId="691CA885" w:rsidR="007A3932" w:rsidRPr="00CD48C7" w:rsidRDefault="007A3932" w:rsidP="00236D14">
            <w:pPr>
              <w:pStyle w:val="Odstavecseseznamem"/>
              <w:numPr>
                <w:ilvl w:val="0"/>
                <w:numId w:val="8"/>
              </w:numPr>
            </w:pPr>
            <w:r w:rsidRPr="00CD48C7">
              <w:t>HW podpora funkcí:</w:t>
            </w:r>
          </w:p>
          <w:p w14:paraId="6214F507" w14:textId="0B79DF5F" w:rsidR="007A3932" w:rsidRPr="00CD48C7" w:rsidRDefault="007A3932" w:rsidP="00364698">
            <w:pPr>
              <w:pStyle w:val="Odstavecseseznamem"/>
              <w:numPr>
                <w:ilvl w:val="1"/>
                <w:numId w:val="8"/>
              </w:numPr>
            </w:pPr>
            <w:r w:rsidRPr="00CD48C7">
              <w:t>SYN Cookie ochrana pro každou virtualizovanou službu;</w:t>
            </w:r>
          </w:p>
          <w:p w14:paraId="5908E79B" w14:textId="0333DCB8" w:rsidR="007A3932" w:rsidRPr="00CD48C7" w:rsidRDefault="007A3932" w:rsidP="00364698">
            <w:pPr>
              <w:pStyle w:val="Odstavecseseznamem"/>
              <w:numPr>
                <w:ilvl w:val="1"/>
                <w:numId w:val="8"/>
              </w:numPr>
            </w:pPr>
            <w:r w:rsidRPr="00CD48C7">
              <w:t>Základní DoS vektory s možností nastavení každou virtualizovanou službu;</w:t>
            </w:r>
          </w:p>
          <w:p w14:paraId="5DD11E2B" w14:textId="77A73790" w:rsidR="007A3932" w:rsidRPr="00CD48C7" w:rsidRDefault="007A3932" w:rsidP="00364698">
            <w:pPr>
              <w:pStyle w:val="Odstavecseseznamem"/>
              <w:numPr>
                <w:ilvl w:val="1"/>
                <w:numId w:val="8"/>
              </w:numPr>
            </w:pPr>
            <w:r w:rsidRPr="00CD48C7">
              <w:t>SIP a DNS DoS vektory;</w:t>
            </w:r>
          </w:p>
        </w:tc>
        <w:tc>
          <w:tcPr>
            <w:tcW w:w="543" w:type="pct"/>
            <w:shd w:val="clear" w:color="auto" w:fill="FFFF00"/>
          </w:tcPr>
          <w:p w14:paraId="3A7F47A4" w14:textId="77777777" w:rsidR="007A3932" w:rsidRPr="00E87B35" w:rsidRDefault="007A3932" w:rsidP="00046888"/>
        </w:tc>
        <w:tc>
          <w:tcPr>
            <w:tcW w:w="1430" w:type="pct"/>
            <w:shd w:val="clear" w:color="auto" w:fill="FFFF00"/>
          </w:tcPr>
          <w:p w14:paraId="3FEC2742" w14:textId="77777777" w:rsidR="007A3932" w:rsidRPr="00E87B35" w:rsidRDefault="007A3932" w:rsidP="00046888"/>
        </w:tc>
      </w:tr>
      <w:tr w:rsidR="00C90C43" w:rsidRPr="00AD76B0" w14:paraId="45FCF9BF" w14:textId="77777777" w:rsidTr="00C90C43">
        <w:trPr>
          <w:cantSplit/>
          <w:trHeight w:val="236"/>
          <w:jc w:val="center"/>
        </w:trPr>
        <w:tc>
          <w:tcPr>
            <w:tcW w:w="358" w:type="pct"/>
          </w:tcPr>
          <w:p w14:paraId="7FE8ED5C" w14:textId="77777777" w:rsidR="00C90C43" w:rsidRPr="00AD76B0" w:rsidRDefault="00C90C43" w:rsidP="002D1608">
            <w:pPr>
              <w:pStyle w:val="Bezmezer"/>
              <w:numPr>
                <w:ilvl w:val="0"/>
                <w:numId w:val="50"/>
              </w:numPr>
            </w:pPr>
          </w:p>
        </w:tc>
        <w:tc>
          <w:tcPr>
            <w:tcW w:w="800" w:type="pct"/>
            <w:vMerge w:val="restart"/>
            <w:shd w:val="clear" w:color="auto" w:fill="auto"/>
            <w:vAlign w:val="center"/>
          </w:tcPr>
          <w:p w14:paraId="25E6D776" w14:textId="71B64E28" w:rsidR="00C90C43" w:rsidRDefault="00C90C43" w:rsidP="00CD48C7">
            <w:r w:rsidRPr="00607CAD">
              <w:t>Charakteristiky a funkce</w:t>
            </w:r>
          </w:p>
        </w:tc>
        <w:tc>
          <w:tcPr>
            <w:tcW w:w="1869" w:type="pct"/>
            <w:shd w:val="clear" w:color="auto" w:fill="auto"/>
            <w:vAlign w:val="center"/>
          </w:tcPr>
          <w:p w14:paraId="23E49938" w14:textId="20915BBC" w:rsidR="00C90C43" w:rsidRPr="00CD48C7" w:rsidRDefault="00C90C43" w:rsidP="001A7315">
            <w:pPr>
              <w:pStyle w:val="Odstavecseseznamem"/>
              <w:numPr>
                <w:ilvl w:val="0"/>
                <w:numId w:val="8"/>
              </w:numPr>
            </w:pPr>
            <w:r w:rsidRPr="00CD48C7">
              <w:t>Podpora IPv4</w:t>
            </w:r>
          </w:p>
        </w:tc>
        <w:tc>
          <w:tcPr>
            <w:tcW w:w="543" w:type="pct"/>
            <w:shd w:val="clear" w:color="auto" w:fill="FFFF00"/>
          </w:tcPr>
          <w:p w14:paraId="13D6BA89" w14:textId="77777777" w:rsidR="00C90C43" w:rsidRPr="00E87B35" w:rsidRDefault="00C90C43" w:rsidP="001A7315"/>
        </w:tc>
        <w:tc>
          <w:tcPr>
            <w:tcW w:w="1430" w:type="pct"/>
            <w:shd w:val="clear" w:color="auto" w:fill="FFFF00"/>
          </w:tcPr>
          <w:p w14:paraId="2FBECE4C" w14:textId="77777777" w:rsidR="00C90C43" w:rsidRPr="00E87B35" w:rsidRDefault="00C90C43" w:rsidP="001A7315"/>
        </w:tc>
      </w:tr>
      <w:tr w:rsidR="00C90C43" w:rsidRPr="00AD76B0" w14:paraId="159E6905" w14:textId="77777777" w:rsidTr="00EA5C98">
        <w:trPr>
          <w:cantSplit/>
          <w:trHeight w:val="236"/>
          <w:jc w:val="center"/>
        </w:trPr>
        <w:tc>
          <w:tcPr>
            <w:tcW w:w="358" w:type="pct"/>
          </w:tcPr>
          <w:p w14:paraId="51A74B16" w14:textId="77777777" w:rsidR="00C90C43" w:rsidRPr="00AD76B0" w:rsidRDefault="00C90C43" w:rsidP="002D1608">
            <w:pPr>
              <w:pStyle w:val="Bezmezer"/>
              <w:numPr>
                <w:ilvl w:val="0"/>
                <w:numId w:val="50"/>
              </w:numPr>
            </w:pPr>
          </w:p>
        </w:tc>
        <w:tc>
          <w:tcPr>
            <w:tcW w:w="800" w:type="pct"/>
            <w:vMerge/>
            <w:shd w:val="clear" w:color="auto" w:fill="auto"/>
          </w:tcPr>
          <w:p w14:paraId="19F87A0A" w14:textId="77777777" w:rsidR="00C90C43" w:rsidRPr="00607CAD" w:rsidRDefault="00C90C43" w:rsidP="001A7315"/>
        </w:tc>
        <w:tc>
          <w:tcPr>
            <w:tcW w:w="1869" w:type="pct"/>
            <w:shd w:val="clear" w:color="auto" w:fill="auto"/>
            <w:vAlign w:val="center"/>
          </w:tcPr>
          <w:p w14:paraId="6C6E8C73" w14:textId="037906AE" w:rsidR="00C90C43" w:rsidRPr="00CD48C7" w:rsidRDefault="00C90C43" w:rsidP="001A7315">
            <w:pPr>
              <w:pStyle w:val="Odstavecseseznamem"/>
              <w:numPr>
                <w:ilvl w:val="0"/>
                <w:numId w:val="8"/>
              </w:numPr>
            </w:pPr>
            <w:r w:rsidRPr="00CD48C7">
              <w:t>Plná podpora IPv6, IPv4/IPv6 gateway</w:t>
            </w:r>
          </w:p>
        </w:tc>
        <w:tc>
          <w:tcPr>
            <w:tcW w:w="543" w:type="pct"/>
            <w:shd w:val="clear" w:color="auto" w:fill="FFFF00"/>
          </w:tcPr>
          <w:p w14:paraId="680F082B" w14:textId="77777777" w:rsidR="00C90C43" w:rsidRPr="00E87B35" w:rsidRDefault="00C90C43" w:rsidP="001A7315"/>
        </w:tc>
        <w:tc>
          <w:tcPr>
            <w:tcW w:w="1430" w:type="pct"/>
            <w:shd w:val="clear" w:color="auto" w:fill="FFFF00"/>
          </w:tcPr>
          <w:p w14:paraId="23B94525" w14:textId="77777777" w:rsidR="00C90C43" w:rsidRPr="00E87B35" w:rsidRDefault="00C90C43" w:rsidP="001A7315"/>
        </w:tc>
      </w:tr>
      <w:tr w:rsidR="00C90C43" w:rsidRPr="00AD76B0" w14:paraId="2D25973D" w14:textId="77777777" w:rsidTr="00EA5C98">
        <w:trPr>
          <w:cantSplit/>
          <w:trHeight w:val="236"/>
          <w:jc w:val="center"/>
        </w:trPr>
        <w:tc>
          <w:tcPr>
            <w:tcW w:w="358" w:type="pct"/>
          </w:tcPr>
          <w:p w14:paraId="568D9949" w14:textId="77777777" w:rsidR="00C90C43" w:rsidRPr="00AD76B0" w:rsidRDefault="00C90C43" w:rsidP="002D1608">
            <w:pPr>
              <w:pStyle w:val="Bezmezer"/>
              <w:numPr>
                <w:ilvl w:val="0"/>
                <w:numId w:val="50"/>
              </w:numPr>
            </w:pPr>
          </w:p>
        </w:tc>
        <w:tc>
          <w:tcPr>
            <w:tcW w:w="800" w:type="pct"/>
            <w:vMerge/>
            <w:shd w:val="clear" w:color="auto" w:fill="auto"/>
          </w:tcPr>
          <w:p w14:paraId="113E6E46" w14:textId="77777777" w:rsidR="00C90C43" w:rsidRPr="00607CAD" w:rsidRDefault="00C90C43" w:rsidP="001A7315"/>
        </w:tc>
        <w:tc>
          <w:tcPr>
            <w:tcW w:w="1869" w:type="pct"/>
            <w:shd w:val="clear" w:color="auto" w:fill="auto"/>
            <w:vAlign w:val="center"/>
          </w:tcPr>
          <w:p w14:paraId="2319245C" w14:textId="5501EA58" w:rsidR="00C90C43" w:rsidRPr="00CD48C7" w:rsidRDefault="00C90C43" w:rsidP="001A7315">
            <w:pPr>
              <w:pStyle w:val="Odstavecseseznamem"/>
              <w:numPr>
                <w:ilvl w:val="0"/>
                <w:numId w:val="8"/>
              </w:numPr>
            </w:pPr>
            <w:r w:rsidRPr="00CD48C7">
              <w:t>Podpora Spanning Tree Protokolu (STP)</w:t>
            </w:r>
          </w:p>
        </w:tc>
        <w:tc>
          <w:tcPr>
            <w:tcW w:w="543" w:type="pct"/>
            <w:shd w:val="clear" w:color="auto" w:fill="FFFF00"/>
          </w:tcPr>
          <w:p w14:paraId="1694A85A" w14:textId="77777777" w:rsidR="00C90C43" w:rsidRPr="00E87B35" w:rsidRDefault="00C90C43" w:rsidP="001A7315"/>
        </w:tc>
        <w:tc>
          <w:tcPr>
            <w:tcW w:w="1430" w:type="pct"/>
            <w:shd w:val="clear" w:color="auto" w:fill="FFFF00"/>
          </w:tcPr>
          <w:p w14:paraId="600B50BF" w14:textId="77777777" w:rsidR="00C90C43" w:rsidRPr="00E87B35" w:rsidRDefault="00C90C43" w:rsidP="001A7315"/>
        </w:tc>
      </w:tr>
      <w:tr w:rsidR="00C90C43" w:rsidRPr="00AD76B0" w14:paraId="55FCCD57" w14:textId="77777777" w:rsidTr="00EA5C98">
        <w:trPr>
          <w:cantSplit/>
          <w:trHeight w:val="236"/>
          <w:jc w:val="center"/>
        </w:trPr>
        <w:tc>
          <w:tcPr>
            <w:tcW w:w="358" w:type="pct"/>
          </w:tcPr>
          <w:p w14:paraId="7F46EBCA" w14:textId="77777777" w:rsidR="00C90C43" w:rsidRPr="00AD76B0" w:rsidRDefault="00C90C43" w:rsidP="002D1608">
            <w:pPr>
              <w:pStyle w:val="Bezmezer"/>
              <w:numPr>
                <w:ilvl w:val="0"/>
                <w:numId w:val="50"/>
              </w:numPr>
            </w:pPr>
          </w:p>
        </w:tc>
        <w:tc>
          <w:tcPr>
            <w:tcW w:w="800" w:type="pct"/>
            <w:vMerge/>
            <w:shd w:val="clear" w:color="auto" w:fill="auto"/>
          </w:tcPr>
          <w:p w14:paraId="5ED0A5C8" w14:textId="77777777" w:rsidR="00C90C43" w:rsidRPr="00607CAD" w:rsidRDefault="00C90C43" w:rsidP="001A7315"/>
        </w:tc>
        <w:tc>
          <w:tcPr>
            <w:tcW w:w="1869" w:type="pct"/>
            <w:shd w:val="clear" w:color="auto" w:fill="auto"/>
            <w:vAlign w:val="center"/>
          </w:tcPr>
          <w:p w14:paraId="0574DE2C" w14:textId="16C2BEFF" w:rsidR="00C90C43" w:rsidRPr="00CD48C7" w:rsidRDefault="00C90C43" w:rsidP="001A7315">
            <w:pPr>
              <w:pStyle w:val="Odstavecseseznamem"/>
              <w:numPr>
                <w:ilvl w:val="0"/>
                <w:numId w:val="8"/>
              </w:numPr>
            </w:pPr>
            <w:r w:rsidRPr="00CD48C7">
              <w:t>Podpora SNMP (v1/v2</w:t>
            </w:r>
            <w:r w:rsidR="00285066" w:rsidRPr="00CD48C7">
              <w:t>c</w:t>
            </w:r>
            <w:r w:rsidRPr="00CD48C7">
              <w:t>/v3)</w:t>
            </w:r>
          </w:p>
        </w:tc>
        <w:tc>
          <w:tcPr>
            <w:tcW w:w="543" w:type="pct"/>
            <w:shd w:val="clear" w:color="auto" w:fill="FFFF00"/>
          </w:tcPr>
          <w:p w14:paraId="6F7C02C4" w14:textId="77777777" w:rsidR="00C90C43" w:rsidRPr="00E87B35" w:rsidRDefault="00C90C43" w:rsidP="001A7315"/>
        </w:tc>
        <w:tc>
          <w:tcPr>
            <w:tcW w:w="1430" w:type="pct"/>
            <w:shd w:val="clear" w:color="auto" w:fill="FFFF00"/>
          </w:tcPr>
          <w:p w14:paraId="03830FAB" w14:textId="77777777" w:rsidR="00C90C43" w:rsidRPr="00E87B35" w:rsidRDefault="00C90C43" w:rsidP="001A7315"/>
        </w:tc>
      </w:tr>
      <w:tr w:rsidR="00C90C43" w:rsidRPr="00AD76B0" w14:paraId="33A34A9A" w14:textId="77777777" w:rsidTr="00EA5C98">
        <w:trPr>
          <w:cantSplit/>
          <w:trHeight w:val="236"/>
          <w:jc w:val="center"/>
        </w:trPr>
        <w:tc>
          <w:tcPr>
            <w:tcW w:w="358" w:type="pct"/>
          </w:tcPr>
          <w:p w14:paraId="427639F0" w14:textId="77777777" w:rsidR="00C90C43" w:rsidRPr="00AD76B0" w:rsidRDefault="00C90C43" w:rsidP="002D1608">
            <w:pPr>
              <w:pStyle w:val="Bezmezer"/>
              <w:numPr>
                <w:ilvl w:val="0"/>
                <w:numId w:val="50"/>
              </w:numPr>
            </w:pPr>
          </w:p>
        </w:tc>
        <w:tc>
          <w:tcPr>
            <w:tcW w:w="800" w:type="pct"/>
            <w:vMerge/>
            <w:shd w:val="clear" w:color="auto" w:fill="auto"/>
          </w:tcPr>
          <w:p w14:paraId="4C9989EC" w14:textId="77777777" w:rsidR="00C90C43" w:rsidRPr="00607CAD" w:rsidRDefault="00C90C43" w:rsidP="001A7315"/>
        </w:tc>
        <w:tc>
          <w:tcPr>
            <w:tcW w:w="1869" w:type="pct"/>
            <w:shd w:val="clear" w:color="auto" w:fill="auto"/>
            <w:vAlign w:val="center"/>
          </w:tcPr>
          <w:p w14:paraId="394D057E" w14:textId="135E8627" w:rsidR="00C90C43" w:rsidRPr="00CD48C7" w:rsidRDefault="00C90C43" w:rsidP="001A7315">
            <w:pPr>
              <w:pStyle w:val="Odstavecseseznamem"/>
              <w:numPr>
                <w:ilvl w:val="0"/>
                <w:numId w:val="8"/>
              </w:numPr>
            </w:pPr>
            <w:r w:rsidRPr="00CD48C7">
              <w:t>Podpora Active-Active a Active-Pasive módu</w:t>
            </w:r>
          </w:p>
        </w:tc>
        <w:tc>
          <w:tcPr>
            <w:tcW w:w="543" w:type="pct"/>
            <w:shd w:val="clear" w:color="auto" w:fill="FFFF00"/>
          </w:tcPr>
          <w:p w14:paraId="5AD875AF" w14:textId="77777777" w:rsidR="00C90C43" w:rsidRPr="00E87B35" w:rsidRDefault="00C90C43" w:rsidP="001A7315"/>
        </w:tc>
        <w:tc>
          <w:tcPr>
            <w:tcW w:w="1430" w:type="pct"/>
            <w:shd w:val="clear" w:color="auto" w:fill="FFFF00"/>
          </w:tcPr>
          <w:p w14:paraId="3D279C48" w14:textId="77777777" w:rsidR="00C90C43" w:rsidRPr="00E87B35" w:rsidRDefault="00C90C43" w:rsidP="001A7315"/>
        </w:tc>
      </w:tr>
      <w:tr w:rsidR="00C90C43" w:rsidRPr="00AD76B0" w14:paraId="1D48821D" w14:textId="77777777" w:rsidTr="00EA5C98">
        <w:trPr>
          <w:cantSplit/>
          <w:trHeight w:val="236"/>
          <w:jc w:val="center"/>
        </w:trPr>
        <w:tc>
          <w:tcPr>
            <w:tcW w:w="358" w:type="pct"/>
          </w:tcPr>
          <w:p w14:paraId="3AB3DE2A" w14:textId="77777777" w:rsidR="00C90C43" w:rsidRPr="00AD76B0" w:rsidRDefault="00C90C43" w:rsidP="002D1608">
            <w:pPr>
              <w:pStyle w:val="Bezmezer"/>
              <w:numPr>
                <w:ilvl w:val="0"/>
                <w:numId w:val="50"/>
              </w:numPr>
            </w:pPr>
          </w:p>
        </w:tc>
        <w:tc>
          <w:tcPr>
            <w:tcW w:w="800" w:type="pct"/>
            <w:vMerge/>
            <w:shd w:val="clear" w:color="auto" w:fill="auto"/>
          </w:tcPr>
          <w:p w14:paraId="215EC4CE" w14:textId="77777777" w:rsidR="00C90C43" w:rsidRPr="008E6C6F" w:rsidRDefault="00C90C43" w:rsidP="001A7315">
            <w:pPr>
              <w:ind w:left="360"/>
              <w:rPr>
                <w:rFonts w:ascii="Verdana" w:eastAsia="Times New Roman" w:hAnsi="Verdana" w:cs="Times New Roman"/>
                <w:kern w:val="0"/>
                <w:sz w:val="18"/>
                <w:szCs w:val="18"/>
                <w:lang w:eastAsia="cs-CZ"/>
                <w14:ligatures w14:val="none"/>
              </w:rPr>
            </w:pPr>
          </w:p>
        </w:tc>
        <w:tc>
          <w:tcPr>
            <w:tcW w:w="1869" w:type="pct"/>
            <w:shd w:val="clear" w:color="auto" w:fill="auto"/>
            <w:vAlign w:val="center"/>
          </w:tcPr>
          <w:p w14:paraId="4BB0DA9E" w14:textId="2C4D470F" w:rsidR="00C90C43" w:rsidRPr="00CD48C7" w:rsidRDefault="00C90C43" w:rsidP="001A7315">
            <w:pPr>
              <w:pStyle w:val="Odstavecseseznamem"/>
              <w:numPr>
                <w:ilvl w:val="0"/>
                <w:numId w:val="8"/>
              </w:numPr>
            </w:pPr>
            <w:r w:rsidRPr="00CD48C7">
              <w:t>Možnost vytvoření HA clusteru mezi Virtuální a Hardware platformou</w:t>
            </w:r>
          </w:p>
        </w:tc>
        <w:tc>
          <w:tcPr>
            <w:tcW w:w="543" w:type="pct"/>
            <w:shd w:val="clear" w:color="auto" w:fill="FFFF00"/>
          </w:tcPr>
          <w:p w14:paraId="5ABFB9B0" w14:textId="77777777" w:rsidR="00C90C43" w:rsidRPr="008E6C6F" w:rsidRDefault="00C90C43" w:rsidP="001A7315">
            <w:pPr>
              <w:ind w:left="360"/>
              <w:rPr>
                <w:rFonts w:ascii="Verdana" w:eastAsia="Times New Roman" w:hAnsi="Verdana" w:cs="Times New Roman"/>
                <w:kern w:val="0"/>
                <w:sz w:val="18"/>
                <w:szCs w:val="18"/>
                <w:lang w:eastAsia="cs-CZ"/>
                <w14:ligatures w14:val="none"/>
              </w:rPr>
            </w:pPr>
          </w:p>
        </w:tc>
        <w:tc>
          <w:tcPr>
            <w:tcW w:w="1430" w:type="pct"/>
            <w:shd w:val="clear" w:color="auto" w:fill="FFFF00"/>
          </w:tcPr>
          <w:p w14:paraId="08436A0F" w14:textId="77777777" w:rsidR="00C90C43" w:rsidRPr="008E6C6F" w:rsidRDefault="00C90C43" w:rsidP="001A7315">
            <w:pPr>
              <w:ind w:left="360"/>
              <w:rPr>
                <w:rFonts w:ascii="Verdana" w:eastAsia="Times New Roman" w:hAnsi="Verdana" w:cs="Times New Roman"/>
                <w:kern w:val="0"/>
                <w:sz w:val="18"/>
                <w:szCs w:val="18"/>
                <w:lang w:eastAsia="cs-CZ"/>
                <w14:ligatures w14:val="none"/>
              </w:rPr>
            </w:pPr>
          </w:p>
        </w:tc>
      </w:tr>
      <w:tr w:rsidR="00C90C43" w:rsidRPr="00AD76B0" w14:paraId="77113AAE" w14:textId="77777777" w:rsidTr="00EA5C98">
        <w:trPr>
          <w:cantSplit/>
          <w:trHeight w:val="236"/>
          <w:jc w:val="center"/>
        </w:trPr>
        <w:tc>
          <w:tcPr>
            <w:tcW w:w="358" w:type="pct"/>
          </w:tcPr>
          <w:p w14:paraId="37BBC02E" w14:textId="77777777" w:rsidR="00C90C43" w:rsidRPr="00AD76B0" w:rsidRDefault="00C90C43" w:rsidP="002D1608">
            <w:pPr>
              <w:pStyle w:val="Bezmezer"/>
              <w:numPr>
                <w:ilvl w:val="0"/>
                <w:numId w:val="50"/>
              </w:numPr>
            </w:pPr>
          </w:p>
        </w:tc>
        <w:tc>
          <w:tcPr>
            <w:tcW w:w="800" w:type="pct"/>
            <w:vMerge/>
            <w:shd w:val="clear" w:color="auto" w:fill="auto"/>
          </w:tcPr>
          <w:p w14:paraId="38C87E8D" w14:textId="77777777" w:rsidR="00C90C43" w:rsidRPr="00607CAD" w:rsidRDefault="00C90C43" w:rsidP="001A7315"/>
        </w:tc>
        <w:tc>
          <w:tcPr>
            <w:tcW w:w="1869" w:type="pct"/>
            <w:shd w:val="clear" w:color="auto" w:fill="auto"/>
            <w:vAlign w:val="center"/>
          </w:tcPr>
          <w:p w14:paraId="7EABB8E4" w14:textId="2BABC977" w:rsidR="00C90C43" w:rsidRPr="00CD48C7" w:rsidRDefault="00C90C43" w:rsidP="001A7315">
            <w:pPr>
              <w:pStyle w:val="Odstavecseseznamem"/>
              <w:numPr>
                <w:ilvl w:val="0"/>
                <w:numId w:val="8"/>
              </w:numPr>
            </w:pPr>
            <w:r w:rsidRPr="00CD48C7">
              <w:t>Full-Proxy architektura (plné oddělení klientského a serverového spojení)</w:t>
            </w:r>
          </w:p>
        </w:tc>
        <w:tc>
          <w:tcPr>
            <w:tcW w:w="543" w:type="pct"/>
            <w:shd w:val="clear" w:color="auto" w:fill="FFFF00"/>
          </w:tcPr>
          <w:p w14:paraId="1CE10295" w14:textId="77777777" w:rsidR="00C90C43" w:rsidRPr="00E87B35" w:rsidRDefault="00C90C43" w:rsidP="001A7315"/>
        </w:tc>
        <w:tc>
          <w:tcPr>
            <w:tcW w:w="1430" w:type="pct"/>
            <w:shd w:val="clear" w:color="auto" w:fill="FFFF00"/>
          </w:tcPr>
          <w:p w14:paraId="7F2CDC6D" w14:textId="77777777" w:rsidR="00C90C43" w:rsidRPr="00E87B35" w:rsidRDefault="00C90C43" w:rsidP="001A7315"/>
        </w:tc>
      </w:tr>
      <w:tr w:rsidR="00C90C43" w:rsidRPr="00AD76B0" w14:paraId="7DDE372F" w14:textId="77777777" w:rsidTr="00EA5C98">
        <w:trPr>
          <w:cantSplit/>
          <w:trHeight w:val="236"/>
          <w:jc w:val="center"/>
        </w:trPr>
        <w:tc>
          <w:tcPr>
            <w:tcW w:w="358" w:type="pct"/>
          </w:tcPr>
          <w:p w14:paraId="4943CA4E" w14:textId="77777777" w:rsidR="00C90C43" w:rsidRPr="00AD76B0" w:rsidRDefault="00C90C43" w:rsidP="002D1608">
            <w:pPr>
              <w:pStyle w:val="Bezmezer"/>
              <w:numPr>
                <w:ilvl w:val="0"/>
                <w:numId w:val="50"/>
              </w:numPr>
            </w:pPr>
          </w:p>
        </w:tc>
        <w:tc>
          <w:tcPr>
            <w:tcW w:w="800" w:type="pct"/>
            <w:vMerge/>
            <w:shd w:val="clear" w:color="auto" w:fill="auto"/>
          </w:tcPr>
          <w:p w14:paraId="48B4FBC3" w14:textId="77777777" w:rsidR="00C90C43" w:rsidRPr="00607CAD" w:rsidRDefault="00C90C43" w:rsidP="001A7315"/>
        </w:tc>
        <w:tc>
          <w:tcPr>
            <w:tcW w:w="1869" w:type="pct"/>
            <w:shd w:val="clear" w:color="auto" w:fill="auto"/>
            <w:vAlign w:val="center"/>
          </w:tcPr>
          <w:p w14:paraId="622B311E" w14:textId="785CAADA" w:rsidR="00C90C43" w:rsidRPr="00CD48C7" w:rsidRDefault="00C90C43" w:rsidP="001A7315">
            <w:pPr>
              <w:pStyle w:val="Odstavecseseznamem"/>
              <w:numPr>
                <w:ilvl w:val="0"/>
                <w:numId w:val="8"/>
              </w:numPr>
            </w:pPr>
            <w:r w:rsidRPr="00CD48C7">
              <w:t>Podpora externích šifrovacích karet pro SSL (HSM)</w:t>
            </w:r>
          </w:p>
        </w:tc>
        <w:tc>
          <w:tcPr>
            <w:tcW w:w="543" w:type="pct"/>
            <w:shd w:val="clear" w:color="auto" w:fill="FFFF00"/>
          </w:tcPr>
          <w:p w14:paraId="2E083E77" w14:textId="77777777" w:rsidR="00C90C43" w:rsidRPr="00E87B35" w:rsidRDefault="00C90C43" w:rsidP="001A7315"/>
        </w:tc>
        <w:tc>
          <w:tcPr>
            <w:tcW w:w="1430" w:type="pct"/>
            <w:shd w:val="clear" w:color="auto" w:fill="FFFF00"/>
          </w:tcPr>
          <w:p w14:paraId="0D512AA8" w14:textId="77777777" w:rsidR="00C90C43" w:rsidRPr="00E87B35" w:rsidRDefault="00C90C43" w:rsidP="001A7315"/>
        </w:tc>
      </w:tr>
      <w:tr w:rsidR="00C90C43" w:rsidRPr="00AD76B0" w14:paraId="7402FEA2" w14:textId="77777777" w:rsidTr="00EA5C98">
        <w:trPr>
          <w:cantSplit/>
          <w:trHeight w:val="236"/>
          <w:jc w:val="center"/>
        </w:trPr>
        <w:tc>
          <w:tcPr>
            <w:tcW w:w="358" w:type="pct"/>
          </w:tcPr>
          <w:p w14:paraId="1CD7D055" w14:textId="77777777" w:rsidR="00C90C43" w:rsidRPr="00AD76B0" w:rsidRDefault="00C90C43" w:rsidP="002D1608">
            <w:pPr>
              <w:pStyle w:val="Bezmezer"/>
              <w:numPr>
                <w:ilvl w:val="0"/>
                <w:numId w:val="50"/>
              </w:numPr>
            </w:pPr>
          </w:p>
        </w:tc>
        <w:tc>
          <w:tcPr>
            <w:tcW w:w="800" w:type="pct"/>
            <w:vMerge/>
            <w:shd w:val="clear" w:color="auto" w:fill="auto"/>
          </w:tcPr>
          <w:p w14:paraId="1E601DBB" w14:textId="77777777" w:rsidR="00C90C43" w:rsidRPr="00607CAD" w:rsidRDefault="00C90C43" w:rsidP="001A7315"/>
        </w:tc>
        <w:tc>
          <w:tcPr>
            <w:tcW w:w="1869" w:type="pct"/>
            <w:shd w:val="clear" w:color="auto" w:fill="auto"/>
            <w:vAlign w:val="center"/>
          </w:tcPr>
          <w:p w14:paraId="68614208" w14:textId="1613581F" w:rsidR="00C90C43" w:rsidRPr="00CD48C7" w:rsidRDefault="00C90C43" w:rsidP="001A7315">
            <w:pPr>
              <w:pStyle w:val="Odstavecseseznamem"/>
              <w:numPr>
                <w:ilvl w:val="0"/>
                <w:numId w:val="8"/>
              </w:numPr>
            </w:pPr>
            <w:r w:rsidRPr="00CD48C7">
              <w:t>Podpora ověření certifikátů vydaných podřízenou CA (intermediate CA)</w:t>
            </w:r>
          </w:p>
        </w:tc>
        <w:tc>
          <w:tcPr>
            <w:tcW w:w="543" w:type="pct"/>
            <w:shd w:val="clear" w:color="auto" w:fill="FFFF00"/>
          </w:tcPr>
          <w:p w14:paraId="762F2876" w14:textId="77777777" w:rsidR="00C90C43" w:rsidRPr="00E87B35" w:rsidRDefault="00C90C43" w:rsidP="001A7315"/>
        </w:tc>
        <w:tc>
          <w:tcPr>
            <w:tcW w:w="1430" w:type="pct"/>
            <w:shd w:val="clear" w:color="auto" w:fill="FFFF00"/>
          </w:tcPr>
          <w:p w14:paraId="0A3024DE" w14:textId="77777777" w:rsidR="00C90C43" w:rsidRPr="00E87B35" w:rsidRDefault="00C90C43" w:rsidP="001A7315"/>
        </w:tc>
      </w:tr>
      <w:tr w:rsidR="00C90C43" w:rsidRPr="00AD76B0" w14:paraId="5B5C8518" w14:textId="77777777" w:rsidTr="00EA5C98">
        <w:trPr>
          <w:cantSplit/>
          <w:trHeight w:val="236"/>
          <w:jc w:val="center"/>
        </w:trPr>
        <w:tc>
          <w:tcPr>
            <w:tcW w:w="358" w:type="pct"/>
          </w:tcPr>
          <w:p w14:paraId="62C6D6E2" w14:textId="77777777" w:rsidR="00C90C43" w:rsidRPr="00AD76B0" w:rsidRDefault="00C90C43" w:rsidP="002D1608">
            <w:pPr>
              <w:pStyle w:val="Bezmezer"/>
              <w:numPr>
                <w:ilvl w:val="0"/>
                <w:numId w:val="50"/>
              </w:numPr>
            </w:pPr>
          </w:p>
        </w:tc>
        <w:tc>
          <w:tcPr>
            <w:tcW w:w="800" w:type="pct"/>
            <w:vMerge/>
            <w:shd w:val="clear" w:color="auto" w:fill="auto"/>
          </w:tcPr>
          <w:p w14:paraId="012E76B2" w14:textId="77777777" w:rsidR="00C90C43" w:rsidRPr="00607CAD" w:rsidRDefault="00C90C43" w:rsidP="001A7315"/>
        </w:tc>
        <w:tc>
          <w:tcPr>
            <w:tcW w:w="1869" w:type="pct"/>
            <w:shd w:val="clear" w:color="auto" w:fill="auto"/>
            <w:vAlign w:val="center"/>
          </w:tcPr>
          <w:p w14:paraId="6E8C2EED" w14:textId="7F285887" w:rsidR="00C90C43" w:rsidRPr="00CD48C7" w:rsidRDefault="00C90C43" w:rsidP="001A7315">
            <w:pPr>
              <w:pStyle w:val="Odstavecseseznamem"/>
              <w:numPr>
                <w:ilvl w:val="0"/>
                <w:numId w:val="8"/>
              </w:numPr>
            </w:pPr>
            <w:r w:rsidRPr="00CD48C7">
              <w:t>Možnost přidat vlastní funkce pomocí skriptování</w:t>
            </w:r>
          </w:p>
        </w:tc>
        <w:tc>
          <w:tcPr>
            <w:tcW w:w="543" w:type="pct"/>
            <w:shd w:val="clear" w:color="auto" w:fill="FFFF00"/>
          </w:tcPr>
          <w:p w14:paraId="12F13702" w14:textId="77777777" w:rsidR="00C90C43" w:rsidRPr="00E87B35" w:rsidRDefault="00C90C43" w:rsidP="001A7315"/>
        </w:tc>
        <w:tc>
          <w:tcPr>
            <w:tcW w:w="1430" w:type="pct"/>
            <w:shd w:val="clear" w:color="auto" w:fill="FFFF00"/>
          </w:tcPr>
          <w:p w14:paraId="4AD7FEF3" w14:textId="77777777" w:rsidR="00C90C43" w:rsidRPr="00E87B35" w:rsidRDefault="00C90C43" w:rsidP="001A7315"/>
        </w:tc>
      </w:tr>
      <w:tr w:rsidR="00C90C43" w:rsidRPr="00AD76B0" w14:paraId="0390A448" w14:textId="77777777" w:rsidTr="00EA5C98">
        <w:trPr>
          <w:cantSplit/>
          <w:trHeight w:val="236"/>
          <w:jc w:val="center"/>
        </w:trPr>
        <w:tc>
          <w:tcPr>
            <w:tcW w:w="358" w:type="pct"/>
          </w:tcPr>
          <w:p w14:paraId="79DE8AD4" w14:textId="77777777" w:rsidR="00C90C43" w:rsidRPr="00AD76B0" w:rsidRDefault="00C90C43" w:rsidP="002D1608">
            <w:pPr>
              <w:pStyle w:val="Bezmezer"/>
              <w:numPr>
                <w:ilvl w:val="0"/>
                <w:numId w:val="50"/>
              </w:numPr>
            </w:pPr>
          </w:p>
        </w:tc>
        <w:tc>
          <w:tcPr>
            <w:tcW w:w="800" w:type="pct"/>
            <w:vMerge/>
            <w:shd w:val="clear" w:color="auto" w:fill="auto"/>
          </w:tcPr>
          <w:p w14:paraId="6980D05D" w14:textId="77777777" w:rsidR="00C90C43" w:rsidRPr="00607CAD" w:rsidRDefault="00C90C43" w:rsidP="001A7315"/>
        </w:tc>
        <w:tc>
          <w:tcPr>
            <w:tcW w:w="1869" w:type="pct"/>
            <w:shd w:val="clear" w:color="auto" w:fill="auto"/>
            <w:vAlign w:val="center"/>
          </w:tcPr>
          <w:p w14:paraId="0DC6689D" w14:textId="49D926E2" w:rsidR="00C90C43" w:rsidRPr="00CD48C7" w:rsidRDefault="00C90C43" w:rsidP="001A7315">
            <w:pPr>
              <w:pStyle w:val="Odstavecseseznamem"/>
              <w:numPr>
                <w:ilvl w:val="0"/>
                <w:numId w:val="8"/>
              </w:numPr>
            </w:pPr>
            <w:r w:rsidRPr="00CD48C7">
              <w:t>Podpora HTTP/2</w:t>
            </w:r>
          </w:p>
        </w:tc>
        <w:tc>
          <w:tcPr>
            <w:tcW w:w="543" w:type="pct"/>
            <w:shd w:val="clear" w:color="auto" w:fill="FFFF00"/>
          </w:tcPr>
          <w:p w14:paraId="0FA806EF" w14:textId="77777777" w:rsidR="00C90C43" w:rsidRPr="00E87B35" w:rsidRDefault="00C90C43" w:rsidP="001A7315"/>
        </w:tc>
        <w:tc>
          <w:tcPr>
            <w:tcW w:w="1430" w:type="pct"/>
            <w:shd w:val="clear" w:color="auto" w:fill="FFFF00"/>
          </w:tcPr>
          <w:p w14:paraId="3C1EC5A2" w14:textId="77777777" w:rsidR="00C90C43" w:rsidRPr="00E87B35" w:rsidRDefault="00C90C43" w:rsidP="001A7315"/>
        </w:tc>
      </w:tr>
      <w:tr w:rsidR="00C90C43" w:rsidRPr="00AD76B0" w14:paraId="12C0FDF8" w14:textId="77777777" w:rsidTr="00EA5C98">
        <w:trPr>
          <w:cantSplit/>
          <w:trHeight w:val="236"/>
          <w:jc w:val="center"/>
        </w:trPr>
        <w:tc>
          <w:tcPr>
            <w:tcW w:w="358" w:type="pct"/>
          </w:tcPr>
          <w:p w14:paraId="57D18F6F" w14:textId="77777777" w:rsidR="00C90C43" w:rsidRPr="00AD76B0" w:rsidRDefault="00C90C43" w:rsidP="002D1608">
            <w:pPr>
              <w:pStyle w:val="Bezmezer"/>
              <w:numPr>
                <w:ilvl w:val="0"/>
                <w:numId w:val="50"/>
              </w:numPr>
            </w:pPr>
          </w:p>
        </w:tc>
        <w:tc>
          <w:tcPr>
            <w:tcW w:w="800" w:type="pct"/>
            <w:vMerge/>
            <w:shd w:val="clear" w:color="auto" w:fill="auto"/>
          </w:tcPr>
          <w:p w14:paraId="1D786C52" w14:textId="77777777" w:rsidR="00C90C43" w:rsidRPr="00607CAD" w:rsidRDefault="00C90C43" w:rsidP="001A7315"/>
        </w:tc>
        <w:tc>
          <w:tcPr>
            <w:tcW w:w="1869" w:type="pct"/>
            <w:shd w:val="clear" w:color="auto" w:fill="auto"/>
            <w:vAlign w:val="center"/>
          </w:tcPr>
          <w:p w14:paraId="2FE034D8" w14:textId="2AB57F0C" w:rsidR="00C90C43" w:rsidRPr="00CD48C7" w:rsidRDefault="00C90C43" w:rsidP="001A7315">
            <w:pPr>
              <w:pStyle w:val="Odstavecseseznamem"/>
              <w:numPr>
                <w:ilvl w:val="0"/>
                <w:numId w:val="8"/>
              </w:numPr>
            </w:pPr>
            <w:r w:rsidRPr="00CD48C7">
              <w:t>Podpora IPSec IKEv2</w:t>
            </w:r>
          </w:p>
        </w:tc>
        <w:tc>
          <w:tcPr>
            <w:tcW w:w="543" w:type="pct"/>
            <w:shd w:val="clear" w:color="auto" w:fill="FFFF00"/>
          </w:tcPr>
          <w:p w14:paraId="47581F01" w14:textId="77777777" w:rsidR="00C90C43" w:rsidRPr="00E87B35" w:rsidRDefault="00C90C43" w:rsidP="001A7315"/>
        </w:tc>
        <w:tc>
          <w:tcPr>
            <w:tcW w:w="1430" w:type="pct"/>
            <w:shd w:val="clear" w:color="auto" w:fill="FFFF00"/>
          </w:tcPr>
          <w:p w14:paraId="1AAA4FB8" w14:textId="77777777" w:rsidR="00C90C43" w:rsidRPr="00E87B35" w:rsidRDefault="00C90C43" w:rsidP="001A7315"/>
        </w:tc>
      </w:tr>
      <w:tr w:rsidR="00C90C43" w:rsidRPr="00AD76B0" w14:paraId="2CB73769" w14:textId="77777777" w:rsidTr="00EA5C98">
        <w:trPr>
          <w:cantSplit/>
          <w:trHeight w:val="236"/>
          <w:jc w:val="center"/>
        </w:trPr>
        <w:tc>
          <w:tcPr>
            <w:tcW w:w="358" w:type="pct"/>
          </w:tcPr>
          <w:p w14:paraId="6025C8E5" w14:textId="77777777" w:rsidR="00C90C43" w:rsidRPr="00AD76B0" w:rsidRDefault="00C90C43" w:rsidP="002D1608">
            <w:pPr>
              <w:pStyle w:val="Bezmezer"/>
              <w:numPr>
                <w:ilvl w:val="0"/>
                <w:numId w:val="50"/>
              </w:numPr>
            </w:pPr>
          </w:p>
        </w:tc>
        <w:tc>
          <w:tcPr>
            <w:tcW w:w="800" w:type="pct"/>
            <w:vMerge/>
            <w:shd w:val="clear" w:color="auto" w:fill="auto"/>
          </w:tcPr>
          <w:p w14:paraId="2498F187" w14:textId="77777777" w:rsidR="00C90C43" w:rsidRPr="00607CAD" w:rsidRDefault="00C90C43" w:rsidP="001A7315"/>
        </w:tc>
        <w:tc>
          <w:tcPr>
            <w:tcW w:w="1869" w:type="pct"/>
            <w:shd w:val="clear" w:color="auto" w:fill="auto"/>
            <w:vAlign w:val="center"/>
          </w:tcPr>
          <w:p w14:paraId="1A7696F2" w14:textId="0FD7CC20" w:rsidR="00C90C43" w:rsidRPr="00CD48C7" w:rsidRDefault="00C90C43" w:rsidP="001A7315">
            <w:pPr>
              <w:pStyle w:val="Odstavecseseznamem"/>
              <w:numPr>
                <w:ilvl w:val="0"/>
                <w:numId w:val="8"/>
              </w:numPr>
            </w:pPr>
            <w:r w:rsidRPr="00CD48C7">
              <w:t>Podpora konfigurace a správu zařízení přes REST API</w:t>
            </w:r>
          </w:p>
        </w:tc>
        <w:tc>
          <w:tcPr>
            <w:tcW w:w="543" w:type="pct"/>
            <w:shd w:val="clear" w:color="auto" w:fill="FFFF00"/>
          </w:tcPr>
          <w:p w14:paraId="52897FA7" w14:textId="77777777" w:rsidR="00C90C43" w:rsidRPr="00E87B35" w:rsidRDefault="00C90C43" w:rsidP="001A7315"/>
        </w:tc>
        <w:tc>
          <w:tcPr>
            <w:tcW w:w="1430" w:type="pct"/>
            <w:shd w:val="clear" w:color="auto" w:fill="FFFF00"/>
          </w:tcPr>
          <w:p w14:paraId="7FF31D47" w14:textId="77777777" w:rsidR="00C90C43" w:rsidRPr="00E87B35" w:rsidRDefault="00C90C43" w:rsidP="001A7315"/>
        </w:tc>
      </w:tr>
      <w:tr w:rsidR="00C90C43" w:rsidRPr="00AD76B0" w14:paraId="7B02816F" w14:textId="77777777" w:rsidTr="00EA5C98">
        <w:trPr>
          <w:cantSplit/>
          <w:trHeight w:val="236"/>
          <w:jc w:val="center"/>
        </w:trPr>
        <w:tc>
          <w:tcPr>
            <w:tcW w:w="358" w:type="pct"/>
          </w:tcPr>
          <w:p w14:paraId="0D69FD08" w14:textId="77777777" w:rsidR="00C90C43" w:rsidRPr="00AD76B0" w:rsidRDefault="00C90C43" w:rsidP="002D1608">
            <w:pPr>
              <w:pStyle w:val="Bezmezer"/>
              <w:numPr>
                <w:ilvl w:val="0"/>
                <w:numId w:val="50"/>
              </w:numPr>
            </w:pPr>
          </w:p>
        </w:tc>
        <w:tc>
          <w:tcPr>
            <w:tcW w:w="800" w:type="pct"/>
            <w:vMerge/>
            <w:shd w:val="clear" w:color="auto" w:fill="auto"/>
          </w:tcPr>
          <w:p w14:paraId="361CCBDC" w14:textId="77777777" w:rsidR="00C90C43" w:rsidRPr="00607CAD" w:rsidRDefault="00C90C43" w:rsidP="001A7315"/>
        </w:tc>
        <w:tc>
          <w:tcPr>
            <w:tcW w:w="1869" w:type="pct"/>
            <w:shd w:val="clear" w:color="auto" w:fill="auto"/>
            <w:vAlign w:val="center"/>
          </w:tcPr>
          <w:p w14:paraId="64BE9627" w14:textId="282E95A5" w:rsidR="00C90C43" w:rsidRPr="00CD48C7" w:rsidRDefault="00C90C43" w:rsidP="001A7315">
            <w:pPr>
              <w:pStyle w:val="Odstavecseseznamem"/>
              <w:numPr>
                <w:ilvl w:val="0"/>
                <w:numId w:val="8"/>
              </w:numPr>
            </w:pPr>
            <w:r w:rsidRPr="00CD48C7">
              <w:t>Možnost aktivace min. následující funkcí na jedné HW platformě:</w:t>
            </w:r>
          </w:p>
          <w:p w14:paraId="7E934EA6" w14:textId="009D70EE" w:rsidR="00C90C43" w:rsidRPr="00CD48C7" w:rsidRDefault="00C90C43" w:rsidP="00FC51DA">
            <w:pPr>
              <w:pStyle w:val="Odstavecseseznamem"/>
              <w:numPr>
                <w:ilvl w:val="1"/>
                <w:numId w:val="8"/>
              </w:numPr>
            </w:pPr>
            <w:r w:rsidRPr="00CD48C7">
              <w:t>L4-7 loadbalancing;</w:t>
            </w:r>
          </w:p>
          <w:p w14:paraId="743D3980" w14:textId="33020FF6" w:rsidR="00C90C43" w:rsidRPr="00CD48C7" w:rsidRDefault="00C90C43" w:rsidP="00FC51DA">
            <w:pPr>
              <w:pStyle w:val="Odstavecseseznamem"/>
              <w:numPr>
                <w:ilvl w:val="1"/>
                <w:numId w:val="8"/>
              </w:numPr>
            </w:pPr>
            <w:r w:rsidRPr="00CD48C7">
              <w:t>ICSA certifikovaný Web aplikační firewall;</w:t>
            </w:r>
          </w:p>
          <w:p w14:paraId="6BD3E5CC" w14:textId="712B1E5E" w:rsidR="00C90C43" w:rsidRPr="00CD48C7" w:rsidRDefault="00C90C43" w:rsidP="00FC51DA">
            <w:pPr>
              <w:pStyle w:val="Odstavecseseznamem"/>
              <w:numPr>
                <w:ilvl w:val="1"/>
                <w:numId w:val="8"/>
              </w:numPr>
            </w:pPr>
            <w:r w:rsidRPr="00CD48C7">
              <w:t>ICSA certifikovaný síťový firewall;</w:t>
            </w:r>
          </w:p>
          <w:p w14:paraId="3B23BE84" w14:textId="1E38E4DD" w:rsidR="00C90C43" w:rsidRPr="00CD48C7" w:rsidRDefault="00C90C43" w:rsidP="00FC51DA">
            <w:pPr>
              <w:pStyle w:val="Odstavecseseznamem"/>
              <w:numPr>
                <w:ilvl w:val="1"/>
                <w:numId w:val="8"/>
              </w:numPr>
            </w:pPr>
            <w:r w:rsidRPr="00CD48C7">
              <w:t>Autorizace a autentizace aplikací, SSL VPN;</w:t>
            </w:r>
          </w:p>
          <w:p w14:paraId="09C59A5B" w14:textId="07B0B2F4" w:rsidR="00C90C43" w:rsidRPr="00CD48C7" w:rsidRDefault="00C90C43" w:rsidP="00FC51DA">
            <w:pPr>
              <w:pStyle w:val="Odstavecseseznamem"/>
              <w:numPr>
                <w:ilvl w:val="1"/>
                <w:numId w:val="8"/>
              </w:numPr>
            </w:pPr>
            <w:r w:rsidRPr="00CD48C7">
              <w:t>DNS služby a DNS firewall;</w:t>
            </w:r>
          </w:p>
        </w:tc>
        <w:tc>
          <w:tcPr>
            <w:tcW w:w="543" w:type="pct"/>
            <w:shd w:val="clear" w:color="auto" w:fill="FFFF00"/>
          </w:tcPr>
          <w:p w14:paraId="7CBF49F4" w14:textId="77777777" w:rsidR="00C90C43" w:rsidRPr="00E87B35" w:rsidRDefault="00C90C43" w:rsidP="001A7315"/>
        </w:tc>
        <w:tc>
          <w:tcPr>
            <w:tcW w:w="1430" w:type="pct"/>
            <w:shd w:val="clear" w:color="auto" w:fill="FFFF00"/>
          </w:tcPr>
          <w:p w14:paraId="51851EFC" w14:textId="77777777" w:rsidR="00C90C43" w:rsidRPr="00E87B35" w:rsidRDefault="00C90C43" w:rsidP="001A7315"/>
        </w:tc>
      </w:tr>
      <w:tr w:rsidR="00C90C43" w:rsidRPr="00AD76B0" w14:paraId="6A697372" w14:textId="77777777" w:rsidTr="00EA5C98">
        <w:trPr>
          <w:cantSplit/>
          <w:trHeight w:val="236"/>
          <w:jc w:val="center"/>
        </w:trPr>
        <w:tc>
          <w:tcPr>
            <w:tcW w:w="358" w:type="pct"/>
          </w:tcPr>
          <w:p w14:paraId="348073FF" w14:textId="77777777" w:rsidR="00C90C43" w:rsidRPr="00AD76B0" w:rsidRDefault="00C90C43" w:rsidP="002D1608">
            <w:pPr>
              <w:pStyle w:val="Bezmezer"/>
              <w:numPr>
                <w:ilvl w:val="0"/>
                <w:numId w:val="50"/>
              </w:numPr>
            </w:pPr>
          </w:p>
        </w:tc>
        <w:tc>
          <w:tcPr>
            <w:tcW w:w="800" w:type="pct"/>
            <w:vMerge/>
            <w:shd w:val="clear" w:color="auto" w:fill="auto"/>
          </w:tcPr>
          <w:p w14:paraId="3EEECF62" w14:textId="77777777" w:rsidR="00C90C43" w:rsidRDefault="00C90C43" w:rsidP="001A7315"/>
        </w:tc>
        <w:tc>
          <w:tcPr>
            <w:tcW w:w="1869" w:type="pct"/>
            <w:shd w:val="clear" w:color="auto" w:fill="auto"/>
            <w:vAlign w:val="center"/>
          </w:tcPr>
          <w:p w14:paraId="6A96C2F5" w14:textId="63335D8E" w:rsidR="00C90C43" w:rsidRPr="00CD48C7" w:rsidRDefault="00C90C43" w:rsidP="001A7315">
            <w:pPr>
              <w:pStyle w:val="Odstavecseseznamem"/>
              <w:numPr>
                <w:ilvl w:val="0"/>
                <w:numId w:val="8"/>
              </w:numPr>
            </w:pPr>
            <w:r w:rsidRPr="00CD48C7">
              <w:t>Možnost používat knihovny JavaScript třetích stran k úpravě a správě provozu</w:t>
            </w:r>
          </w:p>
        </w:tc>
        <w:tc>
          <w:tcPr>
            <w:tcW w:w="543" w:type="pct"/>
            <w:shd w:val="clear" w:color="auto" w:fill="FFFF00"/>
          </w:tcPr>
          <w:p w14:paraId="34C22179" w14:textId="77777777" w:rsidR="00C90C43" w:rsidRPr="00E87B35" w:rsidRDefault="00C90C43" w:rsidP="001A7315"/>
        </w:tc>
        <w:tc>
          <w:tcPr>
            <w:tcW w:w="1430" w:type="pct"/>
            <w:shd w:val="clear" w:color="auto" w:fill="FFFF00"/>
          </w:tcPr>
          <w:p w14:paraId="168AEB16" w14:textId="77777777" w:rsidR="00C90C43" w:rsidRPr="00E87B35" w:rsidRDefault="00C90C43" w:rsidP="001A7315"/>
        </w:tc>
      </w:tr>
      <w:tr w:rsidR="00CD48C7" w:rsidRPr="00AD76B0" w14:paraId="206C9504" w14:textId="77777777" w:rsidTr="00473029">
        <w:trPr>
          <w:cantSplit/>
          <w:trHeight w:val="236"/>
          <w:jc w:val="center"/>
        </w:trPr>
        <w:tc>
          <w:tcPr>
            <w:tcW w:w="358" w:type="pct"/>
          </w:tcPr>
          <w:p w14:paraId="763A39C2" w14:textId="77777777" w:rsidR="00CD48C7" w:rsidRPr="00AD76B0" w:rsidRDefault="00CD48C7" w:rsidP="002D1608">
            <w:pPr>
              <w:pStyle w:val="Bezmezer"/>
              <w:numPr>
                <w:ilvl w:val="0"/>
                <w:numId w:val="50"/>
              </w:numPr>
            </w:pPr>
          </w:p>
        </w:tc>
        <w:tc>
          <w:tcPr>
            <w:tcW w:w="800" w:type="pct"/>
            <w:vMerge w:val="restart"/>
            <w:shd w:val="clear" w:color="auto" w:fill="auto"/>
            <w:vAlign w:val="center"/>
          </w:tcPr>
          <w:p w14:paraId="32C6BA7E" w14:textId="37A4BBD1" w:rsidR="00CD48C7" w:rsidRDefault="00CD48C7" w:rsidP="00CD48C7">
            <w:r>
              <w:t>Vlastnosti a funkce WAF</w:t>
            </w:r>
          </w:p>
        </w:tc>
        <w:tc>
          <w:tcPr>
            <w:tcW w:w="1869" w:type="pct"/>
            <w:shd w:val="clear" w:color="auto" w:fill="auto"/>
            <w:vAlign w:val="center"/>
          </w:tcPr>
          <w:p w14:paraId="0CED46B9" w14:textId="0C0AF6EC" w:rsidR="00CD48C7" w:rsidRPr="00CD48C7" w:rsidRDefault="00CD48C7" w:rsidP="009B27DC">
            <w:pPr>
              <w:pStyle w:val="Odstavecseseznamem"/>
              <w:numPr>
                <w:ilvl w:val="0"/>
                <w:numId w:val="8"/>
              </w:numPr>
            </w:pPr>
            <w:r w:rsidRPr="00CD48C7">
              <w:t>Integrace s nástrojem na detekci zranitelností webových aplikací</w:t>
            </w:r>
          </w:p>
        </w:tc>
        <w:tc>
          <w:tcPr>
            <w:tcW w:w="543" w:type="pct"/>
            <w:shd w:val="clear" w:color="auto" w:fill="FFFF00"/>
          </w:tcPr>
          <w:p w14:paraId="05BEDD9C" w14:textId="77777777" w:rsidR="00CD48C7" w:rsidRPr="00E87B35" w:rsidRDefault="00CD48C7" w:rsidP="009B27DC"/>
        </w:tc>
        <w:tc>
          <w:tcPr>
            <w:tcW w:w="1430" w:type="pct"/>
            <w:shd w:val="clear" w:color="auto" w:fill="FFFF00"/>
          </w:tcPr>
          <w:p w14:paraId="06485835" w14:textId="77777777" w:rsidR="00CD48C7" w:rsidRPr="00E87B35" w:rsidRDefault="00CD48C7" w:rsidP="009B27DC"/>
        </w:tc>
      </w:tr>
      <w:tr w:rsidR="00CD48C7" w:rsidRPr="00AD76B0" w14:paraId="43E4BFB3" w14:textId="77777777" w:rsidTr="00EA5C98">
        <w:trPr>
          <w:cantSplit/>
          <w:trHeight w:val="236"/>
          <w:jc w:val="center"/>
        </w:trPr>
        <w:tc>
          <w:tcPr>
            <w:tcW w:w="358" w:type="pct"/>
          </w:tcPr>
          <w:p w14:paraId="2CEB5049" w14:textId="77777777" w:rsidR="00CD48C7" w:rsidRPr="00AD76B0" w:rsidRDefault="00CD48C7" w:rsidP="002D1608">
            <w:pPr>
              <w:pStyle w:val="Bezmezer"/>
              <w:numPr>
                <w:ilvl w:val="0"/>
                <w:numId w:val="50"/>
              </w:numPr>
            </w:pPr>
          </w:p>
        </w:tc>
        <w:tc>
          <w:tcPr>
            <w:tcW w:w="800" w:type="pct"/>
            <w:vMerge/>
            <w:shd w:val="clear" w:color="auto" w:fill="auto"/>
          </w:tcPr>
          <w:p w14:paraId="5A73CC1F" w14:textId="77777777" w:rsidR="00CD48C7" w:rsidRDefault="00CD48C7" w:rsidP="009B27DC"/>
        </w:tc>
        <w:tc>
          <w:tcPr>
            <w:tcW w:w="1869" w:type="pct"/>
            <w:shd w:val="clear" w:color="auto" w:fill="auto"/>
            <w:vAlign w:val="center"/>
          </w:tcPr>
          <w:p w14:paraId="276AA5AB" w14:textId="1BAF84A4" w:rsidR="00CD48C7" w:rsidRPr="00CD48C7" w:rsidRDefault="00CD48C7" w:rsidP="009B27DC">
            <w:pPr>
              <w:pStyle w:val="Odstavecseseznamem"/>
              <w:numPr>
                <w:ilvl w:val="0"/>
                <w:numId w:val="8"/>
              </w:numPr>
            </w:pPr>
            <w:r w:rsidRPr="00CD48C7">
              <w:t>Detekce a blokování širokého spektra útoků na aplikační vrstvě, minimálně podle OWASP top10</w:t>
            </w:r>
          </w:p>
        </w:tc>
        <w:tc>
          <w:tcPr>
            <w:tcW w:w="543" w:type="pct"/>
            <w:shd w:val="clear" w:color="auto" w:fill="FFFF00"/>
          </w:tcPr>
          <w:p w14:paraId="416253E2" w14:textId="77777777" w:rsidR="00CD48C7" w:rsidRPr="00E87B35" w:rsidRDefault="00CD48C7" w:rsidP="009B27DC"/>
        </w:tc>
        <w:tc>
          <w:tcPr>
            <w:tcW w:w="1430" w:type="pct"/>
            <w:shd w:val="clear" w:color="auto" w:fill="FFFF00"/>
          </w:tcPr>
          <w:p w14:paraId="7438D8DE" w14:textId="77777777" w:rsidR="00CD48C7" w:rsidRPr="00E87B35" w:rsidRDefault="00CD48C7" w:rsidP="009B27DC"/>
        </w:tc>
      </w:tr>
      <w:tr w:rsidR="00CD48C7" w:rsidRPr="00AD76B0" w14:paraId="55D215A0" w14:textId="77777777" w:rsidTr="00EA5C98">
        <w:trPr>
          <w:cantSplit/>
          <w:trHeight w:val="236"/>
          <w:jc w:val="center"/>
        </w:trPr>
        <w:tc>
          <w:tcPr>
            <w:tcW w:w="358" w:type="pct"/>
          </w:tcPr>
          <w:p w14:paraId="55EB1882" w14:textId="77777777" w:rsidR="00CD48C7" w:rsidRPr="00AD76B0" w:rsidRDefault="00CD48C7" w:rsidP="002D1608">
            <w:pPr>
              <w:pStyle w:val="Bezmezer"/>
              <w:numPr>
                <w:ilvl w:val="0"/>
                <w:numId w:val="50"/>
              </w:numPr>
            </w:pPr>
          </w:p>
        </w:tc>
        <w:tc>
          <w:tcPr>
            <w:tcW w:w="800" w:type="pct"/>
            <w:vMerge/>
            <w:shd w:val="clear" w:color="auto" w:fill="auto"/>
          </w:tcPr>
          <w:p w14:paraId="37180C78" w14:textId="77777777" w:rsidR="00CD48C7" w:rsidRDefault="00CD48C7" w:rsidP="009B27DC"/>
        </w:tc>
        <w:tc>
          <w:tcPr>
            <w:tcW w:w="1869" w:type="pct"/>
            <w:shd w:val="clear" w:color="auto" w:fill="auto"/>
            <w:vAlign w:val="center"/>
          </w:tcPr>
          <w:p w14:paraId="30A317E2" w14:textId="058B7DB6" w:rsidR="00CD48C7" w:rsidRPr="00CD48C7" w:rsidRDefault="00CD48C7" w:rsidP="009B27DC">
            <w:pPr>
              <w:pStyle w:val="Odstavecseseznamem"/>
              <w:numPr>
                <w:ilvl w:val="0"/>
                <w:numId w:val="8"/>
              </w:numPr>
            </w:pPr>
            <w:r w:rsidRPr="00CD48C7">
              <w:t>Možnost doprogramovat si filtrovac</w:t>
            </w:r>
            <w:r w:rsidR="009575C9">
              <w:t>í</w:t>
            </w:r>
            <w:r w:rsidRPr="00CD48C7">
              <w:t xml:space="preserve"> pravidla pro aplikace</w:t>
            </w:r>
          </w:p>
        </w:tc>
        <w:tc>
          <w:tcPr>
            <w:tcW w:w="543" w:type="pct"/>
            <w:shd w:val="clear" w:color="auto" w:fill="FFFF00"/>
          </w:tcPr>
          <w:p w14:paraId="7BD80D18" w14:textId="77777777" w:rsidR="00CD48C7" w:rsidRPr="00E87B35" w:rsidRDefault="00CD48C7" w:rsidP="009B27DC"/>
        </w:tc>
        <w:tc>
          <w:tcPr>
            <w:tcW w:w="1430" w:type="pct"/>
            <w:shd w:val="clear" w:color="auto" w:fill="FFFF00"/>
          </w:tcPr>
          <w:p w14:paraId="2A7B4350" w14:textId="77777777" w:rsidR="00CD48C7" w:rsidRPr="00E87B35" w:rsidRDefault="00CD48C7" w:rsidP="009B27DC"/>
        </w:tc>
      </w:tr>
      <w:tr w:rsidR="00CD48C7" w:rsidRPr="00AD76B0" w14:paraId="1ACAB4BC" w14:textId="77777777" w:rsidTr="00EA5C98">
        <w:trPr>
          <w:cantSplit/>
          <w:trHeight w:val="236"/>
          <w:jc w:val="center"/>
        </w:trPr>
        <w:tc>
          <w:tcPr>
            <w:tcW w:w="358" w:type="pct"/>
          </w:tcPr>
          <w:p w14:paraId="40D9C576" w14:textId="77777777" w:rsidR="00CD48C7" w:rsidRPr="00AD76B0" w:rsidRDefault="00CD48C7" w:rsidP="002D1608">
            <w:pPr>
              <w:pStyle w:val="Bezmezer"/>
              <w:numPr>
                <w:ilvl w:val="0"/>
                <w:numId w:val="50"/>
              </w:numPr>
            </w:pPr>
          </w:p>
        </w:tc>
        <w:tc>
          <w:tcPr>
            <w:tcW w:w="800" w:type="pct"/>
            <w:vMerge/>
            <w:shd w:val="clear" w:color="auto" w:fill="auto"/>
          </w:tcPr>
          <w:p w14:paraId="7D79137C" w14:textId="77777777" w:rsidR="00CD48C7" w:rsidRDefault="00CD48C7" w:rsidP="009B27DC"/>
        </w:tc>
        <w:tc>
          <w:tcPr>
            <w:tcW w:w="1869" w:type="pct"/>
            <w:shd w:val="clear" w:color="auto" w:fill="auto"/>
            <w:vAlign w:val="center"/>
          </w:tcPr>
          <w:p w14:paraId="28ED7129" w14:textId="51A20900" w:rsidR="00CD48C7" w:rsidRPr="00CD48C7" w:rsidRDefault="00CD48C7" w:rsidP="009B27DC">
            <w:pPr>
              <w:pStyle w:val="Odstavecseseznamem"/>
              <w:numPr>
                <w:ilvl w:val="0"/>
                <w:numId w:val="8"/>
              </w:numPr>
            </w:pPr>
            <w:r w:rsidRPr="00CD48C7">
              <w:t>Automatická korelace zranitelností do jednoho bezpečnostního incidentu</w:t>
            </w:r>
          </w:p>
        </w:tc>
        <w:tc>
          <w:tcPr>
            <w:tcW w:w="543" w:type="pct"/>
            <w:shd w:val="clear" w:color="auto" w:fill="FFFF00"/>
          </w:tcPr>
          <w:p w14:paraId="381B0823" w14:textId="77777777" w:rsidR="00CD48C7" w:rsidRPr="00E87B35" w:rsidRDefault="00CD48C7" w:rsidP="009B27DC"/>
        </w:tc>
        <w:tc>
          <w:tcPr>
            <w:tcW w:w="1430" w:type="pct"/>
            <w:shd w:val="clear" w:color="auto" w:fill="FFFF00"/>
          </w:tcPr>
          <w:p w14:paraId="0014032E" w14:textId="77777777" w:rsidR="00CD48C7" w:rsidRPr="00E87B35" w:rsidRDefault="00CD48C7" w:rsidP="009B27DC"/>
        </w:tc>
      </w:tr>
      <w:tr w:rsidR="00CD48C7" w:rsidRPr="00AD76B0" w14:paraId="26246174" w14:textId="77777777" w:rsidTr="00EA5C98">
        <w:trPr>
          <w:cantSplit/>
          <w:trHeight w:val="236"/>
          <w:jc w:val="center"/>
        </w:trPr>
        <w:tc>
          <w:tcPr>
            <w:tcW w:w="358" w:type="pct"/>
          </w:tcPr>
          <w:p w14:paraId="438D4920" w14:textId="77777777" w:rsidR="00CD48C7" w:rsidRPr="00AD76B0" w:rsidRDefault="00CD48C7" w:rsidP="002D1608">
            <w:pPr>
              <w:pStyle w:val="Bezmezer"/>
              <w:numPr>
                <w:ilvl w:val="0"/>
                <w:numId w:val="50"/>
              </w:numPr>
            </w:pPr>
          </w:p>
        </w:tc>
        <w:tc>
          <w:tcPr>
            <w:tcW w:w="800" w:type="pct"/>
            <w:vMerge/>
            <w:shd w:val="clear" w:color="auto" w:fill="auto"/>
          </w:tcPr>
          <w:p w14:paraId="1E3B3422" w14:textId="77777777" w:rsidR="00CD48C7" w:rsidRDefault="00CD48C7" w:rsidP="009B27DC"/>
        </w:tc>
        <w:tc>
          <w:tcPr>
            <w:tcW w:w="1869" w:type="pct"/>
            <w:shd w:val="clear" w:color="auto" w:fill="auto"/>
            <w:vAlign w:val="center"/>
          </w:tcPr>
          <w:p w14:paraId="604BB838" w14:textId="504031A5" w:rsidR="00CD48C7" w:rsidRPr="00CD48C7" w:rsidRDefault="00CD48C7" w:rsidP="009B27DC">
            <w:pPr>
              <w:pStyle w:val="Odstavecseseznamem"/>
              <w:numPr>
                <w:ilvl w:val="0"/>
                <w:numId w:val="8"/>
              </w:numPr>
            </w:pPr>
            <w:r w:rsidRPr="00CD48C7">
              <w:t>Ochrana AJAX a JSON aplikací</w:t>
            </w:r>
          </w:p>
        </w:tc>
        <w:tc>
          <w:tcPr>
            <w:tcW w:w="543" w:type="pct"/>
            <w:shd w:val="clear" w:color="auto" w:fill="FFFF00"/>
          </w:tcPr>
          <w:p w14:paraId="53E71B34" w14:textId="77777777" w:rsidR="00CD48C7" w:rsidRPr="00E87B35" w:rsidRDefault="00CD48C7" w:rsidP="009B27DC"/>
        </w:tc>
        <w:tc>
          <w:tcPr>
            <w:tcW w:w="1430" w:type="pct"/>
            <w:shd w:val="clear" w:color="auto" w:fill="FFFF00"/>
          </w:tcPr>
          <w:p w14:paraId="640B7214" w14:textId="77777777" w:rsidR="00CD48C7" w:rsidRPr="00E87B35" w:rsidRDefault="00CD48C7" w:rsidP="009B27DC"/>
        </w:tc>
      </w:tr>
      <w:tr w:rsidR="00CD48C7" w:rsidRPr="00AD76B0" w14:paraId="3925715C" w14:textId="77777777" w:rsidTr="00EA5C98">
        <w:trPr>
          <w:cantSplit/>
          <w:trHeight w:val="236"/>
          <w:jc w:val="center"/>
        </w:trPr>
        <w:tc>
          <w:tcPr>
            <w:tcW w:w="358" w:type="pct"/>
          </w:tcPr>
          <w:p w14:paraId="40678B40" w14:textId="77777777" w:rsidR="00CD48C7" w:rsidRPr="00AD76B0" w:rsidRDefault="00CD48C7" w:rsidP="002D1608">
            <w:pPr>
              <w:pStyle w:val="Bezmezer"/>
              <w:numPr>
                <w:ilvl w:val="0"/>
                <w:numId w:val="50"/>
              </w:numPr>
            </w:pPr>
          </w:p>
        </w:tc>
        <w:tc>
          <w:tcPr>
            <w:tcW w:w="800" w:type="pct"/>
            <w:vMerge/>
            <w:shd w:val="clear" w:color="auto" w:fill="auto"/>
          </w:tcPr>
          <w:p w14:paraId="5F55DD35" w14:textId="77777777" w:rsidR="00CD48C7" w:rsidRDefault="00CD48C7" w:rsidP="009B27DC"/>
        </w:tc>
        <w:tc>
          <w:tcPr>
            <w:tcW w:w="1869" w:type="pct"/>
            <w:shd w:val="clear" w:color="auto" w:fill="auto"/>
            <w:vAlign w:val="center"/>
          </w:tcPr>
          <w:p w14:paraId="7C14149D" w14:textId="49BD6F51" w:rsidR="00CD48C7" w:rsidRPr="00CD48C7" w:rsidRDefault="00CD48C7" w:rsidP="009B27DC">
            <w:pPr>
              <w:pStyle w:val="Odstavecseseznamem"/>
              <w:numPr>
                <w:ilvl w:val="0"/>
                <w:numId w:val="8"/>
              </w:numPr>
            </w:pPr>
            <w:r w:rsidRPr="00CD48C7">
              <w:t>Ochrana proti L7 DDoS útokům, web scrapingu a útokům pomocí hrubé síly (brute force)</w:t>
            </w:r>
          </w:p>
        </w:tc>
        <w:tc>
          <w:tcPr>
            <w:tcW w:w="543" w:type="pct"/>
            <w:shd w:val="clear" w:color="auto" w:fill="FFFF00"/>
          </w:tcPr>
          <w:p w14:paraId="2967CD7D" w14:textId="77777777" w:rsidR="00CD48C7" w:rsidRPr="00E87B35" w:rsidRDefault="00CD48C7" w:rsidP="009B27DC"/>
        </w:tc>
        <w:tc>
          <w:tcPr>
            <w:tcW w:w="1430" w:type="pct"/>
            <w:shd w:val="clear" w:color="auto" w:fill="FFFF00"/>
          </w:tcPr>
          <w:p w14:paraId="0E42F108" w14:textId="77777777" w:rsidR="00CD48C7" w:rsidRPr="00E87B35" w:rsidRDefault="00CD48C7" w:rsidP="009B27DC"/>
        </w:tc>
      </w:tr>
      <w:tr w:rsidR="00CD48C7" w:rsidRPr="00AD76B0" w14:paraId="2F9160B0" w14:textId="77777777" w:rsidTr="00EA5C98">
        <w:trPr>
          <w:cantSplit/>
          <w:trHeight w:val="236"/>
          <w:jc w:val="center"/>
        </w:trPr>
        <w:tc>
          <w:tcPr>
            <w:tcW w:w="358" w:type="pct"/>
          </w:tcPr>
          <w:p w14:paraId="2001E1D5" w14:textId="77777777" w:rsidR="00CD48C7" w:rsidRPr="00AD76B0" w:rsidRDefault="00CD48C7" w:rsidP="002D1608">
            <w:pPr>
              <w:pStyle w:val="Bezmezer"/>
              <w:numPr>
                <w:ilvl w:val="0"/>
                <w:numId w:val="50"/>
              </w:numPr>
            </w:pPr>
          </w:p>
        </w:tc>
        <w:tc>
          <w:tcPr>
            <w:tcW w:w="800" w:type="pct"/>
            <w:vMerge/>
            <w:shd w:val="clear" w:color="auto" w:fill="auto"/>
          </w:tcPr>
          <w:p w14:paraId="0341666C" w14:textId="77777777" w:rsidR="00CD48C7" w:rsidRDefault="00CD48C7" w:rsidP="009B27DC"/>
        </w:tc>
        <w:tc>
          <w:tcPr>
            <w:tcW w:w="1869" w:type="pct"/>
            <w:shd w:val="clear" w:color="auto" w:fill="auto"/>
            <w:vAlign w:val="center"/>
          </w:tcPr>
          <w:p w14:paraId="7F02FFFE" w14:textId="0364513E" w:rsidR="00CD48C7" w:rsidRPr="00CD48C7" w:rsidRDefault="00CD48C7" w:rsidP="009B27DC">
            <w:pPr>
              <w:pStyle w:val="Odstavecseseznamem"/>
              <w:numPr>
                <w:ilvl w:val="0"/>
                <w:numId w:val="8"/>
              </w:numPr>
            </w:pPr>
            <w:r w:rsidRPr="00CD48C7">
              <w:t>Podpora Captcha metody</w:t>
            </w:r>
          </w:p>
        </w:tc>
        <w:tc>
          <w:tcPr>
            <w:tcW w:w="543" w:type="pct"/>
            <w:shd w:val="clear" w:color="auto" w:fill="FFFF00"/>
          </w:tcPr>
          <w:p w14:paraId="3123AD69" w14:textId="77777777" w:rsidR="00CD48C7" w:rsidRPr="00E87B35" w:rsidRDefault="00CD48C7" w:rsidP="009B27DC"/>
        </w:tc>
        <w:tc>
          <w:tcPr>
            <w:tcW w:w="1430" w:type="pct"/>
            <w:shd w:val="clear" w:color="auto" w:fill="FFFF00"/>
          </w:tcPr>
          <w:p w14:paraId="40C0628C" w14:textId="77777777" w:rsidR="00CD48C7" w:rsidRPr="00E87B35" w:rsidRDefault="00CD48C7" w:rsidP="009B27DC"/>
        </w:tc>
      </w:tr>
      <w:tr w:rsidR="00CD48C7" w:rsidRPr="00AD76B0" w14:paraId="5E31F6E5" w14:textId="77777777" w:rsidTr="00EA5C98">
        <w:trPr>
          <w:cantSplit/>
          <w:trHeight w:val="236"/>
          <w:jc w:val="center"/>
        </w:trPr>
        <w:tc>
          <w:tcPr>
            <w:tcW w:w="358" w:type="pct"/>
          </w:tcPr>
          <w:p w14:paraId="6102F51E" w14:textId="77777777" w:rsidR="00CD48C7" w:rsidRPr="00AD76B0" w:rsidRDefault="00CD48C7" w:rsidP="002D1608">
            <w:pPr>
              <w:pStyle w:val="Bezmezer"/>
              <w:numPr>
                <w:ilvl w:val="0"/>
                <w:numId w:val="50"/>
              </w:numPr>
            </w:pPr>
          </w:p>
        </w:tc>
        <w:tc>
          <w:tcPr>
            <w:tcW w:w="800" w:type="pct"/>
            <w:vMerge/>
            <w:shd w:val="clear" w:color="auto" w:fill="auto"/>
          </w:tcPr>
          <w:p w14:paraId="49827D24" w14:textId="77777777" w:rsidR="00CD48C7" w:rsidRDefault="00CD48C7" w:rsidP="009B27DC"/>
        </w:tc>
        <w:tc>
          <w:tcPr>
            <w:tcW w:w="1869" w:type="pct"/>
            <w:shd w:val="clear" w:color="auto" w:fill="auto"/>
            <w:vAlign w:val="center"/>
          </w:tcPr>
          <w:p w14:paraId="2E07AC31" w14:textId="3A8D70B2" w:rsidR="00CD48C7" w:rsidRPr="00CD48C7" w:rsidRDefault="00CD48C7" w:rsidP="009B27DC">
            <w:pPr>
              <w:pStyle w:val="Odstavecseseznamem"/>
              <w:numPr>
                <w:ilvl w:val="0"/>
                <w:numId w:val="8"/>
              </w:numPr>
            </w:pPr>
            <w:r w:rsidRPr="00CD48C7">
              <w:t>Automatické odlišení skutečných uživatelů od robotů</w:t>
            </w:r>
          </w:p>
        </w:tc>
        <w:tc>
          <w:tcPr>
            <w:tcW w:w="543" w:type="pct"/>
            <w:shd w:val="clear" w:color="auto" w:fill="FFFF00"/>
          </w:tcPr>
          <w:p w14:paraId="77658CAB" w14:textId="77777777" w:rsidR="00CD48C7" w:rsidRPr="00E87B35" w:rsidRDefault="00CD48C7" w:rsidP="009B27DC"/>
        </w:tc>
        <w:tc>
          <w:tcPr>
            <w:tcW w:w="1430" w:type="pct"/>
            <w:shd w:val="clear" w:color="auto" w:fill="FFFF00"/>
          </w:tcPr>
          <w:p w14:paraId="0DD27728" w14:textId="77777777" w:rsidR="00CD48C7" w:rsidRPr="00E87B35" w:rsidRDefault="00CD48C7" w:rsidP="009B27DC"/>
        </w:tc>
      </w:tr>
      <w:tr w:rsidR="00CD48C7" w:rsidRPr="00AD76B0" w14:paraId="557C7A7A" w14:textId="77777777" w:rsidTr="00EA5C98">
        <w:trPr>
          <w:cantSplit/>
          <w:trHeight w:val="236"/>
          <w:jc w:val="center"/>
        </w:trPr>
        <w:tc>
          <w:tcPr>
            <w:tcW w:w="358" w:type="pct"/>
          </w:tcPr>
          <w:p w14:paraId="27E3C6EF" w14:textId="77777777" w:rsidR="00CD48C7" w:rsidRPr="00AD76B0" w:rsidRDefault="00CD48C7" w:rsidP="002D1608">
            <w:pPr>
              <w:pStyle w:val="Bezmezer"/>
              <w:numPr>
                <w:ilvl w:val="0"/>
                <w:numId w:val="50"/>
              </w:numPr>
            </w:pPr>
          </w:p>
        </w:tc>
        <w:tc>
          <w:tcPr>
            <w:tcW w:w="800" w:type="pct"/>
            <w:vMerge/>
            <w:shd w:val="clear" w:color="auto" w:fill="auto"/>
          </w:tcPr>
          <w:p w14:paraId="685378F7" w14:textId="77777777" w:rsidR="00CD48C7" w:rsidRDefault="00CD48C7" w:rsidP="009B27DC"/>
        </w:tc>
        <w:tc>
          <w:tcPr>
            <w:tcW w:w="1869" w:type="pct"/>
            <w:shd w:val="clear" w:color="auto" w:fill="auto"/>
            <w:vAlign w:val="center"/>
          </w:tcPr>
          <w:p w14:paraId="65549A22" w14:textId="5F2926D7" w:rsidR="00CD48C7" w:rsidRPr="00CD48C7" w:rsidRDefault="00CD48C7" w:rsidP="009B27DC">
            <w:pPr>
              <w:pStyle w:val="Odstavecseseznamem"/>
              <w:numPr>
                <w:ilvl w:val="0"/>
                <w:numId w:val="8"/>
              </w:numPr>
            </w:pPr>
            <w:r w:rsidRPr="00CD48C7">
              <w:t>Integrovaný XML firewall</w:t>
            </w:r>
          </w:p>
        </w:tc>
        <w:tc>
          <w:tcPr>
            <w:tcW w:w="543" w:type="pct"/>
            <w:shd w:val="clear" w:color="auto" w:fill="FFFF00"/>
          </w:tcPr>
          <w:p w14:paraId="79A9F499" w14:textId="77777777" w:rsidR="00CD48C7" w:rsidRPr="00E87B35" w:rsidRDefault="00CD48C7" w:rsidP="009B27DC"/>
        </w:tc>
        <w:tc>
          <w:tcPr>
            <w:tcW w:w="1430" w:type="pct"/>
            <w:shd w:val="clear" w:color="auto" w:fill="FFFF00"/>
          </w:tcPr>
          <w:p w14:paraId="08198127" w14:textId="77777777" w:rsidR="00CD48C7" w:rsidRPr="00E87B35" w:rsidRDefault="00CD48C7" w:rsidP="009B27DC"/>
        </w:tc>
      </w:tr>
      <w:tr w:rsidR="00CD48C7" w:rsidRPr="00AD76B0" w14:paraId="2A21A9D4" w14:textId="77777777" w:rsidTr="00EA5C98">
        <w:trPr>
          <w:cantSplit/>
          <w:trHeight w:val="236"/>
          <w:jc w:val="center"/>
        </w:trPr>
        <w:tc>
          <w:tcPr>
            <w:tcW w:w="358" w:type="pct"/>
          </w:tcPr>
          <w:p w14:paraId="098A1CBA" w14:textId="77777777" w:rsidR="00CD48C7" w:rsidRPr="00AD76B0" w:rsidRDefault="00CD48C7" w:rsidP="002D1608">
            <w:pPr>
              <w:pStyle w:val="Bezmezer"/>
              <w:numPr>
                <w:ilvl w:val="0"/>
                <w:numId w:val="50"/>
              </w:numPr>
            </w:pPr>
          </w:p>
        </w:tc>
        <w:tc>
          <w:tcPr>
            <w:tcW w:w="800" w:type="pct"/>
            <w:vMerge/>
            <w:shd w:val="clear" w:color="auto" w:fill="auto"/>
          </w:tcPr>
          <w:p w14:paraId="127CC126" w14:textId="77777777" w:rsidR="00CD48C7" w:rsidRDefault="00CD48C7" w:rsidP="006208DD"/>
        </w:tc>
        <w:tc>
          <w:tcPr>
            <w:tcW w:w="1869" w:type="pct"/>
            <w:shd w:val="clear" w:color="auto" w:fill="auto"/>
            <w:vAlign w:val="center"/>
          </w:tcPr>
          <w:p w14:paraId="570A7D69" w14:textId="0A19956C" w:rsidR="00CD48C7" w:rsidRPr="00CD48C7" w:rsidRDefault="00CD48C7" w:rsidP="006208DD">
            <w:pPr>
              <w:pStyle w:val="Odstavecseseznamem"/>
              <w:numPr>
                <w:ilvl w:val="0"/>
                <w:numId w:val="8"/>
              </w:numPr>
            </w:pPr>
            <w:r w:rsidRPr="00CD48C7">
              <w:t>Podpora maskování/odstranění citlivých informací – čísla kreditních karet, rodné číslo, číslo pojištění apod.</w:t>
            </w:r>
          </w:p>
        </w:tc>
        <w:tc>
          <w:tcPr>
            <w:tcW w:w="543" w:type="pct"/>
            <w:shd w:val="clear" w:color="auto" w:fill="FFFF00"/>
          </w:tcPr>
          <w:p w14:paraId="4879FE3C" w14:textId="77777777" w:rsidR="00CD48C7" w:rsidRPr="00E87B35" w:rsidRDefault="00CD48C7" w:rsidP="006208DD"/>
        </w:tc>
        <w:tc>
          <w:tcPr>
            <w:tcW w:w="1430" w:type="pct"/>
            <w:shd w:val="clear" w:color="auto" w:fill="FFFF00"/>
          </w:tcPr>
          <w:p w14:paraId="0B1B1C84" w14:textId="77777777" w:rsidR="00CD48C7" w:rsidRPr="00E87B35" w:rsidRDefault="00CD48C7" w:rsidP="006208DD"/>
        </w:tc>
      </w:tr>
      <w:tr w:rsidR="00CD48C7" w:rsidRPr="00AD76B0" w14:paraId="08CE0687" w14:textId="77777777" w:rsidTr="00EA5C98">
        <w:trPr>
          <w:cantSplit/>
          <w:trHeight w:val="236"/>
          <w:jc w:val="center"/>
        </w:trPr>
        <w:tc>
          <w:tcPr>
            <w:tcW w:w="358" w:type="pct"/>
          </w:tcPr>
          <w:p w14:paraId="076E4A28" w14:textId="77777777" w:rsidR="00CD48C7" w:rsidRPr="00AD76B0" w:rsidRDefault="00CD48C7" w:rsidP="002D1608">
            <w:pPr>
              <w:pStyle w:val="Bezmezer"/>
              <w:numPr>
                <w:ilvl w:val="0"/>
                <w:numId w:val="50"/>
              </w:numPr>
            </w:pPr>
          </w:p>
        </w:tc>
        <w:tc>
          <w:tcPr>
            <w:tcW w:w="800" w:type="pct"/>
            <w:vMerge/>
            <w:shd w:val="clear" w:color="auto" w:fill="auto"/>
          </w:tcPr>
          <w:p w14:paraId="2D1F919C" w14:textId="77777777" w:rsidR="00CD48C7" w:rsidRDefault="00CD48C7" w:rsidP="006208DD"/>
        </w:tc>
        <w:tc>
          <w:tcPr>
            <w:tcW w:w="1869" w:type="pct"/>
            <w:shd w:val="clear" w:color="auto" w:fill="auto"/>
            <w:vAlign w:val="center"/>
          </w:tcPr>
          <w:p w14:paraId="2F21E68A" w14:textId="52353250" w:rsidR="00CD48C7" w:rsidRPr="00CD48C7" w:rsidRDefault="00CD48C7" w:rsidP="006208DD">
            <w:pPr>
              <w:pStyle w:val="Odstavecseseznamem"/>
              <w:numPr>
                <w:ilvl w:val="0"/>
                <w:numId w:val="8"/>
              </w:numPr>
            </w:pPr>
            <w:r w:rsidRPr="00CD48C7">
              <w:t>Automatické nahrávání a aplikování nových signatur</w:t>
            </w:r>
          </w:p>
        </w:tc>
        <w:tc>
          <w:tcPr>
            <w:tcW w:w="543" w:type="pct"/>
            <w:shd w:val="clear" w:color="auto" w:fill="FFFF00"/>
          </w:tcPr>
          <w:p w14:paraId="4295FFF1" w14:textId="77777777" w:rsidR="00CD48C7" w:rsidRPr="00E87B35" w:rsidRDefault="00CD48C7" w:rsidP="006208DD"/>
        </w:tc>
        <w:tc>
          <w:tcPr>
            <w:tcW w:w="1430" w:type="pct"/>
            <w:shd w:val="clear" w:color="auto" w:fill="FFFF00"/>
          </w:tcPr>
          <w:p w14:paraId="0F88A927" w14:textId="77777777" w:rsidR="00CD48C7" w:rsidRPr="00E87B35" w:rsidRDefault="00CD48C7" w:rsidP="006208DD"/>
        </w:tc>
      </w:tr>
      <w:tr w:rsidR="00CD48C7" w:rsidRPr="00AD76B0" w14:paraId="6088FF2A" w14:textId="77777777" w:rsidTr="00EA5C98">
        <w:trPr>
          <w:cantSplit/>
          <w:trHeight w:val="236"/>
          <w:jc w:val="center"/>
        </w:trPr>
        <w:tc>
          <w:tcPr>
            <w:tcW w:w="358" w:type="pct"/>
          </w:tcPr>
          <w:p w14:paraId="1A2DC790" w14:textId="77777777" w:rsidR="00CD48C7" w:rsidRPr="00AD76B0" w:rsidRDefault="00CD48C7" w:rsidP="002D1608">
            <w:pPr>
              <w:pStyle w:val="Bezmezer"/>
              <w:numPr>
                <w:ilvl w:val="0"/>
                <w:numId w:val="50"/>
              </w:numPr>
            </w:pPr>
          </w:p>
        </w:tc>
        <w:tc>
          <w:tcPr>
            <w:tcW w:w="800" w:type="pct"/>
            <w:vMerge/>
            <w:shd w:val="clear" w:color="auto" w:fill="auto"/>
          </w:tcPr>
          <w:p w14:paraId="694DAB10" w14:textId="77777777" w:rsidR="00CD48C7" w:rsidRDefault="00CD48C7" w:rsidP="006208DD"/>
        </w:tc>
        <w:tc>
          <w:tcPr>
            <w:tcW w:w="1869" w:type="pct"/>
            <w:shd w:val="clear" w:color="auto" w:fill="auto"/>
            <w:vAlign w:val="center"/>
          </w:tcPr>
          <w:p w14:paraId="63A87727" w14:textId="5DD7F91C" w:rsidR="00CD48C7" w:rsidRPr="00CD48C7" w:rsidRDefault="00CD48C7" w:rsidP="006208DD">
            <w:pPr>
              <w:pStyle w:val="Odstavecseseznamem"/>
              <w:numPr>
                <w:ilvl w:val="0"/>
                <w:numId w:val="8"/>
              </w:numPr>
            </w:pPr>
            <w:r w:rsidRPr="00CD48C7">
              <w:t>Podpora pozitivního a negativního bezpečnostního modelu</w:t>
            </w:r>
          </w:p>
        </w:tc>
        <w:tc>
          <w:tcPr>
            <w:tcW w:w="543" w:type="pct"/>
            <w:shd w:val="clear" w:color="auto" w:fill="FFFF00"/>
          </w:tcPr>
          <w:p w14:paraId="50EFF40D" w14:textId="77777777" w:rsidR="00CD48C7" w:rsidRPr="00E87B35" w:rsidRDefault="00CD48C7" w:rsidP="006208DD"/>
        </w:tc>
        <w:tc>
          <w:tcPr>
            <w:tcW w:w="1430" w:type="pct"/>
            <w:shd w:val="clear" w:color="auto" w:fill="FFFF00"/>
          </w:tcPr>
          <w:p w14:paraId="20726B3E" w14:textId="77777777" w:rsidR="00CD48C7" w:rsidRPr="00E87B35" w:rsidRDefault="00CD48C7" w:rsidP="006208DD"/>
        </w:tc>
      </w:tr>
      <w:tr w:rsidR="00CD48C7" w:rsidRPr="00AD76B0" w14:paraId="654075F1" w14:textId="77777777" w:rsidTr="00EA5C98">
        <w:trPr>
          <w:cantSplit/>
          <w:trHeight w:val="236"/>
          <w:jc w:val="center"/>
        </w:trPr>
        <w:tc>
          <w:tcPr>
            <w:tcW w:w="358" w:type="pct"/>
          </w:tcPr>
          <w:p w14:paraId="7CB151F6" w14:textId="77777777" w:rsidR="00CD48C7" w:rsidRPr="00AD76B0" w:rsidRDefault="00CD48C7" w:rsidP="002D1608">
            <w:pPr>
              <w:pStyle w:val="Bezmezer"/>
              <w:numPr>
                <w:ilvl w:val="0"/>
                <w:numId w:val="50"/>
              </w:numPr>
            </w:pPr>
          </w:p>
        </w:tc>
        <w:tc>
          <w:tcPr>
            <w:tcW w:w="800" w:type="pct"/>
            <w:vMerge/>
            <w:shd w:val="clear" w:color="auto" w:fill="auto"/>
          </w:tcPr>
          <w:p w14:paraId="39A236A4" w14:textId="77777777" w:rsidR="00CD48C7" w:rsidRDefault="00CD48C7" w:rsidP="006208DD"/>
        </w:tc>
        <w:tc>
          <w:tcPr>
            <w:tcW w:w="1869" w:type="pct"/>
            <w:shd w:val="clear" w:color="auto" w:fill="auto"/>
            <w:vAlign w:val="center"/>
          </w:tcPr>
          <w:p w14:paraId="1F16F730" w14:textId="344206C1" w:rsidR="00CD48C7" w:rsidRPr="00CD48C7" w:rsidRDefault="00CD48C7" w:rsidP="006208DD">
            <w:pPr>
              <w:pStyle w:val="Odstavecseseznamem"/>
              <w:numPr>
                <w:ilvl w:val="0"/>
                <w:numId w:val="8"/>
              </w:numPr>
            </w:pPr>
            <w:r w:rsidRPr="00CD48C7">
              <w:t>Blokování útočníků na základě geolokace až na úroveň regionu</w:t>
            </w:r>
          </w:p>
        </w:tc>
        <w:tc>
          <w:tcPr>
            <w:tcW w:w="543" w:type="pct"/>
            <w:shd w:val="clear" w:color="auto" w:fill="FFFF00"/>
          </w:tcPr>
          <w:p w14:paraId="4F15BC76" w14:textId="77777777" w:rsidR="00CD48C7" w:rsidRPr="00E87B35" w:rsidRDefault="00CD48C7" w:rsidP="006208DD"/>
        </w:tc>
        <w:tc>
          <w:tcPr>
            <w:tcW w:w="1430" w:type="pct"/>
            <w:shd w:val="clear" w:color="auto" w:fill="FFFF00"/>
          </w:tcPr>
          <w:p w14:paraId="0FEBD469" w14:textId="77777777" w:rsidR="00CD48C7" w:rsidRPr="00E87B35" w:rsidRDefault="00CD48C7" w:rsidP="006208DD"/>
        </w:tc>
      </w:tr>
      <w:tr w:rsidR="00CD48C7" w:rsidRPr="00AD76B0" w14:paraId="75F86BB3" w14:textId="77777777" w:rsidTr="00EA5C98">
        <w:trPr>
          <w:cantSplit/>
          <w:trHeight w:val="236"/>
          <w:jc w:val="center"/>
        </w:trPr>
        <w:tc>
          <w:tcPr>
            <w:tcW w:w="358" w:type="pct"/>
          </w:tcPr>
          <w:p w14:paraId="09576250" w14:textId="77777777" w:rsidR="00CD48C7" w:rsidRPr="00AD76B0" w:rsidRDefault="00CD48C7" w:rsidP="002D1608">
            <w:pPr>
              <w:pStyle w:val="Bezmezer"/>
              <w:numPr>
                <w:ilvl w:val="0"/>
                <w:numId w:val="50"/>
              </w:numPr>
            </w:pPr>
          </w:p>
        </w:tc>
        <w:tc>
          <w:tcPr>
            <w:tcW w:w="800" w:type="pct"/>
            <w:vMerge/>
            <w:shd w:val="clear" w:color="auto" w:fill="auto"/>
          </w:tcPr>
          <w:p w14:paraId="78635C85" w14:textId="77777777" w:rsidR="00CD48C7" w:rsidRDefault="00CD48C7" w:rsidP="00C439E4"/>
        </w:tc>
        <w:tc>
          <w:tcPr>
            <w:tcW w:w="1869" w:type="pct"/>
            <w:shd w:val="clear" w:color="auto" w:fill="auto"/>
            <w:vAlign w:val="center"/>
          </w:tcPr>
          <w:p w14:paraId="16E142C5" w14:textId="069BC02E" w:rsidR="00CD48C7" w:rsidRPr="00CD48C7" w:rsidRDefault="00CD48C7" w:rsidP="00C439E4">
            <w:pPr>
              <w:pStyle w:val="Odstavecseseznamem"/>
              <w:numPr>
                <w:ilvl w:val="0"/>
                <w:numId w:val="8"/>
              </w:numPr>
            </w:pPr>
            <w:r w:rsidRPr="00CD48C7">
              <w:t>Podpora ICAP pro antivirovou kontrolu – pro HTTP, SOAP a SMTP</w:t>
            </w:r>
          </w:p>
        </w:tc>
        <w:tc>
          <w:tcPr>
            <w:tcW w:w="543" w:type="pct"/>
            <w:shd w:val="clear" w:color="auto" w:fill="FFFF00"/>
          </w:tcPr>
          <w:p w14:paraId="5ACB3B22" w14:textId="77777777" w:rsidR="00CD48C7" w:rsidRPr="00E87B35" w:rsidRDefault="00CD48C7" w:rsidP="00C439E4"/>
        </w:tc>
        <w:tc>
          <w:tcPr>
            <w:tcW w:w="1430" w:type="pct"/>
            <w:shd w:val="clear" w:color="auto" w:fill="FFFF00"/>
          </w:tcPr>
          <w:p w14:paraId="41A870B3" w14:textId="77777777" w:rsidR="00CD48C7" w:rsidRPr="00E87B35" w:rsidRDefault="00CD48C7" w:rsidP="00C439E4"/>
        </w:tc>
      </w:tr>
      <w:tr w:rsidR="00CD48C7" w:rsidRPr="00AD76B0" w14:paraId="3277239B" w14:textId="77777777" w:rsidTr="00EA5C98">
        <w:trPr>
          <w:cantSplit/>
          <w:trHeight w:val="236"/>
          <w:jc w:val="center"/>
        </w:trPr>
        <w:tc>
          <w:tcPr>
            <w:tcW w:w="358" w:type="pct"/>
          </w:tcPr>
          <w:p w14:paraId="6BEC0A75" w14:textId="77777777" w:rsidR="00CD48C7" w:rsidRPr="00AD76B0" w:rsidRDefault="00CD48C7" w:rsidP="002D1608">
            <w:pPr>
              <w:pStyle w:val="Bezmezer"/>
              <w:numPr>
                <w:ilvl w:val="0"/>
                <w:numId w:val="50"/>
              </w:numPr>
            </w:pPr>
          </w:p>
        </w:tc>
        <w:tc>
          <w:tcPr>
            <w:tcW w:w="800" w:type="pct"/>
            <w:vMerge/>
            <w:shd w:val="clear" w:color="auto" w:fill="auto"/>
          </w:tcPr>
          <w:p w14:paraId="595A284F" w14:textId="77777777" w:rsidR="00CD48C7" w:rsidRDefault="00CD48C7" w:rsidP="00C439E4"/>
        </w:tc>
        <w:tc>
          <w:tcPr>
            <w:tcW w:w="1869" w:type="pct"/>
            <w:shd w:val="clear" w:color="auto" w:fill="auto"/>
            <w:vAlign w:val="center"/>
          </w:tcPr>
          <w:p w14:paraId="72C937A3" w14:textId="202867C6" w:rsidR="00CD48C7" w:rsidRPr="00CD48C7" w:rsidRDefault="00CD48C7" w:rsidP="00C439E4">
            <w:pPr>
              <w:pStyle w:val="Odstavecseseznamem"/>
              <w:numPr>
                <w:ilvl w:val="0"/>
                <w:numId w:val="8"/>
              </w:numPr>
            </w:pPr>
            <w:r w:rsidRPr="00CD48C7">
              <w:t>Ochrana SMTP a FTP na aplikační úrovni</w:t>
            </w:r>
          </w:p>
        </w:tc>
        <w:tc>
          <w:tcPr>
            <w:tcW w:w="543" w:type="pct"/>
            <w:shd w:val="clear" w:color="auto" w:fill="FFFF00"/>
          </w:tcPr>
          <w:p w14:paraId="2C68595C" w14:textId="77777777" w:rsidR="00CD48C7" w:rsidRPr="00E87B35" w:rsidRDefault="00CD48C7" w:rsidP="00C439E4"/>
        </w:tc>
        <w:tc>
          <w:tcPr>
            <w:tcW w:w="1430" w:type="pct"/>
            <w:shd w:val="clear" w:color="auto" w:fill="FFFF00"/>
          </w:tcPr>
          <w:p w14:paraId="3A38DCB0" w14:textId="77777777" w:rsidR="00CD48C7" w:rsidRPr="00E87B35" w:rsidRDefault="00CD48C7" w:rsidP="00C439E4"/>
        </w:tc>
      </w:tr>
      <w:tr w:rsidR="00CD48C7" w:rsidRPr="00AD76B0" w14:paraId="42707C8F" w14:textId="77777777" w:rsidTr="00EA5C98">
        <w:trPr>
          <w:cantSplit/>
          <w:trHeight w:val="236"/>
          <w:jc w:val="center"/>
        </w:trPr>
        <w:tc>
          <w:tcPr>
            <w:tcW w:w="358" w:type="pct"/>
          </w:tcPr>
          <w:p w14:paraId="7BACD73F" w14:textId="77777777" w:rsidR="00CD48C7" w:rsidRPr="00AD76B0" w:rsidRDefault="00CD48C7" w:rsidP="002D1608">
            <w:pPr>
              <w:pStyle w:val="Bezmezer"/>
              <w:numPr>
                <w:ilvl w:val="0"/>
                <w:numId w:val="50"/>
              </w:numPr>
            </w:pPr>
          </w:p>
        </w:tc>
        <w:tc>
          <w:tcPr>
            <w:tcW w:w="800" w:type="pct"/>
            <w:vMerge/>
            <w:shd w:val="clear" w:color="auto" w:fill="auto"/>
          </w:tcPr>
          <w:p w14:paraId="30CA8978" w14:textId="77777777" w:rsidR="00CD48C7" w:rsidRDefault="00CD48C7" w:rsidP="00C439E4"/>
        </w:tc>
        <w:tc>
          <w:tcPr>
            <w:tcW w:w="1869" w:type="pct"/>
            <w:shd w:val="clear" w:color="auto" w:fill="auto"/>
            <w:vAlign w:val="center"/>
          </w:tcPr>
          <w:p w14:paraId="6508848D" w14:textId="4921E036" w:rsidR="00CD48C7" w:rsidRPr="00CD48C7" w:rsidRDefault="00CD48C7" w:rsidP="00C439E4">
            <w:pPr>
              <w:pStyle w:val="Odstavecseseznamem"/>
              <w:numPr>
                <w:ilvl w:val="0"/>
                <w:numId w:val="8"/>
              </w:numPr>
            </w:pPr>
            <w:r w:rsidRPr="00CD48C7">
              <w:t>Podpora SSL (šifrování a dešifrování)</w:t>
            </w:r>
          </w:p>
        </w:tc>
        <w:tc>
          <w:tcPr>
            <w:tcW w:w="543" w:type="pct"/>
            <w:shd w:val="clear" w:color="auto" w:fill="FFFF00"/>
          </w:tcPr>
          <w:p w14:paraId="12D20BC3" w14:textId="77777777" w:rsidR="00CD48C7" w:rsidRPr="00E87B35" w:rsidRDefault="00CD48C7" w:rsidP="00C439E4"/>
        </w:tc>
        <w:tc>
          <w:tcPr>
            <w:tcW w:w="1430" w:type="pct"/>
            <w:shd w:val="clear" w:color="auto" w:fill="FFFF00"/>
          </w:tcPr>
          <w:p w14:paraId="1F19F8F4" w14:textId="77777777" w:rsidR="00CD48C7" w:rsidRPr="00E87B35" w:rsidRDefault="00CD48C7" w:rsidP="00C439E4"/>
        </w:tc>
      </w:tr>
      <w:tr w:rsidR="00CD48C7" w:rsidRPr="00AD76B0" w14:paraId="7F20C97A" w14:textId="77777777" w:rsidTr="00EA5C98">
        <w:trPr>
          <w:cantSplit/>
          <w:trHeight w:val="236"/>
          <w:jc w:val="center"/>
        </w:trPr>
        <w:tc>
          <w:tcPr>
            <w:tcW w:w="358" w:type="pct"/>
          </w:tcPr>
          <w:p w14:paraId="746D4398" w14:textId="77777777" w:rsidR="00CD48C7" w:rsidRPr="00AD76B0" w:rsidRDefault="00CD48C7" w:rsidP="002D1608">
            <w:pPr>
              <w:pStyle w:val="Bezmezer"/>
              <w:numPr>
                <w:ilvl w:val="0"/>
                <w:numId w:val="50"/>
              </w:numPr>
            </w:pPr>
          </w:p>
        </w:tc>
        <w:tc>
          <w:tcPr>
            <w:tcW w:w="800" w:type="pct"/>
            <w:vMerge/>
            <w:shd w:val="clear" w:color="auto" w:fill="auto"/>
          </w:tcPr>
          <w:p w14:paraId="1EC71B80" w14:textId="77777777" w:rsidR="00CD48C7" w:rsidRDefault="00CD48C7" w:rsidP="00C439E4"/>
        </w:tc>
        <w:tc>
          <w:tcPr>
            <w:tcW w:w="1869" w:type="pct"/>
            <w:shd w:val="clear" w:color="auto" w:fill="auto"/>
            <w:vAlign w:val="center"/>
          </w:tcPr>
          <w:p w14:paraId="5776CBF3" w14:textId="33A343D2" w:rsidR="00CD48C7" w:rsidRPr="00CD48C7" w:rsidRDefault="00CD48C7" w:rsidP="00C439E4">
            <w:pPr>
              <w:pStyle w:val="Odstavecseseznamem"/>
              <w:numPr>
                <w:ilvl w:val="0"/>
                <w:numId w:val="8"/>
              </w:numPr>
            </w:pPr>
            <w:r w:rsidRPr="00CD48C7">
              <w:t>Podpora různých typů reportů – PCI, geolokační reporty</w:t>
            </w:r>
          </w:p>
        </w:tc>
        <w:tc>
          <w:tcPr>
            <w:tcW w:w="543" w:type="pct"/>
            <w:shd w:val="clear" w:color="auto" w:fill="FFFF00"/>
          </w:tcPr>
          <w:p w14:paraId="037B09F0" w14:textId="77777777" w:rsidR="00CD48C7" w:rsidRPr="00E87B35" w:rsidRDefault="00CD48C7" w:rsidP="00C439E4"/>
        </w:tc>
        <w:tc>
          <w:tcPr>
            <w:tcW w:w="1430" w:type="pct"/>
            <w:shd w:val="clear" w:color="auto" w:fill="FFFF00"/>
          </w:tcPr>
          <w:p w14:paraId="2238FBCE" w14:textId="77777777" w:rsidR="00CD48C7" w:rsidRPr="00E87B35" w:rsidRDefault="00CD48C7" w:rsidP="00C439E4"/>
        </w:tc>
      </w:tr>
      <w:tr w:rsidR="00CD48C7" w:rsidRPr="00AD76B0" w14:paraId="31D986C7" w14:textId="77777777" w:rsidTr="00EA5C98">
        <w:trPr>
          <w:cantSplit/>
          <w:trHeight w:val="236"/>
          <w:jc w:val="center"/>
        </w:trPr>
        <w:tc>
          <w:tcPr>
            <w:tcW w:w="358" w:type="pct"/>
          </w:tcPr>
          <w:p w14:paraId="12C0B5B7" w14:textId="77777777" w:rsidR="00CD48C7" w:rsidRPr="00AD76B0" w:rsidRDefault="00CD48C7" w:rsidP="002D1608">
            <w:pPr>
              <w:pStyle w:val="Bezmezer"/>
              <w:numPr>
                <w:ilvl w:val="0"/>
                <w:numId w:val="50"/>
              </w:numPr>
            </w:pPr>
          </w:p>
        </w:tc>
        <w:tc>
          <w:tcPr>
            <w:tcW w:w="800" w:type="pct"/>
            <w:vMerge/>
            <w:shd w:val="clear" w:color="auto" w:fill="auto"/>
          </w:tcPr>
          <w:p w14:paraId="0607E7EE" w14:textId="77777777" w:rsidR="00CD48C7" w:rsidRDefault="00CD48C7" w:rsidP="00C439E4"/>
        </w:tc>
        <w:tc>
          <w:tcPr>
            <w:tcW w:w="1869" w:type="pct"/>
            <w:shd w:val="clear" w:color="auto" w:fill="auto"/>
            <w:vAlign w:val="center"/>
          </w:tcPr>
          <w:p w14:paraId="78593CA5" w14:textId="196D9EB7" w:rsidR="00CD48C7" w:rsidRPr="00CD48C7" w:rsidRDefault="00CD48C7" w:rsidP="00C439E4">
            <w:pPr>
              <w:pStyle w:val="Odstavecseseznamem"/>
              <w:numPr>
                <w:ilvl w:val="0"/>
                <w:numId w:val="8"/>
              </w:numPr>
            </w:pPr>
            <w:r w:rsidRPr="00CD48C7">
              <w:t>Podpora standardů PCI DSS, HIPAA, Basel II a SOX</w:t>
            </w:r>
          </w:p>
        </w:tc>
        <w:tc>
          <w:tcPr>
            <w:tcW w:w="543" w:type="pct"/>
            <w:shd w:val="clear" w:color="auto" w:fill="FFFF00"/>
          </w:tcPr>
          <w:p w14:paraId="12788612" w14:textId="77777777" w:rsidR="00CD48C7" w:rsidRPr="00E87B35" w:rsidRDefault="00CD48C7" w:rsidP="00C439E4"/>
        </w:tc>
        <w:tc>
          <w:tcPr>
            <w:tcW w:w="1430" w:type="pct"/>
            <w:shd w:val="clear" w:color="auto" w:fill="FFFF00"/>
          </w:tcPr>
          <w:p w14:paraId="34BC2B65" w14:textId="77777777" w:rsidR="00CD48C7" w:rsidRPr="00E87B35" w:rsidRDefault="00CD48C7" w:rsidP="00C439E4"/>
        </w:tc>
      </w:tr>
      <w:tr w:rsidR="00CD48C7" w:rsidRPr="00AD76B0" w14:paraId="476DE673" w14:textId="77777777" w:rsidTr="00EA5C98">
        <w:trPr>
          <w:cantSplit/>
          <w:trHeight w:val="236"/>
          <w:jc w:val="center"/>
        </w:trPr>
        <w:tc>
          <w:tcPr>
            <w:tcW w:w="358" w:type="pct"/>
          </w:tcPr>
          <w:p w14:paraId="0C3D62BC" w14:textId="77777777" w:rsidR="00CD48C7" w:rsidRPr="00AD76B0" w:rsidRDefault="00CD48C7" w:rsidP="002D1608">
            <w:pPr>
              <w:pStyle w:val="Bezmezer"/>
              <w:numPr>
                <w:ilvl w:val="0"/>
                <w:numId w:val="50"/>
              </w:numPr>
            </w:pPr>
          </w:p>
        </w:tc>
        <w:tc>
          <w:tcPr>
            <w:tcW w:w="800" w:type="pct"/>
            <w:vMerge/>
            <w:shd w:val="clear" w:color="auto" w:fill="auto"/>
          </w:tcPr>
          <w:p w14:paraId="2A018E4E" w14:textId="77777777" w:rsidR="00CD48C7" w:rsidRDefault="00CD48C7" w:rsidP="00042C92"/>
        </w:tc>
        <w:tc>
          <w:tcPr>
            <w:tcW w:w="1869" w:type="pct"/>
            <w:shd w:val="clear" w:color="auto" w:fill="auto"/>
            <w:vAlign w:val="center"/>
          </w:tcPr>
          <w:p w14:paraId="18BD0F2B" w14:textId="5169B16F" w:rsidR="00CD48C7" w:rsidRPr="00CD48C7" w:rsidRDefault="00CD48C7" w:rsidP="00042C92">
            <w:pPr>
              <w:pStyle w:val="Odstavecseseznamem"/>
              <w:numPr>
                <w:ilvl w:val="0"/>
                <w:numId w:val="8"/>
              </w:numPr>
            </w:pPr>
            <w:r w:rsidRPr="00CD48C7">
              <w:t>Integrované bezpečnostní politiky pro Microsoft Outlook Web Access, Oracle Applications a Microsoft SharePoint</w:t>
            </w:r>
          </w:p>
        </w:tc>
        <w:tc>
          <w:tcPr>
            <w:tcW w:w="543" w:type="pct"/>
            <w:shd w:val="clear" w:color="auto" w:fill="FFFF00"/>
          </w:tcPr>
          <w:p w14:paraId="27FBAD61" w14:textId="77777777" w:rsidR="00CD48C7" w:rsidRPr="00E87B35" w:rsidRDefault="00CD48C7" w:rsidP="00042C92"/>
        </w:tc>
        <w:tc>
          <w:tcPr>
            <w:tcW w:w="1430" w:type="pct"/>
            <w:shd w:val="clear" w:color="auto" w:fill="FFFF00"/>
          </w:tcPr>
          <w:p w14:paraId="7D372406" w14:textId="77777777" w:rsidR="00CD48C7" w:rsidRPr="00E87B35" w:rsidRDefault="00CD48C7" w:rsidP="00042C92"/>
        </w:tc>
      </w:tr>
      <w:tr w:rsidR="00CD48C7" w:rsidRPr="00AD76B0" w14:paraId="2C53833F" w14:textId="77777777" w:rsidTr="00EA5C98">
        <w:trPr>
          <w:cantSplit/>
          <w:trHeight w:val="236"/>
          <w:jc w:val="center"/>
        </w:trPr>
        <w:tc>
          <w:tcPr>
            <w:tcW w:w="358" w:type="pct"/>
          </w:tcPr>
          <w:p w14:paraId="472382AE" w14:textId="77777777" w:rsidR="00CD48C7" w:rsidRPr="00AD76B0" w:rsidRDefault="00CD48C7" w:rsidP="002D1608">
            <w:pPr>
              <w:pStyle w:val="Bezmezer"/>
              <w:numPr>
                <w:ilvl w:val="0"/>
                <w:numId w:val="50"/>
              </w:numPr>
            </w:pPr>
          </w:p>
        </w:tc>
        <w:tc>
          <w:tcPr>
            <w:tcW w:w="800" w:type="pct"/>
            <w:vMerge/>
            <w:shd w:val="clear" w:color="auto" w:fill="auto"/>
          </w:tcPr>
          <w:p w14:paraId="38591E82" w14:textId="77777777" w:rsidR="00CD48C7" w:rsidRDefault="00CD48C7" w:rsidP="00042C92"/>
        </w:tc>
        <w:tc>
          <w:tcPr>
            <w:tcW w:w="1869" w:type="pct"/>
            <w:shd w:val="clear" w:color="auto" w:fill="auto"/>
            <w:vAlign w:val="center"/>
          </w:tcPr>
          <w:p w14:paraId="4DF43E23" w14:textId="2648A196" w:rsidR="00CD48C7" w:rsidRPr="00CD48C7" w:rsidRDefault="00CD48C7" w:rsidP="00042C92">
            <w:pPr>
              <w:pStyle w:val="Odstavecseseznamem"/>
              <w:numPr>
                <w:ilvl w:val="0"/>
                <w:numId w:val="8"/>
              </w:numPr>
            </w:pPr>
            <w:r w:rsidRPr="00CD48C7">
              <w:t>Podpora pro analýzu HTTP provozu (Top URL, Top klienti, nejpoužívanější HTTP metody, návštěvnost stránek podle geogr. regionu)</w:t>
            </w:r>
          </w:p>
        </w:tc>
        <w:tc>
          <w:tcPr>
            <w:tcW w:w="543" w:type="pct"/>
            <w:shd w:val="clear" w:color="auto" w:fill="FFFF00"/>
          </w:tcPr>
          <w:p w14:paraId="2E00A78C" w14:textId="77777777" w:rsidR="00CD48C7" w:rsidRPr="00E87B35" w:rsidRDefault="00CD48C7" w:rsidP="00042C92"/>
        </w:tc>
        <w:tc>
          <w:tcPr>
            <w:tcW w:w="1430" w:type="pct"/>
            <w:shd w:val="clear" w:color="auto" w:fill="FFFF00"/>
          </w:tcPr>
          <w:p w14:paraId="6A286FBD" w14:textId="77777777" w:rsidR="00CD48C7" w:rsidRPr="00E87B35" w:rsidRDefault="00CD48C7" w:rsidP="00042C92"/>
        </w:tc>
      </w:tr>
      <w:tr w:rsidR="00CD48C7" w:rsidRPr="00AD76B0" w14:paraId="481B0CF3" w14:textId="77777777" w:rsidTr="00EA5C98">
        <w:trPr>
          <w:cantSplit/>
          <w:trHeight w:val="236"/>
          <w:jc w:val="center"/>
        </w:trPr>
        <w:tc>
          <w:tcPr>
            <w:tcW w:w="358" w:type="pct"/>
          </w:tcPr>
          <w:p w14:paraId="74BE846F" w14:textId="77777777" w:rsidR="00CD48C7" w:rsidRPr="00AD76B0" w:rsidRDefault="00CD48C7" w:rsidP="002D1608">
            <w:pPr>
              <w:pStyle w:val="Bezmezer"/>
              <w:numPr>
                <w:ilvl w:val="0"/>
                <w:numId w:val="50"/>
              </w:numPr>
            </w:pPr>
          </w:p>
        </w:tc>
        <w:tc>
          <w:tcPr>
            <w:tcW w:w="800" w:type="pct"/>
            <w:vMerge/>
            <w:shd w:val="clear" w:color="auto" w:fill="auto"/>
          </w:tcPr>
          <w:p w14:paraId="4BEB957A" w14:textId="77777777" w:rsidR="00CD48C7" w:rsidRDefault="00CD48C7" w:rsidP="00E8770A"/>
        </w:tc>
        <w:tc>
          <w:tcPr>
            <w:tcW w:w="1869" w:type="pct"/>
            <w:shd w:val="clear" w:color="auto" w:fill="auto"/>
            <w:vAlign w:val="center"/>
          </w:tcPr>
          <w:p w14:paraId="27D24C9A" w14:textId="555FB564" w:rsidR="00CD48C7" w:rsidRPr="00CD48C7" w:rsidRDefault="00CD48C7" w:rsidP="00E8770A">
            <w:pPr>
              <w:pStyle w:val="Odstavecseseznamem"/>
              <w:numPr>
                <w:ilvl w:val="0"/>
                <w:numId w:val="8"/>
              </w:numPr>
            </w:pPr>
            <w:r w:rsidRPr="00CD48C7">
              <w:t>Podpora aplikačního firewallu ve virtuálních kontextech</w:t>
            </w:r>
          </w:p>
        </w:tc>
        <w:tc>
          <w:tcPr>
            <w:tcW w:w="543" w:type="pct"/>
            <w:shd w:val="clear" w:color="auto" w:fill="FFFF00"/>
          </w:tcPr>
          <w:p w14:paraId="49D17D45" w14:textId="77777777" w:rsidR="00CD48C7" w:rsidRPr="00E87B35" w:rsidRDefault="00CD48C7" w:rsidP="00E8770A"/>
        </w:tc>
        <w:tc>
          <w:tcPr>
            <w:tcW w:w="1430" w:type="pct"/>
            <w:shd w:val="clear" w:color="auto" w:fill="FFFF00"/>
          </w:tcPr>
          <w:p w14:paraId="04BFAB4B" w14:textId="77777777" w:rsidR="00CD48C7" w:rsidRPr="00E87B35" w:rsidRDefault="00CD48C7" w:rsidP="00E8770A"/>
        </w:tc>
      </w:tr>
      <w:tr w:rsidR="00CD48C7" w:rsidRPr="00AD76B0" w14:paraId="0226E650" w14:textId="77777777" w:rsidTr="00EA5C98">
        <w:trPr>
          <w:cantSplit/>
          <w:trHeight w:val="236"/>
          <w:jc w:val="center"/>
        </w:trPr>
        <w:tc>
          <w:tcPr>
            <w:tcW w:w="358" w:type="pct"/>
          </w:tcPr>
          <w:p w14:paraId="1FABEE91" w14:textId="77777777" w:rsidR="00CD48C7" w:rsidRPr="00AD76B0" w:rsidRDefault="00CD48C7" w:rsidP="002D1608">
            <w:pPr>
              <w:pStyle w:val="Bezmezer"/>
              <w:numPr>
                <w:ilvl w:val="0"/>
                <w:numId w:val="50"/>
              </w:numPr>
            </w:pPr>
          </w:p>
        </w:tc>
        <w:tc>
          <w:tcPr>
            <w:tcW w:w="800" w:type="pct"/>
            <w:vMerge/>
            <w:shd w:val="clear" w:color="auto" w:fill="auto"/>
          </w:tcPr>
          <w:p w14:paraId="21EBE893" w14:textId="77777777" w:rsidR="00CD48C7" w:rsidRDefault="00CD48C7" w:rsidP="00E8770A"/>
        </w:tc>
        <w:tc>
          <w:tcPr>
            <w:tcW w:w="1869" w:type="pct"/>
            <w:shd w:val="clear" w:color="auto" w:fill="auto"/>
            <w:vAlign w:val="center"/>
          </w:tcPr>
          <w:p w14:paraId="72461635" w14:textId="53BE94EB" w:rsidR="00CD48C7" w:rsidRPr="00CD48C7" w:rsidRDefault="00CD48C7" w:rsidP="00E8770A">
            <w:pPr>
              <w:pStyle w:val="Odstavecseseznamem"/>
              <w:numPr>
                <w:ilvl w:val="0"/>
                <w:numId w:val="8"/>
              </w:numPr>
            </w:pPr>
            <w:r w:rsidRPr="00CD48C7">
              <w:t>Podpora aplikačního firewallu v cloudu</w:t>
            </w:r>
          </w:p>
        </w:tc>
        <w:tc>
          <w:tcPr>
            <w:tcW w:w="543" w:type="pct"/>
            <w:shd w:val="clear" w:color="auto" w:fill="FFFF00"/>
          </w:tcPr>
          <w:p w14:paraId="05CEE20C" w14:textId="77777777" w:rsidR="00CD48C7" w:rsidRPr="00E87B35" w:rsidRDefault="00CD48C7" w:rsidP="00E8770A"/>
        </w:tc>
        <w:tc>
          <w:tcPr>
            <w:tcW w:w="1430" w:type="pct"/>
            <w:shd w:val="clear" w:color="auto" w:fill="FFFF00"/>
          </w:tcPr>
          <w:p w14:paraId="6CC2A453" w14:textId="77777777" w:rsidR="00CD48C7" w:rsidRPr="00E87B35" w:rsidRDefault="00CD48C7" w:rsidP="00E8770A"/>
        </w:tc>
      </w:tr>
      <w:tr w:rsidR="00CD48C7" w:rsidRPr="00AD76B0" w14:paraId="743E1DF0" w14:textId="77777777" w:rsidTr="00EA5C98">
        <w:trPr>
          <w:cantSplit/>
          <w:trHeight w:val="236"/>
          <w:jc w:val="center"/>
        </w:trPr>
        <w:tc>
          <w:tcPr>
            <w:tcW w:w="358" w:type="pct"/>
          </w:tcPr>
          <w:p w14:paraId="6F09B76C" w14:textId="77777777" w:rsidR="00CD48C7" w:rsidRPr="00AD76B0" w:rsidRDefault="00CD48C7" w:rsidP="002D1608">
            <w:pPr>
              <w:pStyle w:val="Bezmezer"/>
              <w:numPr>
                <w:ilvl w:val="0"/>
                <w:numId w:val="50"/>
              </w:numPr>
            </w:pPr>
          </w:p>
        </w:tc>
        <w:tc>
          <w:tcPr>
            <w:tcW w:w="800" w:type="pct"/>
            <w:vMerge/>
            <w:shd w:val="clear" w:color="auto" w:fill="auto"/>
          </w:tcPr>
          <w:p w14:paraId="62CE9ED2" w14:textId="77777777" w:rsidR="00CD48C7" w:rsidRDefault="00CD48C7" w:rsidP="00E8770A"/>
        </w:tc>
        <w:tc>
          <w:tcPr>
            <w:tcW w:w="1869" w:type="pct"/>
            <w:shd w:val="clear" w:color="auto" w:fill="auto"/>
            <w:vAlign w:val="center"/>
          </w:tcPr>
          <w:p w14:paraId="2BAFD068" w14:textId="5163E22C" w:rsidR="00CD48C7" w:rsidRPr="00CD48C7" w:rsidRDefault="00CD48C7" w:rsidP="00E8770A">
            <w:pPr>
              <w:pStyle w:val="Odstavecseseznamem"/>
              <w:numPr>
                <w:ilvl w:val="0"/>
                <w:numId w:val="8"/>
              </w:numPr>
            </w:pPr>
            <w:r w:rsidRPr="00CD48C7">
              <w:t>Rozšířená podpora CSHUI – detekce aktivity klávesnice a myši, detekce změn URL od klienta za krátkou dobu</w:t>
            </w:r>
          </w:p>
        </w:tc>
        <w:tc>
          <w:tcPr>
            <w:tcW w:w="543" w:type="pct"/>
            <w:shd w:val="clear" w:color="auto" w:fill="FFFF00"/>
          </w:tcPr>
          <w:p w14:paraId="12DAF1C3" w14:textId="77777777" w:rsidR="00CD48C7" w:rsidRPr="00E87B35" w:rsidRDefault="00CD48C7" w:rsidP="00E8770A"/>
        </w:tc>
        <w:tc>
          <w:tcPr>
            <w:tcW w:w="1430" w:type="pct"/>
            <w:shd w:val="clear" w:color="auto" w:fill="FFFF00"/>
          </w:tcPr>
          <w:p w14:paraId="7479805B" w14:textId="77777777" w:rsidR="00CD48C7" w:rsidRPr="00E87B35" w:rsidRDefault="00CD48C7" w:rsidP="00E8770A"/>
        </w:tc>
      </w:tr>
      <w:tr w:rsidR="00CD48C7" w:rsidRPr="00AD76B0" w14:paraId="4AF2967D" w14:textId="77777777" w:rsidTr="00EA5C98">
        <w:trPr>
          <w:cantSplit/>
          <w:trHeight w:val="236"/>
          <w:jc w:val="center"/>
        </w:trPr>
        <w:tc>
          <w:tcPr>
            <w:tcW w:w="358" w:type="pct"/>
          </w:tcPr>
          <w:p w14:paraId="3794FD6B" w14:textId="77777777" w:rsidR="00CD48C7" w:rsidRPr="00AD76B0" w:rsidRDefault="00CD48C7" w:rsidP="002D1608">
            <w:pPr>
              <w:pStyle w:val="Bezmezer"/>
              <w:numPr>
                <w:ilvl w:val="0"/>
                <w:numId w:val="50"/>
              </w:numPr>
            </w:pPr>
          </w:p>
        </w:tc>
        <w:tc>
          <w:tcPr>
            <w:tcW w:w="800" w:type="pct"/>
            <w:vMerge/>
            <w:shd w:val="clear" w:color="auto" w:fill="auto"/>
          </w:tcPr>
          <w:p w14:paraId="69CABCB9" w14:textId="77777777" w:rsidR="00CD48C7" w:rsidRDefault="00CD48C7" w:rsidP="00E8770A"/>
        </w:tc>
        <w:tc>
          <w:tcPr>
            <w:tcW w:w="1869" w:type="pct"/>
            <w:shd w:val="clear" w:color="auto" w:fill="auto"/>
            <w:vAlign w:val="center"/>
          </w:tcPr>
          <w:p w14:paraId="21B6F0A8" w14:textId="7FE893E9" w:rsidR="00CD48C7" w:rsidRPr="00CD48C7" w:rsidRDefault="00CD48C7" w:rsidP="00E8770A">
            <w:pPr>
              <w:pStyle w:val="Odstavecseseznamem"/>
              <w:numPr>
                <w:ilvl w:val="0"/>
                <w:numId w:val="8"/>
              </w:numPr>
            </w:pPr>
            <w:r w:rsidRPr="00CD48C7">
              <w:t>Ochrana proti Session Highjacking pomocí Browser Fingerprintingu</w:t>
            </w:r>
          </w:p>
        </w:tc>
        <w:tc>
          <w:tcPr>
            <w:tcW w:w="543" w:type="pct"/>
            <w:shd w:val="clear" w:color="auto" w:fill="FFFF00"/>
          </w:tcPr>
          <w:p w14:paraId="023B22A5" w14:textId="77777777" w:rsidR="00CD48C7" w:rsidRPr="00E87B35" w:rsidRDefault="00CD48C7" w:rsidP="00E8770A"/>
        </w:tc>
        <w:tc>
          <w:tcPr>
            <w:tcW w:w="1430" w:type="pct"/>
            <w:shd w:val="clear" w:color="auto" w:fill="FFFF00"/>
          </w:tcPr>
          <w:p w14:paraId="31ACBD9A" w14:textId="77777777" w:rsidR="00CD48C7" w:rsidRPr="00E87B35" w:rsidRDefault="00CD48C7" w:rsidP="00E8770A"/>
        </w:tc>
      </w:tr>
      <w:tr w:rsidR="00CD48C7" w:rsidRPr="00AD76B0" w14:paraId="038B7EBC" w14:textId="77777777" w:rsidTr="00EA5C98">
        <w:trPr>
          <w:cantSplit/>
          <w:trHeight w:val="236"/>
          <w:jc w:val="center"/>
        </w:trPr>
        <w:tc>
          <w:tcPr>
            <w:tcW w:w="358" w:type="pct"/>
          </w:tcPr>
          <w:p w14:paraId="56D771A0" w14:textId="77777777" w:rsidR="00CD48C7" w:rsidRPr="00AD76B0" w:rsidRDefault="00CD48C7" w:rsidP="002D1608">
            <w:pPr>
              <w:pStyle w:val="Bezmezer"/>
              <w:numPr>
                <w:ilvl w:val="0"/>
                <w:numId w:val="50"/>
              </w:numPr>
            </w:pPr>
          </w:p>
        </w:tc>
        <w:tc>
          <w:tcPr>
            <w:tcW w:w="800" w:type="pct"/>
            <w:vMerge/>
            <w:shd w:val="clear" w:color="auto" w:fill="auto"/>
          </w:tcPr>
          <w:p w14:paraId="222EF07A" w14:textId="77777777" w:rsidR="00CD48C7" w:rsidRDefault="00CD48C7" w:rsidP="00E8770A"/>
        </w:tc>
        <w:tc>
          <w:tcPr>
            <w:tcW w:w="1869" w:type="pct"/>
            <w:shd w:val="clear" w:color="auto" w:fill="auto"/>
            <w:vAlign w:val="center"/>
          </w:tcPr>
          <w:p w14:paraId="7DCC3AA1" w14:textId="187F615C" w:rsidR="00CD48C7" w:rsidRPr="00CD48C7" w:rsidRDefault="00CD48C7" w:rsidP="00E8770A">
            <w:pPr>
              <w:pStyle w:val="Odstavecseseznamem"/>
              <w:numPr>
                <w:ilvl w:val="0"/>
                <w:numId w:val="8"/>
              </w:numPr>
            </w:pPr>
            <w:r w:rsidRPr="00CD48C7">
              <w:t>Detekce a ochrana před DoS útoky na specifické URL, které mohou zatížit back-end systémy (např. vyhledávácí URL apod.)</w:t>
            </w:r>
          </w:p>
        </w:tc>
        <w:tc>
          <w:tcPr>
            <w:tcW w:w="543" w:type="pct"/>
            <w:shd w:val="clear" w:color="auto" w:fill="FFFF00"/>
          </w:tcPr>
          <w:p w14:paraId="1EF2292D" w14:textId="77777777" w:rsidR="00CD48C7" w:rsidRPr="00E87B35" w:rsidRDefault="00CD48C7" w:rsidP="00E8770A"/>
        </w:tc>
        <w:tc>
          <w:tcPr>
            <w:tcW w:w="1430" w:type="pct"/>
            <w:shd w:val="clear" w:color="auto" w:fill="FFFF00"/>
          </w:tcPr>
          <w:p w14:paraId="4B227266" w14:textId="77777777" w:rsidR="00CD48C7" w:rsidRPr="00E87B35" w:rsidRDefault="00CD48C7" w:rsidP="00E8770A"/>
        </w:tc>
      </w:tr>
      <w:tr w:rsidR="00CD48C7" w:rsidRPr="00AD76B0" w14:paraId="57FB5A22" w14:textId="77777777" w:rsidTr="00EA5C98">
        <w:trPr>
          <w:cantSplit/>
          <w:trHeight w:val="236"/>
          <w:jc w:val="center"/>
        </w:trPr>
        <w:tc>
          <w:tcPr>
            <w:tcW w:w="358" w:type="pct"/>
          </w:tcPr>
          <w:p w14:paraId="765D5C87" w14:textId="77777777" w:rsidR="00CD48C7" w:rsidRPr="00AD76B0" w:rsidRDefault="00CD48C7" w:rsidP="002D1608">
            <w:pPr>
              <w:pStyle w:val="Bezmezer"/>
              <w:numPr>
                <w:ilvl w:val="0"/>
                <w:numId w:val="50"/>
              </w:numPr>
            </w:pPr>
          </w:p>
        </w:tc>
        <w:tc>
          <w:tcPr>
            <w:tcW w:w="800" w:type="pct"/>
            <w:vMerge/>
            <w:shd w:val="clear" w:color="auto" w:fill="auto"/>
          </w:tcPr>
          <w:p w14:paraId="76B38E54" w14:textId="77777777" w:rsidR="00CD48C7" w:rsidRDefault="00CD48C7" w:rsidP="00E8770A"/>
        </w:tc>
        <w:tc>
          <w:tcPr>
            <w:tcW w:w="1869" w:type="pct"/>
            <w:shd w:val="clear" w:color="auto" w:fill="auto"/>
            <w:vAlign w:val="center"/>
          </w:tcPr>
          <w:p w14:paraId="616828AC" w14:textId="69C6C8E2" w:rsidR="00CD48C7" w:rsidRPr="00CD48C7" w:rsidRDefault="00CD48C7" w:rsidP="00E8770A">
            <w:pPr>
              <w:pStyle w:val="Odstavecseseznamem"/>
              <w:numPr>
                <w:ilvl w:val="0"/>
                <w:numId w:val="8"/>
              </w:numPr>
            </w:pPr>
            <w:r w:rsidRPr="00CD48C7">
              <w:t>Vynucení přístupu uživatele k chráněné aplikaci přes přihlašovací stránku aplikace</w:t>
            </w:r>
          </w:p>
        </w:tc>
        <w:tc>
          <w:tcPr>
            <w:tcW w:w="543" w:type="pct"/>
            <w:shd w:val="clear" w:color="auto" w:fill="FFFF00"/>
          </w:tcPr>
          <w:p w14:paraId="73ED2792" w14:textId="77777777" w:rsidR="00CD48C7" w:rsidRPr="00E87B35" w:rsidRDefault="00CD48C7" w:rsidP="00E8770A"/>
        </w:tc>
        <w:tc>
          <w:tcPr>
            <w:tcW w:w="1430" w:type="pct"/>
            <w:shd w:val="clear" w:color="auto" w:fill="FFFF00"/>
          </w:tcPr>
          <w:p w14:paraId="6C140B1D" w14:textId="77777777" w:rsidR="00CD48C7" w:rsidRPr="00E87B35" w:rsidRDefault="00CD48C7" w:rsidP="00E8770A"/>
        </w:tc>
      </w:tr>
      <w:tr w:rsidR="00CD48C7" w:rsidRPr="00AD76B0" w14:paraId="26EC60F1" w14:textId="77777777" w:rsidTr="00EA5C98">
        <w:trPr>
          <w:cantSplit/>
          <w:trHeight w:val="236"/>
          <w:jc w:val="center"/>
        </w:trPr>
        <w:tc>
          <w:tcPr>
            <w:tcW w:w="358" w:type="pct"/>
          </w:tcPr>
          <w:p w14:paraId="1A2A0C4D" w14:textId="77777777" w:rsidR="00CD48C7" w:rsidRPr="00AD76B0" w:rsidRDefault="00CD48C7" w:rsidP="002D1608">
            <w:pPr>
              <w:pStyle w:val="Bezmezer"/>
              <w:numPr>
                <w:ilvl w:val="0"/>
                <w:numId w:val="50"/>
              </w:numPr>
            </w:pPr>
          </w:p>
        </w:tc>
        <w:tc>
          <w:tcPr>
            <w:tcW w:w="800" w:type="pct"/>
            <w:vMerge/>
            <w:shd w:val="clear" w:color="auto" w:fill="auto"/>
          </w:tcPr>
          <w:p w14:paraId="5A269E64" w14:textId="77777777" w:rsidR="00CD48C7" w:rsidRDefault="00CD48C7" w:rsidP="00E8770A"/>
        </w:tc>
        <w:tc>
          <w:tcPr>
            <w:tcW w:w="1869" w:type="pct"/>
            <w:shd w:val="clear" w:color="auto" w:fill="auto"/>
            <w:vAlign w:val="center"/>
          </w:tcPr>
          <w:p w14:paraId="169759EB" w14:textId="0A15645D" w:rsidR="00CD48C7" w:rsidRPr="00CD48C7" w:rsidRDefault="00CD48C7" w:rsidP="00E8770A">
            <w:pPr>
              <w:pStyle w:val="Odstavecseseznamem"/>
              <w:numPr>
                <w:ilvl w:val="0"/>
                <w:numId w:val="8"/>
              </w:numPr>
            </w:pPr>
            <w:r w:rsidRPr="00CD48C7">
              <w:t>Podpora nastavení bezpečnostních politik podle IP adresy, doménového jména a URI</w:t>
            </w:r>
          </w:p>
        </w:tc>
        <w:tc>
          <w:tcPr>
            <w:tcW w:w="543" w:type="pct"/>
            <w:shd w:val="clear" w:color="auto" w:fill="FFFF00"/>
          </w:tcPr>
          <w:p w14:paraId="47613BF3" w14:textId="77777777" w:rsidR="00CD48C7" w:rsidRPr="00E87B35" w:rsidRDefault="00CD48C7" w:rsidP="00E8770A"/>
        </w:tc>
        <w:tc>
          <w:tcPr>
            <w:tcW w:w="1430" w:type="pct"/>
            <w:shd w:val="clear" w:color="auto" w:fill="FFFF00"/>
          </w:tcPr>
          <w:p w14:paraId="7845C03A" w14:textId="77777777" w:rsidR="00CD48C7" w:rsidRPr="00E87B35" w:rsidRDefault="00CD48C7" w:rsidP="00E8770A"/>
        </w:tc>
      </w:tr>
      <w:tr w:rsidR="00CD48C7" w:rsidRPr="00AD76B0" w14:paraId="43812996" w14:textId="77777777" w:rsidTr="00EA5C98">
        <w:trPr>
          <w:cantSplit/>
          <w:trHeight w:val="236"/>
          <w:jc w:val="center"/>
        </w:trPr>
        <w:tc>
          <w:tcPr>
            <w:tcW w:w="358" w:type="pct"/>
          </w:tcPr>
          <w:p w14:paraId="218DAA16" w14:textId="77777777" w:rsidR="00CD48C7" w:rsidRPr="00AD76B0" w:rsidRDefault="00CD48C7" w:rsidP="002D1608">
            <w:pPr>
              <w:pStyle w:val="Bezmezer"/>
              <w:numPr>
                <w:ilvl w:val="0"/>
                <w:numId w:val="50"/>
              </w:numPr>
            </w:pPr>
          </w:p>
        </w:tc>
        <w:tc>
          <w:tcPr>
            <w:tcW w:w="800" w:type="pct"/>
            <w:vMerge/>
            <w:shd w:val="clear" w:color="auto" w:fill="auto"/>
          </w:tcPr>
          <w:p w14:paraId="52C2DA32" w14:textId="77777777" w:rsidR="00CD48C7" w:rsidRDefault="00CD48C7" w:rsidP="00E8770A"/>
        </w:tc>
        <w:tc>
          <w:tcPr>
            <w:tcW w:w="1869" w:type="pct"/>
            <w:shd w:val="clear" w:color="auto" w:fill="auto"/>
            <w:vAlign w:val="center"/>
          </w:tcPr>
          <w:p w14:paraId="18397F97" w14:textId="71B80A97" w:rsidR="00CD48C7" w:rsidRPr="00CD48C7" w:rsidRDefault="00CD48C7" w:rsidP="00E8770A">
            <w:pPr>
              <w:pStyle w:val="Odstavecseseznamem"/>
              <w:numPr>
                <w:ilvl w:val="0"/>
                <w:numId w:val="8"/>
              </w:numPr>
            </w:pPr>
            <w:r w:rsidRPr="00CD48C7">
              <w:t>Podpora a filtrování WebSocket provozu</w:t>
            </w:r>
          </w:p>
        </w:tc>
        <w:tc>
          <w:tcPr>
            <w:tcW w:w="543" w:type="pct"/>
            <w:shd w:val="clear" w:color="auto" w:fill="FFFF00"/>
          </w:tcPr>
          <w:p w14:paraId="70E08C02" w14:textId="77777777" w:rsidR="00CD48C7" w:rsidRPr="00E87B35" w:rsidRDefault="00CD48C7" w:rsidP="00E8770A"/>
        </w:tc>
        <w:tc>
          <w:tcPr>
            <w:tcW w:w="1430" w:type="pct"/>
            <w:shd w:val="clear" w:color="auto" w:fill="FFFF00"/>
          </w:tcPr>
          <w:p w14:paraId="716825DB" w14:textId="77777777" w:rsidR="00CD48C7" w:rsidRPr="00E87B35" w:rsidRDefault="00CD48C7" w:rsidP="00E8770A"/>
        </w:tc>
      </w:tr>
      <w:tr w:rsidR="00CD48C7" w:rsidRPr="00AD76B0" w14:paraId="2573330C" w14:textId="77777777" w:rsidTr="00EA5C98">
        <w:trPr>
          <w:cantSplit/>
          <w:trHeight w:val="236"/>
          <w:jc w:val="center"/>
        </w:trPr>
        <w:tc>
          <w:tcPr>
            <w:tcW w:w="358" w:type="pct"/>
          </w:tcPr>
          <w:p w14:paraId="46B4ABD0" w14:textId="77777777" w:rsidR="00CD48C7" w:rsidRPr="00AD76B0" w:rsidRDefault="00CD48C7" w:rsidP="002D1608">
            <w:pPr>
              <w:pStyle w:val="Bezmezer"/>
              <w:numPr>
                <w:ilvl w:val="0"/>
                <w:numId w:val="50"/>
              </w:numPr>
            </w:pPr>
          </w:p>
        </w:tc>
        <w:tc>
          <w:tcPr>
            <w:tcW w:w="800" w:type="pct"/>
            <w:vMerge/>
            <w:shd w:val="clear" w:color="auto" w:fill="auto"/>
          </w:tcPr>
          <w:p w14:paraId="1C301C63" w14:textId="77777777" w:rsidR="00CD48C7" w:rsidRDefault="00CD48C7" w:rsidP="00E8770A"/>
        </w:tc>
        <w:tc>
          <w:tcPr>
            <w:tcW w:w="1869" w:type="pct"/>
            <w:shd w:val="clear" w:color="auto" w:fill="auto"/>
            <w:vAlign w:val="center"/>
          </w:tcPr>
          <w:p w14:paraId="7CBDC2ED" w14:textId="3C7B35A5" w:rsidR="00CD48C7" w:rsidRPr="00CD48C7" w:rsidRDefault="00CD48C7" w:rsidP="00E8770A">
            <w:pPr>
              <w:pStyle w:val="Odstavecseseznamem"/>
              <w:numPr>
                <w:ilvl w:val="0"/>
                <w:numId w:val="8"/>
              </w:numPr>
            </w:pPr>
            <w:r w:rsidRPr="00CD48C7">
              <w:t>Blacklistování IP adres, které opakovaně snaží překonat bezpečnostní opatření v politice</w:t>
            </w:r>
          </w:p>
        </w:tc>
        <w:tc>
          <w:tcPr>
            <w:tcW w:w="543" w:type="pct"/>
            <w:shd w:val="clear" w:color="auto" w:fill="FFFF00"/>
          </w:tcPr>
          <w:p w14:paraId="16EBEA72" w14:textId="77777777" w:rsidR="00CD48C7" w:rsidRPr="00E87B35" w:rsidRDefault="00CD48C7" w:rsidP="00E8770A"/>
        </w:tc>
        <w:tc>
          <w:tcPr>
            <w:tcW w:w="1430" w:type="pct"/>
            <w:shd w:val="clear" w:color="auto" w:fill="FFFF00"/>
          </w:tcPr>
          <w:p w14:paraId="738DE410" w14:textId="77777777" w:rsidR="00CD48C7" w:rsidRPr="00E87B35" w:rsidRDefault="00CD48C7" w:rsidP="00E8770A"/>
        </w:tc>
      </w:tr>
      <w:tr w:rsidR="00CD48C7" w:rsidRPr="00AD76B0" w14:paraId="525C658A" w14:textId="77777777" w:rsidTr="00EA5C98">
        <w:trPr>
          <w:cantSplit/>
          <w:trHeight w:val="236"/>
          <w:jc w:val="center"/>
        </w:trPr>
        <w:tc>
          <w:tcPr>
            <w:tcW w:w="358" w:type="pct"/>
          </w:tcPr>
          <w:p w14:paraId="51D1FDD6" w14:textId="77777777" w:rsidR="00CD48C7" w:rsidRPr="00AD76B0" w:rsidRDefault="00CD48C7" w:rsidP="002D1608">
            <w:pPr>
              <w:pStyle w:val="Bezmezer"/>
              <w:numPr>
                <w:ilvl w:val="0"/>
                <w:numId w:val="50"/>
              </w:numPr>
            </w:pPr>
          </w:p>
        </w:tc>
        <w:tc>
          <w:tcPr>
            <w:tcW w:w="800" w:type="pct"/>
            <w:vMerge/>
            <w:shd w:val="clear" w:color="auto" w:fill="auto"/>
          </w:tcPr>
          <w:p w14:paraId="0003E9B7" w14:textId="77777777" w:rsidR="00CD48C7" w:rsidRDefault="00CD48C7" w:rsidP="00F21F25"/>
        </w:tc>
        <w:tc>
          <w:tcPr>
            <w:tcW w:w="1869" w:type="pct"/>
            <w:shd w:val="clear" w:color="auto" w:fill="auto"/>
            <w:vAlign w:val="center"/>
          </w:tcPr>
          <w:p w14:paraId="3129C555" w14:textId="4C5A5FB8" w:rsidR="00CD48C7" w:rsidRPr="00CD48C7" w:rsidRDefault="00CD48C7" w:rsidP="00F21F25">
            <w:pPr>
              <w:pStyle w:val="Odstavecseseznamem"/>
              <w:numPr>
                <w:ilvl w:val="0"/>
                <w:numId w:val="8"/>
              </w:numPr>
            </w:pPr>
            <w:r w:rsidRPr="00CD48C7">
              <w:t>Ochrana proti Credential Stuffing útokům</w:t>
            </w:r>
          </w:p>
        </w:tc>
        <w:tc>
          <w:tcPr>
            <w:tcW w:w="543" w:type="pct"/>
            <w:shd w:val="clear" w:color="auto" w:fill="FFFF00"/>
          </w:tcPr>
          <w:p w14:paraId="2A841C08" w14:textId="77777777" w:rsidR="00CD48C7" w:rsidRPr="00E87B35" w:rsidRDefault="00CD48C7" w:rsidP="00F21F25"/>
        </w:tc>
        <w:tc>
          <w:tcPr>
            <w:tcW w:w="1430" w:type="pct"/>
            <w:shd w:val="clear" w:color="auto" w:fill="FFFF00"/>
          </w:tcPr>
          <w:p w14:paraId="29343184" w14:textId="77777777" w:rsidR="00CD48C7" w:rsidRPr="00E87B35" w:rsidRDefault="00CD48C7" w:rsidP="00F21F25"/>
        </w:tc>
      </w:tr>
      <w:tr w:rsidR="00CD48C7" w:rsidRPr="00AD76B0" w14:paraId="1CC30D64" w14:textId="77777777" w:rsidTr="00EA5C98">
        <w:trPr>
          <w:cantSplit/>
          <w:trHeight w:val="236"/>
          <w:jc w:val="center"/>
        </w:trPr>
        <w:tc>
          <w:tcPr>
            <w:tcW w:w="358" w:type="pct"/>
          </w:tcPr>
          <w:p w14:paraId="39F269E3" w14:textId="77777777" w:rsidR="00CD48C7" w:rsidRPr="00AD76B0" w:rsidRDefault="00CD48C7" w:rsidP="002D1608">
            <w:pPr>
              <w:pStyle w:val="Bezmezer"/>
              <w:numPr>
                <w:ilvl w:val="0"/>
                <w:numId w:val="50"/>
              </w:numPr>
            </w:pPr>
          </w:p>
        </w:tc>
        <w:tc>
          <w:tcPr>
            <w:tcW w:w="800" w:type="pct"/>
            <w:vMerge/>
            <w:shd w:val="clear" w:color="auto" w:fill="auto"/>
          </w:tcPr>
          <w:p w14:paraId="23D4F6B8" w14:textId="77777777" w:rsidR="00CD48C7" w:rsidRDefault="00CD48C7" w:rsidP="00F21F25"/>
        </w:tc>
        <w:tc>
          <w:tcPr>
            <w:tcW w:w="1869" w:type="pct"/>
            <w:shd w:val="clear" w:color="auto" w:fill="auto"/>
            <w:vAlign w:val="center"/>
          </w:tcPr>
          <w:p w14:paraId="3C09AEBC" w14:textId="0666DA15" w:rsidR="00CD48C7" w:rsidRPr="00CD48C7" w:rsidRDefault="00CD48C7" w:rsidP="00F21F25">
            <w:pPr>
              <w:pStyle w:val="Odstavecseseznamem"/>
              <w:numPr>
                <w:ilvl w:val="0"/>
                <w:numId w:val="8"/>
              </w:numPr>
            </w:pPr>
            <w:r w:rsidRPr="00CD48C7">
              <w:t>Rozpoznání zdrojů Phishingu, Anonymních Proxy a spojení na Command and Control centra Botnetů</w:t>
            </w:r>
          </w:p>
        </w:tc>
        <w:tc>
          <w:tcPr>
            <w:tcW w:w="543" w:type="pct"/>
            <w:shd w:val="clear" w:color="auto" w:fill="FFFF00"/>
          </w:tcPr>
          <w:p w14:paraId="5A813D7C" w14:textId="77777777" w:rsidR="00CD48C7" w:rsidRPr="00E87B35" w:rsidRDefault="00CD48C7" w:rsidP="00F21F25"/>
        </w:tc>
        <w:tc>
          <w:tcPr>
            <w:tcW w:w="1430" w:type="pct"/>
            <w:shd w:val="clear" w:color="auto" w:fill="FFFF00"/>
          </w:tcPr>
          <w:p w14:paraId="2B209A0F" w14:textId="77777777" w:rsidR="00CD48C7" w:rsidRPr="00E87B35" w:rsidRDefault="00CD48C7" w:rsidP="00F21F25"/>
        </w:tc>
      </w:tr>
      <w:tr w:rsidR="00CD48C7" w:rsidRPr="00AD76B0" w14:paraId="591C479C" w14:textId="77777777" w:rsidTr="00EA5C98">
        <w:trPr>
          <w:cantSplit/>
          <w:trHeight w:val="236"/>
          <w:jc w:val="center"/>
        </w:trPr>
        <w:tc>
          <w:tcPr>
            <w:tcW w:w="358" w:type="pct"/>
          </w:tcPr>
          <w:p w14:paraId="27CBFBB5" w14:textId="77777777" w:rsidR="00CD48C7" w:rsidRPr="00AD76B0" w:rsidRDefault="00CD48C7" w:rsidP="002D1608">
            <w:pPr>
              <w:pStyle w:val="Bezmezer"/>
              <w:numPr>
                <w:ilvl w:val="0"/>
                <w:numId w:val="50"/>
              </w:numPr>
            </w:pPr>
          </w:p>
        </w:tc>
        <w:tc>
          <w:tcPr>
            <w:tcW w:w="800" w:type="pct"/>
            <w:vMerge/>
            <w:shd w:val="clear" w:color="auto" w:fill="auto"/>
          </w:tcPr>
          <w:p w14:paraId="57841E67" w14:textId="77777777" w:rsidR="00CD48C7" w:rsidRDefault="00CD48C7" w:rsidP="00F21F25"/>
        </w:tc>
        <w:tc>
          <w:tcPr>
            <w:tcW w:w="1869" w:type="pct"/>
            <w:shd w:val="clear" w:color="auto" w:fill="auto"/>
            <w:vAlign w:val="center"/>
          </w:tcPr>
          <w:p w14:paraId="028F327C" w14:textId="05F6A6A8" w:rsidR="00CD48C7" w:rsidRPr="00CD48C7" w:rsidRDefault="00CD48C7" w:rsidP="00F21F25">
            <w:pPr>
              <w:pStyle w:val="Odstavecseseznamem"/>
              <w:numPr>
                <w:ilvl w:val="0"/>
                <w:numId w:val="8"/>
              </w:numPr>
            </w:pPr>
            <w:r w:rsidRPr="00CD48C7">
              <w:t>Ochrana dat a přihlašovacích údajů proti Man in the Browser útokům</w:t>
            </w:r>
          </w:p>
        </w:tc>
        <w:tc>
          <w:tcPr>
            <w:tcW w:w="543" w:type="pct"/>
            <w:shd w:val="clear" w:color="auto" w:fill="FFFF00"/>
          </w:tcPr>
          <w:p w14:paraId="4A906316" w14:textId="77777777" w:rsidR="00CD48C7" w:rsidRPr="00E87B35" w:rsidRDefault="00CD48C7" w:rsidP="00F21F25"/>
        </w:tc>
        <w:tc>
          <w:tcPr>
            <w:tcW w:w="1430" w:type="pct"/>
            <w:shd w:val="clear" w:color="auto" w:fill="FFFF00"/>
          </w:tcPr>
          <w:p w14:paraId="20362AFF" w14:textId="77777777" w:rsidR="00CD48C7" w:rsidRPr="00E87B35" w:rsidRDefault="00CD48C7" w:rsidP="00F21F25"/>
        </w:tc>
      </w:tr>
      <w:tr w:rsidR="00CD48C7" w:rsidRPr="00AD76B0" w14:paraId="0B465111" w14:textId="77777777" w:rsidTr="00EA5C98">
        <w:trPr>
          <w:cantSplit/>
          <w:trHeight w:val="236"/>
          <w:jc w:val="center"/>
        </w:trPr>
        <w:tc>
          <w:tcPr>
            <w:tcW w:w="358" w:type="pct"/>
          </w:tcPr>
          <w:p w14:paraId="76351594" w14:textId="77777777" w:rsidR="00CD48C7" w:rsidRPr="00AD76B0" w:rsidRDefault="00CD48C7" w:rsidP="002D1608">
            <w:pPr>
              <w:pStyle w:val="Bezmezer"/>
              <w:numPr>
                <w:ilvl w:val="0"/>
                <w:numId w:val="50"/>
              </w:numPr>
            </w:pPr>
          </w:p>
        </w:tc>
        <w:tc>
          <w:tcPr>
            <w:tcW w:w="800" w:type="pct"/>
            <w:vMerge/>
            <w:shd w:val="clear" w:color="auto" w:fill="auto"/>
          </w:tcPr>
          <w:p w14:paraId="6D89B650" w14:textId="77777777" w:rsidR="00CD48C7" w:rsidRDefault="00CD48C7" w:rsidP="00F21F25"/>
        </w:tc>
        <w:tc>
          <w:tcPr>
            <w:tcW w:w="1869" w:type="pct"/>
            <w:shd w:val="clear" w:color="auto" w:fill="auto"/>
            <w:vAlign w:val="center"/>
          </w:tcPr>
          <w:p w14:paraId="57241C76" w14:textId="377C0B42" w:rsidR="00CD48C7" w:rsidRPr="00CD48C7" w:rsidRDefault="00CD48C7" w:rsidP="00F21F25">
            <w:pPr>
              <w:pStyle w:val="Odstavecseseznamem"/>
              <w:numPr>
                <w:ilvl w:val="0"/>
                <w:numId w:val="8"/>
              </w:numPr>
            </w:pPr>
            <w:r w:rsidRPr="00CD48C7">
              <w:t>Ochrana pro DoS/DDoS útokům na aplikační úrovni pomocí průběžné analýzy stresu aplikace, analýzy povahy aplikačního provozu tzv. behaviorální analýzy a vylaďování ochrany aplikace za pomocí uplatňování dynamických signatur</w:t>
            </w:r>
          </w:p>
        </w:tc>
        <w:tc>
          <w:tcPr>
            <w:tcW w:w="543" w:type="pct"/>
            <w:shd w:val="clear" w:color="auto" w:fill="FFFF00"/>
          </w:tcPr>
          <w:p w14:paraId="1F64CF62" w14:textId="77777777" w:rsidR="00CD48C7" w:rsidRPr="00E87B35" w:rsidRDefault="00CD48C7" w:rsidP="00F21F25"/>
        </w:tc>
        <w:tc>
          <w:tcPr>
            <w:tcW w:w="1430" w:type="pct"/>
            <w:shd w:val="clear" w:color="auto" w:fill="FFFF00"/>
          </w:tcPr>
          <w:p w14:paraId="7974A762" w14:textId="77777777" w:rsidR="00CD48C7" w:rsidRPr="00E87B35" w:rsidRDefault="00CD48C7" w:rsidP="00F21F25"/>
        </w:tc>
      </w:tr>
      <w:tr w:rsidR="00CD48C7" w:rsidRPr="00AD76B0" w14:paraId="0097236A" w14:textId="77777777" w:rsidTr="00EA5C98">
        <w:trPr>
          <w:cantSplit/>
          <w:trHeight w:val="236"/>
          <w:jc w:val="center"/>
        </w:trPr>
        <w:tc>
          <w:tcPr>
            <w:tcW w:w="358" w:type="pct"/>
          </w:tcPr>
          <w:p w14:paraId="78A1193B" w14:textId="77777777" w:rsidR="00CD48C7" w:rsidRPr="00AD76B0" w:rsidRDefault="00CD48C7" w:rsidP="002D1608">
            <w:pPr>
              <w:pStyle w:val="Bezmezer"/>
              <w:numPr>
                <w:ilvl w:val="0"/>
                <w:numId w:val="50"/>
              </w:numPr>
            </w:pPr>
          </w:p>
        </w:tc>
        <w:tc>
          <w:tcPr>
            <w:tcW w:w="800" w:type="pct"/>
            <w:vMerge/>
            <w:shd w:val="clear" w:color="auto" w:fill="auto"/>
          </w:tcPr>
          <w:p w14:paraId="5751E810" w14:textId="77777777" w:rsidR="00CD48C7" w:rsidRDefault="00CD48C7" w:rsidP="00F21F25"/>
        </w:tc>
        <w:tc>
          <w:tcPr>
            <w:tcW w:w="1869" w:type="pct"/>
            <w:shd w:val="clear" w:color="auto" w:fill="auto"/>
            <w:vAlign w:val="center"/>
          </w:tcPr>
          <w:p w14:paraId="7C40A2EC" w14:textId="49E27223" w:rsidR="00CD48C7" w:rsidRPr="00CD48C7" w:rsidRDefault="00CD48C7" w:rsidP="00F21F25">
            <w:pPr>
              <w:pStyle w:val="Odstavecseseznamem"/>
              <w:numPr>
                <w:ilvl w:val="0"/>
                <w:numId w:val="8"/>
              </w:numPr>
            </w:pPr>
            <w:r w:rsidRPr="00CD48C7">
              <w:t>Podpora importu souboru Swagger pro definici security politiky pro ochranu API</w:t>
            </w:r>
          </w:p>
        </w:tc>
        <w:tc>
          <w:tcPr>
            <w:tcW w:w="543" w:type="pct"/>
            <w:shd w:val="clear" w:color="auto" w:fill="FFFF00"/>
          </w:tcPr>
          <w:p w14:paraId="56B73444" w14:textId="77777777" w:rsidR="00CD48C7" w:rsidRPr="00E87B35" w:rsidRDefault="00CD48C7" w:rsidP="00F21F25"/>
        </w:tc>
        <w:tc>
          <w:tcPr>
            <w:tcW w:w="1430" w:type="pct"/>
            <w:shd w:val="clear" w:color="auto" w:fill="FFFF00"/>
          </w:tcPr>
          <w:p w14:paraId="4D5CEA58" w14:textId="77777777" w:rsidR="00CD48C7" w:rsidRPr="00E87B35" w:rsidRDefault="00CD48C7" w:rsidP="00F21F25"/>
        </w:tc>
      </w:tr>
      <w:tr w:rsidR="00CD48C7" w:rsidRPr="00AD76B0" w14:paraId="2E9A4D98" w14:textId="77777777" w:rsidTr="00EA5C98">
        <w:trPr>
          <w:cantSplit/>
          <w:trHeight w:val="236"/>
          <w:jc w:val="center"/>
        </w:trPr>
        <w:tc>
          <w:tcPr>
            <w:tcW w:w="358" w:type="pct"/>
          </w:tcPr>
          <w:p w14:paraId="617A96D0" w14:textId="77777777" w:rsidR="00CD48C7" w:rsidRPr="00AD76B0" w:rsidRDefault="00CD48C7" w:rsidP="002D1608">
            <w:pPr>
              <w:pStyle w:val="Bezmezer"/>
              <w:numPr>
                <w:ilvl w:val="0"/>
                <w:numId w:val="50"/>
              </w:numPr>
            </w:pPr>
          </w:p>
        </w:tc>
        <w:tc>
          <w:tcPr>
            <w:tcW w:w="800" w:type="pct"/>
            <w:vMerge/>
            <w:shd w:val="clear" w:color="auto" w:fill="auto"/>
          </w:tcPr>
          <w:p w14:paraId="36F89D2D" w14:textId="77777777" w:rsidR="00CD48C7" w:rsidRDefault="00CD48C7" w:rsidP="0085573E"/>
        </w:tc>
        <w:tc>
          <w:tcPr>
            <w:tcW w:w="1869" w:type="pct"/>
            <w:shd w:val="clear" w:color="auto" w:fill="auto"/>
            <w:vAlign w:val="center"/>
          </w:tcPr>
          <w:p w14:paraId="7AB2AB99" w14:textId="1238F12C" w:rsidR="00CD48C7" w:rsidRPr="00CD48C7" w:rsidRDefault="00CD48C7" w:rsidP="0085573E">
            <w:pPr>
              <w:pStyle w:val="Odstavecseseznamem"/>
              <w:numPr>
                <w:ilvl w:val="0"/>
                <w:numId w:val="8"/>
              </w:numPr>
            </w:pPr>
            <w:r w:rsidRPr="00CD48C7">
              <w:t>Podpora využití CI/CD pipeline pro nasazování security politik WAF na webových aplikacích</w:t>
            </w:r>
          </w:p>
        </w:tc>
        <w:tc>
          <w:tcPr>
            <w:tcW w:w="543" w:type="pct"/>
            <w:shd w:val="clear" w:color="auto" w:fill="FFFF00"/>
          </w:tcPr>
          <w:p w14:paraId="336E0E22" w14:textId="77777777" w:rsidR="00CD48C7" w:rsidRPr="00E87B35" w:rsidRDefault="00CD48C7" w:rsidP="0085573E"/>
        </w:tc>
        <w:tc>
          <w:tcPr>
            <w:tcW w:w="1430" w:type="pct"/>
            <w:shd w:val="clear" w:color="auto" w:fill="FFFF00"/>
          </w:tcPr>
          <w:p w14:paraId="20210A71" w14:textId="77777777" w:rsidR="00CD48C7" w:rsidRPr="00E87B35" w:rsidRDefault="00CD48C7" w:rsidP="0085573E"/>
        </w:tc>
      </w:tr>
      <w:tr w:rsidR="0085573E" w:rsidRPr="00AD76B0" w14:paraId="6F554903" w14:textId="77777777" w:rsidTr="00243215">
        <w:trPr>
          <w:cantSplit/>
          <w:trHeight w:val="236"/>
          <w:jc w:val="center"/>
        </w:trPr>
        <w:tc>
          <w:tcPr>
            <w:tcW w:w="358" w:type="pct"/>
          </w:tcPr>
          <w:p w14:paraId="45919D6B" w14:textId="77777777" w:rsidR="0085573E" w:rsidRPr="00AD76B0" w:rsidRDefault="0085573E" w:rsidP="002D1608">
            <w:pPr>
              <w:pStyle w:val="Bezmezer"/>
              <w:numPr>
                <w:ilvl w:val="0"/>
                <w:numId w:val="50"/>
              </w:numPr>
            </w:pPr>
          </w:p>
        </w:tc>
        <w:tc>
          <w:tcPr>
            <w:tcW w:w="800" w:type="pct"/>
            <w:vMerge w:val="restart"/>
            <w:shd w:val="clear" w:color="auto" w:fill="auto"/>
            <w:vAlign w:val="center"/>
          </w:tcPr>
          <w:p w14:paraId="7E50F29A" w14:textId="67390033" w:rsidR="0085573E" w:rsidRDefault="0085573E" w:rsidP="00567827">
            <w:r>
              <w:t>Vlastnosti řízení provozu</w:t>
            </w:r>
          </w:p>
        </w:tc>
        <w:tc>
          <w:tcPr>
            <w:tcW w:w="1869" w:type="pct"/>
            <w:shd w:val="clear" w:color="auto" w:fill="auto"/>
            <w:vAlign w:val="center"/>
          </w:tcPr>
          <w:p w14:paraId="0277EAE5" w14:textId="07FD6972" w:rsidR="0085573E" w:rsidRPr="00CD48C7" w:rsidRDefault="0085573E" w:rsidP="0085573E">
            <w:pPr>
              <w:pStyle w:val="Odstavecseseznamem"/>
              <w:numPr>
                <w:ilvl w:val="0"/>
                <w:numId w:val="8"/>
              </w:numPr>
            </w:pPr>
            <w:r w:rsidRPr="00CD48C7">
              <w:t>Možnost připojení k monitorovacím nástrojům třetích stran prostřednictvím otevřeného API</w:t>
            </w:r>
          </w:p>
        </w:tc>
        <w:tc>
          <w:tcPr>
            <w:tcW w:w="543" w:type="pct"/>
            <w:shd w:val="clear" w:color="auto" w:fill="FFFF00"/>
          </w:tcPr>
          <w:p w14:paraId="4D7B0ADD" w14:textId="77777777" w:rsidR="0085573E" w:rsidRPr="00E87B35" w:rsidRDefault="0085573E" w:rsidP="0085573E"/>
        </w:tc>
        <w:tc>
          <w:tcPr>
            <w:tcW w:w="1430" w:type="pct"/>
            <w:shd w:val="clear" w:color="auto" w:fill="FFFF00"/>
          </w:tcPr>
          <w:p w14:paraId="045C988F" w14:textId="77777777" w:rsidR="0085573E" w:rsidRPr="00E87B35" w:rsidRDefault="0085573E" w:rsidP="0085573E"/>
        </w:tc>
      </w:tr>
      <w:tr w:rsidR="0085573E" w:rsidRPr="00AD76B0" w14:paraId="3423B2F6" w14:textId="77777777" w:rsidTr="00EA5C98">
        <w:trPr>
          <w:cantSplit/>
          <w:trHeight w:val="236"/>
          <w:jc w:val="center"/>
        </w:trPr>
        <w:tc>
          <w:tcPr>
            <w:tcW w:w="358" w:type="pct"/>
          </w:tcPr>
          <w:p w14:paraId="397461DD" w14:textId="77777777" w:rsidR="0085573E" w:rsidRPr="00AD76B0" w:rsidRDefault="0085573E" w:rsidP="002D1608">
            <w:pPr>
              <w:pStyle w:val="Bezmezer"/>
              <w:numPr>
                <w:ilvl w:val="0"/>
                <w:numId w:val="50"/>
              </w:numPr>
            </w:pPr>
          </w:p>
        </w:tc>
        <w:tc>
          <w:tcPr>
            <w:tcW w:w="800" w:type="pct"/>
            <w:vMerge/>
            <w:shd w:val="clear" w:color="auto" w:fill="auto"/>
          </w:tcPr>
          <w:p w14:paraId="40DB3FEA" w14:textId="77777777" w:rsidR="0085573E" w:rsidRDefault="0085573E" w:rsidP="0085573E"/>
        </w:tc>
        <w:tc>
          <w:tcPr>
            <w:tcW w:w="1869" w:type="pct"/>
            <w:shd w:val="clear" w:color="auto" w:fill="auto"/>
            <w:vAlign w:val="center"/>
          </w:tcPr>
          <w:p w14:paraId="362FCBAD" w14:textId="1FC2F3D0" w:rsidR="0085573E" w:rsidRPr="00CD48C7" w:rsidRDefault="0085573E" w:rsidP="0085573E">
            <w:pPr>
              <w:pStyle w:val="Odstavecseseznamem"/>
              <w:numPr>
                <w:ilvl w:val="0"/>
                <w:numId w:val="8"/>
              </w:numPr>
            </w:pPr>
            <w:r w:rsidRPr="00CD48C7">
              <w:t>Podpora REST API</w:t>
            </w:r>
          </w:p>
        </w:tc>
        <w:tc>
          <w:tcPr>
            <w:tcW w:w="543" w:type="pct"/>
            <w:shd w:val="clear" w:color="auto" w:fill="FFFF00"/>
          </w:tcPr>
          <w:p w14:paraId="62A57341" w14:textId="77777777" w:rsidR="0085573E" w:rsidRPr="00E87B35" w:rsidRDefault="0085573E" w:rsidP="0085573E"/>
        </w:tc>
        <w:tc>
          <w:tcPr>
            <w:tcW w:w="1430" w:type="pct"/>
            <w:shd w:val="clear" w:color="auto" w:fill="FFFF00"/>
          </w:tcPr>
          <w:p w14:paraId="0043626D" w14:textId="77777777" w:rsidR="0085573E" w:rsidRPr="00E87B35" w:rsidRDefault="0085573E" w:rsidP="0085573E"/>
        </w:tc>
      </w:tr>
      <w:tr w:rsidR="0085573E" w:rsidRPr="00AD76B0" w14:paraId="0F8094F5" w14:textId="77777777" w:rsidTr="00EA5C98">
        <w:trPr>
          <w:cantSplit/>
          <w:trHeight w:val="236"/>
          <w:jc w:val="center"/>
        </w:trPr>
        <w:tc>
          <w:tcPr>
            <w:tcW w:w="358" w:type="pct"/>
          </w:tcPr>
          <w:p w14:paraId="1C418EEE" w14:textId="77777777" w:rsidR="0085573E" w:rsidRPr="00AD76B0" w:rsidRDefault="0085573E" w:rsidP="002D1608">
            <w:pPr>
              <w:pStyle w:val="Bezmezer"/>
              <w:numPr>
                <w:ilvl w:val="0"/>
                <w:numId w:val="50"/>
              </w:numPr>
            </w:pPr>
          </w:p>
        </w:tc>
        <w:tc>
          <w:tcPr>
            <w:tcW w:w="800" w:type="pct"/>
            <w:vMerge/>
            <w:shd w:val="clear" w:color="auto" w:fill="auto"/>
          </w:tcPr>
          <w:p w14:paraId="1A1508EB" w14:textId="77777777" w:rsidR="0085573E" w:rsidRDefault="0085573E" w:rsidP="0085573E"/>
        </w:tc>
        <w:tc>
          <w:tcPr>
            <w:tcW w:w="1869" w:type="pct"/>
            <w:shd w:val="clear" w:color="auto" w:fill="auto"/>
            <w:vAlign w:val="center"/>
          </w:tcPr>
          <w:p w14:paraId="3403EBA6" w14:textId="15102B49" w:rsidR="0085573E" w:rsidRPr="00CD48C7" w:rsidRDefault="0085573E" w:rsidP="0085573E">
            <w:pPr>
              <w:pStyle w:val="Odstavecseseznamem"/>
              <w:numPr>
                <w:ilvl w:val="0"/>
                <w:numId w:val="8"/>
              </w:numPr>
            </w:pPr>
            <w:r w:rsidRPr="00CD48C7">
              <w:t>Autentizace klientů přes LDAP/Radius</w:t>
            </w:r>
          </w:p>
        </w:tc>
        <w:tc>
          <w:tcPr>
            <w:tcW w:w="543" w:type="pct"/>
            <w:shd w:val="clear" w:color="auto" w:fill="FFFF00"/>
          </w:tcPr>
          <w:p w14:paraId="157415B3" w14:textId="77777777" w:rsidR="0085573E" w:rsidRPr="00E87B35" w:rsidRDefault="0085573E" w:rsidP="0085573E"/>
        </w:tc>
        <w:tc>
          <w:tcPr>
            <w:tcW w:w="1430" w:type="pct"/>
            <w:shd w:val="clear" w:color="auto" w:fill="FFFF00"/>
          </w:tcPr>
          <w:p w14:paraId="21713810" w14:textId="77777777" w:rsidR="0085573E" w:rsidRPr="00E87B35" w:rsidRDefault="0085573E" w:rsidP="0085573E"/>
        </w:tc>
      </w:tr>
      <w:tr w:rsidR="0085573E" w:rsidRPr="00AD76B0" w14:paraId="013E6637" w14:textId="77777777" w:rsidTr="00EA5C98">
        <w:trPr>
          <w:cantSplit/>
          <w:trHeight w:val="236"/>
          <w:jc w:val="center"/>
        </w:trPr>
        <w:tc>
          <w:tcPr>
            <w:tcW w:w="358" w:type="pct"/>
          </w:tcPr>
          <w:p w14:paraId="7E86C170" w14:textId="77777777" w:rsidR="0085573E" w:rsidRPr="00AD76B0" w:rsidRDefault="0085573E" w:rsidP="002D1608">
            <w:pPr>
              <w:pStyle w:val="Bezmezer"/>
              <w:numPr>
                <w:ilvl w:val="0"/>
                <w:numId w:val="50"/>
              </w:numPr>
            </w:pPr>
          </w:p>
        </w:tc>
        <w:tc>
          <w:tcPr>
            <w:tcW w:w="800" w:type="pct"/>
            <w:vMerge/>
            <w:shd w:val="clear" w:color="auto" w:fill="auto"/>
          </w:tcPr>
          <w:p w14:paraId="12B7E19F" w14:textId="77777777" w:rsidR="0085573E" w:rsidRDefault="0085573E" w:rsidP="0085573E"/>
        </w:tc>
        <w:tc>
          <w:tcPr>
            <w:tcW w:w="1869" w:type="pct"/>
            <w:shd w:val="clear" w:color="auto" w:fill="auto"/>
            <w:vAlign w:val="center"/>
          </w:tcPr>
          <w:p w14:paraId="33575506" w14:textId="28595641" w:rsidR="0085573E" w:rsidRPr="00CD48C7" w:rsidRDefault="0085573E" w:rsidP="0085573E">
            <w:pPr>
              <w:pStyle w:val="Odstavecseseznamem"/>
              <w:numPr>
                <w:ilvl w:val="0"/>
                <w:numId w:val="8"/>
              </w:numPr>
            </w:pPr>
            <w:r w:rsidRPr="00CD48C7">
              <w:t>Povolení/zakázání ICMP a ARP pro VIP</w:t>
            </w:r>
          </w:p>
        </w:tc>
        <w:tc>
          <w:tcPr>
            <w:tcW w:w="543" w:type="pct"/>
            <w:shd w:val="clear" w:color="auto" w:fill="FFFF00"/>
          </w:tcPr>
          <w:p w14:paraId="38658CDD" w14:textId="77777777" w:rsidR="0085573E" w:rsidRPr="00E87B35" w:rsidRDefault="0085573E" w:rsidP="0085573E"/>
        </w:tc>
        <w:tc>
          <w:tcPr>
            <w:tcW w:w="1430" w:type="pct"/>
            <w:shd w:val="clear" w:color="auto" w:fill="FFFF00"/>
          </w:tcPr>
          <w:p w14:paraId="2AD9D147" w14:textId="77777777" w:rsidR="0085573E" w:rsidRPr="00E87B35" w:rsidRDefault="0085573E" w:rsidP="0085573E"/>
        </w:tc>
      </w:tr>
      <w:tr w:rsidR="0085573E" w:rsidRPr="00AD76B0" w14:paraId="68B3C0D6" w14:textId="77777777" w:rsidTr="00EA5C98">
        <w:trPr>
          <w:cantSplit/>
          <w:trHeight w:val="236"/>
          <w:jc w:val="center"/>
        </w:trPr>
        <w:tc>
          <w:tcPr>
            <w:tcW w:w="358" w:type="pct"/>
          </w:tcPr>
          <w:p w14:paraId="19CCF5A6" w14:textId="77777777" w:rsidR="0085573E" w:rsidRPr="00AD76B0" w:rsidRDefault="0085573E" w:rsidP="002D1608">
            <w:pPr>
              <w:pStyle w:val="Bezmezer"/>
              <w:numPr>
                <w:ilvl w:val="0"/>
                <w:numId w:val="50"/>
              </w:numPr>
            </w:pPr>
          </w:p>
        </w:tc>
        <w:tc>
          <w:tcPr>
            <w:tcW w:w="800" w:type="pct"/>
            <w:vMerge/>
            <w:shd w:val="clear" w:color="auto" w:fill="auto"/>
          </w:tcPr>
          <w:p w14:paraId="66F8A497" w14:textId="77777777" w:rsidR="0085573E" w:rsidRDefault="0085573E" w:rsidP="0085573E"/>
        </w:tc>
        <w:tc>
          <w:tcPr>
            <w:tcW w:w="1869" w:type="pct"/>
            <w:shd w:val="clear" w:color="auto" w:fill="auto"/>
            <w:vAlign w:val="center"/>
          </w:tcPr>
          <w:p w14:paraId="6BCF130A" w14:textId="374B5CC6" w:rsidR="0085573E" w:rsidRPr="00CD48C7" w:rsidRDefault="0085573E" w:rsidP="0085573E">
            <w:pPr>
              <w:pStyle w:val="Odstavecseseznamem"/>
              <w:numPr>
                <w:ilvl w:val="0"/>
                <w:numId w:val="8"/>
              </w:numPr>
            </w:pPr>
            <w:r w:rsidRPr="00CD48C7">
              <w:t xml:space="preserve">Podpora vysokorychlostního granulárního logování / logování per aplikace / bez omezení výkonnosti zařízení </w:t>
            </w:r>
          </w:p>
        </w:tc>
        <w:tc>
          <w:tcPr>
            <w:tcW w:w="543" w:type="pct"/>
            <w:shd w:val="clear" w:color="auto" w:fill="FFFF00"/>
          </w:tcPr>
          <w:p w14:paraId="021A4CD7" w14:textId="77777777" w:rsidR="0085573E" w:rsidRPr="00E87B35" w:rsidRDefault="0085573E" w:rsidP="0085573E"/>
        </w:tc>
        <w:tc>
          <w:tcPr>
            <w:tcW w:w="1430" w:type="pct"/>
            <w:shd w:val="clear" w:color="auto" w:fill="FFFF00"/>
          </w:tcPr>
          <w:p w14:paraId="46027E4A" w14:textId="77777777" w:rsidR="0085573E" w:rsidRPr="00E87B35" w:rsidRDefault="0085573E" w:rsidP="0085573E"/>
        </w:tc>
      </w:tr>
      <w:tr w:rsidR="0085573E" w:rsidRPr="00AD76B0" w14:paraId="7F933D98" w14:textId="77777777" w:rsidTr="00EA5C98">
        <w:trPr>
          <w:cantSplit/>
          <w:trHeight w:val="236"/>
          <w:jc w:val="center"/>
        </w:trPr>
        <w:tc>
          <w:tcPr>
            <w:tcW w:w="358" w:type="pct"/>
          </w:tcPr>
          <w:p w14:paraId="0E0D3427" w14:textId="77777777" w:rsidR="0085573E" w:rsidRPr="00AD76B0" w:rsidRDefault="0085573E" w:rsidP="002D1608">
            <w:pPr>
              <w:pStyle w:val="Bezmezer"/>
              <w:numPr>
                <w:ilvl w:val="0"/>
                <w:numId w:val="50"/>
              </w:numPr>
            </w:pPr>
          </w:p>
        </w:tc>
        <w:tc>
          <w:tcPr>
            <w:tcW w:w="800" w:type="pct"/>
            <w:vMerge/>
            <w:shd w:val="clear" w:color="auto" w:fill="auto"/>
          </w:tcPr>
          <w:p w14:paraId="2B967B42" w14:textId="77777777" w:rsidR="0085573E" w:rsidRDefault="0085573E" w:rsidP="0085573E"/>
        </w:tc>
        <w:tc>
          <w:tcPr>
            <w:tcW w:w="1869" w:type="pct"/>
            <w:shd w:val="clear" w:color="auto" w:fill="auto"/>
            <w:vAlign w:val="center"/>
          </w:tcPr>
          <w:p w14:paraId="47036A91" w14:textId="053BB9B3" w:rsidR="0085573E" w:rsidRPr="00CD48C7" w:rsidRDefault="0085573E" w:rsidP="0085573E">
            <w:pPr>
              <w:pStyle w:val="Odstavecseseznamem"/>
              <w:numPr>
                <w:ilvl w:val="0"/>
                <w:numId w:val="8"/>
              </w:numPr>
            </w:pPr>
            <w:r w:rsidRPr="00DD2A01">
              <w:t xml:space="preserve">Podpora </w:t>
            </w:r>
            <w:r w:rsidR="00150139" w:rsidRPr="00DD2A01">
              <w:t>různých</w:t>
            </w:r>
            <w:r w:rsidR="00DD2A01" w:rsidRPr="00DD2A01">
              <w:t xml:space="preserve"> metod</w:t>
            </w:r>
            <w:r w:rsidRPr="00DD2A01">
              <w:t xml:space="preserve"> rozvažování zátěže</w:t>
            </w:r>
          </w:p>
        </w:tc>
        <w:tc>
          <w:tcPr>
            <w:tcW w:w="543" w:type="pct"/>
            <w:shd w:val="clear" w:color="auto" w:fill="FFFF00"/>
          </w:tcPr>
          <w:p w14:paraId="691C237A" w14:textId="77777777" w:rsidR="0085573E" w:rsidRPr="00E87B35" w:rsidRDefault="0085573E" w:rsidP="0085573E"/>
        </w:tc>
        <w:tc>
          <w:tcPr>
            <w:tcW w:w="1430" w:type="pct"/>
            <w:shd w:val="clear" w:color="auto" w:fill="FFFF00"/>
          </w:tcPr>
          <w:p w14:paraId="7789E140" w14:textId="77777777" w:rsidR="0085573E" w:rsidRPr="00E87B35" w:rsidRDefault="0085573E" w:rsidP="0085573E"/>
        </w:tc>
      </w:tr>
      <w:tr w:rsidR="0085573E" w:rsidRPr="00AD76B0" w14:paraId="0F1668DD" w14:textId="77777777" w:rsidTr="00EA5C98">
        <w:trPr>
          <w:cantSplit/>
          <w:trHeight w:val="236"/>
          <w:jc w:val="center"/>
        </w:trPr>
        <w:tc>
          <w:tcPr>
            <w:tcW w:w="358" w:type="pct"/>
          </w:tcPr>
          <w:p w14:paraId="1212333B" w14:textId="77777777" w:rsidR="0085573E" w:rsidRPr="00AD76B0" w:rsidRDefault="0085573E" w:rsidP="002D1608">
            <w:pPr>
              <w:pStyle w:val="Bezmezer"/>
              <w:numPr>
                <w:ilvl w:val="0"/>
                <w:numId w:val="50"/>
              </w:numPr>
            </w:pPr>
          </w:p>
        </w:tc>
        <w:tc>
          <w:tcPr>
            <w:tcW w:w="800" w:type="pct"/>
            <w:vMerge/>
            <w:shd w:val="clear" w:color="auto" w:fill="auto"/>
          </w:tcPr>
          <w:p w14:paraId="5F442564" w14:textId="77777777" w:rsidR="0085573E" w:rsidRDefault="0085573E" w:rsidP="0085573E"/>
        </w:tc>
        <w:tc>
          <w:tcPr>
            <w:tcW w:w="1869" w:type="pct"/>
            <w:shd w:val="clear" w:color="auto" w:fill="auto"/>
            <w:vAlign w:val="center"/>
          </w:tcPr>
          <w:p w14:paraId="545B47B1" w14:textId="7B213C59" w:rsidR="0085573E" w:rsidRPr="00CD48C7" w:rsidRDefault="0085573E" w:rsidP="0085573E">
            <w:pPr>
              <w:pStyle w:val="Odstavecseseznamem"/>
              <w:numPr>
                <w:ilvl w:val="0"/>
                <w:numId w:val="8"/>
              </w:numPr>
            </w:pPr>
            <w:r w:rsidRPr="00CD48C7">
              <w:t>Podpora filtrace paketů</w:t>
            </w:r>
          </w:p>
        </w:tc>
        <w:tc>
          <w:tcPr>
            <w:tcW w:w="543" w:type="pct"/>
            <w:shd w:val="clear" w:color="auto" w:fill="FFFF00"/>
          </w:tcPr>
          <w:p w14:paraId="4CDA2D63" w14:textId="77777777" w:rsidR="0085573E" w:rsidRPr="00E87B35" w:rsidRDefault="0085573E" w:rsidP="0085573E"/>
        </w:tc>
        <w:tc>
          <w:tcPr>
            <w:tcW w:w="1430" w:type="pct"/>
            <w:shd w:val="clear" w:color="auto" w:fill="FFFF00"/>
          </w:tcPr>
          <w:p w14:paraId="690C11DE" w14:textId="77777777" w:rsidR="0085573E" w:rsidRPr="00E87B35" w:rsidRDefault="0085573E" w:rsidP="0085573E"/>
        </w:tc>
      </w:tr>
      <w:tr w:rsidR="0085573E" w:rsidRPr="00AD76B0" w14:paraId="0B96A6D0" w14:textId="77777777" w:rsidTr="00EA5C98">
        <w:trPr>
          <w:cantSplit/>
          <w:trHeight w:val="236"/>
          <w:jc w:val="center"/>
        </w:trPr>
        <w:tc>
          <w:tcPr>
            <w:tcW w:w="358" w:type="pct"/>
          </w:tcPr>
          <w:p w14:paraId="5A20595F" w14:textId="77777777" w:rsidR="0085573E" w:rsidRPr="00AD76B0" w:rsidRDefault="0085573E" w:rsidP="002D1608">
            <w:pPr>
              <w:pStyle w:val="Bezmezer"/>
              <w:numPr>
                <w:ilvl w:val="0"/>
                <w:numId w:val="50"/>
              </w:numPr>
            </w:pPr>
          </w:p>
        </w:tc>
        <w:tc>
          <w:tcPr>
            <w:tcW w:w="800" w:type="pct"/>
            <w:vMerge/>
            <w:shd w:val="clear" w:color="auto" w:fill="auto"/>
          </w:tcPr>
          <w:p w14:paraId="261164FC" w14:textId="77777777" w:rsidR="0085573E" w:rsidRDefault="0085573E" w:rsidP="0085573E"/>
        </w:tc>
        <w:tc>
          <w:tcPr>
            <w:tcW w:w="1869" w:type="pct"/>
            <w:shd w:val="clear" w:color="auto" w:fill="auto"/>
            <w:vAlign w:val="center"/>
          </w:tcPr>
          <w:p w14:paraId="045BD85D" w14:textId="45150CE1" w:rsidR="0085573E" w:rsidRPr="00CD48C7" w:rsidRDefault="0085573E" w:rsidP="0085573E">
            <w:pPr>
              <w:pStyle w:val="Odstavecseseznamem"/>
              <w:numPr>
                <w:ilvl w:val="0"/>
                <w:numId w:val="8"/>
              </w:numPr>
            </w:pPr>
            <w:r w:rsidRPr="00CD48C7">
              <w:t>Podpora ToS, QoS (marking/preservation/mimic)</w:t>
            </w:r>
          </w:p>
        </w:tc>
        <w:tc>
          <w:tcPr>
            <w:tcW w:w="543" w:type="pct"/>
            <w:shd w:val="clear" w:color="auto" w:fill="FFFF00"/>
          </w:tcPr>
          <w:p w14:paraId="52881FD5" w14:textId="77777777" w:rsidR="0085573E" w:rsidRPr="00E87B35" w:rsidRDefault="0085573E" w:rsidP="0085573E"/>
        </w:tc>
        <w:tc>
          <w:tcPr>
            <w:tcW w:w="1430" w:type="pct"/>
            <w:shd w:val="clear" w:color="auto" w:fill="FFFF00"/>
          </w:tcPr>
          <w:p w14:paraId="4B3A031F" w14:textId="77777777" w:rsidR="0085573E" w:rsidRPr="00E87B35" w:rsidRDefault="0085573E" w:rsidP="0085573E"/>
        </w:tc>
      </w:tr>
      <w:tr w:rsidR="0085573E" w:rsidRPr="00AD76B0" w14:paraId="11AEAA45" w14:textId="77777777" w:rsidTr="00EA5C98">
        <w:trPr>
          <w:cantSplit/>
          <w:trHeight w:val="236"/>
          <w:jc w:val="center"/>
        </w:trPr>
        <w:tc>
          <w:tcPr>
            <w:tcW w:w="358" w:type="pct"/>
          </w:tcPr>
          <w:p w14:paraId="33F84EED" w14:textId="77777777" w:rsidR="0085573E" w:rsidRPr="00AD76B0" w:rsidRDefault="0085573E" w:rsidP="002D1608">
            <w:pPr>
              <w:pStyle w:val="Bezmezer"/>
              <w:numPr>
                <w:ilvl w:val="0"/>
                <w:numId w:val="50"/>
              </w:numPr>
            </w:pPr>
          </w:p>
        </w:tc>
        <w:tc>
          <w:tcPr>
            <w:tcW w:w="800" w:type="pct"/>
            <w:vMerge/>
            <w:shd w:val="clear" w:color="auto" w:fill="auto"/>
          </w:tcPr>
          <w:p w14:paraId="57F8BA01" w14:textId="77777777" w:rsidR="0085573E" w:rsidRDefault="0085573E" w:rsidP="0085573E"/>
        </w:tc>
        <w:tc>
          <w:tcPr>
            <w:tcW w:w="1869" w:type="pct"/>
            <w:shd w:val="clear" w:color="auto" w:fill="auto"/>
            <w:vAlign w:val="center"/>
          </w:tcPr>
          <w:p w14:paraId="7C04A561" w14:textId="21AB04C8" w:rsidR="0085573E" w:rsidRPr="00CD48C7" w:rsidRDefault="0085573E" w:rsidP="0085573E">
            <w:pPr>
              <w:pStyle w:val="Odstavecseseznamem"/>
              <w:numPr>
                <w:ilvl w:val="0"/>
                <w:numId w:val="8"/>
              </w:numPr>
            </w:pPr>
            <w:r w:rsidRPr="00CD48C7">
              <w:t>Podpora rozvažování zátěže založené na poměrech (ratio) s CARP perzistencí</w:t>
            </w:r>
          </w:p>
        </w:tc>
        <w:tc>
          <w:tcPr>
            <w:tcW w:w="543" w:type="pct"/>
            <w:shd w:val="clear" w:color="auto" w:fill="FFFF00"/>
          </w:tcPr>
          <w:p w14:paraId="59498574" w14:textId="77777777" w:rsidR="0085573E" w:rsidRPr="00E87B35" w:rsidRDefault="0085573E" w:rsidP="0085573E"/>
        </w:tc>
        <w:tc>
          <w:tcPr>
            <w:tcW w:w="1430" w:type="pct"/>
            <w:shd w:val="clear" w:color="auto" w:fill="FFFF00"/>
          </w:tcPr>
          <w:p w14:paraId="74919FDC" w14:textId="77777777" w:rsidR="0085573E" w:rsidRPr="00E87B35" w:rsidRDefault="0085573E" w:rsidP="0085573E"/>
        </w:tc>
      </w:tr>
      <w:tr w:rsidR="0085573E" w:rsidRPr="00AD76B0" w14:paraId="06FB3299" w14:textId="77777777" w:rsidTr="00EA5C98">
        <w:trPr>
          <w:cantSplit/>
          <w:trHeight w:val="236"/>
          <w:jc w:val="center"/>
        </w:trPr>
        <w:tc>
          <w:tcPr>
            <w:tcW w:w="358" w:type="pct"/>
          </w:tcPr>
          <w:p w14:paraId="048EB218" w14:textId="77777777" w:rsidR="0085573E" w:rsidRPr="00AD76B0" w:rsidRDefault="0085573E" w:rsidP="002D1608">
            <w:pPr>
              <w:pStyle w:val="Bezmezer"/>
              <w:numPr>
                <w:ilvl w:val="0"/>
                <w:numId w:val="50"/>
              </w:numPr>
            </w:pPr>
          </w:p>
        </w:tc>
        <w:tc>
          <w:tcPr>
            <w:tcW w:w="800" w:type="pct"/>
            <w:vMerge/>
            <w:shd w:val="clear" w:color="auto" w:fill="auto"/>
          </w:tcPr>
          <w:p w14:paraId="7152EC4D" w14:textId="77777777" w:rsidR="0085573E" w:rsidRDefault="0085573E" w:rsidP="0085573E"/>
        </w:tc>
        <w:tc>
          <w:tcPr>
            <w:tcW w:w="1869" w:type="pct"/>
            <w:shd w:val="clear" w:color="auto" w:fill="auto"/>
            <w:vAlign w:val="center"/>
          </w:tcPr>
          <w:p w14:paraId="15403EE9" w14:textId="38E33975" w:rsidR="0085573E" w:rsidRPr="00CD48C7" w:rsidRDefault="0085573E" w:rsidP="0085573E">
            <w:pPr>
              <w:pStyle w:val="Odstavecseseznamem"/>
              <w:numPr>
                <w:ilvl w:val="0"/>
                <w:numId w:val="8"/>
              </w:numPr>
            </w:pPr>
            <w:r w:rsidRPr="00CD48C7">
              <w:t>Podpora SSL certifikátů podepsaných SHA-2 algoritmem</w:t>
            </w:r>
          </w:p>
        </w:tc>
        <w:tc>
          <w:tcPr>
            <w:tcW w:w="543" w:type="pct"/>
            <w:shd w:val="clear" w:color="auto" w:fill="FFFF00"/>
          </w:tcPr>
          <w:p w14:paraId="5CBA2AB6" w14:textId="77777777" w:rsidR="0085573E" w:rsidRPr="00E87B35" w:rsidRDefault="0085573E" w:rsidP="0085573E"/>
        </w:tc>
        <w:tc>
          <w:tcPr>
            <w:tcW w:w="1430" w:type="pct"/>
            <w:shd w:val="clear" w:color="auto" w:fill="FFFF00"/>
          </w:tcPr>
          <w:p w14:paraId="6D057F8D" w14:textId="77777777" w:rsidR="0085573E" w:rsidRPr="00E87B35" w:rsidRDefault="0085573E" w:rsidP="0085573E"/>
        </w:tc>
      </w:tr>
      <w:tr w:rsidR="0085573E" w:rsidRPr="00AD76B0" w14:paraId="1132D8E6" w14:textId="77777777" w:rsidTr="00EA5C98">
        <w:trPr>
          <w:cantSplit/>
          <w:trHeight w:val="236"/>
          <w:jc w:val="center"/>
        </w:trPr>
        <w:tc>
          <w:tcPr>
            <w:tcW w:w="358" w:type="pct"/>
          </w:tcPr>
          <w:p w14:paraId="0C35F2B4" w14:textId="77777777" w:rsidR="0085573E" w:rsidRPr="00AD76B0" w:rsidRDefault="0085573E" w:rsidP="002D1608">
            <w:pPr>
              <w:pStyle w:val="Bezmezer"/>
              <w:numPr>
                <w:ilvl w:val="0"/>
                <w:numId w:val="50"/>
              </w:numPr>
            </w:pPr>
          </w:p>
        </w:tc>
        <w:tc>
          <w:tcPr>
            <w:tcW w:w="800" w:type="pct"/>
            <w:vMerge/>
            <w:shd w:val="clear" w:color="auto" w:fill="auto"/>
          </w:tcPr>
          <w:p w14:paraId="0CACA57B" w14:textId="77777777" w:rsidR="0085573E" w:rsidRDefault="0085573E" w:rsidP="0085573E"/>
        </w:tc>
        <w:tc>
          <w:tcPr>
            <w:tcW w:w="1869" w:type="pct"/>
            <w:shd w:val="clear" w:color="auto" w:fill="auto"/>
            <w:vAlign w:val="center"/>
          </w:tcPr>
          <w:p w14:paraId="56551B1A" w14:textId="00201E51" w:rsidR="0085573E" w:rsidRPr="00CD48C7" w:rsidRDefault="0085573E" w:rsidP="0085573E">
            <w:pPr>
              <w:pStyle w:val="Odstavecseseznamem"/>
              <w:numPr>
                <w:ilvl w:val="0"/>
                <w:numId w:val="8"/>
              </w:numPr>
            </w:pPr>
            <w:r w:rsidRPr="00CD48C7">
              <w:t>Podpora práce s 4096-bit klíči</w:t>
            </w:r>
          </w:p>
        </w:tc>
        <w:tc>
          <w:tcPr>
            <w:tcW w:w="543" w:type="pct"/>
            <w:shd w:val="clear" w:color="auto" w:fill="FFFF00"/>
          </w:tcPr>
          <w:p w14:paraId="19FD8FDC" w14:textId="77777777" w:rsidR="0085573E" w:rsidRPr="00E87B35" w:rsidRDefault="0085573E" w:rsidP="0085573E"/>
        </w:tc>
        <w:tc>
          <w:tcPr>
            <w:tcW w:w="1430" w:type="pct"/>
            <w:shd w:val="clear" w:color="auto" w:fill="FFFF00"/>
          </w:tcPr>
          <w:p w14:paraId="2F84B57A" w14:textId="77777777" w:rsidR="0085573E" w:rsidRPr="00E87B35" w:rsidRDefault="0085573E" w:rsidP="0085573E"/>
        </w:tc>
      </w:tr>
      <w:tr w:rsidR="0085573E" w:rsidRPr="00AD76B0" w14:paraId="1B59E465" w14:textId="77777777" w:rsidTr="00EA5C98">
        <w:trPr>
          <w:cantSplit/>
          <w:trHeight w:val="236"/>
          <w:jc w:val="center"/>
        </w:trPr>
        <w:tc>
          <w:tcPr>
            <w:tcW w:w="358" w:type="pct"/>
          </w:tcPr>
          <w:p w14:paraId="6B2B79AB" w14:textId="77777777" w:rsidR="0085573E" w:rsidRPr="00AD76B0" w:rsidRDefault="0085573E" w:rsidP="002D1608">
            <w:pPr>
              <w:pStyle w:val="Bezmezer"/>
              <w:numPr>
                <w:ilvl w:val="0"/>
                <w:numId w:val="50"/>
              </w:numPr>
            </w:pPr>
          </w:p>
        </w:tc>
        <w:tc>
          <w:tcPr>
            <w:tcW w:w="800" w:type="pct"/>
            <w:vMerge/>
            <w:shd w:val="clear" w:color="auto" w:fill="auto"/>
          </w:tcPr>
          <w:p w14:paraId="7DE78DFA" w14:textId="77777777" w:rsidR="0085573E" w:rsidRDefault="0085573E" w:rsidP="0085573E"/>
        </w:tc>
        <w:tc>
          <w:tcPr>
            <w:tcW w:w="1869" w:type="pct"/>
            <w:shd w:val="clear" w:color="auto" w:fill="auto"/>
            <w:vAlign w:val="center"/>
          </w:tcPr>
          <w:p w14:paraId="373EAF93" w14:textId="6B37B09C" w:rsidR="0085573E" w:rsidRPr="00CD48C7" w:rsidRDefault="0085573E" w:rsidP="0085573E">
            <w:pPr>
              <w:pStyle w:val="Odstavecseseznamem"/>
              <w:numPr>
                <w:ilvl w:val="0"/>
                <w:numId w:val="8"/>
              </w:numPr>
            </w:pPr>
            <w:r w:rsidRPr="00CD48C7">
              <w:t>Současná podpora ECC a RSA certifikátu</w:t>
            </w:r>
          </w:p>
        </w:tc>
        <w:tc>
          <w:tcPr>
            <w:tcW w:w="543" w:type="pct"/>
            <w:shd w:val="clear" w:color="auto" w:fill="FFFF00"/>
          </w:tcPr>
          <w:p w14:paraId="7AE268B3" w14:textId="77777777" w:rsidR="0085573E" w:rsidRPr="00E87B35" w:rsidRDefault="0085573E" w:rsidP="0085573E"/>
        </w:tc>
        <w:tc>
          <w:tcPr>
            <w:tcW w:w="1430" w:type="pct"/>
            <w:shd w:val="clear" w:color="auto" w:fill="FFFF00"/>
          </w:tcPr>
          <w:p w14:paraId="5AD7941C" w14:textId="77777777" w:rsidR="0085573E" w:rsidRPr="00E87B35" w:rsidRDefault="0085573E" w:rsidP="0085573E"/>
        </w:tc>
      </w:tr>
      <w:tr w:rsidR="0085573E" w:rsidRPr="00AD76B0" w14:paraId="42627BE2" w14:textId="77777777" w:rsidTr="00EA5C98">
        <w:trPr>
          <w:cantSplit/>
          <w:trHeight w:val="236"/>
          <w:jc w:val="center"/>
        </w:trPr>
        <w:tc>
          <w:tcPr>
            <w:tcW w:w="358" w:type="pct"/>
          </w:tcPr>
          <w:p w14:paraId="11B8BEEB" w14:textId="77777777" w:rsidR="0085573E" w:rsidRPr="00AD76B0" w:rsidRDefault="0085573E" w:rsidP="002D1608">
            <w:pPr>
              <w:pStyle w:val="Bezmezer"/>
              <w:numPr>
                <w:ilvl w:val="0"/>
                <w:numId w:val="50"/>
              </w:numPr>
            </w:pPr>
          </w:p>
        </w:tc>
        <w:tc>
          <w:tcPr>
            <w:tcW w:w="800" w:type="pct"/>
            <w:vMerge/>
            <w:shd w:val="clear" w:color="auto" w:fill="auto"/>
          </w:tcPr>
          <w:p w14:paraId="7780ED9F" w14:textId="77777777" w:rsidR="0085573E" w:rsidRDefault="0085573E" w:rsidP="0085573E"/>
        </w:tc>
        <w:tc>
          <w:tcPr>
            <w:tcW w:w="1869" w:type="pct"/>
            <w:shd w:val="clear" w:color="auto" w:fill="auto"/>
            <w:vAlign w:val="center"/>
          </w:tcPr>
          <w:p w14:paraId="2828EC11" w14:textId="527F50CD" w:rsidR="0085573E" w:rsidRPr="00CD48C7" w:rsidRDefault="0085573E" w:rsidP="0085573E">
            <w:pPr>
              <w:pStyle w:val="Odstavecseseznamem"/>
              <w:numPr>
                <w:ilvl w:val="0"/>
                <w:numId w:val="8"/>
              </w:numPr>
            </w:pPr>
            <w:r w:rsidRPr="00CD48C7">
              <w:t>Podpora Camellia šifer SSL</w:t>
            </w:r>
          </w:p>
        </w:tc>
        <w:tc>
          <w:tcPr>
            <w:tcW w:w="543" w:type="pct"/>
            <w:shd w:val="clear" w:color="auto" w:fill="FFFF00"/>
          </w:tcPr>
          <w:p w14:paraId="44F51307" w14:textId="77777777" w:rsidR="0085573E" w:rsidRPr="00E87B35" w:rsidRDefault="0085573E" w:rsidP="0085573E"/>
        </w:tc>
        <w:tc>
          <w:tcPr>
            <w:tcW w:w="1430" w:type="pct"/>
            <w:shd w:val="clear" w:color="auto" w:fill="FFFF00"/>
          </w:tcPr>
          <w:p w14:paraId="08E7DEFE" w14:textId="77777777" w:rsidR="0085573E" w:rsidRPr="00E87B35" w:rsidRDefault="0085573E" w:rsidP="0085573E"/>
        </w:tc>
      </w:tr>
      <w:tr w:rsidR="0085573E" w:rsidRPr="00AD76B0" w14:paraId="7583216A" w14:textId="77777777" w:rsidTr="00EA5C98">
        <w:trPr>
          <w:cantSplit/>
          <w:trHeight w:val="236"/>
          <w:jc w:val="center"/>
        </w:trPr>
        <w:tc>
          <w:tcPr>
            <w:tcW w:w="358" w:type="pct"/>
          </w:tcPr>
          <w:p w14:paraId="45CDA50B" w14:textId="77777777" w:rsidR="0085573E" w:rsidRPr="00AD76B0" w:rsidRDefault="0085573E" w:rsidP="002D1608">
            <w:pPr>
              <w:pStyle w:val="Bezmezer"/>
              <w:numPr>
                <w:ilvl w:val="0"/>
                <w:numId w:val="50"/>
              </w:numPr>
            </w:pPr>
          </w:p>
        </w:tc>
        <w:tc>
          <w:tcPr>
            <w:tcW w:w="800" w:type="pct"/>
            <w:vMerge/>
            <w:shd w:val="clear" w:color="auto" w:fill="auto"/>
          </w:tcPr>
          <w:p w14:paraId="7D416478" w14:textId="77777777" w:rsidR="0085573E" w:rsidRDefault="0085573E" w:rsidP="0085573E"/>
        </w:tc>
        <w:tc>
          <w:tcPr>
            <w:tcW w:w="1869" w:type="pct"/>
            <w:shd w:val="clear" w:color="auto" w:fill="auto"/>
            <w:vAlign w:val="center"/>
          </w:tcPr>
          <w:p w14:paraId="50B848C1" w14:textId="54D50CFD" w:rsidR="0085573E" w:rsidRPr="00CD48C7" w:rsidRDefault="0085573E" w:rsidP="0085573E">
            <w:pPr>
              <w:pStyle w:val="Odstavecseseznamem"/>
              <w:numPr>
                <w:ilvl w:val="0"/>
                <w:numId w:val="8"/>
              </w:numPr>
            </w:pPr>
            <w:r w:rsidRPr="00CD48C7">
              <w:t>Podpora pro TLS (v1.1/v1.2/v1.3)</w:t>
            </w:r>
          </w:p>
        </w:tc>
        <w:tc>
          <w:tcPr>
            <w:tcW w:w="543" w:type="pct"/>
            <w:shd w:val="clear" w:color="auto" w:fill="FFFF00"/>
          </w:tcPr>
          <w:p w14:paraId="48CBE303" w14:textId="77777777" w:rsidR="0085573E" w:rsidRPr="00E87B35" w:rsidRDefault="0085573E" w:rsidP="0085573E"/>
        </w:tc>
        <w:tc>
          <w:tcPr>
            <w:tcW w:w="1430" w:type="pct"/>
            <w:shd w:val="clear" w:color="auto" w:fill="FFFF00"/>
          </w:tcPr>
          <w:p w14:paraId="50D0CE31" w14:textId="77777777" w:rsidR="0085573E" w:rsidRPr="00E87B35" w:rsidRDefault="0085573E" w:rsidP="0085573E"/>
        </w:tc>
      </w:tr>
      <w:tr w:rsidR="0085573E" w:rsidRPr="00AD76B0" w14:paraId="71654601" w14:textId="77777777" w:rsidTr="00EA5C98">
        <w:trPr>
          <w:cantSplit/>
          <w:trHeight w:val="236"/>
          <w:jc w:val="center"/>
        </w:trPr>
        <w:tc>
          <w:tcPr>
            <w:tcW w:w="358" w:type="pct"/>
          </w:tcPr>
          <w:p w14:paraId="7927D126" w14:textId="77777777" w:rsidR="0085573E" w:rsidRPr="00AD76B0" w:rsidRDefault="0085573E" w:rsidP="002D1608">
            <w:pPr>
              <w:pStyle w:val="Bezmezer"/>
              <w:numPr>
                <w:ilvl w:val="0"/>
                <w:numId w:val="50"/>
              </w:numPr>
            </w:pPr>
          </w:p>
        </w:tc>
        <w:tc>
          <w:tcPr>
            <w:tcW w:w="800" w:type="pct"/>
            <w:vMerge/>
            <w:shd w:val="clear" w:color="auto" w:fill="auto"/>
          </w:tcPr>
          <w:p w14:paraId="078FA59B" w14:textId="77777777" w:rsidR="0085573E" w:rsidRDefault="0085573E" w:rsidP="0085573E"/>
        </w:tc>
        <w:tc>
          <w:tcPr>
            <w:tcW w:w="1869" w:type="pct"/>
            <w:shd w:val="clear" w:color="auto" w:fill="auto"/>
            <w:vAlign w:val="center"/>
          </w:tcPr>
          <w:p w14:paraId="2CD0D618" w14:textId="6581EA07" w:rsidR="0085573E" w:rsidRPr="00CD48C7" w:rsidRDefault="0085573E" w:rsidP="0085573E">
            <w:pPr>
              <w:pStyle w:val="Odstavecseseznamem"/>
              <w:numPr>
                <w:ilvl w:val="0"/>
                <w:numId w:val="8"/>
              </w:numPr>
            </w:pPr>
            <w:r w:rsidRPr="00CD48C7">
              <w:t>Podpora ECC a DH šifer v HW</w:t>
            </w:r>
          </w:p>
        </w:tc>
        <w:tc>
          <w:tcPr>
            <w:tcW w:w="543" w:type="pct"/>
            <w:shd w:val="clear" w:color="auto" w:fill="FFFF00"/>
          </w:tcPr>
          <w:p w14:paraId="62B225B1" w14:textId="77777777" w:rsidR="0085573E" w:rsidRPr="00E87B35" w:rsidRDefault="0085573E" w:rsidP="0085573E"/>
        </w:tc>
        <w:tc>
          <w:tcPr>
            <w:tcW w:w="1430" w:type="pct"/>
            <w:shd w:val="clear" w:color="auto" w:fill="FFFF00"/>
          </w:tcPr>
          <w:p w14:paraId="675CE25F" w14:textId="77777777" w:rsidR="0085573E" w:rsidRPr="00E87B35" w:rsidRDefault="0085573E" w:rsidP="0085573E"/>
        </w:tc>
      </w:tr>
      <w:tr w:rsidR="0085573E" w:rsidRPr="00AD76B0" w14:paraId="53136222" w14:textId="77777777" w:rsidTr="00EA5C98">
        <w:trPr>
          <w:cantSplit/>
          <w:trHeight w:val="236"/>
          <w:jc w:val="center"/>
        </w:trPr>
        <w:tc>
          <w:tcPr>
            <w:tcW w:w="358" w:type="pct"/>
          </w:tcPr>
          <w:p w14:paraId="2512652D" w14:textId="77777777" w:rsidR="0085573E" w:rsidRPr="00AD76B0" w:rsidRDefault="0085573E" w:rsidP="002D1608">
            <w:pPr>
              <w:pStyle w:val="Bezmezer"/>
              <w:numPr>
                <w:ilvl w:val="0"/>
                <w:numId w:val="50"/>
              </w:numPr>
            </w:pPr>
          </w:p>
        </w:tc>
        <w:tc>
          <w:tcPr>
            <w:tcW w:w="800" w:type="pct"/>
            <w:vMerge/>
            <w:shd w:val="clear" w:color="auto" w:fill="auto"/>
          </w:tcPr>
          <w:p w14:paraId="4DC0399A" w14:textId="77777777" w:rsidR="0085573E" w:rsidRDefault="0085573E" w:rsidP="0085573E"/>
        </w:tc>
        <w:tc>
          <w:tcPr>
            <w:tcW w:w="1869" w:type="pct"/>
            <w:shd w:val="clear" w:color="auto" w:fill="auto"/>
            <w:vAlign w:val="center"/>
          </w:tcPr>
          <w:p w14:paraId="626EA302" w14:textId="43FBEAC8" w:rsidR="0085573E" w:rsidRPr="00CD48C7" w:rsidRDefault="0085573E" w:rsidP="0085573E">
            <w:pPr>
              <w:pStyle w:val="Odstavecseseznamem"/>
              <w:numPr>
                <w:ilvl w:val="0"/>
                <w:numId w:val="8"/>
              </w:numPr>
            </w:pPr>
            <w:r w:rsidRPr="00CD48C7">
              <w:t>Podpora SSL Forward proxy</w:t>
            </w:r>
          </w:p>
        </w:tc>
        <w:tc>
          <w:tcPr>
            <w:tcW w:w="543" w:type="pct"/>
            <w:shd w:val="clear" w:color="auto" w:fill="FFFF00"/>
          </w:tcPr>
          <w:p w14:paraId="49706A4E" w14:textId="77777777" w:rsidR="0085573E" w:rsidRPr="00E87B35" w:rsidRDefault="0085573E" w:rsidP="0085573E"/>
        </w:tc>
        <w:tc>
          <w:tcPr>
            <w:tcW w:w="1430" w:type="pct"/>
            <w:shd w:val="clear" w:color="auto" w:fill="FFFF00"/>
          </w:tcPr>
          <w:p w14:paraId="78AAFF5C" w14:textId="77777777" w:rsidR="0085573E" w:rsidRPr="00E87B35" w:rsidRDefault="0085573E" w:rsidP="0085573E"/>
        </w:tc>
      </w:tr>
      <w:tr w:rsidR="0085573E" w:rsidRPr="00AD76B0" w14:paraId="760EE62C" w14:textId="77777777" w:rsidTr="00EA5C98">
        <w:trPr>
          <w:cantSplit/>
          <w:trHeight w:val="236"/>
          <w:jc w:val="center"/>
        </w:trPr>
        <w:tc>
          <w:tcPr>
            <w:tcW w:w="358" w:type="pct"/>
          </w:tcPr>
          <w:p w14:paraId="069182E4" w14:textId="77777777" w:rsidR="0085573E" w:rsidRPr="00AD76B0" w:rsidRDefault="0085573E" w:rsidP="002D1608">
            <w:pPr>
              <w:pStyle w:val="Bezmezer"/>
              <w:numPr>
                <w:ilvl w:val="0"/>
                <w:numId w:val="50"/>
              </w:numPr>
            </w:pPr>
          </w:p>
        </w:tc>
        <w:tc>
          <w:tcPr>
            <w:tcW w:w="800" w:type="pct"/>
            <w:vMerge/>
            <w:shd w:val="clear" w:color="auto" w:fill="auto"/>
          </w:tcPr>
          <w:p w14:paraId="17571D54" w14:textId="77777777" w:rsidR="0085573E" w:rsidRDefault="0085573E" w:rsidP="0085573E"/>
        </w:tc>
        <w:tc>
          <w:tcPr>
            <w:tcW w:w="1869" w:type="pct"/>
            <w:shd w:val="clear" w:color="auto" w:fill="auto"/>
            <w:vAlign w:val="center"/>
          </w:tcPr>
          <w:p w14:paraId="040CD159" w14:textId="77737AA8" w:rsidR="0085573E" w:rsidRPr="00CD48C7" w:rsidRDefault="0085573E" w:rsidP="0085573E">
            <w:pPr>
              <w:pStyle w:val="Odstavecseseznamem"/>
              <w:numPr>
                <w:ilvl w:val="0"/>
                <w:numId w:val="8"/>
              </w:numPr>
            </w:pPr>
            <w:r w:rsidRPr="00CD48C7">
              <w:t>Stavové filtrované paketů (ACL)</w:t>
            </w:r>
          </w:p>
        </w:tc>
        <w:tc>
          <w:tcPr>
            <w:tcW w:w="543" w:type="pct"/>
            <w:shd w:val="clear" w:color="auto" w:fill="FFFF00"/>
          </w:tcPr>
          <w:p w14:paraId="7AC7EECA" w14:textId="77777777" w:rsidR="0085573E" w:rsidRPr="00E87B35" w:rsidRDefault="0085573E" w:rsidP="0085573E"/>
        </w:tc>
        <w:tc>
          <w:tcPr>
            <w:tcW w:w="1430" w:type="pct"/>
            <w:shd w:val="clear" w:color="auto" w:fill="FFFF00"/>
          </w:tcPr>
          <w:p w14:paraId="6320A2B5" w14:textId="77777777" w:rsidR="0085573E" w:rsidRPr="00E87B35" w:rsidRDefault="0085573E" w:rsidP="0085573E"/>
        </w:tc>
      </w:tr>
      <w:tr w:rsidR="0085573E" w:rsidRPr="00AD76B0" w14:paraId="01C823E5" w14:textId="77777777" w:rsidTr="00EA5C98">
        <w:trPr>
          <w:cantSplit/>
          <w:trHeight w:val="236"/>
          <w:jc w:val="center"/>
        </w:trPr>
        <w:tc>
          <w:tcPr>
            <w:tcW w:w="358" w:type="pct"/>
          </w:tcPr>
          <w:p w14:paraId="1687E702" w14:textId="77777777" w:rsidR="0085573E" w:rsidRPr="00AD76B0" w:rsidRDefault="0085573E" w:rsidP="002D1608">
            <w:pPr>
              <w:pStyle w:val="Bezmezer"/>
              <w:numPr>
                <w:ilvl w:val="0"/>
                <w:numId w:val="50"/>
              </w:numPr>
            </w:pPr>
          </w:p>
        </w:tc>
        <w:tc>
          <w:tcPr>
            <w:tcW w:w="800" w:type="pct"/>
            <w:vMerge/>
            <w:shd w:val="clear" w:color="auto" w:fill="auto"/>
          </w:tcPr>
          <w:p w14:paraId="76B5E581" w14:textId="77777777" w:rsidR="0085573E" w:rsidRDefault="0085573E" w:rsidP="0085573E"/>
        </w:tc>
        <w:tc>
          <w:tcPr>
            <w:tcW w:w="1869" w:type="pct"/>
            <w:shd w:val="clear" w:color="auto" w:fill="auto"/>
            <w:vAlign w:val="center"/>
          </w:tcPr>
          <w:p w14:paraId="3B328564" w14:textId="243582E8" w:rsidR="0085573E" w:rsidRPr="00CD48C7" w:rsidRDefault="0085573E" w:rsidP="0085573E">
            <w:pPr>
              <w:pStyle w:val="Odstavecseseznamem"/>
              <w:numPr>
                <w:ilvl w:val="0"/>
                <w:numId w:val="8"/>
              </w:numPr>
            </w:pPr>
            <w:r w:rsidRPr="00CD48C7">
              <w:t>Podpora vlastních skriptů pro monitorování zdraví a dostupnosti služeb</w:t>
            </w:r>
          </w:p>
        </w:tc>
        <w:tc>
          <w:tcPr>
            <w:tcW w:w="543" w:type="pct"/>
            <w:shd w:val="clear" w:color="auto" w:fill="FFFF00"/>
          </w:tcPr>
          <w:p w14:paraId="1C342D2A" w14:textId="77777777" w:rsidR="0085573E" w:rsidRPr="00E87B35" w:rsidRDefault="0085573E" w:rsidP="0085573E"/>
        </w:tc>
        <w:tc>
          <w:tcPr>
            <w:tcW w:w="1430" w:type="pct"/>
            <w:shd w:val="clear" w:color="auto" w:fill="FFFF00"/>
          </w:tcPr>
          <w:p w14:paraId="18B563F3" w14:textId="77777777" w:rsidR="0085573E" w:rsidRPr="00E87B35" w:rsidRDefault="0085573E" w:rsidP="0085573E"/>
        </w:tc>
      </w:tr>
      <w:tr w:rsidR="0085573E" w:rsidRPr="00AD76B0" w14:paraId="079CE0C9" w14:textId="77777777" w:rsidTr="00EA5C98">
        <w:trPr>
          <w:cantSplit/>
          <w:trHeight w:val="236"/>
          <w:jc w:val="center"/>
        </w:trPr>
        <w:tc>
          <w:tcPr>
            <w:tcW w:w="358" w:type="pct"/>
          </w:tcPr>
          <w:p w14:paraId="2B22F0D3" w14:textId="77777777" w:rsidR="0085573E" w:rsidRPr="00AD76B0" w:rsidRDefault="0085573E" w:rsidP="002D1608">
            <w:pPr>
              <w:pStyle w:val="Bezmezer"/>
              <w:numPr>
                <w:ilvl w:val="0"/>
                <w:numId w:val="50"/>
              </w:numPr>
            </w:pPr>
          </w:p>
        </w:tc>
        <w:tc>
          <w:tcPr>
            <w:tcW w:w="800" w:type="pct"/>
            <w:vMerge/>
            <w:shd w:val="clear" w:color="auto" w:fill="auto"/>
          </w:tcPr>
          <w:p w14:paraId="767DA2DE" w14:textId="77777777" w:rsidR="0085573E" w:rsidRDefault="0085573E" w:rsidP="0085573E"/>
        </w:tc>
        <w:tc>
          <w:tcPr>
            <w:tcW w:w="1869" w:type="pct"/>
            <w:shd w:val="clear" w:color="auto" w:fill="auto"/>
            <w:vAlign w:val="center"/>
          </w:tcPr>
          <w:p w14:paraId="4CDE2525" w14:textId="33EBCC22" w:rsidR="0085573E" w:rsidRPr="00CD48C7" w:rsidRDefault="0085573E" w:rsidP="0085573E">
            <w:pPr>
              <w:pStyle w:val="Odstavecseseznamem"/>
              <w:numPr>
                <w:ilvl w:val="0"/>
                <w:numId w:val="8"/>
              </w:numPr>
            </w:pPr>
            <w:r w:rsidRPr="00CD48C7">
              <w:t>Podpora monitorování služeb na základě výkonu konkrétních hostů</w:t>
            </w:r>
          </w:p>
        </w:tc>
        <w:tc>
          <w:tcPr>
            <w:tcW w:w="543" w:type="pct"/>
            <w:shd w:val="clear" w:color="auto" w:fill="FFFF00"/>
          </w:tcPr>
          <w:p w14:paraId="0143D815" w14:textId="77777777" w:rsidR="0085573E" w:rsidRPr="00E87B35" w:rsidRDefault="0085573E" w:rsidP="0085573E"/>
        </w:tc>
        <w:tc>
          <w:tcPr>
            <w:tcW w:w="1430" w:type="pct"/>
            <w:shd w:val="clear" w:color="auto" w:fill="FFFF00"/>
          </w:tcPr>
          <w:p w14:paraId="22C556BA" w14:textId="77777777" w:rsidR="0085573E" w:rsidRPr="00E87B35" w:rsidRDefault="0085573E" w:rsidP="0085573E"/>
        </w:tc>
      </w:tr>
      <w:tr w:rsidR="0085573E" w:rsidRPr="00AD76B0" w14:paraId="5B736AB1" w14:textId="77777777" w:rsidTr="00EA5C98">
        <w:trPr>
          <w:cantSplit/>
          <w:trHeight w:val="236"/>
          <w:jc w:val="center"/>
        </w:trPr>
        <w:tc>
          <w:tcPr>
            <w:tcW w:w="358" w:type="pct"/>
          </w:tcPr>
          <w:p w14:paraId="286CBC0C" w14:textId="77777777" w:rsidR="0085573E" w:rsidRPr="00AD76B0" w:rsidRDefault="0085573E" w:rsidP="002D1608">
            <w:pPr>
              <w:pStyle w:val="Bezmezer"/>
              <w:numPr>
                <w:ilvl w:val="0"/>
                <w:numId w:val="50"/>
              </w:numPr>
            </w:pPr>
          </w:p>
        </w:tc>
        <w:tc>
          <w:tcPr>
            <w:tcW w:w="800" w:type="pct"/>
            <w:vMerge/>
            <w:shd w:val="clear" w:color="auto" w:fill="auto"/>
          </w:tcPr>
          <w:p w14:paraId="6E76F0D9" w14:textId="77777777" w:rsidR="0085573E" w:rsidRDefault="0085573E" w:rsidP="0085573E"/>
        </w:tc>
        <w:tc>
          <w:tcPr>
            <w:tcW w:w="1869" w:type="pct"/>
            <w:shd w:val="clear" w:color="auto" w:fill="auto"/>
            <w:vAlign w:val="center"/>
          </w:tcPr>
          <w:p w14:paraId="6402A286" w14:textId="7803039F" w:rsidR="0085573E" w:rsidRPr="00CD48C7" w:rsidRDefault="0085573E" w:rsidP="0085573E">
            <w:pPr>
              <w:pStyle w:val="Odstavecseseznamem"/>
              <w:numPr>
                <w:ilvl w:val="0"/>
                <w:numId w:val="8"/>
              </w:numPr>
            </w:pPr>
            <w:r w:rsidRPr="00CD48C7">
              <w:t>TCP optimalizace síťových toků</w:t>
            </w:r>
          </w:p>
        </w:tc>
        <w:tc>
          <w:tcPr>
            <w:tcW w:w="543" w:type="pct"/>
            <w:shd w:val="clear" w:color="auto" w:fill="FFFF00"/>
          </w:tcPr>
          <w:p w14:paraId="5421EBE2" w14:textId="77777777" w:rsidR="0085573E" w:rsidRPr="00E87B35" w:rsidRDefault="0085573E" w:rsidP="0085573E"/>
        </w:tc>
        <w:tc>
          <w:tcPr>
            <w:tcW w:w="1430" w:type="pct"/>
            <w:shd w:val="clear" w:color="auto" w:fill="FFFF00"/>
          </w:tcPr>
          <w:p w14:paraId="34632AF3" w14:textId="77777777" w:rsidR="0085573E" w:rsidRPr="00E87B35" w:rsidRDefault="0085573E" w:rsidP="0085573E"/>
        </w:tc>
      </w:tr>
      <w:tr w:rsidR="0085573E" w:rsidRPr="00AD76B0" w14:paraId="05B9F058" w14:textId="77777777" w:rsidTr="00EA5C98">
        <w:trPr>
          <w:cantSplit/>
          <w:trHeight w:val="236"/>
          <w:jc w:val="center"/>
        </w:trPr>
        <w:tc>
          <w:tcPr>
            <w:tcW w:w="358" w:type="pct"/>
          </w:tcPr>
          <w:p w14:paraId="69992C7C" w14:textId="77777777" w:rsidR="0085573E" w:rsidRPr="00AD76B0" w:rsidRDefault="0085573E" w:rsidP="002D1608">
            <w:pPr>
              <w:pStyle w:val="Bezmezer"/>
              <w:numPr>
                <w:ilvl w:val="0"/>
                <w:numId w:val="50"/>
              </w:numPr>
            </w:pPr>
          </w:p>
        </w:tc>
        <w:tc>
          <w:tcPr>
            <w:tcW w:w="800" w:type="pct"/>
            <w:vMerge/>
            <w:shd w:val="clear" w:color="auto" w:fill="auto"/>
          </w:tcPr>
          <w:p w14:paraId="344C78F9" w14:textId="77777777" w:rsidR="0085573E" w:rsidRDefault="0085573E" w:rsidP="0085573E"/>
        </w:tc>
        <w:tc>
          <w:tcPr>
            <w:tcW w:w="1869" w:type="pct"/>
            <w:shd w:val="clear" w:color="auto" w:fill="auto"/>
            <w:vAlign w:val="center"/>
          </w:tcPr>
          <w:p w14:paraId="74C9BFD2" w14:textId="26AEF1B6" w:rsidR="0085573E" w:rsidRPr="00CD48C7" w:rsidRDefault="0085573E" w:rsidP="0085573E">
            <w:pPr>
              <w:pStyle w:val="Odstavecseseznamem"/>
              <w:numPr>
                <w:ilvl w:val="0"/>
                <w:numId w:val="8"/>
              </w:numPr>
            </w:pPr>
            <w:r w:rsidRPr="00CD48C7">
              <w:t>Komprese a cachování specifických služeb</w:t>
            </w:r>
          </w:p>
        </w:tc>
        <w:tc>
          <w:tcPr>
            <w:tcW w:w="543" w:type="pct"/>
            <w:shd w:val="clear" w:color="auto" w:fill="FFFF00"/>
          </w:tcPr>
          <w:p w14:paraId="7AD0D38C" w14:textId="77777777" w:rsidR="0085573E" w:rsidRPr="00E87B35" w:rsidRDefault="0085573E" w:rsidP="0085573E"/>
        </w:tc>
        <w:tc>
          <w:tcPr>
            <w:tcW w:w="1430" w:type="pct"/>
            <w:shd w:val="clear" w:color="auto" w:fill="FFFF00"/>
          </w:tcPr>
          <w:p w14:paraId="3850903B" w14:textId="77777777" w:rsidR="0085573E" w:rsidRPr="00E87B35" w:rsidRDefault="0085573E" w:rsidP="0085573E"/>
        </w:tc>
      </w:tr>
      <w:tr w:rsidR="0085573E" w:rsidRPr="00AD76B0" w14:paraId="30E286AC" w14:textId="77777777" w:rsidTr="00EA5C98">
        <w:trPr>
          <w:cantSplit/>
          <w:trHeight w:val="236"/>
          <w:jc w:val="center"/>
        </w:trPr>
        <w:tc>
          <w:tcPr>
            <w:tcW w:w="358" w:type="pct"/>
          </w:tcPr>
          <w:p w14:paraId="3BCF8561" w14:textId="77777777" w:rsidR="0085573E" w:rsidRPr="00AD76B0" w:rsidRDefault="0085573E" w:rsidP="002D1608">
            <w:pPr>
              <w:pStyle w:val="Bezmezer"/>
              <w:numPr>
                <w:ilvl w:val="0"/>
                <w:numId w:val="50"/>
              </w:numPr>
            </w:pPr>
          </w:p>
        </w:tc>
        <w:tc>
          <w:tcPr>
            <w:tcW w:w="800" w:type="pct"/>
            <w:vMerge/>
            <w:shd w:val="clear" w:color="auto" w:fill="auto"/>
          </w:tcPr>
          <w:p w14:paraId="233CA11F" w14:textId="77777777" w:rsidR="0085573E" w:rsidRDefault="0085573E" w:rsidP="0085573E"/>
        </w:tc>
        <w:tc>
          <w:tcPr>
            <w:tcW w:w="1869" w:type="pct"/>
            <w:shd w:val="clear" w:color="auto" w:fill="auto"/>
            <w:vAlign w:val="center"/>
          </w:tcPr>
          <w:p w14:paraId="67FDF5A8" w14:textId="207B8BD7" w:rsidR="0085573E" w:rsidRPr="00CD48C7" w:rsidRDefault="0085573E" w:rsidP="0085573E">
            <w:pPr>
              <w:pStyle w:val="Odstavecseseznamem"/>
              <w:numPr>
                <w:ilvl w:val="0"/>
                <w:numId w:val="8"/>
              </w:numPr>
            </w:pPr>
            <w:r w:rsidRPr="00CD48C7">
              <w:t>Podpora zrcadlení SSL relací a SSL spojení v HA clusteru</w:t>
            </w:r>
          </w:p>
        </w:tc>
        <w:tc>
          <w:tcPr>
            <w:tcW w:w="543" w:type="pct"/>
            <w:shd w:val="clear" w:color="auto" w:fill="FFFF00"/>
          </w:tcPr>
          <w:p w14:paraId="14C60E3E" w14:textId="77777777" w:rsidR="0085573E" w:rsidRPr="00E87B35" w:rsidRDefault="0085573E" w:rsidP="0085573E"/>
        </w:tc>
        <w:tc>
          <w:tcPr>
            <w:tcW w:w="1430" w:type="pct"/>
            <w:shd w:val="clear" w:color="auto" w:fill="FFFF00"/>
          </w:tcPr>
          <w:p w14:paraId="0D1D1CB2" w14:textId="77777777" w:rsidR="0085573E" w:rsidRPr="00E87B35" w:rsidRDefault="0085573E" w:rsidP="0085573E"/>
        </w:tc>
      </w:tr>
      <w:tr w:rsidR="0085573E" w:rsidRPr="00AD76B0" w14:paraId="35CD4DDA" w14:textId="77777777" w:rsidTr="00EA5C98">
        <w:trPr>
          <w:cantSplit/>
          <w:trHeight w:val="236"/>
          <w:jc w:val="center"/>
        </w:trPr>
        <w:tc>
          <w:tcPr>
            <w:tcW w:w="358" w:type="pct"/>
          </w:tcPr>
          <w:p w14:paraId="6166DD04" w14:textId="77777777" w:rsidR="0085573E" w:rsidRPr="00AD76B0" w:rsidRDefault="0085573E" w:rsidP="002D1608">
            <w:pPr>
              <w:pStyle w:val="Bezmezer"/>
              <w:numPr>
                <w:ilvl w:val="0"/>
                <w:numId w:val="50"/>
              </w:numPr>
            </w:pPr>
          </w:p>
        </w:tc>
        <w:tc>
          <w:tcPr>
            <w:tcW w:w="800" w:type="pct"/>
            <w:vMerge/>
            <w:shd w:val="clear" w:color="auto" w:fill="auto"/>
          </w:tcPr>
          <w:p w14:paraId="4239C6A2" w14:textId="77777777" w:rsidR="0085573E" w:rsidRDefault="0085573E" w:rsidP="0085573E"/>
        </w:tc>
        <w:tc>
          <w:tcPr>
            <w:tcW w:w="1869" w:type="pct"/>
            <w:shd w:val="clear" w:color="auto" w:fill="auto"/>
            <w:vAlign w:val="center"/>
          </w:tcPr>
          <w:p w14:paraId="3D860912" w14:textId="3EB07DD7" w:rsidR="0085573E" w:rsidRPr="00CD48C7" w:rsidRDefault="0085573E" w:rsidP="0085573E">
            <w:pPr>
              <w:pStyle w:val="Odstavecseseznamem"/>
              <w:numPr>
                <w:ilvl w:val="0"/>
                <w:numId w:val="8"/>
              </w:numPr>
            </w:pPr>
            <w:r w:rsidRPr="00CD48C7">
              <w:t>Podpora optimalizace dynamické velikosti TLS bloků (TLS record size)</w:t>
            </w:r>
          </w:p>
        </w:tc>
        <w:tc>
          <w:tcPr>
            <w:tcW w:w="543" w:type="pct"/>
            <w:shd w:val="clear" w:color="auto" w:fill="FFFF00"/>
          </w:tcPr>
          <w:p w14:paraId="5A16D7AC" w14:textId="77777777" w:rsidR="0085573E" w:rsidRPr="00E87B35" w:rsidRDefault="0085573E" w:rsidP="0085573E"/>
        </w:tc>
        <w:tc>
          <w:tcPr>
            <w:tcW w:w="1430" w:type="pct"/>
            <w:shd w:val="clear" w:color="auto" w:fill="FFFF00"/>
          </w:tcPr>
          <w:p w14:paraId="395CBD0C" w14:textId="77777777" w:rsidR="0085573E" w:rsidRPr="00E87B35" w:rsidRDefault="0085573E" w:rsidP="0085573E"/>
        </w:tc>
      </w:tr>
      <w:tr w:rsidR="00933713" w:rsidRPr="00AD76B0" w14:paraId="5E526667" w14:textId="77777777" w:rsidTr="00933713">
        <w:trPr>
          <w:cantSplit/>
          <w:trHeight w:val="236"/>
          <w:jc w:val="center"/>
        </w:trPr>
        <w:tc>
          <w:tcPr>
            <w:tcW w:w="358" w:type="pct"/>
          </w:tcPr>
          <w:p w14:paraId="18B738CE" w14:textId="77777777" w:rsidR="00933713" w:rsidRPr="00AD76B0" w:rsidRDefault="00933713" w:rsidP="002D1608">
            <w:pPr>
              <w:pStyle w:val="Bezmezer"/>
              <w:numPr>
                <w:ilvl w:val="0"/>
                <w:numId w:val="50"/>
              </w:numPr>
            </w:pPr>
          </w:p>
        </w:tc>
        <w:tc>
          <w:tcPr>
            <w:tcW w:w="800" w:type="pct"/>
            <w:vMerge w:val="restart"/>
            <w:shd w:val="clear" w:color="auto" w:fill="auto"/>
            <w:vAlign w:val="center"/>
          </w:tcPr>
          <w:p w14:paraId="480AE70D" w14:textId="633917C5" w:rsidR="00933713" w:rsidRDefault="00933713" w:rsidP="00933713">
            <w:r>
              <w:t>Řízení přístupu k aplikacím</w:t>
            </w:r>
          </w:p>
        </w:tc>
        <w:tc>
          <w:tcPr>
            <w:tcW w:w="1869" w:type="pct"/>
            <w:shd w:val="clear" w:color="auto" w:fill="auto"/>
            <w:vAlign w:val="center"/>
          </w:tcPr>
          <w:p w14:paraId="27BC6C01" w14:textId="77777777" w:rsidR="00933713" w:rsidRPr="00CD48C7" w:rsidRDefault="00933713" w:rsidP="002928CC">
            <w:pPr>
              <w:pStyle w:val="Odstavecseseznamem"/>
              <w:numPr>
                <w:ilvl w:val="0"/>
                <w:numId w:val="8"/>
              </w:numPr>
            </w:pPr>
            <w:r w:rsidRPr="00CD48C7">
              <w:t>Podpora autentizace:</w:t>
            </w:r>
          </w:p>
          <w:p w14:paraId="02881A90" w14:textId="77777777" w:rsidR="00933713" w:rsidRPr="00CD48C7" w:rsidRDefault="00933713" w:rsidP="002928CC">
            <w:pPr>
              <w:pStyle w:val="Odstavecseseznamem"/>
              <w:numPr>
                <w:ilvl w:val="1"/>
                <w:numId w:val="8"/>
              </w:numPr>
            </w:pPr>
            <w:r w:rsidRPr="00CD48C7">
              <w:t>HTTTP basic</w:t>
            </w:r>
          </w:p>
          <w:p w14:paraId="3A6FC2A1" w14:textId="77777777" w:rsidR="00933713" w:rsidRPr="00CD48C7" w:rsidRDefault="00933713" w:rsidP="002928CC">
            <w:pPr>
              <w:pStyle w:val="Odstavecseseznamem"/>
              <w:numPr>
                <w:ilvl w:val="1"/>
                <w:numId w:val="8"/>
              </w:numPr>
            </w:pPr>
            <w:r w:rsidRPr="00CD48C7">
              <w:t>HTML form</w:t>
            </w:r>
          </w:p>
          <w:p w14:paraId="6C8A7CCB" w14:textId="77777777" w:rsidR="00933713" w:rsidRPr="00CD48C7" w:rsidRDefault="00933713" w:rsidP="002928CC">
            <w:pPr>
              <w:pStyle w:val="Odstavecseseznamem"/>
              <w:numPr>
                <w:ilvl w:val="1"/>
                <w:numId w:val="8"/>
              </w:numPr>
            </w:pPr>
            <w:r w:rsidRPr="00CD48C7">
              <w:t>Certificate</w:t>
            </w:r>
          </w:p>
          <w:p w14:paraId="17E27494" w14:textId="77777777" w:rsidR="00933713" w:rsidRPr="00CD48C7" w:rsidRDefault="00933713" w:rsidP="002928CC">
            <w:pPr>
              <w:pStyle w:val="Odstavecseseznamem"/>
              <w:numPr>
                <w:ilvl w:val="1"/>
                <w:numId w:val="8"/>
              </w:numPr>
            </w:pPr>
            <w:r w:rsidRPr="00CD48C7">
              <w:t>OCSP</w:t>
            </w:r>
          </w:p>
          <w:p w14:paraId="659F1CEB" w14:textId="77777777" w:rsidR="00933713" w:rsidRPr="00CD48C7" w:rsidRDefault="00933713" w:rsidP="002928CC">
            <w:pPr>
              <w:pStyle w:val="Odstavecseseznamem"/>
              <w:numPr>
                <w:ilvl w:val="1"/>
                <w:numId w:val="8"/>
              </w:numPr>
            </w:pPr>
            <w:r w:rsidRPr="00CD48C7">
              <w:t>CRLDP</w:t>
            </w:r>
          </w:p>
          <w:p w14:paraId="24254455" w14:textId="77777777" w:rsidR="00933713" w:rsidRPr="00CD48C7" w:rsidRDefault="00933713" w:rsidP="002928CC">
            <w:pPr>
              <w:pStyle w:val="Odstavecseseznamem"/>
              <w:numPr>
                <w:ilvl w:val="1"/>
                <w:numId w:val="8"/>
              </w:numPr>
            </w:pPr>
            <w:r w:rsidRPr="00CD48C7">
              <w:t>Radius</w:t>
            </w:r>
          </w:p>
          <w:p w14:paraId="44BB2601" w14:textId="77777777" w:rsidR="00933713" w:rsidRPr="00CD48C7" w:rsidRDefault="00933713" w:rsidP="002928CC">
            <w:pPr>
              <w:pStyle w:val="Odstavecseseznamem"/>
              <w:numPr>
                <w:ilvl w:val="1"/>
                <w:numId w:val="8"/>
              </w:numPr>
            </w:pPr>
            <w:r w:rsidRPr="00CD48C7">
              <w:t>LDAP</w:t>
            </w:r>
          </w:p>
          <w:p w14:paraId="5AADC5E2" w14:textId="77777777" w:rsidR="00933713" w:rsidRPr="00CD48C7" w:rsidRDefault="00933713" w:rsidP="002928CC">
            <w:pPr>
              <w:pStyle w:val="Odstavecseseznamem"/>
              <w:numPr>
                <w:ilvl w:val="1"/>
                <w:numId w:val="8"/>
              </w:numPr>
            </w:pPr>
            <w:r w:rsidRPr="00CD48C7">
              <w:t>Active Directory</w:t>
            </w:r>
          </w:p>
          <w:p w14:paraId="578D60EB" w14:textId="77777777" w:rsidR="00933713" w:rsidRPr="00CD48C7" w:rsidRDefault="00933713" w:rsidP="002928CC">
            <w:pPr>
              <w:pStyle w:val="Odstavecseseznamem"/>
              <w:numPr>
                <w:ilvl w:val="1"/>
                <w:numId w:val="8"/>
              </w:numPr>
            </w:pPr>
            <w:r w:rsidRPr="00CD48C7">
              <w:t>NTLM v1/v2</w:t>
            </w:r>
          </w:p>
          <w:p w14:paraId="65CBEDD6" w14:textId="77777777" w:rsidR="00933713" w:rsidRPr="00CD48C7" w:rsidRDefault="00933713" w:rsidP="002928CC">
            <w:pPr>
              <w:pStyle w:val="Odstavecseseznamem"/>
              <w:numPr>
                <w:ilvl w:val="1"/>
                <w:numId w:val="8"/>
              </w:numPr>
            </w:pPr>
            <w:r w:rsidRPr="00CD48C7">
              <w:t>Kerberos</w:t>
            </w:r>
          </w:p>
          <w:p w14:paraId="5B701C1B" w14:textId="77777777" w:rsidR="00933713" w:rsidRPr="00CD48C7" w:rsidRDefault="00933713" w:rsidP="002928CC">
            <w:pPr>
              <w:pStyle w:val="Odstavecseseznamem"/>
              <w:numPr>
                <w:ilvl w:val="1"/>
                <w:numId w:val="8"/>
              </w:numPr>
            </w:pPr>
            <w:r w:rsidRPr="00CD48C7">
              <w:t>SAML</w:t>
            </w:r>
          </w:p>
          <w:p w14:paraId="76F33130" w14:textId="77777777" w:rsidR="00933713" w:rsidRPr="00CD48C7" w:rsidRDefault="00933713" w:rsidP="002928CC">
            <w:pPr>
              <w:pStyle w:val="Odstavecseseznamem"/>
              <w:numPr>
                <w:ilvl w:val="1"/>
                <w:numId w:val="8"/>
              </w:numPr>
            </w:pPr>
            <w:r w:rsidRPr="00CD48C7">
              <w:t>SerurID</w:t>
            </w:r>
          </w:p>
          <w:p w14:paraId="6AB30887" w14:textId="77777777" w:rsidR="00933713" w:rsidRPr="00CD48C7" w:rsidRDefault="00933713" w:rsidP="002928CC">
            <w:pPr>
              <w:pStyle w:val="Odstavecseseznamem"/>
              <w:numPr>
                <w:ilvl w:val="1"/>
                <w:numId w:val="8"/>
              </w:numPr>
            </w:pPr>
            <w:r w:rsidRPr="00CD48C7">
              <w:t>OAM</w:t>
            </w:r>
          </w:p>
          <w:p w14:paraId="715B1A40" w14:textId="77777777" w:rsidR="00933713" w:rsidRPr="00CD48C7" w:rsidRDefault="00933713" w:rsidP="002928CC">
            <w:pPr>
              <w:pStyle w:val="Odstavecseseznamem"/>
              <w:numPr>
                <w:ilvl w:val="1"/>
                <w:numId w:val="8"/>
              </w:numPr>
            </w:pPr>
            <w:r w:rsidRPr="00CD48C7">
              <w:t>Tacacs+</w:t>
            </w:r>
          </w:p>
          <w:p w14:paraId="654EC65C" w14:textId="4F0B0914" w:rsidR="00933713" w:rsidRPr="00CD48C7" w:rsidRDefault="00933713" w:rsidP="002928CC">
            <w:pPr>
              <w:pStyle w:val="Odstavecseseznamem"/>
              <w:numPr>
                <w:ilvl w:val="1"/>
                <w:numId w:val="8"/>
              </w:numPr>
            </w:pPr>
            <w:r w:rsidRPr="00CD48C7">
              <w:t>Local DB</w:t>
            </w:r>
          </w:p>
        </w:tc>
        <w:tc>
          <w:tcPr>
            <w:tcW w:w="543" w:type="pct"/>
            <w:shd w:val="clear" w:color="auto" w:fill="FFFF00"/>
          </w:tcPr>
          <w:p w14:paraId="1A1C977C" w14:textId="77777777" w:rsidR="00933713" w:rsidRPr="00E87B35" w:rsidRDefault="00933713" w:rsidP="002C01B0"/>
        </w:tc>
        <w:tc>
          <w:tcPr>
            <w:tcW w:w="1430" w:type="pct"/>
            <w:shd w:val="clear" w:color="auto" w:fill="FFFF00"/>
          </w:tcPr>
          <w:p w14:paraId="55EC1E47" w14:textId="77777777" w:rsidR="00933713" w:rsidRPr="00E87B35" w:rsidRDefault="00933713" w:rsidP="002C01B0"/>
        </w:tc>
      </w:tr>
      <w:tr w:rsidR="00933713" w:rsidRPr="00AD76B0" w14:paraId="0CD5BBC6" w14:textId="77777777" w:rsidTr="00EA5C98">
        <w:trPr>
          <w:cantSplit/>
          <w:trHeight w:val="236"/>
          <w:jc w:val="center"/>
        </w:trPr>
        <w:tc>
          <w:tcPr>
            <w:tcW w:w="358" w:type="pct"/>
          </w:tcPr>
          <w:p w14:paraId="540C182E" w14:textId="77777777" w:rsidR="00933713" w:rsidRPr="00AD76B0" w:rsidRDefault="00933713" w:rsidP="002D1608">
            <w:pPr>
              <w:pStyle w:val="Bezmezer"/>
              <w:numPr>
                <w:ilvl w:val="0"/>
                <w:numId w:val="50"/>
              </w:numPr>
            </w:pPr>
          </w:p>
        </w:tc>
        <w:tc>
          <w:tcPr>
            <w:tcW w:w="800" w:type="pct"/>
            <w:vMerge/>
            <w:shd w:val="clear" w:color="auto" w:fill="auto"/>
          </w:tcPr>
          <w:p w14:paraId="6F088708" w14:textId="77777777" w:rsidR="00933713" w:rsidRDefault="00933713" w:rsidP="002C01B0"/>
        </w:tc>
        <w:tc>
          <w:tcPr>
            <w:tcW w:w="1869" w:type="pct"/>
            <w:shd w:val="clear" w:color="auto" w:fill="auto"/>
            <w:vAlign w:val="center"/>
          </w:tcPr>
          <w:p w14:paraId="35313472" w14:textId="7568199B" w:rsidR="00933713" w:rsidRPr="00CD48C7" w:rsidRDefault="00933713" w:rsidP="002C01B0">
            <w:pPr>
              <w:pStyle w:val="Odstavecseseznamem"/>
              <w:numPr>
                <w:ilvl w:val="0"/>
                <w:numId w:val="8"/>
              </w:numPr>
            </w:pPr>
            <w:r w:rsidRPr="00CD48C7">
              <w:t>Import uživatelských identit IF-MAP</w:t>
            </w:r>
            <w:r w:rsidRPr="00CD48C7">
              <w:rPr>
                <w:rFonts w:cs="Calibri"/>
                <w:noProof/>
              </w:rPr>
              <w:t xml:space="preserve"> </w:t>
            </w:r>
          </w:p>
        </w:tc>
        <w:tc>
          <w:tcPr>
            <w:tcW w:w="543" w:type="pct"/>
            <w:shd w:val="clear" w:color="auto" w:fill="FFFF00"/>
          </w:tcPr>
          <w:p w14:paraId="3BB5BAAD" w14:textId="77777777" w:rsidR="00933713" w:rsidRPr="00E87B35" w:rsidRDefault="00933713" w:rsidP="002C01B0"/>
        </w:tc>
        <w:tc>
          <w:tcPr>
            <w:tcW w:w="1430" w:type="pct"/>
            <w:shd w:val="clear" w:color="auto" w:fill="FFFF00"/>
          </w:tcPr>
          <w:p w14:paraId="45C760B4" w14:textId="77777777" w:rsidR="00933713" w:rsidRPr="00E87B35" w:rsidRDefault="00933713" w:rsidP="002C01B0"/>
        </w:tc>
      </w:tr>
      <w:tr w:rsidR="00933713" w:rsidRPr="00AD76B0" w14:paraId="7FB2AD2F" w14:textId="77777777" w:rsidTr="00EA5C98">
        <w:trPr>
          <w:cantSplit/>
          <w:trHeight w:val="236"/>
          <w:jc w:val="center"/>
        </w:trPr>
        <w:tc>
          <w:tcPr>
            <w:tcW w:w="358" w:type="pct"/>
          </w:tcPr>
          <w:p w14:paraId="090C0841" w14:textId="77777777" w:rsidR="00933713" w:rsidRPr="00AD76B0" w:rsidRDefault="00933713" w:rsidP="002D1608">
            <w:pPr>
              <w:pStyle w:val="Bezmezer"/>
              <w:numPr>
                <w:ilvl w:val="0"/>
                <w:numId w:val="50"/>
              </w:numPr>
            </w:pPr>
          </w:p>
        </w:tc>
        <w:tc>
          <w:tcPr>
            <w:tcW w:w="800" w:type="pct"/>
            <w:vMerge/>
            <w:shd w:val="clear" w:color="auto" w:fill="auto"/>
          </w:tcPr>
          <w:p w14:paraId="2DA55CB0" w14:textId="77777777" w:rsidR="00933713" w:rsidRDefault="00933713" w:rsidP="002928CC"/>
        </w:tc>
        <w:tc>
          <w:tcPr>
            <w:tcW w:w="1869" w:type="pct"/>
            <w:shd w:val="clear" w:color="auto" w:fill="auto"/>
            <w:vAlign w:val="center"/>
          </w:tcPr>
          <w:p w14:paraId="288DF434" w14:textId="77777777" w:rsidR="00933713" w:rsidRPr="00CD48C7" w:rsidRDefault="00933713" w:rsidP="004663A0">
            <w:pPr>
              <w:pStyle w:val="Odstavecseseznamem"/>
              <w:numPr>
                <w:ilvl w:val="0"/>
                <w:numId w:val="8"/>
              </w:numPr>
            </w:pPr>
            <w:r w:rsidRPr="00CD48C7">
              <w:t>SAML:</w:t>
            </w:r>
          </w:p>
          <w:p w14:paraId="68DE456E" w14:textId="77777777" w:rsidR="00933713" w:rsidRPr="00CD48C7" w:rsidRDefault="00933713" w:rsidP="004663A0">
            <w:pPr>
              <w:pStyle w:val="Odstavecseseznamem"/>
              <w:numPr>
                <w:ilvl w:val="1"/>
                <w:numId w:val="8"/>
              </w:numPr>
            </w:pPr>
            <w:r w:rsidRPr="00CD48C7">
              <w:t>SP role</w:t>
            </w:r>
          </w:p>
          <w:p w14:paraId="3BE192D2" w14:textId="321A854C" w:rsidR="00933713" w:rsidRPr="00CD48C7" w:rsidRDefault="00933713" w:rsidP="004663A0">
            <w:pPr>
              <w:pStyle w:val="Odstavecseseznamem"/>
              <w:numPr>
                <w:ilvl w:val="1"/>
                <w:numId w:val="8"/>
              </w:numPr>
              <w:rPr>
                <w:rFonts w:cs="Calibri"/>
                <w:noProof/>
              </w:rPr>
            </w:pPr>
            <w:r w:rsidRPr="00CD48C7">
              <w:t>IdP role</w:t>
            </w:r>
          </w:p>
        </w:tc>
        <w:tc>
          <w:tcPr>
            <w:tcW w:w="543" w:type="pct"/>
            <w:shd w:val="clear" w:color="auto" w:fill="FFFF00"/>
          </w:tcPr>
          <w:p w14:paraId="57CA55AF" w14:textId="77777777" w:rsidR="00933713" w:rsidRPr="00E87B35" w:rsidRDefault="00933713" w:rsidP="002928CC"/>
        </w:tc>
        <w:tc>
          <w:tcPr>
            <w:tcW w:w="1430" w:type="pct"/>
            <w:shd w:val="clear" w:color="auto" w:fill="FFFF00"/>
          </w:tcPr>
          <w:p w14:paraId="0845FAC9" w14:textId="77777777" w:rsidR="00933713" w:rsidRPr="00E87B35" w:rsidRDefault="00933713" w:rsidP="002928CC"/>
        </w:tc>
      </w:tr>
      <w:tr w:rsidR="00933713" w:rsidRPr="00AD76B0" w14:paraId="6D15B67B" w14:textId="77777777" w:rsidTr="00EA5C98">
        <w:trPr>
          <w:cantSplit/>
          <w:trHeight w:val="236"/>
          <w:jc w:val="center"/>
        </w:trPr>
        <w:tc>
          <w:tcPr>
            <w:tcW w:w="358" w:type="pct"/>
          </w:tcPr>
          <w:p w14:paraId="131EAA55" w14:textId="77777777" w:rsidR="00933713" w:rsidRPr="00AD76B0" w:rsidRDefault="00933713" w:rsidP="002D1608">
            <w:pPr>
              <w:pStyle w:val="Bezmezer"/>
              <w:numPr>
                <w:ilvl w:val="0"/>
                <w:numId w:val="50"/>
              </w:numPr>
            </w:pPr>
          </w:p>
        </w:tc>
        <w:tc>
          <w:tcPr>
            <w:tcW w:w="800" w:type="pct"/>
            <w:vMerge/>
            <w:shd w:val="clear" w:color="auto" w:fill="auto"/>
          </w:tcPr>
          <w:p w14:paraId="1A792DC9" w14:textId="77777777" w:rsidR="00933713" w:rsidRDefault="00933713" w:rsidP="002928CC"/>
        </w:tc>
        <w:tc>
          <w:tcPr>
            <w:tcW w:w="1869" w:type="pct"/>
            <w:shd w:val="clear" w:color="auto" w:fill="auto"/>
            <w:vAlign w:val="center"/>
          </w:tcPr>
          <w:p w14:paraId="35DE469F" w14:textId="3E788382" w:rsidR="00933713" w:rsidRPr="00CD48C7" w:rsidRDefault="00933713" w:rsidP="002928CC">
            <w:pPr>
              <w:pStyle w:val="Odstavecseseznamem"/>
              <w:numPr>
                <w:ilvl w:val="0"/>
                <w:numId w:val="8"/>
              </w:numPr>
            </w:pPr>
            <w:r w:rsidRPr="00CD48C7">
              <w:t xml:space="preserve">Modifikace SAML atributů </w:t>
            </w:r>
          </w:p>
        </w:tc>
        <w:tc>
          <w:tcPr>
            <w:tcW w:w="543" w:type="pct"/>
            <w:shd w:val="clear" w:color="auto" w:fill="FFFF00"/>
          </w:tcPr>
          <w:p w14:paraId="2B4809FF" w14:textId="77777777" w:rsidR="00933713" w:rsidRPr="00E87B35" w:rsidRDefault="00933713" w:rsidP="002928CC"/>
        </w:tc>
        <w:tc>
          <w:tcPr>
            <w:tcW w:w="1430" w:type="pct"/>
            <w:shd w:val="clear" w:color="auto" w:fill="FFFF00"/>
          </w:tcPr>
          <w:p w14:paraId="05B43303" w14:textId="77777777" w:rsidR="00933713" w:rsidRPr="00E87B35" w:rsidRDefault="00933713" w:rsidP="002928CC"/>
        </w:tc>
      </w:tr>
      <w:tr w:rsidR="00933713" w:rsidRPr="00AD76B0" w14:paraId="1835EAEB" w14:textId="77777777" w:rsidTr="00EA5C98">
        <w:trPr>
          <w:cantSplit/>
          <w:trHeight w:val="236"/>
          <w:jc w:val="center"/>
        </w:trPr>
        <w:tc>
          <w:tcPr>
            <w:tcW w:w="358" w:type="pct"/>
          </w:tcPr>
          <w:p w14:paraId="2FFA77E5" w14:textId="77777777" w:rsidR="00933713" w:rsidRPr="00AD76B0" w:rsidRDefault="00933713" w:rsidP="002D1608">
            <w:pPr>
              <w:pStyle w:val="Bezmezer"/>
              <w:numPr>
                <w:ilvl w:val="0"/>
                <w:numId w:val="50"/>
              </w:numPr>
            </w:pPr>
          </w:p>
        </w:tc>
        <w:tc>
          <w:tcPr>
            <w:tcW w:w="800" w:type="pct"/>
            <w:vMerge/>
            <w:shd w:val="clear" w:color="auto" w:fill="auto"/>
          </w:tcPr>
          <w:p w14:paraId="36D658C5" w14:textId="77777777" w:rsidR="00933713" w:rsidRDefault="00933713" w:rsidP="002928CC"/>
        </w:tc>
        <w:tc>
          <w:tcPr>
            <w:tcW w:w="1869" w:type="pct"/>
            <w:shd w:val="clear" w:color="auto" w:fill="auto"/>
            <w:vAlign w:val="center"/>
          </w:tcPr>
          <w:p w14:paraId="58184978" w14:textId="3059F655" w:rsidR="00933713" w:rsidRPr="00CD48C7" w:rsidRDefault="00933713" w:rsidP="002928CC">
            <w:pPr>
              <w:pStyle w:val="Odstavecseseznamem"/>
              <w:numPr>
                <w:ilvl w:val="0"/>
                <w:numId w:val="8"/>
              </w:numPr>
            </w:pPr>
            <w:r w:rsidRPr="00CD48C7">
              <w:t>Podpora SAML 2.0</w:t>
            </w:r>
          </w:p>
        </w:tc>
        <w:tc>
          <w:tcPr>
            <w:tcW w:w="543" w:type="pct"/>
            <w:shd w:val="clear" w:color="auto" w:fill="FFFF00"/>
          </w:tcPr>
          <w:p w14:paraId="36C75A82" w14:textId="77777777" w:rsidR="00933713" w:rsidRPr="00E87B35" w:rsidRDefault="00933713" w:rsidP="002928CC"/>
        </w:tc>
        <w:tc>
          <w:tcPr>
            <w:tcW w:w="1430" w:type="pct"/>
            <w:shd w:val="clear" w:color="auto" w:fill="FFFF00"/>
          </w:tcPr>
          <w:p w14:paraId="18E805DF" w14:textId="77777777" w:rsidR="00933713" w:rsidRPr="00E87B35" w:rsidRDefault="00933713" w:rsidP="002928CC"/>
        </w:tc>
      </w:tr>
      <w:tr w:rsidR="00933713" w:rsidRPr="00AD76B0" w14:paraId="3BDB5C25" w14:textId="77777777" w:rsidTr="00EA5C98">
        <w:trPr>
          <w:cantSplit/>
          <w:trHeight w:val="236"/>
          <w:jc w:val="center"/>
        </w:trPr>
        <w:tc>
          <w:tcPr>
            <w:tcW w:w="358" w:type="pct"/>
          </w:tcPr>
          <w:p w14:paraId="581803AA" w14:textId="77777777" w:rsidR="00933713" w:rsidRPr="00AD76B0" w:rsidRDefault="00933713" w:rsidP="002D1608">
            <w:pPr>
              <w:pStyle w:val="Bezmezer"/>
              <w:numPr>
                <w:ilvl w:val="0"/>
                <w:numId w:val="50"/>
              </w:numPr>
            </w:pPr>
          </w:p>
        </w:tc>
        <w:tc>
          <w:tcPr>
            <w:tcW w:w="800" w:type="pct"/>
            <w:vMerge/>
            <w:shd w:val="clear" w:color="auto" w:fill="auto"/>
          </w:tcPr>
          <w:p w14:paraId="2C51881F" w14:textId="77777777" w:rsidR="00933713" w:rsidRDefault="00933713" w:rsidP="002928CC"/>
        </w:tc>
        <w:tc>
          <w:tcPr>
            <w:tcW w:w="1869" w:type="pct"/>
            <w:shd w:val="clear" w:color="auto" w:fill="auto"/>
            <w:vAlign w:val="center"/>
          </w:tcPr>
          <w:p w14:paraId="7003EC63" w14:textId="77777777" w:rsidR="00933713" w:rsidRPr="00CD48C7" w:rsidRDefault="00933713" w:rsidP="009B0292">
            <w:pPr>
              <w:pStyle w:val="Odstavecseseznamem"/>
              <w:numPr>
                <w:ilvl w:val="0"/>
                <w:numId w:val="8"/>
              </w:numPr>
            </w:pPr>
            <w:r w:rsidRPr="00CD48C7">
              <w:t>Podpora pro vytvoření Single Sign-On (SSO):</w:t>
            </w:r>
          </w:p>
          <w:p w14:paraId="619074B8" w14:textId="77777777" w:rsidR="00933713" w:rsidRPr="00CD48C7" w:rsidRDefault="00933713" w:rsidP="009B0292">
            <w:pPr>
              <w:pStyle w:val="Odstavecseseznamem"/>
              <w:numPr>
                <w:ilvl w:val="1"/>
                <w:numId w:val="8"/>
              </w:numPr>
            </w:pPr>
            <w:r w:rsidRPr="00CD48C7">
              <w:t>HTTP basic</w:t>
            </w:r>
          </w:p>
          <w:p w14:paraId="7DDAA044" w14:textId="77777777" w:rsidR="00933713" w:rsidRPr="00CD48C7" w:rsidRDefault="00933713" w:rsidP="009B0292">
            <w:pPr>
              <w:pStyle w:val="Odstavecseseznamem"/>
              <w:numPr>
                <w:ilvl w:val="1"/>
                <w:numId w:val="8"/>
              </w:numPr>
            </w:pPr>
            <w:r w:rsidRPr="00CD48C7">
              <w:t>HTML form</w:t>
            </w:r>
          </w:p>
          <w:p w14:paraId="47434059" w14:textId="77777777" w:rsidR="00933713" w:rsidRPr="00CD48C7" w:rsidRDefault="00933713" w:rsidP="009B0292">
            <w:pPr>
              <w:pStyle w:val="Odstavecseseznamem"/>
              <w:numPr>
                <w:ilvl w:val="1"/>
                <w:numId w:val="8"/>
              </w:numPr>
            </w:pPr>
            <w:r w:rsidRPr="00CD48C7">
              <w:t>NTLM v1/v2</w:t>
            </w:r>
          </w:p>
          <w:p w14:paraId="7A0862AE" w14:textId="77777777" w:rsidR="00933713" w:rsidRPr="00CD48C7" w:rsidRDefault="00933713" w:rsidP="009B0292">
            <w:pPr>
              <w:pStyle w:val="Odstavecseseznamem"/>
              <w:numPr>
                <w:ilvl w:val="1"/>
                <w:numId w:val="8"/>
              </w:numPr>
            </w:pPr>
            <w:r w:rsidRPr="00CD48C7">
              <w:t>Kerberos</w:t>
            </w:r>
          </w:p>
          <w:p w14:paraId="4EDFCE4D" w14:textId="2EBEB0F0" w:rsidR="00933713" w:rsidRPr="00CD48C7" w:rsidRDefault="00933713" w:rsidP="009B0292">
            <w:pPr>
              <w:pStyle w:val="Odstavecseseznamem"/>
              <w:numPr>
                <w:ilvl w:val="1"/>
                <w:numId w:val="8"/>
              </w:numPr>
            </w:pPr>
            <w:r w:rsidRPr="00CD48C7">
              <w:t>SAML</w:t>
            </w:r>
          </w:p>
        </w:tc>
        <w:tc>
          <w:tcPr>
            <w:tcW w:w="543" w:type="pct"/>
            <w:shd w:val="clear" w:color="auto" w:fill="FFFF00"/>
          </w:tcPr>
          <w:p w14:paraId="7AFA2CEC" w14:textId="77777777" w:rsidR="00933713" w:rsidRPr="00E87B35" w:rsidRDefault="00933713" w:rsidP="002928CC"/>
        </w:tc>
        <w:tc>
          <w:tcPr>
            <w:tcW w:w="1430" w:type="pct"/>
            <w:shd w:val="clear" w:color="auto" w:fill="FFFF00"/>
          </w:tcPr>
          <w:p w14:paraId="6A9A487A" w14:textId="77777777" w:rsidR="00933713" w:rsidRPr="00E87B35" w:rsidRDefault="00933713" w:rsidP="002928CC"/>
        </w:tc>
      </w:tr>
      <w:tr w:rsidR="00933713" w:rsidRPr="00AD76B0" w14:paraId="186DA55E" w14:textId="77777777" w:rsidTr="00EA5C98">
        <w:trPr>
          <w:cantSplit/>
          <w:trHeight w:val="236"/>
          <w:jc w:val="center"/>
        </w:trPr>
        <w:tc>
          <w:tcPr>
            <w:tcW w:w="358" w:type="pct"/>
          </w:tcPr>
          <w:p w14:paraId="72EFE053" w14:textId="77777777" w:rsidR="00933713" w:rsidRPr="00AD76B0" w:rsidRDefault="00933713" w:rsidP="002D1608">
            <w:pPr>
              <w:pStyle w:val="Bezmezer"/>
              <w:numPr>
                <w:ilvl w:val="0"/>
                <w:numId w:val="50"/>
              </w:numPr>
            </w:pPr>
          </w:p>
        </w:tc>
        <w:tc>
          <w:tcPr>
            <w:tcW w:w="800" w:type="pct"/>
            <w:vMerge/>
            <w:shd w:val="clear" w:color="auto" w:fill="auto"/>
          </w:tcPr>
          <w:p w14:paraId="777DB800" w14:textId="77777777" w:rsidR="00933713" w:rsidRDefault="00933713" w:rsidP="00FC3FAD"/>
        </w:tc>
        <w:tc>
          <w:tcPr>
            <w:tcW w:w="1869" w:type="pct"/>
            <w:shd w:val="clear" w:color="auto" w:fill="auto"/>
            <w:vAlign w:val="center"/>
          </w:tcPr>
          <w:p w14:paraId="2D08CEEA" w14:textId="1A813BB1" w:rsidR="00933713" w:rsidRPr="00CD48C7" w:rsidRDefault="00933713" w:rsidP="00FC3FAD">
            <w:pPr>
              <w:pStyle w:val="Odstavecseseznamem"/>
              <w:numPr>
                <w:ilvl w:val="0"/>
                <w:numId w:val="8"/>
              </w:numPr>
            </w:pPr>
            <w:r w:rsidRPr="00CD48C7">
              <w:t>Uchování přihlašovacích údajů v paměti a jejich přeposlání k ověření (User identity credential caching, SSO proxy)</w:t>
            </w:r>
          </w:p>
        </w:tc>
        <w:tc>
          <w:tcPr>
            <w:tcW w:w="543" w:type="pct"/>
            <w:shd w:val="clear" w:color="auto" w:fill="FFFF00"/>
          </w:tcPr>
          <w:p w14:paraId="45F6A4AC" w14:textId="77777777" w:rsidR="00933713" w:rsidRPr="00E87B35" w:rsidRDefault="00933713" w:rsidP="00FC3FAD"/>
        </w:tc>
        <w:tc>
          <w:tcPr>
            <w:tcW w:w="1430" w:type="pct"/>
            <w:shd w:val="clear" w:color="auto" w:fill="FFFF00"/>
          </w:tcPr>
          <w:p w14:paraId="22184722" w14:textId="77777777" w:rsidR="00933713" w:rsidRPr="00E87B35" w:rsidRDefault="00933713" w:rsidP="00FC3FAD"/>
        </w:tc>
      </w:tr>
      <w:tr w:rsidR="00933713" w:rsidRPr="00AD76B0" w14:paraId="6709A9A1" w14:textId="77777777" w:rsidTr="00EA5C98">
        <w:trPr>
          <w:cantSplit/>
          <w:trHeight w:val="236"/>
          <w:jc w:val="center"/>
        </w:trPr>
        <w:tc>
          <w:tcPr>
            <w:tcW w:w="358" w:type="pct"/>
          </w:tcPr>
          <w:p w14:paraId="437351DD" w14:textId="77777777" w:rsidR="00933713" w:rsidRPr="00AD76B0" w:rsidRDefault="00933713" w:rsidP="002D1608">
            <w:pPr>
              <w:pStyle w:val="Bezmezer"/>
              <w:numPr>
                <w:ilvl w:val="0"/>
                <w:numId w:val="50"/>
              </w:numPr>
            </w:pPr>
          </w:p>
        </w:tc>
        <w:tc>
          <w:tcPr>
            <w:tcW w:w="800" w:type="pct"/>
            <w:vMerge/>
            <w:shd w:val="clear" w:color="auto" w:fill="auto"/>
          </w:tcPr>
          <w:p w14:paraId="3A186786" w14:textId="77777777" w:rsidR="00933713" w:rsidRDefault="00933713" w:rsidP="00FC3FAD"/>
        </w:tc>
        <w:tc>
          <w:tcPr>
            <w:tcW w:w="1869" w:type="pct"/>
            <w:shd w:val="clear" w:color="auto" w:fill="auto"/>
            <w:vAlign w:val="center"/>
          </w:tcPr>
          <w:p w14:paraId="55484A28" w14:textId="6ADBC21A" w:rsidR="00933713" w:rsidRPr="00CD48C7" w:rsidRDefault="00933713" w:rsidP="00FC3FAD">
            <w:pPr>
              <w:pStyle w:val="Odstavecseseznamem"/>
              <w:numPr>
                <w:ilvl w:val="0"/>
                <w:numId w:val="8"/>
              </w:numPr>
            </w:pPr>
            <w:r w:rsidRPr="00CD48C7">
              <w:t>Podpora federace (SSO napříč různými doménami, např. on-prem a SaaS)</w:t>
            </w:r>
          </w:p>
        </w:tc>
        <w:tc>
          <w:tcPr>
            <w:tcW w:w="543" w:type="pct"/>
            <w:shd w:val="clear" w:color="auto" w:fill="FFFF00"/>
          </w:tcPr>
          <w:p w14:paraId="5151CF80" w14:textId="77777777" w:rsidR="00933713" w:rsidRPr="00E87B35" w:rsidRDefault="00933713" w:rsidP="00FC3FAD"/>
        </w:tc>
        <w:tc>
          <w:tcPr>
            <w:tcW w:w="1430" w:type="pct"/>
            <w:shd w:val="clear" w:color="auto" w:fill="FFFF00"/>
          </w:tcPr>
          <w:p w14:paraId="4A923BB7" w14:textId="77777777" w:rsidR="00933713" w:rsidRPr="00E87B35" w:rsidRDefault="00933713" w:rsidP="00FC3FAD"/>
        </w:tc>
      </w:tr>
      <w:tr w:rsidR="00933713" w:rsidRPr="00AD76B0" w14:paraId="65689EF0" w14:textId="77777777" w:rsidTr="00EA5C98">
        <w:trPr>
          <w:cantSplit/>
          <w:trHeight w:val="236"/>
          <w:jc w:val="center"/>
        </w:trPr>
        <w:tc>
          <w:tcPr>
            <w:tcW w:w="358" w:type="pct"/>
          </w:tcPr>
          <w:p w14:paraId="2CCDF4E5" w14:textId="77777777" w:rsidR="00933713" w:rsidRPr="00AD76B0" w:rsidRDefault="00933713" w:rsidP="002D1608">
            <w:pPr>
              <w:pStyle w:val="Bezmezer"/>
              <w:numPr>
                <w:ilvl w:val="0"/>
                <w:numId w:val="50"/>
              </w:numPr>
            </w:pPr>
          </w:p>
        </w:tc>
        <w:tc>
          <w:tcPr>
            <w:tcW w:w="800" w:type="pct"/>
            <w:vMerge/>
            <w:shd w:val="clear" w:color="auto" w:fill="auto"/>
          </w:tcPr>
          <w:p w14:paraId="7438B04F" w14:textId="77777777" w:rsidR="00933713" w:rsidRDefault="00933713" w:rsidP="00FC3FAD"/>
        </w:tc>
        <w:tc>
          <w:tcPr>
            <w:tcW w:w="1869" w:type="pct"/>
            <w:shd w:val="clear" w:color="auto" w:fill="auto"/>
            <w:vAlign w:val="center"/>
          </w:tcPr>
          <w:p w14:paraId="3DD0AC9A" w14:textId="0BB24042" w:rsidR="00933713" w:rsidRPr="00CD48C7" w:rsidRDefault="00933713" w:rsidP="00FC3FAD">
            <w:pPr>
              <w:pStyle w:val="Odstavecseseznamem"/>
              <w:numPr>
                <w:ilvl w:val="0"/>
                <w:numId w:val="8"/>
              </w:numPr>
            </w:pPr>
            <w:r w:rsidRPr="00CD48C7">
              <w:t>Podpora Kerberos ticketing</w:t>
            </w:r>
          </w:p>
        </w:tc>
        <w:tc>
          <w:tcPr>
            <w:tcW w:w="543" w:type="pct"/>
            <w:shd w:val="clear" w:color="auto" w:fill="FFFF00"/>
          </w:tcPr>
          <w:p w14:paraId="097A6AFD" w14:textId="77777777" w:rsidR="00933713" w:rsidRPr="00E87B35" w:rsidRDefault="00933713" w:rsidP="00FC3FAD"/>
        </w:tc>
        <w:tc>
          <w:tcPr>
            <w:tcW w:w="1430" w:type="pct"/>
            <w:shd w:val="clear" w:color="auto" w:fill="FFFF00"/>
          </w:tcPr>
          <w:p w14:paraId="3867139F" w14:textId="77777777" w:rsidR="00933713" w:rsidRPr="00E87B35" w:rsidRDefault="00933713" w:rsidP="00FC3FAD"/>
        </w:tc>
      </w:tr>
      <w:tr w:rsidR="00933713" w:rsidRPr="00AD76B0" w14:paraId="2C099BC9" w14:textId="77777777" w:rsidTr="00EA5C98">
        <w:trPr>
          <w:cantSplit/>
          <w:trHeight w:val="236"/>
          <w:jc w:val="center"/>
        </w:trPr>
        <w:tc>
          <w:tcPr>
            <w:tcW w:w="358" w:type="pct"/>
          </w:tcPr>
          <w:p w14:paraId="7560278D" w14:textId="77777777" w:rsidR="00933713" w:rsidRPr="00AD76B0" w:rsidRDefault="00933713" w:rsidP="002D1608">
            <w:pPr>
              <w:pStyle w:val="Bezmezer"/>
              <w:numPr>
                <w:ilvl w:val="0"/>
                <w:numId w:val="50"/>
              </w:numPr>
            </w:pPr>
          </w:p>
        </w:tc>
        <w:tc>
          <w:tcPr>
            <w:tcW w:w="800" w:type="pct"/>
            <w:vMerge/>
            <w:shd w:val="clear" w:color="auto" w:fill="auto"/>
          </w:tcPr>
          <w:p w14:paraId="04DA38DF" w14:textId="77777777" w:rsidR="00933713" w:rsidRDefault="00933713" w:rsidP="00FC3FAD"/>
        </w:tc>
        <w:tc>
          <w:tcPr>
            <w:tcW w:w="1869" w:type="pct"/>
            <w:shd w:val="clear" w:color="auto" w:fill="auto"/>
            <w:vAlign w:val="center"/>
          </w:tcPr>
          <w:p w14:paraId="42C4852C" w14:textId="5057CB2A" w:rsidR="00933713" w:rsidRPr="00CD48C7" w:rsidRDefault="00933713" w:rsidP="00FC3FAD">
            <w:pPr>
              <w:pStyle w:val="Odstavecseseznamem"/>
              <w:numPr>
                <w:ilvl w:val="0"/>
                <w:numId w:val="8"/>
              </w:numPr>
            </w:pPr>
            <w:r w:rsidRPr="00CD48C7">
              <w:t>PCoIP proxy</w:t>
            </w:r>
          </w:p>
        </w:tc>
        <w:tc>
          <w:tcPr>
            <w:tcW w:w="543" w:type="pct"/>
            <w:shd w:val="clear" w:color="auto" w:fill="FFFF00"/>
          </w:tcPr>
          <w:p w14:paraId="0835D1BD" w14:textId="77777777" w:rsidR="00933713" w:rsidRPr="00E87B35" w:rsidRDefault="00933713" w:rsidP="00FC3FAD"/>
        </w:tc>
        <w:tc>
          <w:tcPr>
            <w:tcW w:w="1430" w:type="pct"/>
            <w:shd w:val="clear" w:color="auto" w:fill="FFFF00"/>
          </w:tcPr>
          <w:p w14:paraId="13BBF097" w14:textId="77777777" w:rsidR="00933713" w:rsidRPr="00E87B35" w:rsidRDefault="00933713" w:rsidP="00FC3FAD"/>
        </w:tc>
      </w:tr>
      <w:tr w:rsidR="00933713" w:rsidRPr="00AD76B0" w14:paraId="003D5B3C" w14:textId="77777777" w:rsidTr="00EA5C98">
        <w:trPr>
          <w:cantSplit/>
          <w:trHeight w:val="236"/>
          <w:jc w:val="center"/>
        </w:trPr>
        <w:tc>
          <w:tcPr>
            <w:tcW w:w="358" w:type="pct"/>
          </w:tcPr>
          <w:p w14:paraId="45DC72EB" w14:textId="77777777" w:rsidR="00933713" w:rsidRPr="00AD76B0" w:rsidRDefault="00933713" w:rsidP="002D1608">
            <w:pPr>
              <w:pStyle w:val="Bezmezer"/>
              <w:numPr>
                <w:ilvl w:val="0"/>
                <w:numId w:val="50"/>
              </w:numPr>
            </w:pPr>
          </w:p>
        </w:tc>
        <w:tc>
          <w:tcPr>
            <w:tcW w:w="800" w:type="pct"/>
            <w:vMerge/>
            <w:shd w:val="clear" w:color="auto" w:fill="auto"/>
          </w:tcPr>
          <w:p w14:paraId="35318540" w14:textId="77777777" w:rsidR="00933713" w:rsidRDefault="00933713" w:rsidP="00FC3FAD"/>
        </w:tc>
        <w:tc>
          <w:tcPr>
            <w:tcW w:w="1869" w:type="pct"/>
            <w:shd w:val="clear" w:color="auto" w:fill="auto"/>
            <w:vAlign w:val="center"/>
          </w:tcPr>
          <w:p w14:paraId="47D1C6F6" w14:textId="5319E405" w:rsidR="00933713" w:rsidRPr="00CD48C7" w:rsidRDefault="00933713" w:rsidP="00FC3FAD">
            <w:pPr>
              <w:pStyle w:val="Odstavecseseznamem"/>
              <w:numPr>
                <w:ilvl w:val="0"/>
                <w:numId w:val="8"/>
              </w:numPr>
            </w:pPr>
            <w:r w:rsidRPr="00CD48C7">
              <w:t>RDP proxy</w:t>
            </w:r>
          </w:p>
        </w:tc>
        <w:tc>
          <w:tcPr>
            <w:tcW w:w="543" w:type="pct"/>
            <w:shd w:val="clear" w:color="auto" w:fill="FFFF00"/>
          </w:tcPr>
          <w:p w14:paraId="55CA959F" w14:textId="77777777" w:rsidR="00933713" w:rsidRPr="00E87B35" w:rsidRDefault="00933713" w:rsidP="00FC3FAD"/>
        </w:tc>
        <w:tc>
          <w:tcPr>
            <w:tcW w:w="1430" w:type="pct"/>
            <w:shd w:val="clear" w:color="auto" w:fill="FFFF00"/>
          </w:tcPr>
          <w:p w14:paraId="57DACED3" w14:textId="77777777" w:rsidR="00933713" w:rsidRPr="00E87B35" w:rsidRDefault="00933713" w:rsidP="00FC3FAD"/>
        </w:tc>
      </w:tr>
      <w:tr w:rsidR="00933713" w:rsidRPr="00AD76B0" w14:paraId="2DF9E7AB" w14:textId="77777777" w:rsidTr="00EA5C98">
        <w:trPr>
          <w:cantSplit/>
          <w:trHeight w:val="236"/>
          <w:jc w:val="center"/>
        </w:trPr>
        <w:tc>
          <w:tcPr>
            <w:tcW w:w="358" w:type="pct"/>
          </w:tcPr>
          <w:p w14:paraId="543B4AB0" w14:textId="77777777" w:rsidR="00933713" w:rsidRPr="00AD76B0" w:rsidRDefault="00933713" w:rsidP="002D1608">
            <w:pPr>
              <w:pStyle w:val="Bezmezer"/>
              <w:numPr>
                <w:ilvl w:val="0"/>
                <w:numId w:val="50"/>
              </w:numPr>
            </w:pPr>
          </w:p>
        </w:tc>
        <w:tc>
          <w:tcPr>
            <w:tcW w:w="800" w:type="pct"/>
            <w:vMerge/>
            <w:shd w:val="clear" w:color="auto" w:fill="auto"/>
          </w:tcPr>
          <w:p w14:paraId="01AD28D1" w14:textId="77777777" w:rsidR="00933713" w:rsidRDefault="00933713" w:rsidP="00FC3FAD"/>
        </w:tc>
        <w:tc>
          <w:tcPr>
            <w:tcW w:w="1869" w:type="pct"/>
            <w:shd w:val="clear" w:color="auto" w:fill="auto"/>
            <w:vAlign w:val="center"/>
          </w:tcPr>
          <w:p w14:paraId="166330CA" w14:textId="77777777" w:rsidR="00933713" w:rsidRPr="00CD48C7" w:rsidRDefault="00933713" w:rsidP="00B858C3">
            <w:pPr>
              <w:pStyle w:val="Odstavecseseznamem"/>
              <w:numPr>
                <w:ilvl w:val="0"/>
                <w:numId w:val="8"/>
              </w:numPr>
            </w:pPr>
            <w:r w:rsidRPr="00CD48C7">
              <w:t>Patching (maskování) webových portálů:</w:t>
            </w:r>
          </w:p>
          <w:p w14:paraId="76536E66" w14:textId="77777777" w:rsidR="00933713" w:rsidRPr="00CD48C7" w:rsidRDefault="00933713" w:rsidP="00B858C3">
            <w:pPr>
              <w:pStyle w:val="Odstavecseseznamem"/>
              <w:numPr>
                <w:ilvl w:val="1"/>
                <w:numId w:val="8"/>
              </w:numPr>
            </w:pPr>
            <w:r w:rsidRPr="00CD48C7">
              <w:t>HTML</w:t>
            </w:r>
          </w:p>
          <w:p w14:paraId="79BF4805" w14:textId="77777777" w:rsidR="00933713" w:rsidRPr="00CD48C7" w:rsidRDefault="00933713" w:rsidP="00B858C3">
            <w:pPr>
              <w:pStyle w:val="Odstavecseseznamem"/>
              <w:numPr>
                <w:ilvl w:val="1"/>
                <w:numId w:val="8"/>
              </w:numPr>
            </w:pPr>
            <w:r w:rsidRPr="00CD48C7">
              <w:t>JavaScript</w:t>
            </w:r>
          </w:p>
          <w:p w14:paraId="3A3AE985" w14:textId="77777777" w:rsidR="00933713" w:rsidRPr="00CD48C7" w:rsidRDefault="00933713" w:rsidP="00B858C3">
            <w:pPr>
              <w:pStyle w:val="Odstavecseseznamem"/>
              <w:numPr>
                <w:ilvl w:val="1"/>
                <w:numId w:val="8"/>
              </w:numPr>
            </w:pPr>
            <w:r w:rsidRPr="00CD48C7">
              <w:t>CSS</w:t>
            </w:r>
          </w:p>
          <w:p w14:paraId="6B039C76" w14:textId="011D56FB" w:rsidR="00933713" w:rsidRPr="00CD48C7" w:rsidRDefault="00933713" w:rsidP="00B858C3">
            <w:pPr>
              <w:pStyle w:val="Odstavecseseznamem"/>
              <w:numPr>
                <w:ilvl w:val="1"/>
                <w:numId w:val="8"/>
              </w:numPr>
            </w:pPr>
            <w:r w:rsidRPr="00CD48C7">
              <w:t>Java</w:t>
            </w:r>
          </w:p>
        </w:tc>
        <w:tc>
          <w:tcPr>
            <w:tcW w:w="543" w:type="pct"/>
            <w:shd w:val="clear" w:color="auto" w:fill="FFFF00"/>
          </w:tcPr>
          <w:p w14:paraId="0496401A" w14:textId="77777777" w:rsidR="00933713" w:rsidRPr="00E87B35" w:rsidRDefault="00933713" w:rsidP="00FC3FAD"/>
        </w:tc>
        <w:tc>
          <w:tcPr>
            <w:tcW w:w="1430" w:type="pct"/>
            <w:shd w:val="clear" w:color="auto" w:fill="FFFF00"/>
          </w:tcPr>
          <w:p w14:paraId="1325D8C6" w14:textId="77777777" w:rsidR="00933713" w:rsidRPr="00E87B35" w:rsidRDefault="00933713" w:rsidP="00FC3FAD"/>
        </w:tc>
      </w:tr>
      <w:tr w:rsidR="00933713" w:rsidRPr="00AD76B0" w14:paraId="20545D43" w14:textId="77777777" w:rsidTr="00EA5C98">
        <w:trPr>
          <w:cantSplit/>
          <w:trHeight w:val="236"/>
          <w:jc w:val="center"/>
        </w:trPr>
        <w:tc>
          <w:tcPr>
            <w:tcW w:w="358" w:type="pct"/>
          </w:tcPr>
          <w:p w14:paraId="29B1C49F" w14:textId="77777777" w:rsidR="00933713" w:rsidRPr="00AD76B0" w:rsidRDefault="00933713" w:rsidP="002D1608">
            <w:pPr>
              <w:pStyle w:val="Bezmezer"/>
              <w:numPr>
                <w:ilvl w:val="0"/>
                <w:numId w:val="50"/>
              </w:numPr>
            </w:pPr>
          </w:p>
        </w:tc>
        <w:tc>
          <w:tcPr>
            <w:tcW w:w="800" w:type="pct"/>
            <w:vMerge/>
            <w:shd w:val="clear" w:color="auto" w:fill="auto"/>
          </w:tcPr>
          <w:p w14:paraId="23D0BE3D" w14:textId="77777777" w:rsidR="00933713" w:rsidRDefault="00933713" w:rsidP="00FC3FAD"/>
        </w:tc>
        <w:tc>
          <w:tcPr>
            <w:tcW w:w="1869" w:type="pct"/>
            <w:shd w:val="clear" w:color="auto" w:fill="auto"/>
            <w:vAlign w:val="center"/>
          </w:tcPr>
          <w:p w14:paraId="1A1EDFA9" w14:textId="40182A86" w:rsidR="00933713" w:rsidRPr="00CD48C7" w:rsidRDefault="00933713" w:rsidP="00FC3FAD">
            <w:pPr>
              <w:pStyle w:val="Odstavecseseznamem"/>
              <w:numPr>
                <w:ilvl w:val="0"/>
                <w:numId w:val="8"/>
              </w:numPr>
            </w:pPr>
            <w:r w:rsidRPr="00CD48C7">
              <w:t>Podpora L7 ACL</w:t>
            </w:r>
          </w:p>
        </w:tc>
        <w:tc>
          <w:tcPr>
            <w:tcW w:w="543" w:type="pct"/>
            <w:shd w:val="clear" w:color="auto" w:fill="FFFF00"/>
          </w:tcPr>
          <w:p w14:paraId="2D772465" w14:textId="77777777" w:rsidR="00933713" w:rsidRPr="00E87B35" w:rsidRDefault="00933713" w:rsidP="00FC3FAD"/>
        </w:tc>
        <w:tc>
          <w:tcPr>
            <w:tcW w:w="1430" w:type="pct"/>
            <w:shd w:val="clear" w:color="auto" w:fill="FFFF00"/>
          </w:tcPr>
          <w:p w14:paraId="4EBC13E7" w14:textId="77777777" w:rsidR="00933713" w:rsidRPr="00E87B35" w:rsidRDefault="00933713" w:rsidP="00FC3FAD"/>
        </w:tc>
      </w:tr>
      <w:tr w:rsidR="00933713" w:rsidRPr="00AD76B0" w14:paraId="58777997" w14:textId="77777777" w:rsidTr="00EA5C98">
        <w:trPr>
          <w:cantSplit/>
          <w:trHeight w:val="236"/>
          <w:jc w:val="center"/>
        </w:trPr>
        <w:tc>
          <w:tcPr>
            <w:tcW w:w="358" w:type="pct"/>
          </w:tcPr>
          <w:p w14:paraId="235D3B1C" w14:textId="77777777" w:rsidR="00933713" w:rsidRPr="00AD76B0" w:rsidRDefault="00933713" w:rsidP="002D1608">
            <w:pPr>
              <w:pStyle w:val="Bezmezer"/>
              <w:numPr>
                <w:ilvl w:val="0"/>
                <w:numId w:val="50"/>
              </w:numPr>
            </w:pPr>
          </w:p>
        </w:tc>
        <w:tc>
          <w:tcPr>
            <w:tcW w:w="800" w:type="pct"/>
            <w:vMerge/>
            <w:shd w:val="clear" w:color="auto" w:fill="auto"/>
          </w:tcPr>
          <w:p w14:paraId="4AB158C5" w14:textId="77777777" w:rsidR="00933713" w:rsidRDefault="00933713" w:rsidP="00B858C3"/>
        </w:tc>
        <w:tc>
          <w:tcPr>
            <w:tcW w:w="1869" w:type="pct"/>
            <w:shd w:val="clear" w:color="auto" w:fill="auto"/>
            <w:vAlign w:val="center"/>
          </w:tcPr>
          <w:p w14:paraId="10A74EDE" w14:textId="473F8906" w:rsidR="00933713" w:rsidRPr="00CD48C7" w:rsidRDefault="00933713" w:rsidP="00B858C3">
            <w:pPr>
              <w:pStyle w:val="Odstavecseseznamem"/>
              <w:numPr>
                <w:ilvl w:val="0"/>
                <w:numId w:val="8"/>
              </w:numPr>
            </w:pPr>
            <w:r w:rsidRPr="00CD48C7">
              <w:t>Podpora zabezpečení vzdálené pracovní plochy vzdáleného uživatele</w:t>
            </w:r>
          </w:p>
        </w:tc>
        <w:tc>
          <w:tcPr>
            <w:tcW w:w="543" w:type="pct"/>
            <w:shd w:val="clear" w:color="auto" w:fill="FFFF00"/>
          </w:tcPr>
          <w:p w14:paraId="7D895131" w14:textId="77777777" w:rsidR="00933713" w:rsidRPr="00E87B35" w:rsidRDefault="00933713" w:rsidP="00B858C3"/>
        </w:tc>
        <w:tc>
          <w:tcPr>
            <w:tcW w:w="1430" w:type="pct"/>
            <w:shd w:val="clear" w:color="auto" w:fill="FFFF00"/>
          </w:tcPr>
          <w:p w14:paraId="17FCCDFF" w14:textId="77777777" w:rsidR="00933713" w:rsidRPr="00E87B35" w:rsidRDefault="00933713" w:rsidP="00B858C3"/>
        </w:tc>
      </w:tr>
      <w:tr w:rsidR="00933713" w:rsidRPr="00AD76B0" w14:paraId="3335F1F7" w14:textId="77777777" w:rsidTr="00EA5C98">
        <w:trPr>
          <w:cantSplit/>
          <w:trHeight w:val="236"/>
          <w:jc w:val="center"/>
        </w:trPr>
        <w:tc>
          <w:tcPr>
            <w:tcW w:w="358" w:type="pct"/>
          </w:tcPr>
          <w:p w14:paraId="4E432338" w14:textId="77777777" w:rsidR="00933713" w:rsidRPr="00AD76B0" w:rsidRDefault="00933713" w:rsidP="002D1608">
            <w:pPr>
              <w:pStyle w:val="Bezmezer"/>
              <w:numPr>
                <w:ilvl w:val="0"/>
                <w:numId w:val="50"/>
              </w:numPr>
            </w:pPr>
          </w:p>
        </w:tc>
        <w:tc>
          <w:tcPr>
            <w:tcW w:w="800" w:type="pct"/>
            <w:vMerge/>
            <w:shd w:val="clear" w:color="auto" w:fill="auto"/>
          </w:tcPr>
          <w:p w14:paraId="00AAEE38" w14:textId="77777777" w:rsidR="00933713" w:rsidRDefault="00933713" w:rsidP="00B858C3"/>
        </w:tc>
        <w:tc>
          <w:tcPr>
            <w:tcW w:w="1869" w:type="pct"/>
            <w:shd w:val="clear" w:color="auto" w:fill="auto"/>
            <w:vAlign w:val="center"/>
          </w:tcPr>
          <w:p w14:paraId="388189C6" w14:textId="6B7878CE" w:rsidR="00933713" w:rsidRPr="00CD48C7" w:rsidRDefault="00933713" w:rsidP="00B858C3">
            <w:pPr>
              <w:pStyle w:val="Odstavecseseznamem"/>
              <w:numPr>
                <w:ilvl w:val="0"/>
                <w:numId w:val="8"/>
              </w:numPr>
            </w:pPr>
            <w:r w:rsidRPr="00CD48C7">
              <w:t>Síťová SSL VPN DTLS</w:t>
            </w:r>
          </w:p>
        </w:tc>
        <w:tc>
          <w:tcPr>
            <w:tcW w:w="543" w:type="pct"/>
            <w:shd w:val="clear" w:color="auto" w:fill="FFFF00"/>
          </w:tcPr>
          <w:p w14:paraId="5C8F49F2" w14:textId="77777777" w:rsidR="00933713" w:rsidRPr="00E87B35" w:rsidRDefault="00933713" w:rsidP="00B858C3"/>
        </w:tc>
        <w:tc>
          <w:tcPr>
            <w:tcW w:w="1430" w:type="pct"/>
            <w:shd w:val="clear" w:color="auto" w:fill="FFFF00"/>
          </w:tcPr>
          <w:p w14:paraId="0014A621" w14:textId="77777777" w:rsidR="00933713" w:rsidRPr="00E87B35" w:rsidRDefault="00933713" w:rsidP="00B858C3"/>
        </w:tc>
      </w:tr>
      <w:tr w:rsidR="00933713" w:rsidRPr="00AD76B0" w14:paraId="385F2BDB" w14:textId="77777777" w:rsidTr="00EA5C98">
        <w:trPr>
          <w:cantSplit/>
          <w:trHeight w:val="236"/>
          <w:jc w:val="center"/>
        </w:trPr>
        <w:tc>
          <w:tcPr>
            <w:tcW w:w="358" w:type="pct"/>
          </w:tcPr>
          <w:p w14:paraId="33C38371" w14:textId="77777777" w:rsidR="00933713" w:rsidRPr="00AD76B0" w:rsidRDefault="00933713" w:rsidP="002D1608">
            <w:pPr>
              <w:pStyle w:val="Bezmezer"/>
              <w:numPr>
                <w:ilvl w:val="0"/>
                <w:numId w:val="50"/>
              </w:numPr>
            </w:pPr>
          </w:p>
        </w:tc>
        <w:tc>
          <w:tcPr>
            <w:tcW w:w="800" w:type="pct"/>
            <w:vMerge/>
            <w:shd w:val="clear" w:color="auto" w:fill="auto"/>
          </w:tcPr>
          <w:p w14:paraId="6E96632F" w14:textId="77777777" w:rsidR="00933713" w:rsidRDefault="00933713" w:rsidP="00B858C3"/>
        </w:tc>
        <w:tc>
          <w:tcPr>
            <w:tcW w:w="1869" w:type="pct"/>
            <w:shd w:val="clear" w:color="auto" w:fill="auto"/>
            <w:vAlign w:val="center"/>
          </w:tcPr>
          <w:p w14:paraId="1A67F9D0" w14:textId="07BF5792" w:rsidR="00933713" w:rsidRPr="00CD48C7" w:rsidRDefault="00933713" w:rsidP="00B858C3">
            <w:pPr>
              <w:pStyle w:val="Odstavecseseznamem"/>
              <w:numPr>
                <w:ilvl w:val="0"/>
                <w:numId w:val="8"/>
              </w:numPr>
            </w:pPr>
            <w:r w:rsidRPr="00CD48C7">
              <w:t>Podpora minimálně 500 souběžných SSL VPN spojení</w:t>
            </w:r>
          </w:p>
        </w:tc>
        <w:tc>
          <w:tcPr>
            <w:tcW w:w="543" w:type="pct"/>
            <w:shd w:val="clear" w:color="auto" w:fill="FFFF00"/>
          </w:tcPr>
          <w:p w14:paraId="21E75E3B" w14:textId="77777777" w:rsidR="00933713" w:rsidRPr="00E87B35" w:rsidRDefault="00933713" w:rsidP="00B858C3"/>
        </w:tc>
        <w:tc>
          <w:tcPr>
            <w:tcW w:w="1430" w:type="pct"/>
            <w:shd w:val="clear" w:color="auto" w:fill="FFFF00"/>
          </w:tcPr>
          <w:p w14:paraId="4416C3B7" w14:textId="77777777" w:rsidR="00933713" w:rsidRPr="00E87B35" w:rsidRDefault="00933713" w:rsidP="00B858C3"/>
        </w:tc>
      </w:tr>
      <w:tr w:rsidR="00933713" w:rsidRPr="00AD76B0" w14:paraId="30AEE7A4" w14:textId="77777777" w:rsidTr="00EA5C98">
        <w:trPr>
          <w:cantSplit/>
          <w:trHeight w:val="236"/>
          <w:jc w:val="center"/>
        </w:trPr>
        <w:tc>
          <w:tcPr>
            <w:tcW w:w="358" w:type="pct"/>
          </w:tcPr>
          <w:p w14:paraId="75ACA56E" w14:textId="77777777" w:rsidR="00933713" w:rsidRPr="00AD76B0" w:rsidRDefault="00933713" w:rsidP="002D1608">
            <w:pPr>
              <w:pStyle w:val="Bezmezer"/>
              <w:numPr>
                <w:ilvl w:val="0"/>
                <w:numId w:val="50"/>
              </w:numPr>
            </w:pPr>
          </w:p>
        </w:tc>
        <w:tc>
          <w:tcPr>
            <w:tcW w:w="800" w:type="pct"/>
            <w:vMerge/>
            <w:shd w:val="clear" w:color="auto" w:fill="auto"/>
          </w:tcPr>
          <w:p w14:paraId="7B535DCD" w14:textId="77777777" w:rsidR="00933713" w:rsidRDefault="00933713" w:rsidP="003B23B1"/>
        </w:tc>
        <w:tc>
          <w:tcPr>
            <w:tcW w:w="1869" w:type="pct"/>
            <w:shd w:val="clear" w:color="auto" w:fill="auto"/>
            <w:vAlign w:val="center"/>
          </w:tcPr>
          <w:p w14:paraId="48427097" w14:textId="6AC9C825" w:rsidR="00933713" w:rsidRPr="00CD48C7" w:rsidRDefault="00933713" w:rsidP="003B23B1">
            <w:pPr>
              <w:pStyle w:val="Odstavecseseznamem"/>
              <w:numPr>
                <w:ilvl w:val="0"/>
                <w:numId w:val="8"/>
              </w:numPr>
            </w:pPr>
            <w:r w:rsidRPr="00CD48C7">
              <w:t xml:space="preserve">Podpora vzdáleného přístupu k aplikacím bez nutnosti použití tlustého klienta </w:t>
            </w:r>
          </w:p>
        </w:tc>
        <w:tc>
          <w:tcPr>
            <w:tcW w:w="543" w:type="pct"/>
            <w:shd w:val="clear" w:color="auto" w:fill="FFFF00"/>
          </w:tcPr>
          <w:p w14:paraId="37E63915" w14:textId="77777777" w:rsidR="00933713" w:rsidRPr="00E87B35" w:rsidRDefault="00933713" w:rsidP="003B23B1"/>
        </w:tc>
        <w:tc>
          <w:tcPr>
            <w:tcW w:w="1430" w:type="pct"/>
            <w:shd w:val="clear" w:color="auto" w:fill="FFFF00"/>
          </w:tcPr>
          <w:p w14:paraId="1628A782" w14:textId="77777777" w:rsidR="00933713" w:rsidRPr="00E87B35" w:rsidRDefault="00933713" w:rsidP="003B23B1"/>
        </w:tc>
      </w:tr>
      <w:tr w:rsidR="00933713" w:rsidRPr="00AD76B0" w14:paraId="622AD9BC" w14:textId="77777777" w:rsidTr="00EA5C98">
        <w:trPr>
          <w:cantSplit/>
          <w:trHeight w:val="236"/>
          <w:jc w:val="center"/>
        </w:trPr>
        <w:tc>
          <w:tcPr>
            <w:tcW w:w="358" w:type="pct"/>
          </w:tcPr>
          <w:p w14:paraId="4A5F8625" w14:textId="77777777" w:rsidR="00933713" w:rsidRPr="00AD76B0" w:rsidRDefault="00933713" w:rsidP="002D1608">
            <w:pPr>
              <w:pStyle w:val="Bezmezer"/>
              <w:numPr>
                <w:ilvl w:val="0"/>
                <w:numId w:val="50"/>
              </w:numPr>
            </w:pPr>
          </w:p>
        </w:tc>
        <w:tc>
          <w:tcPr>
            <w:tcW w:w="800" w:type="pct"/>
            <w:vMerge/>
            <w:shd w:val="clear" w:color="auto" w:fill="auto"/>
          </w:tcPr>
          <w:p w14:paraId="4DAA1B00" w14:textId="77777777" w:rsidR="00933713" w:rsidRDefault="00933713" w:rsidP="003B23B1"/>
        </w:tc>
        <w:tc>
          <w:tcPr>
            <w:tcW w:w="1869" w:type="pct"/>
            <w:shd w:val="clear" w:color="auto" w:fill="auto"/>
            <w:vAlign w:val="center"/>
          </w:tcPr>
          <w:p w14:paraId="5A102628" w14:textId="77777777" w:rsidR="00933713" w:rsidRPr="00CD48C7" w:rsidRDefault="00933713" w:rsidP="003B23B1">
            <w:pPr>
              <w:pStyle w:val="Odstavecseseznamem"/>
              <w:numPr>
                <w:ilvl w:val="0"/>
                <w:numId w:val="8"/>
              </w:numPr>
            </w:pPr>
            <w:r w:rsidRPr="00CD48C7">
              <w:t>Podpora OS:</w:t>
            </w:r>
          </w:p>
          <w:p w14:paraId="3894A9F8" w14:textId="77777777" w:rsidR="00933713" w:rsidRPr="00CD48C7" w:rsidRDefault="00933713" w:rsidP="003B23B1">
            <w:pPr>
              <w:pStyle w:val="Odstavecseseznamem"/>
              <w:numPr>
                <w:ilvl w:val="1"/>
                <w:numId w:val="8"/>
              </w:numPr>
            </w:pPr>
            <w:r w:rsidRPr="00CD48C7">
              <w:t>Windows</w:t>
            </w:r>
          </w:p>
          <w:p w14:paraId="3A4955FA" w14:textId="77777777" w:rsidR="00933713" w:rsidRPr="00CD48C7" w:rsidRDefault="00933713" w:rsidP="003B23B1">
            <w:pPr>
              <w:pStyle w:val="Odstavecseseznamem"/>
              <w:numPr>
                <w:ilvl w:val="1"/>
                <w:numId w:val="8"/>
              </w:numPr>
            </w:pPr>
            <w:r w:rsidRPr="00CD48C7">
              <w:t>MAC</w:t>
            </w:r>
          </w:p>
          <w:p w14:paraId="2A742B38" w14:textId="77777777" w:rsidR="00933713" w:rsidRPr="00CD48C7" w:rsidRDefault="00933713" w:rsidP="003B23B1">
            <w:pPr>
              <w:pStyle w:val="Odstavecseseznamem"/>
              <w:numPr>
                <w:ilvl w:val="1"/>
                <w:numId w:val="8"/>
              </w:numPr>
            </w:pPr>
            <w:r w:rsidRPr="00CD48C7">
              <w:t>Linux</w:t>
            </w:r>
          </w:p>
          <w:p w14:paraId="45AABD30" w14:textId="77777777" w:rsidR="00933713" w:rsidRPr="00CD48C7" w:rsidRDefault="00933713" w:rsidP="003B23B1">
            <w:pPr>
              <w:pStyle w:val="Odstavecseseznamem"/>
              <w:numPr>
                <w:ilvl w:val="1"/>
                <w:numId w:val="8"/>
              </w:numPr>
            </w:pPr>
            <w:r w:rsidRPr="00CD48C7">
              <w:t>iOS</w:t>
            </w:r>
          </w:p>
          <w:p w14:paraId="11DAAC83" w14:textId="4228BCF8" w:rsidR="00933713" w:rsidRPr="00CD48C7" w:rsidRDefault="00933713" w:rsidP="003B23B1">
            <w:pPr>
              <w:pStyle w:val="Odstavecseseznamem"/>
              <w:numPr>
                <w:ilvl w:val="1"/>
                <w:numId w:val="8"/>
              </w:numPr>
            </w:pPr>
            <w:r w:rsidRPr="00CD48C7">
              <w:t>Android</w:t>
            </w:r>
          </w:p>
        </w:tc>
        <w:tc>
          <w:tcPr>
            <w:tcW w:w="543" w:type="pct"/>
            <w:shd w:val="clear" w:color="auto" w:fill="FFFF00"/>
          </w:tcPr>
          <w:p w14:paraId="0D18EB72" w14:textId="77777777" w:rsidR="00933713" w:rsidRPr="00E87B35" w:rsidRDefault="00933713" w:rsidP="003B23B1"/>
        </w:tc>
        <w:tc>
          <w:tcPr>
            <w:tcW w:w="1430" w:type="pct"/>
            <w:shd w:val="clear" w:color="auto" w:fill="FFFF00"/>
          </w:tcPr>
          <w:p w14:paraId="100D1D54" w14:textId="77777777" w:rsidR="00933713" w:rsidRPr="00E87B35" w:rsidRDefault="00933713" w:rsidP="003B23B1"/>
        </w:tc>
      </w:tr>
      <w:tr w:rsidR="00933713" w:rsidRPr="00AD76B0" w14:paraId="3EA5629E" w14:textId="77777777" w:rsidTr="00EA5C98">
        <w:trPr>
          <w:cantSplit/>
          <w:trHeight w:val="236"/>
          <w:jc w:val="center"/>
        </w:trPr>
        <w:tc>
          <w:tcPr>
            <w:tcW w:w="358" w:type="pct"/>
          </w:tcPr>
          <w:p w14:paraId="58B190F3" w14:textId="77777777" w:rsidR="00933713" w:rsidRPr="00AD76B0" w:rsidRDefault="00933713" w:rsidP="002D1608">
            <w:pPr>
              <w:pStyle w:val="Bezmezer"/>
              <w:numPr>
                <w:ilvl w:val="0"/>
                <w:numId w:val="50"/>
              </w:numPr>
            </w:pPr>
          </w:p>
        </w:tc>
        <w:tc>
          <w:tcPr>
            <w:tcW w:w="800" w:type="pct"/>
            <w:vMerge/>
            <w:shd w:val="clear" w:color="auto" w:fill="auto"/>
          </w:tcPr>
          <w:p w14:paraId="2F12A953" w14:textId="77777777" w:rsidR="00933713" w:rsidRDefault="00933713" w:rsidP="003B23B1"/>
        </w:tc>
        <w:tc>
          <w:tcPr>
            <w:tcW w:w="1869" w:type="pct"/>
            <w:shd w:val="clear" w:color="auto" w:fill="auto"/>
            <w:vAlign w:val="center"/>
          </w:tcPr>
          <w:p w14:paraId="79F68FF8" w14:textId="2FE64A77" w:rsidR="00933713" w:rsidRPr="00CD48C7" w:rsidRDefault="00933713" w:rsidP="003B23B1">
            <w:pPr>
              <w:pStyle w:val="Odstavecseseznamem"/>
              <w:numPr>
                <w:ilvl w:val="0"/>
                <w:numId w:val="8"/>
              </w:numPr>
            </w:pPr>
            <w:r w:rsidRPr="00CD48C7">
              <w:t xml:space="preserve">Nativní podpora MDM </w:t>
            </w:r>
          </w:p>
        </w:tc>
        <w:tc>
          <w:tcPr>
            <w:tcW w:w="543" w:type="pct"/>
            <w:shd w:val="clear" w:color="auto" w:fill="FFFF00"/>
          </w:tcPr>
          <w:p w14:paraId="02FE0D7E" w14:textId="77777777" w:rsidR="00933713" w:rsidRPr="00E87B35" w:rsidRDefault="00933713" w:rsidP="003B23B1"/>
        </w:tc>
        <w:tc>
          <w:tcPr>
            <w:tcW w:w="1430" w:type="pct"/>
            <w:shd w:val="clear" w:color="auto" w:fill="FFFF00"/>
          </w:tcPr>
          <w:p w14:paraId="67583991" w14:textId="77777777" w:rsidR="00933713" w:rsidRPr="00E87B35" w:rsidRDefault="00933713" w:rsidP="003B23B1"/>
        </w:tc>
      </w:tr>
      <w:tr w:rsidR="00933713" w:rsidRPr="00AD76B0" w14:paraId="7ED8A4D3" w14:textId="77777777" w:rsidTr="00EA5C98">
        <w:trPr>
          <w:cantSplit/>
          <w:trHeight w:val="236"/>
          <w:jc w:val="center"/>
        </w:trPr>
        <w:tc>
          <w:tcPr>
            <w:tcW w:w="358" w:type="pct"/>
          </w:tcPr>
          <w:p w14:paraId="29C07C25" w14:textId="77777777" w:rsidR="00933713" w:rsidRPr="00AD76B0" w:rsidRDefault="00933713" w:rsidP="002D1608">
            <w:pPr>
              <w:pStyle w:val="Bezmezer"/>
              <w:numPr>
                <w:ilvl w:val="0"/>
                <w:numId w:val="50"/>
              </w:numPr>
            </w:pPr>
          </w:p>
        </w:tc>
        <w:tc>
          <w:tcPr>
            <w:tcW w:w="800" w:type="pct"/>
            <w:vMerge/>
            <w:shd w:val="clear" w:color="auto" w:fill="auto"/>
          </w:tcPr>
          <w:p w14:paraId="58675A34" w14:textId="77777777" w:rsidR="00933713" w:rsidRDefault="00933713" w:rsidP="003B23B1"/>
        </w:tc>
        <w:tc>
          <w:tcPr>
            <w:tcW w:w="1869" w:type="pct"/>
            <w:shd w:val="clear" w:color="auto" w:fill="auto"/>
            <w:vAlign w:val="center"/>
          </w:tcPr>
          <w:p w14:paraId="0FFC50AA" w14:textId="4F53D2E7" w:rsidR="00933713" w:rsidRPr="00CD48C7" w:rsidRDefault="00933713" w:rsidP="003B23B1">
            <w:pPr>
              <w:pStyle w:val="Odstavecseseznamem"/>
              <w:numPr>
                <w:ilvl w:val="0"/>
                <w:numId w:val="8"/>
              </w:numPr>
            </w:pPr>
            <w:r w:rsidRPr="00CD48C7">
              <w:t>Kontrola minimálně nastavení zabezpečení koncových bodů (klientů), validace politik, detekce AV a verze, certifikátů</w:t>
            </w:r>
          </w:p>
        </w:tc>
        <w:tc>
          <w:tcPr>
            <w:tcW w:w="543" w:type="pct"/>
            <w:shd w:val="clear" w:color="auto" w:fill="FFFF00"/>
          </w:tcPr>
          <w:p w14:paraId="5DAF4014" w14:textId="77777777" w:rsidR="00933713" w:rsidRPr="00E87B35" w:rsidRDefault="00933713" w:rsidP="003B23B1"/>
        </w:tc>
        <w:tc>
          <w:tcPr>
            <w:tcW w:w="1430" w:type="pct"/>
            <w:shd w:val="clear" w:color="auto" w:fill="FFFF00"/>
          </w:tcPr>
          <w:p w14:paraId="273A338E" w14:textId="77777777" w:rsidR="00933713" w:rsidRPr="00E87B35" w:rsidRDefault="00933713" w:rsidP="003B23B1"/>
        </w:tc>
      </w:tr>
      <w:tr w:rsidR="00933713" w:rsidRPr="00AD76B0" w14:paraId="42AB4DEB" w14:textId="77777777" w:rsidTr="00EA5C98">
        <w:trPr>
          <w:cantSplit/>
          <w:trHeight w:val="236"/>
          <w:jc w:val="center"/>
        </w:trPr>
        <w:tc>
          <w:tcPr>
            <w:tcW w:w="358" w:type="pct"/>
          </w:tcPr>
          <w:p w14:paraId="2517C1B9" w14:textId="77777777" w:rsidR="00933713" w:rsidRPr="00AD76B0" w:rsidRDefault="00933713" w:rsidP="002D1608">
            <w:pPr>
              <w:pStyle w:val="Bezmezer"/>
              <w:numPr>
                <w:ilvl w:val="0"/>
                <w:numId w:val="50"/>
              </w:numPr>
            </w:pPr>
          </w:p>
        </w:tc>
        <w:tc>
          <w:tcPr>
            <w:tcW w:w="800" w:type="pct"/>
            <w:vMerge/>
            <w:shd w:val="clear" w:color="auto" w:fill="auto"/>
          </w:tcPr>
          <w:p w14:paraId="1B6FA93B" w14:textId="77777777" w:rsidR="00933713" w:rsidRDefault="00933713" w:rsidP="005633E6"/>
        </w:tc>
        <w:tc>
          <w:tcPr>
            <w:tcW w:w="1869" w:type="pct"/>
            <w:shd w:val="clear" w:color="auto" w:fill="auto"/>
            <w:vAlign w:val="bottom"/>
          </w:tcPr>
          <w:p w14:paraId="25BBF9CD" w14:textId="6B5DD910" w:rsidR="00933713" w:rsidRPr="00CD48C7" w:rsidRDefault="00933713" w:rsidP="005633E6">
            <w:pPr>
              <w:pStyle w:val="Odstavecseseznamem"/>
              <w:numPr>
                <w:ilvl w:val="0"/>
                <w:numId w:val="8"/>
              </w:numPr>
            </w:pPr>
            <w:r w:rsidRPr="00CD48C7">
              <w:t xml:space="preserve">Filtrování URL </w:t>
            </w:r>
          </w:p>
        </w:tc>
        <w:tc>
          <w:tcPr>
            <w:tcW w:w="543" w:type="pct"/>
            <w:shd w:val="clear" w:color="auto" w:fill="FFFF00"/>
          </w:tcPr>
          <w:p w14:paraId="376AFE3F" w14:textId="77777777" w:rsidR="00933713" w:rsidRPr="00E87B35" w:rsidRDefault="00933713" w:rsidP="005633E6"/>
        </w:tc>
        <w:tc>
          <w:tcPr>
            <w:tcW w:w="1430" w:type="pct"/>
            <w:shd w:val="clear" w:color="auto" w:fill="FFFF00"/>
          </w:tcPr>
          <w:p w14:paraId="1EA88963" w14:textId="77777777" w:rsidR="00933713" w:rsidRPr="00E87B35" w:rsidRDefault="00933713" w:rsidP="005633E6"/>
        </w:tc>
      </w:tr>
      <w:tr w:rsidR="00933713" w:rsidRPr="00AD76B0" w14:paraId="2906491B" w14:textId="77777777" w:rsidTr="00EA5C98">
        <w:trPr>
          <w:cantSplit/>
          <w:trHeight w:val="236"/>
          <w:jc w:val="center"/>
        </w:trPr>
        <w:tc>
          <w:tcPr>
            <w:tcW w:w="358" w:type="pct"/>
          </w:tcPr>
          <w:p w14:paraId="52F1D678" w14:textId="77777777" w:rsidR="00933713" w:rsidRPr="00AD76B0" w:rsidRDefault="00933713" w:rsidP="002D1608">
            <w:pPr>
              <w:pStyle w:val="Bezmezer"/>
              <w:numPr>
                <w:ilvl w:val="0"/>
                <w:numId w:val="50"/>
              </w:numPr>
            </w:pPr>
          </w:p>
        </w:tc>
        <w:tc>
          <w:tcPr>
            <w:tcW w:w="800" w:type="pct"/>
            <w:vMerge/>
            <w:shd w:val="clear" w:color="auto" w:fill="auto"/>
          </w:tcPr>
          <w:p w14:paraId="22BD92FC" w14:textId="77777777" w:rsidR="00933713" w:rsidRDefault="00933713" w:rsidP="005633E6"/>
        </w:tc>
        <w:tc>
          <w:tcPr>
            <w:tcW w:w="1869" w:type="pct"/>
            <w:shd w:val="clear" w:color="auto" w:fill="auto"/>
            <w:vAlign w:val="bottom"/>
          </w:tcPr>
          <w:p w14:paraId="5DBC9BC5" w14:textId="0A5D1A46" w:rsidR="00933713" w:rsidRPr="00CD48C7" w:rsidRDefault="00933713" w:rsidP="005633E6">
            <w:pPr>
              <w:pStyle w:val="Odstavecseseznamem"/>
              <w:numPr>
                <w:ilvl w:val="0"/>
                <w:numId w:val="8"/>
              </w:numPr>
            </w:pPr>
            <w:r w:rsidRPr="00CD48C7">
              <w:t>URL kategorizační databáze</w:t>
            </w:r>
          </w:p>
        </w:tc>
        <w:tc>
          <w:tcPr>
            <w:tcW w:w="543" w:type="pct"/>
            <w:shd w:val="clear" w:color="auto" w:fill="FFFF00"/>
          </w:tcPr>
          <w:p w14:paraId="27B0C6AF" w14:textId="77777777" w:rsidR="00933713" w:rsidRPr="00E87B35" w:rsidRDefault="00933713" w:rsidP="005633E6"/>
        </w:tc>
        <w:tc>
          <w:tcPr>
            <w:tcW w:w="1430" w:type="pct"/>
            <w:shd w:val="clear" w:color="auto" w:fill="FFFF00"/>
          </w:tcPr>
          <w:p w14:paraId="43C2F38D" w14:textId="77777777" w:rsidR="00933713" w:rsidRPr="00E87B35" w:rsidRDefault="00933713" w:rsidP="005633E6"/>
        </w:tc>
      </w:tr>
      <w:tr w:rsidR="00933713" w:rsidRPr="00AD76B0" w14:paraId="4DE6C4A6" w14:textId="77777777" w:rsidTr="00EA5C98">
        <w:trPr>
          <w:cantSplit/>
          <w:trHeight w:val="236"/>
          <w:jc w:val="center"/>
        </w:trPr>
        <w:tc>
          <w:tcPr>
            <w:tcW w:w="358" w:type="pct"/>
          </w:tcPr>
          <w:p w14:paraId="030C8469" w14:textId="77777777" w:rsidR="00933713" w:rsidRPr="00AD76B0" w:rsidRDefault="00933713" w:rsidP="002D1608">
            <w:pPr>
              <w:pStyle w:val="Bezmezer"/>
              <w:numPr>
                <w:ilvl w:val="0"/>
                <w:numId w:val="50"/>
              </w:numPr>
            </w:pPr>
          </w:p>
        </w:tc>
        <w:tc>
          <w:tcPr>
            <w:tcW w:w="800" w:type="pct"/>
            <w:vMerge/>
            <w:shd w:val="clear" w:color="auto" w:fill="auto"/>
          </w:tcPr>
          <w:p w14:paraId="12404F3E" w14:textId="77777777" w:rsidR="00933713" w:rsidRDefault="00933713" w:rsidP="005633E6"/>
        </w:tc>
        <w:tc>
          <w:tcPr>
            <w:tcW w:w="1869" w:type="pct"/>
            <w:shd w:val="clear" w:color="auto" w:fill="auto"/>
            <w:vAlign w:val="bottom"/>
          </w:tcPr>
          <w:p w14:paraId="482CBF9D" w14:textId="51B8F88D" w:rsidR="00933713" w:rsidRPr="00CD48C7" w:rsidRDefault="00933713" w:rsidP="005633E6">
            <w:pPr>
              <w:pStyle w:val="Odstavecseseznamem"/>
              <w:numPr>
                <w:ilvl w:val="0"/>
                <w:numId w:val="8"/>
              </w:numPr>
            </w:pPr>
            <w:r w:rsidRPr="00CD48C7">
              <w:t>Podpora pro vytváření flexibilní a granulární přístupové polit</w:t>
            </w:r>
            <w:r w:rsidR="00BC2C5B">
              <w:t>i</w:t>
            </w:r>
            <w:r w:rsidRPr="00CD48C7">
              <w:t>ky</w:t>
            </w:r>
          </w:p>
        </w:tc>
        <w:tc>
          <w:tcPr>
            <w:tcW w:w="543" w:type="pct"/>
            <w:shd w:val="clear" w:color="auto" w:fill="FFFF00"/>
          </w:tcPr>
          <w:p w14:paraId="77BFBC74" w14:textId="77777777" w:rsidR="00933713" w:rsidRPr="00E87B35" w:rsidRDefault="00933713" w:rsidP="005633E6"/>
        </w:tc>
        <w:tc>
          <w:tcPr>
            <w:tcW w:w="1430" w:type="pct"/>
            <w:shd w:val="clear" w:color="auto" w:fill="FFFF00"/>
          </w:tcPr>
          <w:p w14:paraId="11ADA6DA" w14:textId="77777777" w:rsidR="00933713" w:rsidRPr="00E87B35" w:rsidRDefault="00933713" w:rsidP="005633E6"/>
        </w:tc>
      </w:tr>
      <w:tr w:rsidR="00933713" w:rsidRPr="00AD76B0" w14:paraId="09EC558C" w14:textId="77777777" w:rsidTr="00EA5C98">
        <w:trPr>
          <w:cantSplit/>
          <w:trHeight w:val="236"/>
          <w:jc w:val="center"/>
        </w:trPr>
        <w:tc>
          <w:tcPr>
            <w:tcW w:w="358" w:type="pct"/>
          </w:tcPr>
          <w:p w14:paraId="0AF68502" w14:textId="77777777" w:rsidR="00933713" w:rsidRPr="00AD76B0" w:rsidRDefault="00933713" w:rsidP="002D1608">
            <w:pPr>
              <w:pStyle w:val="Bezmezer"/>
              <w:numPr>
                <w:ilvl w:val="0"/>
                <w:numId w:val="50"/>
              </w:numPr>
            </w:pPr>
          </w:p>
        </w:tc>
        <w:tc>
          <w:tcPr>
            <w:tcW w:w="800" w:type="pct"/>
            <w:vMerge/>
            <w:shd w:val="clear" w:color="auto" w:fill="auto"/>
          </w:tcPr>
          <w:p w14:paraId="2E595420" w14:textId="77777777" w:rsidR="00933713" w:rsidRDefault="00933713" w:rsidP="005633E6"/>
        </w:tc>
        <w:tc>
          <w:tcPr>
            <w:tcW w:w="1869" w:type="pct"/>
            <w:shd w:val="clear" w:color="auto" w:fill="auto"/>
            <w:vAlign w:val="bottom"/>
          </w:tcPr>
          <w:p w14:paraId="33FD2485" w14:textId="2B68D48A" w:rsidR="00933713" w:rsidRPr="00CD48C7" w:rsidRDefault="00933713" w:rsidP="005633E6">
            <w:pPr>
              <w:pStyle w:val="Odstavecseseznamem"/>
              <w:numPr>
                <w:ilvl w:val="0"/>
                <w:numId w:val="8"/>
              </w:numPr>
            </w:pPr>
            <w:r w:rsidRPr="00CD48C7">
              <w:t>GUI pro vizuální nastavení přístupových bezpečnostních politik a logiky autentizace</w:t>
            </w:r>
          </w:p>
        </w:tc>
        <w:tc>
          <w:tcPr>
            <w:tcW w:w="543" w:type="pct"/>
            <w:shd w:val="clear" w:color="auto" w:fill="FFFF00"/>
          </w:tcPr>
          <w:p w14:paraId="116ED471" w14:textId="77777777" w:rsidR="00933713" w:rsidRPr="00E87B35" w:rsidRDefault="00933713" w:rsidP="005633E6"/>
        </w:tc>
        <w:tc>
          <w:tcPr>
            <w:tcW w:w="1430" w:type="pct"/>
            <w:shd w:val="clear" w:color="auto" w:fill="FFFF00"/>
          </w:tcPr>
          <w:p w14:paraId="63D8A986" w14:textId="77777777" w:rsidR="00933713" w:rsidRPr="00E87B35" w:rsidRDefault="00933713" w:rsidP="005633E6"/>
        </w:tc>
      </w:tr>
      <w:tr w:rsidR="00567827" w:rsidRPr="00AD76B0" w14:paraId="6F247891" w14:textId="77777777" w:rsidTr="00567827">
        <w:trPr>
          <w:cantSplit/>
          <w:trHeight w:val="236"/>
          <w:jc w:val="center"/>
        </w:trPr>
        <w:tc>
          <w:tcPr>
            <w:tcW w:w="358" w:type="pct"/>
          </w:tcPr>
          <w:p w14:paraId="61583042" w14:textId="77777777" w:rsidR="00567827" w:rsidRPr="00AD76B0" w:rsidRDefault="00567827" w:rsidP="002D1608">
            <w:pPr>
              <w:pStyle w:val="Bezmezer"/>
              <w:numPr>
                <w:ilvl w:val="0"/>
                <w:numId w:val="50"/>
              </w:numPr>
            </w:pPr>
          </w:p>
        </w:tc>
        <w:tc>
          <w:tcPr>
            <w:tcW w:w="800" w:type="pct"/>
            <w:vMerge w:val="restart"/>
            <w:shd w:val="clear" w:color="auto" w:fill="auto"/>
            <w:vAlign w:val="center"/>
          </w:tcPr>
          <w:p w14:paraId="0F4038D5" w14:textId="09E08B21" w:rsidR="00567827" w:rsidRDefault="00567827" w:rsidP="00567827">
            <w:r>
              <w:t>DNS</w:t>
            </w:r>
          </w:p>
        </w:tc>
        <w:tc>
          <w:tcPr>
            <w:tcW w:w="1869" w:type="pct"/>
            <w:shd w:val="clear" w:color="auto" w:fill="auto"/>
            <w:vAlign w:val="bottom"/>
          </w:tcPr>
          <w:p w14:paraId="2DD10997" w14:textId="781BCD0D" w:rsidR="00567827" w:rsidRPr="00CD48C7" w:rsidRDefault="00567827" w:rsidP="00496B5D">
            <w:pPr>
              <w:pStyle w:val="Odstavecseseznamem"/>
              <w:numPr>
                <w:ilvl w:val="0"/>
                <w:numId w:val="8"/>
              </w:numPr>
            </w:pPr>
            <w:r w:rsidRPr="00CD48C7">
              <w:t>Podpora pro inspekci a filtrování DNS dotazů, ochrana před DNS DoS útoky</w:t>
            </w:r>
          </w:p>
        </w:tc>
        <w:tc>
          <w:tcPr>
            <w:tcW w:w="543" w:type="pct"/>
            <w:shd w:val="clear" w:color="auto" w:fill="FFFF00"/>
          </w:tcPr>
          <w:p w14:paraId="4769A0E6" w14:textId="77777777" w:rsidR="00567827" w:rsidRPr="00E87B35" w:rsidRDefault="00567827" w:rsidP="00496B5D"/>
        </w:tc>
        <w:tc>
          <w:tcPr>
            <w:tcW w:w="1430" w:type="pct"/>
            <w:shd w:val="clear" w:color="auto" w:fill="FFFF00"/>
          </w:tcPr>
          <w:p w14:paraId="3A4E767D" w14:textId="77777777" w:rsidR="00567827" w:rsidRPr="00E87B35" w:rsidRDefault="00567827" w:rsidP="00496B5D"/>
        </w:tc>
      </w:tr>
      <w:tr w:rsidR="00567827" w:rsidRPr="00AD76B0" w14:paraId="644EC41F" w14:textId="77777777" w:rsidTr="00EA5C98">
        <w:trPr>
          <w:cantSplit/>
          <w:trHeight w:val="236"/>
          <w:jc w:val="center"/>
        </w:trPr>
        <w:tc>
          <w:tcPr>
            <w:tcW w:w="358" w:type="pct"/>
          </w:tcPr>
          <w:p w14:paraId="13F15A92" w14:textId="77777777" w:rsidR="00567827" w:rsidRPr="00AD76B0" w:rsidRDefault="00567827" w:rsidP="002D1608">
            <w:pPr>
              <w:pStyle w:val="Bezmezer"/>
              <w:numPr>
                <w:ilvl w:val="0"/>
                <w:numId w:val="50"/>
              </w:numPr>
            </w:pPr>
          </w:p>
        </w:tc>
        <w:tc>
          <w:tcPr>
            <w:tcW w:w="800" w:type="pct"/>
            <w:vMerge/>
            <w:shd w:val="clear" w:color="auto" w:fill="auto"/>
          </w:tcPr>
          <w:p w14:paraId="2D2C5102" w14:textId="77777777" w:rsidR="00567827" w:rsidRDefault="00567827" w:rsidP="00496B5D"/>
        </w:tc>
        <w:tc>
          <w:tcPr>
            <w:tcW w:w="1869" w:type="pct"/>
            <w:shd w:val="clear" w:color="auto" w:fill="auto"/>
            <w:vAlign w:val="bottom"/>
          </w:tcPr>
          <w:p w14:paraId="182C7586" w14:textId="5D9672BE" w:rsidR="00567827" w:rsidRPr="00CD48C7" w:rsidRDefault="00567827" w:rsidP="00496B5D">
            <w:pPr>
              <w:pStyle w:val="Odstavecseseznamem"/>
              <w:numPr>
                <w:ilvl w:val="0"/>
                <w:numId w:val="8"/>
              </w:numPr>
            </w:pPr>
            <w:r w:rsidRPr="00CD48C7">
              <w:t xml:space="preserve">Kontrola a validace DNS protokolu (normalizace) </w:t>
            </w:r>
          </w:p>
        </w:tc>
        <w:tc>
          <w:tcPr>
            <w:tcW w:w="543" w:type="pct"/>
            <w:shd w:val="clear" w:color="auto" w:fill="FFFF00"/>
          </w:tcPr>
          <w:p w14:paraId="7CA54734" w14:textId="77777777" w:rsidR="00567827" w:rsidRPr="00E87B35" w:rsidRDefault="00567827" w:rsidP="00496B5D"/>
        </w:tc>
        <w:tc>
          <w:tcPr>
            <w:tcW w:w="1430" w:type="pct"/>
            <w:shd w:val="clear" w:color="auto" w:fill="FFFF00"/>
          </w:tcPr>
          <w:p w14:paraId="6BA99890" w14:textId="77777777" w:rsidR="00567827" w:rsidRPr="00E87B35" w:rsidRDefault="00567827" w:rsidP="00496B5D"/>
        </w:tc>
      </w:tr>
      <w:tr w:rsidR="00567827" w:rsidRPr="00AD76B0" w14:paraId="39DE370B" w14:textId="77777777" w:rsidTr="00EA5C98">
        <w:trPr>
          <w:cantSplit/>
          <w:trHeight w:val="236"/>
          <w:jc w:val="center"/>
        </w:trPr>
        <w:tc>
          <w:tcPr>
            <w:tcW w:w="358" w:type="pct"/>
          </w:tcPr>
          <w:p w14:paraId="6E8ECAB3" w14:textId="77777777" w:rsidR="00567827" w:rsidRPr="00AD76B0" w:rsidRDefault="00567827" w:rsidP="002D1608">
            <w:pPr>
              <w:pStyle w:val="Bezmezer"/>
              <w:numPr>
                <w:ilvl w:val="0"/>
                <w:numId w:val="50"/>
              </w:numPr>
            </w:pPr>
          </w:p>
        </w:tc>
        <w:tc>
          <w:tcPr>
            <w:tcW w:w="800" w:type="pct"/>
            <w:vMerge/>
            <w:shd w:val="clear" w:color="auto" w:fill="auto"/>
          </w:tcPr>
          <w:p w14:paraId="7703239E" w14:textId="77777777" w:rsidR="00567827" w:rsidRDefault="00567827" w:rsidP="00496B5D"/>
        </w:tc>
        <w:tc>
          <w:tcPr>
            <w:tcW w:w="1869" w:type="pct"/>
            <w:shd w:val="clear" w:color="auto" w:fill="auto"/>
            <w:vAlign w:val="bottom"/>
          </w:tcPr>
          <w:p w14:paraId="4E7A687F" w14:textId="6FBCC926" w:rsidR="00567827" w:rsidRPr="00CD48C7" w:rsidRDefault="00567827" w:rsidP="00496B5D">
            <w:pPr>
              <w:pStyle w:val="Odstavecseseznamem"/>
              <w:numPr>
                <w:ilvl w:val="0"/>
                <w:numId w:val="8"/>
              </w:numPr>
            </w:pPr>
            <w:r w:rsidRPr="00CD48C7">
              <w:t>Podpora filtrování typů DNS dotazů</w:t>
            </w:r>
          </w:p>
        </w:tc>
        <w:tc>
          <w:tcPr>
            <w:tcW w:w="543" w:type="pct"/>
            <w:shd w:val="clear" w:color="auto" w:fill="FFFF00"/>
          </w:tcPr>
          <w:p w14:paraId="4907B2F8" w14:textId="77777777" w:rsidR="00567827" w:rsidRPr="00E87B35" w:rsidRDefault="00567827" w:rsidP="00496B5D"/>
        </w:tc>
        <w:tc>
          <w:tcPr>
            <w:tcW w:w="1430" w:type="pct"/>
            <w:shd w:val="clear" w:color="auto" w:fill="FFFF00"/>
          </w:tcPr>
          <w:p w14:paraId="47699DF9" w14:textId="77777777" w:rsidR="00567827" w:rsidRPr="00E87B35" w:rsidRDefault="00567827" w:rsidP="00496B5D"/>
        </w:tc>
      </w:tr>
      <w:tr w:rsidR="00567827" w:rsidRPr="00AD76B0" w14:paraId="3DF32918" w14:textId="77777777" w:rsidTr="00EA5C98">
        <w:trPr>
          <w:cantSplit/>
          <w:trHeight w:val="236"/>
          <w:jc w:val="center"/>
        </w:trPr>
        <w:tc>
          <w:tcPr>
            <w:tcW w:w="358" w:type="pct"/>
          </w:tcPr>
          <w:p w14:paraId="1F23740F" w14:textId="77777777" w:rsidR="00567827" w:rsidRPr="00AD76B0" w:rsidRDefault="00567827" w:rsidP="002D1608">
            <w:pPr>
              <w:pStyle w:val="Bezmezer"/>
              <w:numPr>
                <w:ilvl w:val="0"/>
                <w:numId w:val="50"/>
              </w:numPr>
            </w:pPr>
          </w:p>
        </w:tc>
        <w:tc>
          <w:tcPr>
            <w:tcW w:w="800" w:type="pct"/>
            <w:vMerge/>
            <w:shd w:val="clear" w:color="auto" w:fill="auto"/>
          </w:tcPr>
          <w:p w14:paraId="2E282623" w14:textId="77777777" w:rsidR="00567827" w:rsidRDefault="00567827" w:rsidP="00496B5D"/>
        </w:tc>
        <w:tc>
          <w:tcPr>
            <w:tcW w:w="1869" w:type="pct"/>
            <w:shd w:val="clear" w:color="auto" w:fill="auto"/>
            <w:vAlign w:val="bottom"/>
          </w:tcPr>
          <w:p w14:paraId="554BD984" w14:textId="387DA6C0" w:rsidR="00567827" w:rsidRPr="00CD48C7" w:rsidRDefault="00567827" w:rsidP="00496B5D">
            <w:pPr>
              <w:pStyle w:val="Odstavecseseznamem"/>
              <w:numPr>
                <w:ilvl w:val="0"/>
                <w:numId w:val="8"/>
              </w:numPr>
            </w:pPr>
            <w:r w:rsidRPr="00CD48C7">
              <w:t>Load balancing DNS provozu</w:t>
            </w:r>
          </w:p>
        </w:tc>
        <w:tc>
          <w:tcPr>
            <w:tcW w:w="543" w:type="pct"/>
            <w:shd w:val="clear" w:color="auto" w:fill="FFFF00"/>
          </w:tcPr>
          <w:p w14:paraId="59E47DC2" w14:textId="77777777" w:rsidR="00567827" w:rsidRPr="00E87B35" w:rsidRDefault="00567827" w:rsidP="00496B5D"/>
        </w:tc>
        <w:tc>
          <w:tcPr>
            <w:tcW w:w="1430" w:type="pct"/>
            <w:shd w:val="clear" w:color="auto" w:fill="FFFF00"/>
          </w:tcPr>
          <w:p w14:paraId="2DB96F64" w14:textId="77777777" w:rsidR="00567827" w:rsidRPr="00E87B35" w:rsidRDefault="00567827" w:rsidP="00496B5D"/>
        </w:tc>
      </w:tr>
      <w:tr w:rsidR="00567827" w:rsidRPr="00AD76B0" w14:paraId="643CD145" w14:textId="77777777" w:rsidTr="00EA5C98">
        <w:trPr>
          <w:cantSplit/>
          <w:trHeight w:val="236"/>
          <w:jc w:val="center"/>
        </w:trPr>
        <w:tc>
          <w:tcPr>
            <w:tcW w:w="358" w:type="pct"/>
          </w:tcPr>
          <w:p w14:paraId="5ECE490D" w14:textId="77777777" w:rsidR="00567827" w:rsidRPr="00AD76B0" w:rsidRDefault="00567827" w:rsidP="002D1608">
            <w:pPr>
              <w:pStyle w:val="Bezmezer"/>
              <w:numPr>
                <w:ilvl w:val="0"/>
                <w:numId w:val="50"/>
              </w:numPr>
            </w:pPr>
          </w:p>
        </w:tc>
        <w:tc>
          <w:tcPr>
            <w:tcW w:w="800" w:type="pct"/>
            <w:vMerge/>
            <w:shd w:val="clear" w:color="auto" w:fill="auto"/>
          </w:tcPr>
          <w:p w14:paraId="2AD552FD" w14:textId="77777777" w:rsidR="00567827" w:rsidRDefault="00567827" w:rsidP="00C41B8E"/>
        </w:tc>
        <w:tc>
          <w:tcPr>
            <w:tcW w:w="1869" w:type="pct"/>
            <w:shd w:val="clear" w:color="auto" w:fill="auto"/>
            <w:vAlign w:val="bottom"/>
          </w:tcPr>
          <w:p w14:paraId="54DD7087" w14:textId="720E988C" w:rsidR="00567827" w:rsidRPr="00CD48C7" w:rsidRDefault="00567827" w:rsidP="00C41B8E">
            <w:pPr>
              <w:pStyle w:val="Odstavecseseznamem"/>
              <w:numPr>
                <w:ilvl w:val="0"/>
                <w:numId w:val="8"/>
              </w:numPr>
            </w:pPr>
            <w:r w:rsidRPr="00CD48C7">
              <w:t xml:space="preserve">Podpora podpisování pomocí DNSSEC </w:t>
            </w:r>
          </w:p>
        </w:tc>
        <w:tc>
          <w:tcPr>
            <w:tcW w:w="543" w:type="pct"/>
            <w:shd w:val="clear" w:color="auto" w:fill="FFFF00"/>
          </w:tcPr>
          <w:p w14:paraId="4E32C2DC" w14:textId="77777777" w:rsidR="00567827" w:rsidRPr="00E87B35" w:rsidRDefault="00567827" w:rsidP="00C41B8E"/>
        </w:tc>
        <w:tc>
          <w:tcPr>
            <w:tcW w:w="1430" w:type="pct"/>
            <w:shd w:val="clear" w:color="auto" w:fill="FFFF00"/>
          </w:tcPr>
          <w:p w14:paraId="0C6A4745" w14:textId="77777777" w:rsidR="00567827" w:rsidRPr="00E87B35" w:rsidRDefault="00567827" w:rsidP="00C41B8E"/>
        </w:tc>
      </w:tr>
      <w:tr w:rsidR="00567827" w:rsidRPr="00AD76B0" w14:paraId="23658E8A" w14:textId="77777777" w:rsidTr="00EA5C98">
        <w:trPr>
          <w:cantSplit/>
          <w:trHeight w:val="236"/>
          <w:jc w:val="center"/>
        </w:trPr>
        <w:tc>
          <w:tcPr>
            <w:tcW w:w="358" w:type="pct"/>
          </w:tcPr>
          <w:p w14:paraId="5F8DF92E" w14:textId="77777777" w:rsidR="00567827" w:rsidRPr="00AD76B0" w:rsidRDefault="00567827" w:rsidP="002D1608">
            <w:pPr>
              <w:pStyle w:val="Bezmezer"/>
              <w:numPr>
                <w:ilvl w:val="0"/>
                <w:numId w:val="50"/>
              </w:numPr>
            </w:pPr>
          </w:p>
        </w:tc>
        <w:tc>
          <w:tcPr>
            <w:tcW w:w="800" w:type="pct"/>
            <w:vMerge/>
            <w:shd w:val="clear" w:color="auto" w:fill="auto"/>
          </w:tcPr>
          <w:p w14:paraId="649D386B" w14:textId="77777777" w:rsidR="00567827" w:rsidRDefault="00567827" w:rsidP="00C41B8E"/>
        </w:tc>
        <w:tc>
          <w:tcPr>
            <w:tcW w:w="1869" w:type="pct"/>
            <w:shd w:val="clear" w:color="auto" w:fill="auto"/>
            <w:vAlign w:val="bottom"/>
          </w:tcPr>
          <w:p w14:paraId="7E8A517C" w14:textId="34FF176A" w:rsidR="00567827" w:rsidRPr="00CD48C7" w:rsidRDefault="00567827" w:rsidP="00C41B8E">
            <w:pPr>
              <w:pStyle w:val="Odstavecseseznamem"/>
              <w:numPr>
                <w:ilvl w:val="0"/>
                <w:numId w:val="8"/>
              </w:numPr>
            </w:pPr>
            <w:r w:rsidRPr="00CD48C7">
              <w:t xml:space="preserve">Centralizované řízení a správa klíčů pro DNSSEC </w:t>
            </w:r>
          </w:p>
        </w:tc>
        <w:tc>
          <w:tcPr>
            <w:tcW w:w="543" w:type="pct"/>
            <w:shd w:val="clear" w:color="auto" w:fill="FFFF00"/>
          </w:tcPr>
          <w:p w14:paraId="1B65027A" w14:textId="77777777" w:rsidR="00567827" w:rsidRPr="00E87B35" w:rsidRDefault="00567827" w:rsidP="00C41B8E"/>
        </w:tc>
        <w:tc>
          <w:tcPr>
            <w:tcW w:w="1430" w:type="pct"/>
            <w:shd w:val="clear" w:color="auto" w:fill="FFFF00"/>
          </w:tcPr>
          <w:p w14:paraId="0D1CC2B0" w14:textId="77777777" w:rsidR="00567827" w:rsidRPr="00E87B35" w:rsidRDefault="00567827" w:rsidP="00C41B8E"/>
        </w:tc>
      </w:tr>
      <w:tr w:rsidR="00567827" w:rsidRPr="00AD76B0" w14:paraId="4E80056E" w14:textId="77777777" w:rsidTr="00EA5C98">
        <w:trPr>
          <w:cantSplit/>
          <w:trHeight w:val="236"/>
          <w:jc w:val="center"/>
        </w:trPr>
        <w:tc>
          <w:tcPr>
            <w:tcW w:w="358" w:type="pct"/>
          </w:tcPr>
          <w:p w14:paraId="49ED39EA" w14:textId="77777777" w:rsidR="00567827" w:rsidRPr="00AD76B0" w:rsidRDefault="00567827" w:rsidP="002D1608">
            <w:pPr>
              <w:pStyle w:val="Bezmezer"/>
              <w:numPr>
                <w:ilvl w:val="0"/>
                <w:numId w:val="50"/>
              </w:numPr>
            </w:pPr>
          </w:p>
        </w:tc>
        <w:tc>
          <w:tcPr>
            <w:tcW w:w="800" w:type="pct"/>
            <w:vMerge/>
            <w:shd w:val="clear" w:color="auto" w:fill="auto"/>
          </w:tcPr>
          <w:p w14:paraId="2CD39EF3" w14:textId="77777777" w:rsidR="00567827" w:rsidRDefault="00567827" w:rsidP="00C41B8E"/>
        </w:tc>
        <w:tc>
          <w:tcPr>
            <w:tcW w:w="1869" w:type="pct"/>
            <w:shd w:val="clear" w:color="auto" w:fill="auto"/>
            <w:vAlign w:val="bottom"/>
          </w:tcPr>
          <w:p w14:paraId="4D859B0E" w14:textId="39320E5B" w:rsidR="00567827" w:rsidRPr="00CD48C7" w:rsidRDefault="00567827" w:rsidP="00C41B8E">
            <w:pPr>
              <w:pStyle w:val="Odstavecseseznamem"/>
              <w:numPr>
                <w:ilvl w:val="0"/>
                <w:numId w:val="8"/>
              </w:numPr>
            </w:pPr>
            <w:r w:rsidRPr="00CD48C7">
              <w:t xml:space="preserve">Podpora domén nejvyššího řádu pro DNSSEC </w:t>
            </w:r>
          </w:p>
        </w:tc>
        <w:tc>
          <w:tcPr>
            <w:tcW w:w="543" w:type="pct"/>
            <w:shd w:val="clear" w:color="auto" w:fill="FFFF00"/>
          </w:tcPr>
          <w:p w14:paraId="199A4C91" w14:textId="77777777" w:rsidR="00567827" w:rsidRPr="00E87B35" w:rsidRDefault="00567827" w:rsidP="00C41B8E"/>
        </w:tc>
        <w:tc>
          <w:tcPr>
            <w:tcW w:w="1430" w:type="pct"/>
            <w:shd w:val="clear" w:color="auto" w:fill="FFFF00"/>
          </w:tcPr>
          <w:p w14:paraId="4F782068" w14:textId="77777777" w:rsidR="00567827" w:rsidRPr="00E87B35" w:rsidRDefault="00567827" w:rsidP="00C41B8E"/>
        </w:tc>
      </w:tr>
      <w:tr w:rsidR="00567827" w:rsidRPr="00AD76B0" w14:paraId="34197F57" w14:textId="77777777" w:rsidTr="00EA5C98">
        <w:trPr>
          <w:cantSplit/>
          <w:trHeight w:val="236"/>
          <w:jc w:val="center"/>
        </w:trPr>
        <w:tc>
          <w:tcPr>
            <w:tcW w:w="358" w:type="pct"/>
          </w:tcPr>
          <w:p w14:paraId="519D89A3" w14:textId="77777777" w:rsidR="00567827" w:rsidRPr="00AD76B0" w:rsidRDefault="00567827" w:rsidP="002D1608">
            <w:pPr>
              <w:pStyle w:val="Bezmezer"/>
              <w:numPr>
                <w:ilvl w:val="0"/>
                <w:numId w:val="50"/>
              </w:numPr>
            </w:pPr>
          </w:p>
        </w:tc>
        <w:tc>
          <w:tcPr>
            <w:tcW w:w="800" w:type="pct"/>
            <w:vMerge/>
            <w:shd w:val="clear" w:color="auto" w:fill="auto"/>
          </w:tcPr>
          <w:p w14:paraId="23B612CD" w14:textId="77777777" w:rsidR="00567827" w:rsidRDefault="00567827" w:rsidP="00C41B8E"/>
        </w:tc>
        <w:tc>
          <w:tcPr>
            <w:tcW w:w="1869" w:type="pct"/>
            <w:shd w:val="clear" w:color="auto" w:fill="auto"/>
            <w:vAlign w:val="bottom"/>
          </w:tcPr>
          <w:p w14:paraId="1AFBFB1F" w14:textId="505D9286" w:rsidR="00567827" w:rsidRPr="00CD48C7" w:rsidRDefault="00567827" w:rsidP="00C41B8E">
            <w:pPr>
              <w:pStyle w:val="Odstavecseseznamem"/>
              <w:numPr>
                <w:ilvl w:val="0"/>
                <w:numId w:val="8"/>
              </w:numPr>
            </w:pPr>
            <w:r w:rsidRPr="00CD48C7">
              <w:t xml:space="preserve">Validace DNSSEC </w:t>
            </w:r>
          </w:p>
        </w:tc>
        <w:tc>
          <w:tcPr>
            <w:tcW w:w="543" w:type="pct"/>
            <w:shd w:val="clear" w:color="auto" w:fill="FFFF00"/>
          </w:tcPr>
          <w:p w14:paraId="4FDD9406" w14:textId="77777777" w:rsidR="00567827" w:rsidRPr="00E87B35" w:rsidRDefault="00567827" w:rsidP="00C41B8E"/>
        </w:tc>
        <w:tc>
          <w:tcPr>
            <w:tcW w:w="1430" w:type="pct"/>
            <w:shd w:val="clear" w:color="auto" w:fill="FFFF00"/>
          </w:tcPr>
          <w:p w14:paraId="02849A20" w14:textId="77777777" w:rsidR="00567827" w:rsidRPr="00E87B35" w:rsidRDefault="00567827" w:rsidP="00C41B8E"/>
        </w:tc>
      </w:tr>
      <w:tr w:rsidR="00567827" w:rsidRPr="00AD76B0" w14:paraId="41DBD501" w14:textId="77777777" w:rsidTr="00EA5C98">
        <w:trPr>
          <w:cantSplit/>
          <w:trHeight w:val="236"/>
          <w:jc w:val="center"/>
        </w:trPr>
        <w:tc>
          <w:tcPr>
            <w:tcW w:w="358" w:type="pct"/>
          </w:tcPr>
          <w:p w14:paraId="13575C0B" w14:textId="77777777" w:rsidR="00567827" w:rsidRPr="00AD76B0" w:rsidRDefault="00567827" w:rsidP="002D1608">
            <w:pPr>
              <w:pStyle w:val="Bezmezer"/>
              <w:numPr>
                <w:ilvl w:val="0"/>
                <w:numId w:val="50"/>
              </w:numPr>
            </w:pPr>
          </w:p>
        </w:tc>
        <w:tc>
          <w:tcPr>
            <w:tcW w:w="800" w:type="pct"/>
            <w:vMerge/>
            <w:shd w:val="clear" w:color="auto" w:fill="auto"/>
          </w:tcPr>
          <w:p w14:paraId="1972D97B" w14:textId="77777777" w:rsidR="00567827" w:rsidRDefault="00567827" w:rsidP="00C41B8E"/>
        </w:tc>
        <w:tc>
          <w:tcPr>
            <w:tcW w:w="1869" w:type="pct"/>
            <w:shd w:val="clear" w:color="auto" w:fill="auto"/>
            <w:vAlign w:val="bottom"/>
          </w:tcPr>
          <w:p w14:paraId="660E0219" w14:textId="30CAF3E0" w:rsidR="00567827" w:rsidRPr="00CD48C7" w:rsidRDefault="00567827" w:rsidP="00C41B8E">
            <w:pPr>
              <w:pStyle w:val="Odstavecseseznamem"/>
              <w:numPr>
                <w:ilvl w:val="0"/>
                <w:numId w:val="8"/>
              </w:numPr>
            </w:pPr>
            <w:r w:rsidRPr="00CD48C7">
              <w:t xml:space="preserve">Mitigace DNS DDoS </w:t>
            </w:r>
          </w:p>
        </w:tc>
        <w:tc>
          <w:tcPr>
            <w:tcW w:w="543" w:type="pct"/>
            <w:shd w:val="clear" w:color="auto" w:fill="FFFF00"/>
          </w:tcPr>
          <w:p w14:paraId="42735EAF" w14:textId="77777777" w:rsidR="00567827" w:rsidRPr="00E87B35" w:rsidRDefault="00567827" w:rsidP="00C41B8E"/>
        </w:tc>
        <w:tc>
          <w:tcPr>
            <w:tcW w:w="1430" w:type="pct"/>
            <w:shd w:val="clear" w:color="auto" w:fill="FFFF00"/>
          </w:tcPr>
          <w:p w14:paraId="5F04451A" w14:textId="77777777" w:rsidR="00567827" w:rsidRPr="00E87B35" w:rsidRDefault="00567827" w:rsidP="00C41B8E"/>
        </w:tc>
      </w:tr>
      <w:tr w:rsidR="00567827" w:rsidRPr="00AD76B0" w14:paraId="183FA58A" w14:textId="77777777" w:rsidTr="00EA5C98">
        <w:trPr>
          <w:cantSplit/>
          <w:trHeight w:val="236"/>
          <w:jc w:val="center"/>
        </w:trPr>
        <w:tc>
          <w:tcPr>
            <w:tcW w:w="358" w:type="pct"/>
          </w:tcPr>
          <w:p w14:paraId="02A783B9" w14:textId="77777777" w:rsidR="00567827" w:rsidRPr="00AD76B0" w:rsidRDefault="00567827" w:rsidP="002D1608">
            <w:pPr>
              <w:pStyle w:val="Bezmezer"/>
              <w:numPr>
                <w:ilvl w:val="0"/>
                <w:numId w:val="50"/>
              </w:numPr>
            </w:pPr>
          </w:p>
        </w:tc>
        <w:tc>
          <w:tcPr>
            <w:tcW w:w="800" w:type="pct"/>
            <w:vMerge/>
            <w:shd w:val="clear" w:color="auto" w:fill="auto"/>
          </w:tcPr>
          <w:p w14:paraId="6F74F3CC" w14:textId="77777777" w:rsidR="00567827" w:rsidRDefault="00567827" w:rsidP="00C41B8E"/>
        </w:tc>
        <w:tc>
          <w:tcPr>
            <w:tcW w:w="1869" w:type="pct"/>
            <w:shd w:val="clear" w:color="auto" w:fill="auto"/>
            <w:vAlign w:val="bottom"/>
          </w:tcPr>
          <w:p w14:paraId="74B9BDAA" w14:textId="58DB21D9" w:rsidR="00567827" w:rsidRPr="00CD48C7" w:rsidRDefault="00567827" w:rsidP="00C41B8E">
            <w:pPr>
              <w:pStyle w:val="Odstavecseseznamem"/>
              <w:numPr>
                <w:ilvl w:val="0"/>
                <w:numId w:val="8"/>
              </w:numPr>
            </w:pPr>
            <w:r w:rsidRPr="00CD48C7">
              <w:t xml:space="preserve">Potlačení přístupu k DNS doménám se špatnou reputací (domény obsahující viry, malware, phishing apod.) </w:t>
            </w:r>
          </w:p>
        </w:tc>
        <w:tc>
          <w:tcPr>
            <w:tcW w:w="543" w:type="pct"/>
            <w:shd w:val="clear" w:color="auto" w:fill="FFFF00"/>
          </w:tcPr>
          <w:p w14:paraId="14AE0A89" w14:textId="77777777" w:rsidR="00567827" w:rsidRPr="00E87B35" w:rsidRDefault="00567827" w:rsidP="00C41B8E"/>
        </w:tc>
        <w:tc>
          <w:tcPr>
            <w:tcW w:w="1430" w:type="pct"/>
            <w:shd w:val="clear" w:color="auto" w:fill="FFFF00"/>
          </w:tcPr>
          <w:p w14:paraId="73D6F345" w14:textId="77777777" w:rsidR="00567827" w:rsidRPr="00E87B35" w:rsidRDefault="00567827" w:rsidP="00C41B8E"/>
        </w:tc>
      </w:tr>
      <w:tr w:rsidR="00567827" w:rsidRPr="00AD76B0" w14:paraId="2C05A6DB" w14:textId="77777777" w:rsidTr="00EA5C98">
        <w:trPr>
          <w:cantSplit/>
          <w:trHeight w:val="236"/>
          <w:jc w:val="center"/>
        </w:trPr>
        <w:tc>
          <w:tcPr>
            <w:tcW w:w="358" w:type="pct"/>
          </w:tcPr>
          <w:p w14:paraId="3F11890E" w14:textId="77777777" w:rsidR="00567827" w:rsidRPr="00AD76B0" w:rsidRDefault="00567827" w:rsidP="002D1608">
            <w:pPr>
              <w:pStyle w:val="Bezmezer"/>
              <w:numPr>
                <w:ilvl w:val="0"/>
                <w:numId w:val="50"/>
              </w:numPr>
            </w:pPr>
          </w:p>
        </w:tc>
        <w:tc>
          <w:tcPr>
            <w:tcW w:w="800" w:type="pct"/>
            <w:vMerge/>
            <w:shd w:val="clear" w:color="auto" w:fill="auto"/>
          </w:tcPr>
          <w:p w14:paraId="1EC3ABDB" w14:textId="77777777" w:rsidR="00567827" w:rsidRDefault="00567827" w:rsidP="00C41B8E"/>
        </w:tc>
        <w:tc>
          <w:tcPr>
            <w:tcW w:w="1869" w:type="pct"/>
            <w:shd w:val="clear" w:color="auto" w:fill="auto"/>
            <w:vAlign w:val="bottom"/>
          </w:tcPr>
          <w:p w14:paraId="53A4A994" w14:textId="6327A554" w:rsidR="00567827" w:rsidRPr="00CD48C7" w:rsidRDefault="00567827" w:rsidP="00C41B8E">
            <w:pPr>
              <w:pStyle w:val="Odstavecseseznamem"/>
              <w:numPr>
                <w:ilvl w:val="0"/>
                <w:numId w:val="8"/>
              </w:numPr>
            </w:pPr>
            <w:r w:rsidRPr="00CD48C7">
              <w:t>Zabezpečený DNS data-plane před kybernetickými útoky</w:t>
            </w:r>
          </w:p>
        </w:tc>
        <w:tc>
          <w:tcPr>
            <w:tcW w:w="543" w:type="pct"/>
            <w:shd w:val="clear" w:color="auto" w:fill="FFFF00"/>
          </w:tcPr>
          <w:p w14:paraId="6F0A755E" w14:textId="77777777" w:rsidR="00567827" w:rsidRPr="00E87B35" w:rsidRDefault="00567827" w:rsidP="00C41B8E"/>
        </w:tc>
        <w:tc>
          <w:tcPr>
            <w:tcW w:w="1430" w:type="pct"/>
            <w:shd w:val="clear" w:color="auto" w:fill="FFFF00"/>
          </w:tcPr>
          <w:p w14:paraId="7F4598D9" w14:textId="77777777" w:rsidR="00567827" w:rsidRPr="00E87B35" w:rsidRDefault="00567827" w:rsidP="00C41B8E"/>
        </w:tc>
      </w:tr>
      <w:tr w:rsidR="00156B1D" w:rsidRPr="00AD76B0" w14:paraId="63D1438C" w14:textId="77777777" w:rsidTr="00156B1D">
        <w:trPr>
          <w:cantSplit/>
          <w:trHeight w:val="236"/>
          <w:jc w:val="center"/>
        </w:trPr>
        <w:tc>
          <w:tcPr>
            <w:tcW w:w="358" w:type="pct"/>
          </w:tcPr>
          <w:p w14:paraId="4C74FB24" w14:textId="77777777" w:rsidR="00156B1D" w:rsidRPr="00AD76B0" w:rsidRDefault="00156B1D" w:rsidP="002D1608">
            <w:pPr>
              <w:pStyle w:val="Bezmezer"/>
              <w:numPr>
                <w:ilvl w:val="0"/>
                <w:numId w:val="50"/>
              </w:numPr>
            </w:pPr>
          </w:p>
        </w:tc>
        <w:tc>
          <w:tcPr>
            <w:tcW w:w="800" w:type="pct"/>
            <w:vMerge w:val="restart"/>
            <w:shd w:val="clear" w:color="auto" w:fill="auto"/>
            <w:vAlign w:val="center"/>
          </w:tcPr>
          <w:p w14:paraId="3ED37436" w14:textId="4F1AC603" w:rsidR="00156B1D" w:rsidRDefault="00156B1D" w:rsidP="00156B1D">
            <w:r>
              <w:t>Síťový Firewall</w:t>
            </w:r>
          </w:p>
        </w:tc>
        <w:tc>
          <w:tcPr>
            <w:tcW w:w="1869" w:type="pct"/>
            <w:shd w:val="clear" w:color="auto" w:fill="auto"/>
            <w:vAlign w:val="bottom"/>
          </w:tcPr>
          <w:p w14:paraId="511E172E" w14:textId="6FDC214A" w:rsidR="00156B1D" w:rsidRPr="00CD48C7" w:rsidRDefault="00156B1D" w:rsidP="00435B46">
            <w:pPr>
              <w:pStyle w:val="Odstavecseseznamem"/>
              <w:numPr>
                <w:ilvl w:val="0"/>
                <w:numId w:val="8"/>
              </w:numPr>
            </w:pPr>
            <w:r w:rsidRPr="00CD48C7">
              <w:t>Inspekce SSL relací</w:t>
            </w:r>
          </w:p>
        </w:tc>
        <w:tc>
          <w:tcPr>
            <w:tcW w:w="543" w:type="pct"/>
            <w:shd w:val="clear" w:color="auto" w:fill="FFFF00"/>
          </w:tcPr>
          <w:p w14:paraId="0A6C1834" w14:textId="77777777" w:rsidR="00156B1D" w:rsidRPr="00E87B35" w:rsidRDefault="00156B1D" w:rsidP="00435B46"/>
        </w:tc>
        <w:tc>
          <w:tcPr>
            <w:tcW w:w="1430" w:type="pct"/>
            <w:shd w:val="clear" w:color="auto" w:fill="FFFF00"/>
          </w:tcPr>
          <w:p w14:paraId="6FE94A38" w14:textId="77777777" w:rsidR="00156B1D" w:rsidRPr="00E87B35" w:rsidRDefault="00156B1D" w:rsidP="00435B46"/>
        </w:tc>
      </w:tr>
      <w:tr w:rsidR="00156B1D" w:rsidRPr="00AD76B0" w14:paraId="53A49B8B" w14:textId="77777777" w:rsidTr="00EA5C98">
        <w:trPr>
          <w:cantSplit/>
          <w:trHeight w:val="236"/>
          <w:jc w:val="center"/>
        </w:trPr>
        <w:tc>
          <w:tcPr>
            <w:tcW w:w="358" w:type="pct"/>
          </w:tcPr>
          <w:p w14:paraId="7C4C0107" w14:textId="77777777" w:rsidR="00156B1D" w:rsidRPr="00AD76B0" w:rsidRDefault="00156B1D" w:rsidP="002D1608">
            <w:pPr>
              <w:pStyle w:val="Bezmezer"/>
              <w:numPr>
                <w:ilvl w:val="0"/>
                <w:numId w:val="50"/>
              </w:numPr>
            </w:pPr>
          </w:p>
        </w:tc>
        <w:tc>
          <w:tcPr>
            <w:tcW w:w="800" w:type="pct"/>
            <w:vMerge/>
            <w:shd w:val="clear" w:color="auto" w:fill="auto"/>
          </w:tcPr>
          <w:p w14:paraId="0AD0512C" w14:textId="77777777" w:rsidR="00156B1D" w:rsidRDefault="00156B1D" w:rsidP="00435B46"/>
        </w:tc>
        <w:tc>
          <w:tcPr>
            <w:tcW w:w="1869" w:type="pct"/>
            <w:shd w:val="clear" w:color="auto" w:fill="auto"/>
            <w:vAlign w:val="bottom"/>
          </w:tcPr>
          <w:p w14:paraId="74C6C08D" w14:textId="6AF5FFED" w:rsidR="00156B1D" w:rsidRPr="00CD48C7" w:rsidRDefault="00156B1D" w:rsidP="00435B46">
            <w:pPr>
              <w:pStyle w:val="Odstavecseseznamem"/>
              <w:numPr>
                <w:ilvl w:val="0"/>
                <w:numId w:val="8"/>
              </w:numPr>
            </w:pPr>
            <w:r w:rsidRPr="00CD48C7">
              <w:t>Detekce a ochrana před síťovými DDoS útoky</w:t>
            </w:r>
          </w:p>
        </w:tc>
        <w:tc>
          <w:tcPr>
            <w:tcW w:w="543" w:type="pct"/>
            <w:shd w:val="clear" w:color="auto" w:fill="FFFF00"/>
          </w:tcPr>
          <w:p w14:paraId="07D5CA93" w14:textId="77777777" w:rsidR="00156B1D" w:rsidRPr="00E87B35" w:rsidRDefault="00156B1D" w:rsidP="00435B46"/>
        </w:tc>
        <w:tc>
          <w:tcPr>
            <w:tcW w:w="1430" w:type="pct"/>
            <w:shd w:val="clear" w:color="auto" w:fill="FFFF00"/>
          </w:tcPr>
          <w:p w14:paraId="2FC92BDD" w14:textId="77777777" w:rsidR="00156B1D" w:rsidRPr="00E87B35" w:rsidRDefault="00156B1D" w:rsidP="00435B46"/>
        </w:tc>
      </w:tr>
      <w:tr w:rsidR="00156B1D" w:rsidRPr="00AD76B0" w14:paraId="30F022BC" w14:textId="77777777" w:rsidTr="00EA5C98">
        <w:trPr>
          <w:cantSplit/>
          <w:trHeight w:val="236"/>
          <w:jc w:val="center"/>
        </w:trPr>
        <w:tc>
          <w:tcPr>
            <w:tcW w:w="358" w:type="pct"/>
          </w:tcPr>
          <w:p w14:paraId="7318137B" w14:textId="77777777" w:rsidR="00156B1D" w:rsidRPr="00AD76B0" w:rsidRDefault="00156B1D" w:rsidP="002D1608">
            <w:pPr>
              <w:pStyle w:val="Bezmezer"/>
              <w:numPr>
                <w:ilvl w:val="0"/>
                <w:numId w:val="50"/>
              </w:numPr>
            </w:pPr>
          </w:p>
        </w:tc>
        <w:tc>
          <w:tcPr>
            <w:tcW w:w="800" w:type="pct"/>
            <w:vMerge/>
            <w:shd w:val="clear" w:color="auto" w:fill="auto"/>
          </w:tcPr>
          <w:p w14:paraId="7DB04D7E" w14:textId="77777777" w:rsidR="00156B1D" w:rsidRDefault="00156B1D" w:rsidP="00435B46"/>
        </w:tc>
        <w:tc>
          <w:tcPr>
            <w:tcW w:w="1869" w:type="pct"/>
            <w:shd w:val="clear" w:color="auto" w:fill="auto"/>
            <w:vAlign w:val="bottom"/>
          </w:tcPr>
          <w:p w14:paraId="6F99C5B2" w14:textId="7A682499" w:rsidR="00156B1D" w:rsidRPr="00CD48C7" w:rsidRDefault="00156B1D" w:rsidP="00435B46">
            <w:pPr>
              <w:pStyle w:val="Odstavecseseznamem"/>
              <w:numPr>
                <w:ilvl w:val="0"/>
                <w:numId w:val="8"/>
              </w:numPr>
            </w:pPr>
            <w:r w:rsidRPr="00CD48C7">
              <w:t>Detekce protokolových anomálií</w:t>
            </w:r>
          </w:p>
        </w:tc>
        <w:tc>
          <w:tcPr>
            <w:tcW w:w="543" w:type="pct"/>
            <w:shd w:val="clear" w:color="auto" w:fill="FFFF00"/>
          </w:tcPr>
          <w:p w14:paraId="79421F4B" w14:textId="77777777" w:rsidR="00156B1D" w:rsidRPr="00E87B35" w:rsidRDefault="00156B1D" w:rsidP="00435B46"/>
        </w:tc>
        <w:tc>
          <w:tcPr>
            <w:tcW w:w="1430" w:type="pct"/>
            <w:shd w:val="clear" w:color="auto" w:fill="FFFF00"/>
          </w:tcPr>
          <w:p w14:paraId="78B77428" w14:textId="77777777" w:rsidR="00156B1D" w:rsidRPr="00E87B35" w:rsidRDefault="00156B1D" w:rsidP="00435B46"/>
        </w:tc>
      </w:tr>
      <w:tr w:rsidR="00156B1D" w:rsidRPr="00AD76B0" w14:paraId="31847B2B" w14:textId="77777777" w:rsidTr="00EA5C98">
        <w:trPr>
          <w:cantSplit/>
          <w:trHeight w:val="236"/>
          <w:jc w:val="center"/>
        </w:trPr>
        <w:tc>
          <w:tcPr>
            <w:tcW w:w="358" w:type="pct"/>
          </w:tcPr>
          <w:p w14:paraId="55BEF5C3" w14:textId="77777777" w:rsidR="00156B1D" w:rsidRPr="00AD76B0" w:rsidRDefault="00156B1D" w:rsidP="002D1608">
            <w:pPr>
              <w:pStyle w:val="Bezmezer"/>
              <w:numPr>
                <w:ilvl w:val="0"/>
                <w:numId w:val="50"/>
              </w:numPr>
            </w:pPr>
          </w:p>
        </w:tc>
        <w:tc>
          <w:tcPr>
            <w:tcW w:w="800" w:type="pct"/>
            <w:vMerge/>
            <w:shd w:val="clear" w:color="auto" w:fill="auto"/>
          </w:tcPr>
          <w:p w14:paraId="19E72776" w14:textId="77777777" w:rsidR="00156B1D" w:rsidRDefault="00156B1D" w:rsidP="00435B46"/>
        </w:tc>
        <w:tc>
          <w:tcPr>
            <w:tcW w:w="1869" w:type="pct"/>
            <w:shd w:val="clear" w:color="auto" w:fill="auto"/>
            <w:vAlign w:val="bottom"/>
          </w:tcPr>
          <w:p w14:paraId="53E1A9BD" w14:textId="08510B61" w:rsidR="00156B1D" w:rsidRPr="00CD48C7" w:rsidRDefault="00156B1D" w:rsidP="00435B46">
            <w:pPr>
              <w:pStyle w:val="Odstavecseseznamem"/>
              <w:numPr>
                <w:ilvl w:val="0"/>
                <w:numId w:val="8"/>
              </w:numPr>
            </w:pPr>
            <w:r w:rsidRPr="00CD48C7">
              <w:t xml:space="preserve">Podpora síťových, SIP, DNS a HTTP DoS vektorů  </w:t>
            </w:r>
          </w:p>
        </w:tc>
        <w:tc>
          <w:tcPr>
            <w:tcW w:w="543" w:type="pct"/>
            <w:shd w:val="clear" w:color="auto" w:fill="FFFF00"/>
          </w:tcPr>
          <w:p w14:paraId="1339A9A1" w14:textId="77777777" w:rsidR="00156B1D" w:rsidRPr="00E87B35" w:rsidRDefault="00156B1D" w:rsidP="00435B46"/>
        </w:tc>
        <w:tc>
          <w:tcPr>
            <w:tcW w:w="1430" w:type="pct"/>
            <w:shd w:val="clear" w:color="auto" w:fill="FFFF00"/>
          </w:tcPr>
          <w:p w14:paraId="262D4388" w14:textId="77777777" w:rsidR="00156B1D" w:rsidRPr="00E87B35" w:rsidRDefault="00156B1D" w:rsidP="00435B46"/>
        </w:tc>
      </w:tr>
      <w:tr w:rsidR="00156B1D" w:rsidRPr="00AD76B0" w14:paraId="18864567" w14:textId="77777777" w:rsidTr="00EA5C98">
        <w:trPr>
          <w:cantSplit/>
          <w:trHeight w:val="236"/>
          <w:jc w:val="center"/>
        </w:trPr>
        <w:tc>
          <w:tcPr>
            <w:tcW w:w="358" w:type="pct"/>
          </w:tcPr>
          <w:p w14:paraId="33916F83" w14:textId="77777777" w:rsidR="00156B1D" w:rsidRPr="00AD76B0" w:rsidRDefault="00156B1D" w:rsidP="002D1608">
            <w:pPr>
              <w:pStyle w:val="Bezmezer"/>
              <w:numPr>
                <w:ilvl w:val="0"/>
                <w:numId w:val="50"/>
              </w:numPr>
            </w:pPr>
          </w:p>
        </w:tc>
        <w:tc>
          <w:tcPr>
            <w:tcW w:w="800" w:type="pct"/>
            <w:vMerge/>
            <w:shd w:val="clear" w:color="auto" w:fill="auto"/>
          </w:tcPr>
          <w:p w14:paraId="6D6FCAFB" w14:textId="77777777" w:rsidR="00156B1D" w:rsidRDefault="00156B1D" w:rsidP="00435B46"/>
        </w:tc>
        <w:tc>
          <w:tcPr>
            <w:tcW w:w="1869" w:type="pct"/>
            <w:shd w:val="clear" w:color="auto" w:fill="auto"/>
            <w:vAlign w:val="bottom"/>
          </w:tcPr>
          <w:p w14:paraId="74CAE994" w14:textId="282E3D37" w:rsidR="00156B1D" w:rsidRPr="00CD48C7" w:rsidRDefault="00156B1D" w:rsidP="00435B46">
            <w:pPr>
              <w:pStyle w:val="Odstavecseseznamem"/>
              <w:numPr>
                <w:ilvl w:val="0"/>
                <w:numId w:val="8"/>
              </w:numPr>
            </w:pPr>
            <w:r w:rsidRPr="00CD48C7">
              <w:t>Hardwarová podpora DoS vektorů</w:t>
            </w:r>
          </w:p>
        </w:tc>
        <w:tc>
          <w:tcPr>
            <w:tcW w:w="543" w:type="pct"/>
            <w:shd w:val="clear" w:color="auto" w:fill="FFFF00"/>
          </w:tcPr>
          <w:p w14:paraId="276FD046" w14:textId="77777777" w:rsidR="00156B1D" w:rsidRPr="00E87B35" w:rsidRDefault="00156B1D" w:rsidP="00435B46"/>
        </w:tc>
        <w:tc>
          <w:tcPr>
            <w:tcW w:w="1430" w:type="pct"/>
            <w:shd w:val="clear" w:color="auto" w:fill="FFFF00"/>
          </w:tcPr>
          <w:p w14:paraId="0795CA80" w14:textId="77777777" w:rsidR="00156B1D" w:rsidRPr="00E87B35" w:rsidRDefault="00156B1D" w:rsidP="00435B46"/>
        </w:tc>
      </w:tr>
      <w:tr w:rsidR="00156B1D" w:rsidRPr="00AD76B0" w14:paraId="1275E8CA" w14:textId="77777777" w:rsidTr="00EA5C98">
        <w:trPr>
          <w:cantSplit/>
          <w:trHeight w:val="236"/>
          <w:jc w:val="center"/>
        </w:trPr>
        <w:tc>
          <w:tcPr>
            <w:tcW w:w="358" w:type="pct"/>
          </w:tcPr>
          <w:p w14:paraId="6893838E" w14:textId="77777777" w:rsidR="00156B1D" w:rsidRPr="00AD76B0" w:rsidRDefault="00156B1D" w:rsidP="002D1608">
            <w:pPr>
              <w:pStyle w:val="Bezmezer"/>
              <w:numPr>
                <w:ilvl w:val="0"/>
                <w:numId w:val="50"/>
              </w:numPr>
            </w:pPr>
          </w:p>
        </w:tc>
        <w:tc>
          <w:tcPr>
            <w:tcW w:w="800" w:type="pct"/>
            <w:vMerge/>
            <w:shd w:val="clear" w:color="auto" w:fill="auto"/>
          </w:tcPr>
          <w:p w14:paraId="7E2AD33F" w14:textId="77777777" w:rsidR="00156B1D" w:rsidRDefault="00156B1D" w:rsidP="00435B46"/>
        </w:tc>
        <w:tc>
          <w:tcPr>
            <w:tcW w:w="1869" w:type="pct"/>
            <w:shd w:val="clear" w:color="auto" w:fill="auto"/>
            <w:vAlign w:val="bottom"/>
          </w:tcPr>
          <w:p w14:paraId="4BF710F8" w14:textId="10EF2A92" w:rsidR="00156B1D" w:rsidRPr="00CD48C7" w:rsidRDefault="00156B1D" w:rsidP="00435B46">
            <w:pPr>
              <w:pStyle w:val="Odstavecseseznamem"/>
              <w:numPr>
                <w:ilvl w:val="0"/>
                <w:numId w:val="8"/>
              </w:numPr>
            </w:pPr>
            <w:r w:rsidRPr="00CD48C7">
              <w:t>Podpora tvorby bezpečnostních pravidel s filtrováním IP adres se špatnou pověstí nebo přistupujících z konkrétních geografických regionů</w:t>
            </w:r>
          </w:p>
        </w:tc>
        <w:tc>
          <w:tcPr>
            <w:tcW w:w="543" w:type="pct"/>
            <w:shd w:val="clear" w:color="auto" w:fill="FFFF00"/>
          </w:tcPr>
          <w:p w14:paraId="6052E850" w14:textId="77777777" w:rsidR="00156B1D" w:rsidRPr="00E87B35" w:rsidRDefault="00156B1D" w:rsidP="00435B46"/>
        </w:tc>
        <w:tc>
          <w:tcPr>
            <w:tcW w:w="1430" w:type="pct"/>
            <w:shd w:val="clear" w:color="auto" w:fill="FFFF00"/>
          </w:tcPr>
          <w:p w14:paraId="67A72651" w14:textId="77777777" w:rsidR="00156B1D" w:rsidRPr="00E87B35" w:rsidRDefault="00156B1D" w:rsidP="00435B46"/>
        </w:tc>
      </w:tr>
      <w:tr w:rsidR="00156B1D" w:rsidRPr="00AD76B0" w14:paraId="7922407F" w14:textId="77777777" w:rsidTr="00EA5C98">
        <w:trPr>
          <w:cantSplit/>
          <w:trHeight w:val="236"/>
          <w:jc w:val="center"/>
        </w:trPr>
        <w:tc>
          <w:tcPr>
            <w:tcW w:w="358" w:type="pct"/>
          </w:tcPr>
          <w:p w14:paraId="2D4C1243" w14:textId="77777777" w:rsidR="00156B1D" w:rsidRPr="00AD76B0" w:rsidRDefault="00156B1D" w:rsidP="002D1608">
            <w:pPr>
              <w:pStyle w:val="Bezmezer"/>
              <w:numPr>
                <w:ilvl w:val="0"/>
                <w:numId w:val="50"/>
              </w:numPr>
            </w:pPr>
          </w:p>
        </w:tc>
        <w:tc>
          <w:tcPr>
            <w:tcW w:w="800" w:type="pct"/>
            <w:vMerge/>
            <w:shd w:val="clear" w:color="auto" w:fill="auto"/>
          </w:tcPr>
          <w:p w14:paraId="5A65547A" w14:textId="77777777" w:rsidR="00156B1D" w:rsidRDefault="00156B1D" w:rsidP="00435B46"/>
        </w:tc>
        <w:tc>
          <w:tcPr>
            <w:tcW w:w="1869" w:type="pct"/>
            <w:shd w:val="clear" w:color="auto" w:fill="auto"/>
            <w:vAlign w:val="bottom"/>
          </w:tcPr>
          <w:p w14:paraId="7C66C43D" w14:textId="4240D05F" w:rsidR="00156B1D" w:rsidRPr="00CD48C7" w:rsidRDefault="00156B1D" w:rsidP="00435B46">
            <w:pPr>
              <w:pStyle w:val="Odstavecseseznamem"/>
              <w:numPr>
                <w:ilvl w:val="0"/>
                <w:numId w:val="8"/>
              </w:numPr>
            </w:pPr>
            <w:r w:rsidRPr="00CD48C7">
              <w:t>Podpora pro dynamických blacklistování IP adres a jejich reporting</w:t>
            </w:r>
          </w:p>
        </w:tc>
        <w:tc>
          <w:tcPr>
            <w:tcW w:w="543" w:type="pct"/>
            <w:shd w:val="clear" w:color="auto" w:fill="FFFF00"/>
          </w:tcPr>
          <w:p w14:paraId="0D8360AF" w14:textId="77777777" w:rsidR="00156B1D" w:rsidRPr="00E87B35" w:rsidRDefault="00156B1D" w:rsidP="00435B46"/>
        </w:tc>
        <w:tc>
          <w:tcPr>
            <w:tcW w:w="1430" w:type="pct"/>
            <w:shd w:val="clear" w:color="auto" w:fill="FFFF00"/>
          </w:tcPr>
          <w:p w14:paraId="0420CB41" w14:textId="77777777" w:rsidR="00156B1D" w:rsidRPr="00E87B35" w:rsidRDefault="00156B1D" w:rsidP="00435B46"/>
        </w:tc>
      </w:tr>
      <w:tr w:rsidR="00156B1D" w:rsidRPr="00AD76B0" w14:paraId="45F41219" w14:textId="77777777" w:rsidTr="00EA5C98">
        <w:trPr>
          <w:cantSplit/>
          <w:trHeight w:val="236"/>
          <w:jc w:val="center"/>
        </w:trPr>
        <w:tc>
          <w:tcPr>
            <w:tcW w:w="358" w:type="pct"/>
          </w:tcPr>
          <w:p w14:paraId="74C4C748" w14:textId="77777777" w:rsidR="00156B1D" w:rsidRPr="00AD76B0" w:rsidRDefault="00156B1D" w:rsidP="002D1608">
            <w:pPr>
              <w:pStyle w:val="Bezmezer"/>
              <w:numPr>
                <w:ilvl w:val="0"/>
                <w:numId w:val="50"/>
              </w:numPr>
            </w:pPr>
          </w:p>
        </w:tc>
        <w:tc>
          <w:tcPr>
            <w:tcW w:w="800" w:type="pct"/>
            <w:vMerge/>
            <w:shd w:val="clear" w:color="auto" w:fill="auto"/>
          </w:tcPr>
          <w:p w14:paraId="3C1E027A" w14:textId="77777777" w:rsidR="00156B1D" w:rsidRDefault="00156B1D" w:rsidP="00C61F13"/>
        </w:tc>
        <w:tc>
          <w:tcPr>
            <w:tcW w:w="1869" w:type="pct"/>
            <w:shd w:val="clear" w:color="auto" w:fill="auto"/>
            <w:vAlign w:val="bottom"/>
          </w:tcPr>
          <w:p w14:paraId="6651DCC2" w14:textId="1E1E6CFA" w:rsidR="00156B1D" w:rsidRPr="00CD48C7" w:rsidRDefault="00156B1D" w:rsidP="00C61F13">
            <w:pPr>
              <w:pStyle w:val="Odstavecseseznamem"/>
              <w:numPr>
                <w:ilvl w:val="0"/>
                <w:numId w:val="8"/>
              </w:numPr>
            </w:pPr>
            <w:r w:rsidRPr="00CD48C7">
              <w:t>Podpora RTBH (Remote Trigger Black Hole Filtering)</w:t>
            </w:r>
          </w:p>
        </w:tc>
        <w:tc>
          <w:tcPr>
            <w:tcW w:w="543" w:type="pct"/>
            <w:shd w:val="clear" w:color="auto" w:fill="FFFF00"/>
          </w:tcPr>
          <w:p w14:paraId="6D8EE188" w14:textId="77777777" w:rsidR="00156B1D" w:rsidRPr="00E87B35" w:rsidRDefault="00156B1D" w:rsidP="00C61F13"/>
        </w:tc>
        <w:tc>
          <w:tcPr>
            <w:tcW w:w="1430" w:type="pct"/>
            <w:shd w:val="clear" w:color="auto" w:fill="FFFF00"/>
          </w:tcPr>
          <w:p w14:paraId="1D6EFD31" w14:textId="77777777" w:rsidR="00156B1D" w:rsidRPr="00E87B35" w:rsidRDefault="00156B1D" w:rsidP="00C61F13"/>
        </w:tc>
      </w:tr>
      <w:tr w:rsidR="00156B1D" w:rsidRPr="00AD76B0" w14:paraId="1183D489" w14:textId="77777777" w:rsidTr="00EA5C98">
        <w:trPr>
          <w:cantSplit/>
          <w:trHeight w:val="236"/>
          <w:jc w:val="center"/>
        </w:trPr>
        <w:tc>
          <w:tcPr>
            <w:tcW w:w="358" w:type="pct"/>
          </w:tcPr>
          <w:p w14:paraId="0D0407FD" w14:textId="77777777" w:rsidR="00156B1D" w:rsidRPr="00AD76B0" w:rsidRDefault="00156B1D" w:rsidP="002D1608">
            <w:pPr>
              <w:pStyle w:val="Bezmezer"/>
              <w:numPr>
                <w:ilvl w:val="0"/>
                <w:numId w:val="50"/>
              </w:numPr>
            </w:pPr>
          </w:p>
        </w:tc>
        <w:tc>
          <w:tcPr>
            <w:tcW w:w="800" w:type="pct"/>
            <w:vMerge/>
            <w:shd w:val="clear" w:color="auto" w:fill="auto"/>
          </w:tcPr>
          <w:p w14:paraId="6EB33126" w14:textId="77777777" w:rsidR="00156B1D" w:rsidRDefault="00156B1D" w:rsidP="00C61F13"/>
        </w:tc>
        <w:tc>
          <w:tcPr>
            <w:tcW w:w="1869" w:type="pct"/>
            <w:shd w:val="clear" w:color="auto" w:fill="auto"/>
            <w:vAlign w:val="bottom"/>
          </w:tcPr>
          <w:p w14:paraId="6B718081" w14:textId="1047701D" w:rsidR="00156B1D" w:rsidRPr="00CD48C7" w:rsidRDefault="00156B1D" w:rsidP="00C61F13">
            <w:pPr>
              <w:pStyle w:val="Odstavecseseznamem"/>
              <w:numPr>
                <w:ilvl w:val="0"/>
                <w:numId w:val="8"/>
              </w:numPr>
            </w:pPr>
            <w:r w:rsidRPr="00CD48C7">
              <w:t>Podpora pro ochranu SSH Proxy serverů</w:t>
            </w:r>
          </w:p>
        </w:tc>
        <w:tc>
          <w:tcPr>
            <w:tcW w:w="543" w:type="pct"/>
            <w:shd w:val="clear" w:color="auto" w:fill="FFFF00"/>
          </w:tcPr>
          <w:p w14:paraId="7C5BBEE2" w14:textId="77777777" w:rsidR="00156B1D" w:rsidRPr="00E87B35" w:rsidRDefault="00156B1D" w:rsidP="00C61F13"/>
        </w:tc>
        <w:tc>
          <w:tcPr>
            <w:tcW w:w="1430" w:type="pct"/>
            <w:shd w:val="clear" w:color="auto" w:fill="FFFF00"/>
          </w:tcPr>
          <w:p w14:paraId="66B6E533" w14:textId="77777777" w:rsidR="00156B1D" w:rsidRPr="00E87B35" w:rsidRDefault="00156B1D" w:rsidP="00C61F13"/>
        </w:tc>
      </w:tr>
      <w:tr w:rsidR="00156B1D" w:rsidRPr="00AD76B0" w14:paraId="118F3CBD" w14:textId="77777777" w:rsidTr="00EA5C98">
        <w:trPr>
          <w:cantSplit/>
          <w:trHeight w:val="236"/>
          <w:jc w:val="center"/>
        </w:trPr>
        <w:tc>
          <w:tcPr>
            <w:tcW w:w="358" w:type="pct"/>
          </w:tcPr>
          <w:p w14:paraId="6AD2246F" w14:textId="77777777" w:rsidR="00156B1D" w:rsidRPr="00AD76B0" w:rsidRDefault="00156B1D" w:rsidP="002D1608">
            <w:pPr>
              <w:pStyle w:val="Bezmezer"/>
              <w:numPr>
                <w:ilvl w:val="0"/>
                <w:numId w:val="50"/>
              </w:numPr>
            </w:pPr>
          </w:p>
        </w:tc>
        <w:tc>
          <w:tcPr>
            <w:tcW w:w="800" w:type="pct"/>
            <w:vMerge/>
            <w:shd w:val="clear" w:color="auto" w:fill="auto"/>
          </w:tcPr>
          <w:p w14:paraId="1ACC9809" w14:textId="77777777" w:rsidR="00156B1D" w:rsidRDefault="00156B1D" w:rsidP="00C61F13"/>
        </w:tc>
        <w:tc>
          <w:tcPr>
            <w:tcW w:w="1869" w:type="pct"/>
            <w:shd w:val="clear" w:color="auto" w:fill="auto"/>
            <w:vAlign w:val="bottom"/>
          </w:tcPr>
          <w:p w14:paraId="35F13F5A" w14:textId="1FA4D258" w:rsidR="00156B1D" w:rsidRPr="00CD48C7" w:rsidRDefault="00156B1D" w:rsidP="00C61F13">
            <w:pPr>
              <w:pStyle w:val="Odstavecseseznamem"/>
              <w:numPr>
                <w:ilvl w:val="0"/>
                <w:numId w:val="8"/>
              </w:numPr>
            </w:pPr>
            <w:r w:rsidRPr="00CD48C7">
              <w:t>Detekce a ochrana proti zneužití nebo využití jiných TCP portů než běžných</w:t>
            </w:r>
          </w:p>
        </w:tc>
        <w:tc>
          <w:tcPr>
            <w:tcW w:w="543" w:type="pct"/>
            <w:shd w:val="clear" w:color="auto" w:fill="FFFF00"/>
          </w:tcPr>
          <w:p w14:paraId="03182E60" w14:textId="77777777" w:rsidR="00156B1D" w:rsidRPr="00E87B35" w:rsidRDefault="00156B1D" w:rsidP="00C61F13"/>
        </w:tc>
        <w:tc>
          <w:tcPr>
            <w:tcW w:w="1430" w:type="pct"/>
            <w:shd w:val="clear" w:color="auto" w:fill="FFFF00"/>
          </w:tcPr>
          <w:p w14:paraId="51B7C1B6" w14:textId="77777777" w:rsidR="00156B1D" w:rsidRPr="00E87B35" w:rsidRDefault="00156B1D" w:rsidP="00C61F13"/>
        </w:tc>
      </w:tr>
      <w:tr w:rsidR="00156B1D" w:rsidRPr="00AD76B0" w14:paraId="0AA0050E" w14:textId="77777777" w:rsidTr="00EA5C98">
        <w:trPr>
          <w:cantSplit/>
          <w:trHeight w:val="236"/>
          <w:jc w:val="center"/>
        </w:trPr>
        <w:tc>
          <w:tcPr>
            <w:tcW w:w="358" w:type="pct"/>
          </w:tcPr>
          <w:p w14:paraId="6B58BD6E" w14:textId="77777777" w:rsidR="00156B1D" w:rsidRPr="00AD76B0" w:rsidRDefault="00156B1D" w:rsidP="002D1608">
            <w:pPr>
              <w:pStyle w:val="Bezmezer"/>
              <w:numPr>
                <w:ilvl w:val="0"/>
                <w:numId w:val="50"/>
              </w:numPr>
            </w:pPr>
          </w:p>
        </w:tc>
        <w:tc>
          <w:tcPr>
            <w:tcW w:w="800" w:type="pct"/>
            <w:vMerge/>
            <w:shd w:val="clear" w:color="auto" w:fill="auto"/>
          </w:tcPr>
          <w:p w14:paraId="46680CD9" w14:textId="77777777" w:rsidR="00156B1D" w:rsidRDefault="00156B1D" w:rsidP="00C61F13"/>
        </w:tc>
        <w:tc>
          <w:tcPr>
            <w:tcW w:w="1869" w:type="pct"/>
            <w:shd w:val="clear" w:color="auto" w:fill="auto"/>
            <w:vAlign w:val="bottom"/>
          </w:tcPr>
          <w:p w14:paraId="20C1C803" w14:textId="1BA2FD6E" w:rsidR="00156B1D" w:rsidRPr="00CD48C7" w:rsidRDefault="00156B1D" w:rsidP="00C61F13">
            <w:pPr>
              <w:pStyle w:val="Odstavecseseznamem"/>
              <w:numPr>
                <w:ilvl w:val="0"/>
                <w:numId w:val="8"/>
              </w:numPr>
            </w:pPr>
            <w:r w:rsidRPr="00CD48C7">
              <w:t>Napojení na globální databázi škodlivých IP adres s automatickým obnovováním a možnost jejich blokování</w:t>
            </w:r>
          </w:p>
        </w:tc>
        <w:tc>
          <w:tcPr>
            <w:tcW w:w="543" w:type="pct"/>
            <w:shd w:val="clear" w:color="auto" w:fill="FFFF00"/>
          </w:tcPr>
          <w:p w14:paraId="4522D323" w14:textId="77777777" w:rsidR="00156B1D" w:rsidRPr="00E87B35" w:rsidRDefault="00156B1D" w:rsidP="00C61F13"/>
        </w:tc>
        <w:tc>
          <w:tcPr>
            <w:tcW w:w="1430" w:type="pct"/>
            <w:shd w:val="clear" w:color="auto" w:fill="FFFF00"/>
          </w:tcPr>
          <w:p w14:paraId="640ABA75" w14:textId="77777777" w:rsidR="00156B1D" w:rsidRPr="00E87B35" w:rsidRDefault="00156B1D" w:rsidP="00C61F13"/>
        </w:tc>
      </w:tr>
      <w:tr w:rsidR="00E42BA6" w:rsidRPr="00AD76B0" w14:paraId="6229B783" w14:textId="77777777" w:rsidTr="00E42BA6">
        <w:trPr>
          <w:cantSplit/>
          <w:trHeight w:val="691"/>
          <w:jc w:val="center"/>
        </w:trPr>
        <w:tc>
          <w:tcPr>
            <w:tcW w:w="358" w:type="pct"/>
            <w:vMerge w:val="restart"/>
          </w:tcPr>
          <w:p w14:paraId="2368759F" w14:textId="77777777" w:rsidR="00E42BA6" w:rsidRPr="00AD76B0" w:rsidRDefault="00E42BA6" w:rsidP="002D1608">
            <w:pPr>
              <w:pStyle w:val="Bezmezer"/>
              <w:numPr>
                <w:ilvl w:val="0"/>
                <w:numId w:val="50"/>
              </w:numPr>
            </w:pPr>
          </w:p>
        </w:tc>
        <w:tc>
          <w:tcPr>
            <w:tcW w:w="800" w:type="pct"/>
            <w:vMerge w:val="restart"/>
            <w:shd w:val="clear" w:color="auto" w:fill="auto"/>
          </w:tcPr>
          <w:p w14:paraId="79752814" w14:textId="77777777" w:rsidR="00E42BA6" w:rsidRPr="00E87B35" w:rsidRDefault="00E42BA6" w:rsidP="00C61F13">
            <w:r>
              <w:t>Záruka</w:t>
            </w:r>
          </w:p>
        </w:tc>
        <w:tc>
          <w:tcPr>
            <w:tcW w:w="1869" w:type="pct"/>
            <w:shd w:val="clear" w:color="auto" w:fill="auto"/>
          </w:tcPr>
          <w:p w14:paraId="43E112D7" w14:textId="7630FE7D" w:rsidR="00E42BA6" w:rsidRPr="00CD48C7" w:rsidRDefault="00E42BA6" w:rsidP="00E42BA6">
            <w:pPr>
              <w:pStyle w:val="Odstavecseseznamem"/>
              <w:numPr>
                <w:ilvl w:val="0"/>
                <w:numId w:val="8"/>
              </w:numPr>
            </w:pPr>
            <w:r w:rsidRPr="00CD48C7">
              <w:t>Podpora řešení a aktualizace po dobu 6 let, 24x7, oprava do 24h</w:t>
            </w:r>
          </w:p>
        </w:tc>
        <w:tc>
          <w:tcPr>
            <w:tcW w:w="543" w:type="pct"/>
            <w:shd w:val="clear" w:color="auto" w:fill="FFFF00"/>
          </w:tcPr>
          <w:p w14:paraId="2C9C8937" w14:textId="77777777" w:rsidR="00E42BA6" w:rsidRPr="00E87B35" w:rsidRDefault="00E42BA6" w:rsidP="00C61F13">
            <w:pPr>
              <w:keepNext/>
            </w:pPr>
          </w:p>
        </w:tc>
        <w:tc>
          <w:tcPr>
            <w:tcW w:w="1430" w:type="pct"/>
            <w:shd w:val="clear" w:color="auto" w:fill="FFFF00"/>
          </w:tcPr>
          <w:p w14:paraId="0C48DBED" w14:textId="77777777" w:rsidR="00E42BA6" w:rsidRPr="00E87B35" w:rsidRDefault="00E42BA6" w:rsidP="00C61F13">
            <w:pPr>
              <w:keepNext/>
            </w:pPr>
          </w:p>
        </w:tc>
      </w:tr>
      <w:tr w:rsidR="00E42BA6" w:rsidRPr="00AD76B0" w14:paraId="7C96F738" w14:textId="77777777" w:rsidTr="00E42BA6">
        <w:trPr>
          <w:cantSplit/>
          <w:trHeight w:val="56"/>
          <w:jc w:val="center"/>
        </w:trPr>
        <w:tc>
          <w:tcPr>
            <w:tcW w:w="358" w:type="pct"/>
            <w:vMerge/>
          </w:tcPr>
          <w:p w14:paraId="17DA37CD" w14:textId="77777777" w:rsidR="00E42BA6" w:rsidRPr="00AD76B0" w:rsidRDefault="00E42BA6" w:rsidP="002D1608">
            <w:pPr>
              <w:pStyle w:val="Bezmezer"/>
              <w:numPr>
                <w:ilvl w:val="0"/>
                <w:numId w:val="50"/>
              </w:numPr>
            </w:pPr>
          </w:p>
        </w:tc>
        <w:tc>
          <w:tcPr>
            <w:tcW w:w="800" w:type="pct"/>
            <w:vMerge/>
            <w:shd w:val="clear" w:color="auto" w:fill="auto"/>
          </w:tcPr>
          <w:p w14:paraId="299B5EF8" w14:textId="77777777" w:rsidR="00E42BA6" w:rsidRDefault="00E42BA6" w:rsidP="00C61F13"/>
        </w:tc>
        <w:tc>
          <w:tcPr>
            <w:tcW w:w="1869" w:type="pct"/>
            <w:shd w:val="clear" w:color="auto" w:fill="auto"/>
          </w:tcPr>
          <w:p w14:paraId="489727B9" w14:textId="2A8300FF" w:rsidR="00E42BA6" w:rsidRPr="00CD48C7" w:rsidRDefault="00E42BA6" w:rsidP="00E42BA6">
            <w:pPr>
              <w:pStyle w:val="Odstavecseseznamem"/>
              <w:numPr>
                <w:ilvl w:val="0"/>
                <w:numId w:val="8"/>
              </w:numPr>
            </w:pPr>
            <w:r w:rsidRPr="00CD48C7">
              <w:t>Komunikace výhradně v českém jazyce</w:t>
            </w:r>
          </w:p>
        </w:tc>
        <w:tc>
          <w:tcPr>
            <w:tcW w:w="543" w:type="pct"/>
            <w:shd w:val="clear" w:color="auto" w:fill="FFFF00"/>
          </w:tcPr>
          <w:p w14:paraId="69DBBB4F" w14:textId="77777777" w:rsidR="00E42BA6" w:rsidRPr="00E87B35" w:rsidRDefault="00E42BA6" w:rsidP="00C61F13">
            <w:pPr>
              <w:keepNext/>
            </w:pPr>
          </w:p>
        </w:tc>
        <w:tc>
          <w:tcPr>
            <w:tcW w:w="1430" w:type="pct"/>
            <w:shd w:val="clear" w:color="auto" w:fill="FFFF00"/>
          </w:tcPr>
          <w:p w14:paraId="2DADB8CA" w14:textId="77777777" w:rsidR="00E42BA6" w:rsidRPr="00E87B35" w:rsidRDefault="00E42BA6" w:rsidP="00C61F13">
            <w:pPr>
              <w:keepNext/>
            </w:pPr>
          </w:p>
        </w:tc>
      </w:tr>
      <w:tr w:rsidR="00E42BA6" w:rsidRPr="00AD76B0" w14:paraId="633F5260" w14:textId="77777777" w:rsidTr="00E42BA6">
        <w:trPr>
          <w:cantSplit/>
          <w:trHeight w:val="56"/>
          <w:jc w:val="center"/>
        </w:trPr>
        <w:tc>
          <w:tcPr>
            <w:tcW w:w="358" w:type="pct"/>
            <w:vMerge/>
          </w:tcPr>
          <w:p w14:paraId="33394A9C" w14:textId="77777777" w:rsidR="00E42BA6" w:rsidRPr="00AD76B0" w:rsidRDefault="00E42BA6" w:rsidP="002D1608">
            <w:pPr>
              <w:pStyle w:val="Bezmezer"/>
              <w:numPr>
                <w:ilvl w:val="0"/>
                <w:numId w:val="50"/>
              </w:numPr>
            </w:pPr>
          </w:p>
        </w:tc>
        <w:tc>
          <w:tcPr>
            <w:tcW w:w="800" w:type="pct"/>
            <w:vMerge/>
            <w:shd w:val="clear" w:color="auto" w:fill="auto"/>
          </w:tcPr>
          <w:p w14:paraId="37F014F2" w14:textId="77777777" w:rsidR="00E42BA6" w:rsidRDefault="00E42BA6" w:rsidP="00C61F13"/>
        </w:tc>
        <w:tc>
          <w:tcPr>
            <w:tcW w:w="1869" w:type="pct"/>
            <w:shd w:val="clear" w:color="auto" w:fill="auto"/>
          </w:tcPr>
          <w:p w14:paraId="10604C54" w14:textId="77777777" w:rsidR="00E42BA6" w:rsidRPr="00CD48C7" w:rsidRDefault="00E42BA6" w:rsidP="00E42BA6">
            <w:pPr>
              <w:pStyle w:val="Odstavecseseznamem"/>
              <w:numPr>
                <w:ilvl w:val="0"/>
                <w:numId w:val="8"/>
              </w:numPr>
            </w:pPr>
            <w:r w:rsidRPr="00CD48C7">
              <w:t>Záruku garantuje přímo výrobce zařízení</w:t>
            </w:r>
          </w:p>
        </w:tc>
        <w:tc>
          <w:tcPr>
            <w:tcW w:w="543" w:type="pct"/>
            <w:shd w:val="clear" w:color="auto" w:fill="FFFF00"/>
          </w:tcPr>
          <w:p w14:paraId="595CDFC5" w14:textId="77777777" w:rsidR="00E42BA6" w:rsidRPr="00E87B35" w:rsidRDefault="00E42BA6" w:rsidP="00C61F13">
            <w:pPr>
              <w:keepNext/>
            </w:pPr>
          </w:p>
        </w:tc>
        <w:tc>
          <w:tcPr>
            <w:tcW w:w="1430" w:type="pct"/>
            <w:shd w:val="clear" w:color="auto" w:fill="FFFF00"/>
          </w:tcPr>
          <w:p w14:paraId="5B017DAE" w14:textId="77777777" w:rsidR="00E42BA6" w:rsidRPr="00E87B35" w:rsidRDefault="00E42BA6" w:rsidP="00C61F13">
            <w:pPr>
              <w:keepNext/>
            </w:pPr>
          </w:p>
        </w:tc>
      </w:tr>
    </w:tbl>
    <w:p w14:paraId="75720111" w14:textId="0AF38ECD" w:rsidR="00897F08" w:rsidRPr="00D8507C" w:rsidRDefault="00897F08" w:rsidP="00897F08">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11</w:t>
      </w:r>
      <w:r w:rsidR="00E9490C">
        <w:rPr>
          <w:noProof/>
        </w:rPr>
        <w:fldChar w:fldCharType="end"/>
      </w:r>
      <w:r>
        <w:t xml:space="preserve"> - </w:t>
      </w:r>
      <w:r w:rsidRPr="00ED3DD2">
        <w:t xml:space="preserve">Technické parametry pro </w:t>
      </w:r>
      <w:r w:rsidR="00D10EC5">
        <w:t>LB</w:t>
      </w:r>
    </w:p>
    <w:p w14:paraId="1FA2A393" w14:textId="6A9039AC" w:rsidR="00912755" w:rsidRPr="00CE0290" w:rsidRDefault="00CC22D0" w:rsidP="00CE0290">
      <w:pPr>
        <w:pStyle w:val="Nadpis3"/>
        <w:rPr>
          <w:sz w:val="32"/>
          <w:szCs w:val="32"/>
        </w:rPr>
      </w:pPr>
      <w:bookmarkStart w:id="502" w:name="_Toc177708956"/>
      <w:bookmarkStart w:id="503" w:name="_Toc194331280"/>
      <w:r w:rsidRPr="00CE0290">
        <w:rPr>
          <w:sz w:val="32"/>
          <w:szCs w:val="32"/>
        </w:rPr>
        <w:t xml:space="preserve">Management </w:t>
      </w:r>
      <w:r w:rsidR="00E4553E" w:rsidRPr="00CE0290">
        <w:rPr>
          <w:sz w:val="32"/>
          <w:szCs w:val="32"/>
        </w:rPr>
        <w:t>LAN</w:t>
      </w:r>
      <w:bookmarkEnd w:id="502"/>
      <w:bookmarkEnd w:id="503"/>
    </w:p>
    <w:p w14:paraId="37DE4309" w14:textId="77777777" w:rsidR="00EE2877" w:rsidRDefault="00EE2877" w:rsidP="00EE2877">
      <w:pPr>
        <w:spacing w:before="240"/>
        <w:jc w:val="both"/>
      </w:pPr>
      <w:r>
        <w:t>Management celého řešení se dělí na následující části:</w:t>
      </w:r>
    </w:p>
    <w:p w14:paraId="7D8CEBB2" w14:textId="635305E5" w:rsidR="00EE2877" w:rsidRPr="00EE2877" w:rsidRDefault="00EE2877" w:rsidP="00EE2877">
      <w:pPr>
        <w:pStyle w:val="Odstavecseseznamem"/>
        <w:numPr>
          <w:ilvl w:val="0"/>
          <w:numId w:val="26"/>
        </w:numPr>
        <w:jc w:val="both"/>
        <w:rPr>
          <w:rFonts w:eastAsia="Times New Roman"/>
        </w:rPr>
      </w:pPr>
      <w:r w:rsidRPr="00EE2877">
        <w:rPr>
          <w:rFonts w:eastAsia="Times New Roman"/>
        </w:rPr>
        <w:t xml:space="preserve">Management DC </w:t>
      </w:r>
      <w:r w:rsidR="007604D8">
        <w:rPr>
          <w:rFonts w:eastAsia="Times New Roman"/>
        </w:rPr>
        <w:t>F</w:t>
      </w:r>
      <w:r w:rsidRPr="00EE2877">
        <w:rPr>
          <w:rFonts w:eastAsia="Times New Roman"/>
        </w:rPr>
        <w:t>abric</w:t>
      </w:r>
      <w:r>
        <w:rPr>
          <w:rFonts w:eastAsia="Times New Roman"/>
        </w:rPr>
        <w:t>;</w:t>
      </w:r>
    </w:p>
    <w:p w14:paraId="223B0E31" w14:textId="080463D5" w:rsidR="00EE2877" w:rsidRPr="00EE2877" w:rsidRDefault="00EE2877" w:rsidP="00EE2877">
      <w:pPr>
        <w:pStyle w:val="Odstavecseseznamem"/>
        <w:numPr>
          <w:ilvl w:val="0"/>
          <w:numId w:val="26"/>
        </w:numPr>
        <w:jc w:val="both"/>
        <w:rPr>
          <w:rFonts w:eastAsia="Times New Roman"/>
        </w:rPr>
      </w:pPr>
      <w:r w:rsidRPr="00EE2877">
        <w:rPr>
          <w:rFonts w:eastAsia="Times New Roman"/>
        </w:rPr>
        <w:t xml:space="preserve">Management přistup na </w:t>
      </w:r>
      <w:r w:rsidR="00B16495">
        <w:rPr>
          <w:rFonts w:eastAsia="Times New Roman"/>
        </w:rPr>
        <w:t>síťové</w:t>
      </w:r>
      <w:r w:rsidRPr="00EE2877">
        <w:rPr>
          <w:rFonts w:eastAsia="Times New Roman"/>
        </w:rPr>
        <w:t xml:space="preserve"> </w:t>
      </w:r>
      <w:r w:rsidR="00B16495">
        <w:rPr>
          <w:rFonts w:eastAsia="Times New Roman"/>
        </w:rPr>
        <w:t>e</w:t>
      </w:r>
      <w:r w:rsidRPr="00EE2877">
        <w:rPr>
          <w:rFonts w:eastAsia="Times New Roman"/>
        </w:rPr>
        <w:t>lementy</w:t>
      </w:r>
      <w:r>
        <w:rPr>
          <w:rFonts w:eastAsia="Times New Roman"/>
        </w:rPr>
        <w:t>;</w:t>
      </w:r>
    </w:p>
    <w:p w14:paraId="346B2E6C" w14:textId="00C56A4D" w:rsidR="00EE351E" w:rsidRPr="004C4E52" w:rsidRDefault="007604D8" w:rsidP="004C4E52">
      <w:pPr>
        <w:pStyle w:val="Nadpis4"/>
        <w:rPr>
          <w:i w:val="0"/>
          <w:iCs w:val="0"/>
          <w:sz w:val="32"/>
          <w:szCs w:val="32"/>
        </w:rPr>
      </w:pPr>
      <w:bookmarkStart w:id="504" w:name="_Toc177708957"/>
      <w:bookmarkStart w:id="505" w:name="_Toc194331281"/>
      <w:r w:rsidRPr="004C4E52">
        <w:rPr>
          <w:i w:val="0"/>
          <w:iCs w:val="0"/>
          <w:sz w:val="32"/>
          <w:szCs w:val="32"/>
        </w:rPr>
        <w:t>Management DC Fabric</w:t>
      </w:r>
      <w:bookmarkEnd w:id="504"/>
      <w:bookmarkEnd w:id="505"/>
    </w:p>
    <w:p w14:paraId="0C233716" w14:textId="5BA92295" w:rsidR="00555E90" w:rsidRDefault="008311E0" w:rsidP="00922AEB">
      <w:pPr>
        <w:spacing w:before="240"/>
        <w:jc w:val="both"/>
      </w:pPr>
      <w:r>
        <w:t>Objednatel</w:t>
      </w:r>
      <w:r w:rsidR="00080548">
        <w:t xml:space="preserve"> požaduje</w:t>
      </w:r>
      <w:r w:rsidR="00555E90">
        <w:t xml:space="preserve"> </w:t>
      </w:r>
      <w:r w:rsidR="00CC6FAC">
        <w:t>vytvoření</w:t>
      </w:r>
      <w:r w:rsidR="00555E90">
        <w:t xml:space="preserve"> DC </w:t>
      </w:r>
      <w:r w:rsidR="00CC6FAC">
        <w:t>F</w:t>
      </w:r>
      <w:r w:rsidR="00555E90">
        <w:t>abric založené</w:t>
      </w:r>
      <w:r w:rsidR="005231C6">
        <w:t>ho</w:t>
      </w:r>
      <w:r w:rsidR="00555E90">
        <w:t xml:space="preserve"> na EVPN</w:t>
      </w:r>
      <w:r w:rsidR="00CC6FAC">
        <w:t>-</w:t>
      </w:r>
      <w:r w:rsidR="00555E90">
        <w:t xml:space="preserve">VXLAN konceptu </w:t>
      </w:r>
      <w:r w:rsidR="004320E8">
        <w:t xml:space="preserve">včetně </w:t>
      </w:r>
      <w:r w:rsidR="00AB30CE">
        <w:t xml:space="preserve">systému pro jeho profesionální management. </w:t>
      </w:r>
      <w:r w:rsidR="00555E90">
        <w:t xml:space="preserve">Tento management systém musí </w:t>
      </w:r>
      <w:r w:rsidR="00E95455">
        <w:t xml:space="preserve">poskytovat </w:t>
      </w:r>
      <w:r w:rsidR="00060B40">
        <w:t xml:space="preserve">všechny potřebné funkce </w:t>
      </w:r>
      <w:r w:rsidR="00224343">
        <w:t xml:space="preserve">k řízení </w:t>
      </w:r>
      <w:r w:rsidR="004A4729">
        <w:t xml:space="preserve">v prostředí </w:t>
      </w:r>
      <w:r w:rsidR="00E95455">
        <w:t>grafické</w:t>
      </w:r>
      <w:r w:rsidR="004A4729">
        <w:t>ho</w:t>
      </w:r>
      <w:r w:rsidR="00E95455">
        <w:t xml:space="preserve"> </w:t>
      </w:r>
      <w:r w:rsidR="00D94DCD">
        <w:t>uživatelské</w:t>
      </w:r>
      <w:r w:rsidR="004A4729">
        <w:t>ho</w:t>
      </w:r>
      <w:r w:rsidR="00D94DCD">
        <w:t xml:space="preserve"> rozhraní</w:t>
      </w:r>
      <w:r w:rsidR="00AB55BF">
        <w:t xml:space="preserve"> (</w:t>
      </w:r>
      <w:r w:rsidR="002A6700">
        <w:t>GUI</w:t>
      </w:r>
      <w:r w:rsidR="00AB55BF">
        <w:t>)</w:t>
      </w:r>
      <w:r w:rsidR="0066342B">
        <w:t xml:space="preserve"> a</w:t>
      </w:r>
      <w:r w:rsidR="00705736">
        <w:t xml:space="preserve"> musí</w:t>
      </w:r>
      <w:r w:rsidR="0066342B">
        <w:t xml:space="preserve"> podpor</w:t>
      </w:r>
      <w:r w:rsidR="00286903">
        <w:t>ovat celý životní cyklus DC Fabric</w:t>
      </w:r>
      <w:r w:rsidR="00705736">
        <w:t>u</w:t>
      </w:r>
      <w:r w:rsidR="00555E90">
        <w:t xml:space="preserve">. Tedy podporovat </w:t>
      </w:r>
      <w:r w:rsidR="00AB55BF">
        <w:t xml:space="preserve">fáze: </w:t>
      </w:r>
      <w:r w:rsidR="00DE78B0">
        <w:t xml:space="preserve">Návrh, </w:t>
      </w:r>
      <w:r w:rsidR="008F47BE">
        <w:t xml:space="preserve">Plánování, Nasazení, </w:t>
      </w:r>
      <w:r w:rsidR="0091742D">
        <w:t>Pro</w:t>
      </w:r>
      <w:r w:rsidR="00AB55BF">
        <w:t>visioning a Provoz.</w:t>
      </w:r>
    </w:p>
    <w:p w14:paraId="3E04EE8E" w14:textId="77777777" w:rsidR="00555E90" w:rsidRPr="009B45B5" w:rsidRDefault="00555E90" w:rsidP="00AB55BF">
      <w:pPr>
        <w:spacing w:before="240"/>
        <w:jc w:val="both"/>
      </w:pPr>
      <w:r w:rsidRPr="009B45B5">
        <w:t>Musí tedy podporovat:</w:t>
      </w:r>
    </w:p>
    <w:p w14:paraId="5E4093D4" w14:textId="0A8DB331" w:rsidR="00555E90" w:rsidRPr="009B45B5" w:rsidRDefault="00555E90" w:rsidP="00C2052C">
      <w:pPr>
        <w:pStyle w:val="Odstavecseseznamem"/>
        <w:numPr>
          <w:ilvl w:val="0"/>
          <w:numId w:val="26"/>
        </w:numPr>
        <w:jc w:val="both"/>
        <w:rPr>
          <w:rFonts w:eastAsia="Times New Roman"/>
        </w:rPr>
      </w:pPr>
      <w:r w:rsidRPr="009B45B5">
        <w:rPr>
          <w:rFonts w:eastAsia="Times New Roman"/>
        </w:rPr>
        <w:t>Instalaci ve virtuálním prostředí – VMware, KVM</w:t>
      </w:r>
      <w:r w:rsidR="00AB55BF" w:rsidRPr="009B45B5">
        <w:rPr>
          <w:rFonts w:eastAsia="Times New Roman"/>
        </w:rPr>
        <w:t>;</w:t>
      </w:r>
    </w:p>
    <w:p w14:paraId="6E74087A" w14:textId="42A82645" w:rsidR="00555E90" w:rsidRPr="009B45B5" w:rsidRDefault="00555E90" w:rsidP="00C2052C">
      <w:pPr>
        <w:pStyle w:val="Odstavecseseznamem"/>
        <w:numPr>
          <w:ilvl w:val="0"/>
          <w:numId w:val="26"/>
        </w:numPr>
        <w:jc w:val="both"/>
        <w:rPr>
          <w:rFonts w:eastAsia="Times New Roman"/>
        </w:rPr>
      </w:pPr>
      <w:r w:rsidRPr="009B45B5">
        <w:rPr>
          <w:rFonts w:eastAsia="Times New Roman"/>
        </w:rPr>
        <w:t>GUI rozhraní pro přístup uživatele přes standartní web prohlížeče včetně šifrovaní</w:t>
      </w:r>
      <w:r w:rsidR="002A6700" w:rsidRPr="009B45B5">
        <w:rPr>
          <w:rFonts w:eastAsia="Times New Roman"/>
        </w:rPr>
        <w:t>;</w:t>
      </w:r>
    </w:p>
    <w:p w14:paraId="74760FB3" w14:textId="6D2656E0" w:rsidR="00555E90" w:rsidRPr="009B45B5" w:rsidRDefault="00555E90" w:rsidP="00C2052C">
      <w:pPr>
        <w:pStyle w:val="Odstavecseseznamem"/>
        <w:numPr>
          <w:ilvl w:val="0"/>
          <w:numId w:val="26"/>
        </w:numPr>
        <w:jc w:val="both"/>
        <w:rPr>
          <w:rFonts w:eastAsia="Times New Roman"/>
        </w:rPr>
      </w:pPr>
      <w:r w:rsidRPr="009B45B5">
        <w:rPr>
          <w:rFonts w:eastAsia="Times New Roman"/>
        </w:rPr>
        <w:t xml:space="preserve">Lokální a </w:t>
      </w:r>
      <w:r w:rsidR="002A6700" w:rsidRPr="009B45B5">
        <w:rPr>
          <w:rFonts w:eastAsia="Times New Roman"/>
        </w:rPr>
        <w:t>vzdálená</w:t>
      </w:r>
      <w:r w:rsidRPr="009B45B5">
        <w:rPr>
          <w:rFonts w:eastAsia="Times New Roman"/>
        </w:rPr>
        <w:t xml:space="preserve"> (Radius) authentikace uživatele</w:t>
      </w:r>
      <w:r w:rsidR="002A6700" w:rsidRPr="009B45B5">
        <w:rPr>
          <w:rFonts w:eastAsia="Times New Roman"/>
        </w:rPr>
        <w:t>;</w:t>
      </w:r>
    </w:p>
    <w:p w14:paraId="70454F12" w14:textId="72DFB7AC" w:rsidR="00555E90" w:rsidRPr="009B45B5" w:rsidRDefault="00555E90" w:rsidP="00C2052C">
      <w:pPr>
        <w:pStyle w:val="Odstavecseseznamem"/>
        <w:numPr>
          <w:ilvl w:val="0"/>
          <w:numId w:val="26"/>
        </w:numPr>
        <w:jc w:val="both"/>
        <w:rPr>
          <w:rFonts w:eastAsia="Times New Roman"/>
        </w:rPr>
      </w:pPr>
      <w:r w:rsidRPr="009B45B5">
        <w:rPr>
          <w:rFonts w:eastAsia="Times New Roman"/>
        </w:rPr>
        <w:t>Možnost definovat role uživatelů dle oprávnění (RBAC model)</w:t>
      </w:r>
      <w:r w:rsidR="002A6700" w:rsidRPr="009B45B5">
        <w:rPr>
          <w:rFonts w:eastAsia="Times New Roman"/>
        </w:rPr>
        <w:t>;</w:t>
      </w:r>
    </w:p>
    <w:p w14:paraId="2DF747EC" w14:textId="6F5ED255" w:rsidR="00555E90" w:rsidRPr="009B45B5" w:rsidRDefault="00555E90" w:rsidP="00C2052C">
      <w:pPr>
        <w:pStyle w:val="Odstavecseseznamem"/>
        <w:numPr>
          <w:ilvl w:val="0"/>
          <w:numId w:val="26"/>
        </w:numPr>
        <w:jc w:val="both"/>
        <w:rPr>
          <w:rFonts w:eastAsia="Times New Roman"/>
        </w:rPr>
      </w:pPr>
      <w:r w:rsidRPr="009B45B5">
        <w:rPr>
          <w:rFonts w:eastAsia="Times New Roman"/>
        </w:rPr>
        <w:t xml:space="preserve">Interaktivní rozhraní pro </w:t>
      </w:r>
      <w:r w:rsidR="00EA0976" w:rsidRPr="009B45B5">
        <w:rPr>
          <w:rFonts w:eastAsia="Times New Roman"/>
        </w:rPr>
        <w:t>fázi Návrh/Plánování;</w:t>
      </w:r>
    </w:p>
    <w:p w14:paraId="5D8D802A" w14:textId="187AB7E8" w:rsidR="00D86D5E" w:rsidRPr="009B45B5" w:rsidRDefault="00555E90" w:rsidP="00D86D5E">
      <w:pPr>
        <w:pStyle w:val="Odstavecseseznamem"/>
        <w:numPr>
          <w:ilvl w:val="1"/>
          <w:numId w:val="26"/>
        </w:numPr>
        <w:jc w:val="both"/>
        <w:rPr>
          <w:rFonts w:eastAsia="Times New Roman"/>
        </w:rPr>
      </w:pPr>
      <w:r w:rsidRPr="009B45B5">
        <w:rPr>
          <w:rFonts w:eastAsia="Times New Roman"/>
        </w:rPr>
        <w:t>ECMP underlay</w:t>
      </w:r>
      <w:r w:rsidR="00D86D5E" w:rsidRPr="009B45B5">
        <w:rPr>
          <w:rFonts w:eastAsia="Times New Roman"/>
        </w:rPr>
        <w:t>;</w:t>
      </w:r>
    </w:p>
    <w:p w14:paraId="028EEF3F" w14:textId="3FA2A47F" w:rsidR="00555E90" w:rsidRPr="009B45B5" w:rsidRDefault="00555E90" w:rsidP="00D86D5E">
      <w:pPr>
        <w:pStyle w:val="Odstavecseseznamem"/>
        <w:numPr>
          <w:ilvl w:val="1"/>
          <w:numId w:val="26"/>
        </w:numPr>
        <w:jc w:val="both"/>
        <w:rPr>
          <w:rFonts w:eastAsia="Times New Roman"/>
        </w:rPr>
      </w:pPr>
      <w:r w:rsidRPr="009B45B5">
        <w:rPr>
          <w:rFonts w:eastAsia="Times New Roman"/>
        </w:rPr>
        <w:t>BGP EVPN overlay</w:t>
      </w:r>
    </w:p>
    <w:p w14:paraId="407CF471" w14:textId="3C7F1E88" w:rsidR="00555E90" w:rsidRPr="009B45B5" w:rsidRDefault="00555E90" w:rsidP="00C2052C">
      <w:pPr>
        <w:pStyle w:val="Odstavecseseznamem"/>
        <w:numPr>
          <w:ilvl w:val="0"/>
          <w:numId w:val="26"/>
        </w:numPr>
        <w:jc w:val="both"/>
        <w:rPr>
          <w:rFonts w:eastAsia="Times New Roman"/>
        </w:rPr>
      </w:pPr>
      <w:r w:rsidRPr="009B45B5">
        <w:rPr>
          <w:rFonts w:eastAsia="Times New Roman"/>
        </w:rPr>
        <w:t xml:space="preserve">Interaktivní rozhraní pro </w:t>
      </w:r>
      <w:r w:rsidR="00D30C86" w:rsidRPr="009B45B5">
        <w:rPr>
          <w:rFonts w:eastAsia="Times New Roman"/>
        </w:rPr>
        <w:t xml:space="preserve">fázi </w:t>
      </w:r>
      <w:r w:rsidRPr="009B45B5">
        <w:rPr>
          <w:rFonts w:eastAsia="Times New Roman"/>
        </w:rPr>
        <w:t>Deploy/Provision</w:t>
      </w:r>
      <w:r w:rsidR="00D30C86" w:rsidRPr="009B45B5">
        <w:rPr>
          <w:rFonts w:eastAsia="Times New Roman"/>
        </w:rPr>
        <w:t>;</w:t>
      </w:r>
    </w:p>
    <w:p w14:paraId="14BA6182" w14:textId="2B980F19" w:rsidR="00555E90" w:rsidRPr="009B45B5" w:rsidRDefault="00555E90" w:rsidP="00D86D5E">
      <w:pPr>
        <w:pStyle w:val="Odstavecseseznamem"/>
        <w:numPr>
          <w:ilvl w:val="1"/>
          <w:numId w:val="26"/>
        </w:numPr>
        <w:jc w:val="both"/>
        <w:rPr>
          <w:rFonts w:eastAsia="Times New Roman"/>
        </w:rPr>
      </w:pPr>
      <w:r w:rsidRPr="009B45B5">
        <w:rPr>
          <w:rFonts w:eastAsia="Times New Roman"/>
        </w:rPr>
        <w:t>Provision</w:t>
      </w:r>
      <w:r w:rsidR="00D30C86" w:rsidRPr="009B45B5">
        <w:rPr>
          <w:rFonts w:eastAsia="Times New Roman"/>
        </w:rPr>
        <w:t>in</w:t>
      </w:r>
      <w:r w:rsidRPr="009B45B5">
        <w:rPr>
          <w:rFonts w:eastAsia="Times New Roman"/>
        </w:rPr>
        <w:t>g L2/L3 služeb na EVPN</w:t>
      </w:r>
      <w:r w:rsidR="00D86D5E" w:rsidRPr="009B45B5">
        <w:rPr>
          <w:rFonts w:eastAsia="Times New Roman"/>
        </w:rPr>
        <w:t>-</w:t>
      </w:r>
      <w:r w:rsidRPr="009B45B5">
        <w:rPr>
          <w:rFonts w:eastAsia="Times New Roman"/>
        </w:rPr>
        <w:t>VXLAN</w:t>
      </w:r>
      <w:r w:rsidR="00D30C86" w:rsidRPr="009B45B5">
        <w:rPr>
          <w:rFonts w:eastAsia="Times New Roman"/>
        </w:rPr>
        <w:t>;</w:t>
      </w:r>
    </w:p>
    <w:p w14:paraId="4D3B6329" w14:textId="798642E3" w:rsidR="00555E90" w:rsidRPr="009B45B5" w:rsidRDefault="00555E90" w:rsidP="00585BCA">
      <w:pPr>
        <w:pStyle w:val="Odstavecseseznamem"/>
        <w:numPr>
          <w:ilvl w:val="0"/>
          <w:numId w:val="26"/>
        </w:numPr>
        <w:jc w:val="both"/>
        <w:rPr>
          <w:rFonts w:eastAsia="Times New Roman"/>
        </w:rPr>
      </w:pPr>
      <w:r w:rsidRPr="009B45B5">
        <w:rPr>
          <w:rFonts w:eastAsia="Times New Roman"/>
        </w:rPr>
        <w:t xml:space="preserve">Rozhraní pro </w:t>
      </w:r>
      <w:r w:rsidR="00D30C86" w:rsidRPr="009B45B5">
        <w:rPr>
          <w:rFonts w:eastAsia="Times New Roman"/>
        </w:rPr>
        <w:t>fázi Provozu;</w:t>
      </w:r>
    </w:p>
    <w:p w14:paraId="7A57F8CD" w14:textId="18F51DE7" w:rsidR="00555E90" w:rsidRPr="009B45B5" w:rsidRDefault="00555E90" w:rsidP="00585BCA">
      <w:pPr>
        <w:pStyle w:val="Odstavecseseznamem"/>
        <w:numPr>
          <w:ilvl w:val="1"/>
          <w:numId w:val="26"/>
        </w:numPr>
        <w:jc w:val="both"/>
        <w:rPr>
          <w:rFonts w:eastAsia="Times New Roman"/>
        </w:rPr>
      </w:pPr>
      <w:r w:rsidRPr="009B45B5">
        <w:rPr>
          <w:rFonts w:eastAsia="Times New Roman"/>
        </w:rPr>
        <w:t xml:space="preserve">Rozšíření, změny a monitoring </w:t>
      </w:r>
      <w:r w:rsidR="00585BCA" w:rsidRPr="009B45B5">
        <w:rPr>
          <w:rFonts w:eastAsia="Times New Roman"/>
        </w:rPr>
        <w:t>všech síťových</w:t>
      </w:r>
      <w:r w:rsidRPr="009B45B5">
        <w:rPr>
          <w:rFonts w:eastAsia="Times New Roman"/>
        </w:rPr>
        <w:t xml:space="preserve"> elementů a sítě</w:t>
      </w:r>
      <w:r w:rsidR="00585BCA" w:rsidRPr="009B45B5">
        <w:rPr>
          <w:rFonts w:eastAsia="Times New Roman"/>
        </w:rPr>
        <w:t>;</w:t>
      </w:r>
    </w:p>
    <w:p w14:paraId="1BF0D9AB" w14:textId="2F5A1C6F" w:rsidR="00555E90" w:rsidRPr="00585BCA" w:rsidRDefault="00555E90" w:rsidP="00585BCA">
      <w:pPr>
        <w:pStyle w:val="Odstavecseseznamem"/>
        <w:numPr>
          <w:ilvl w:val="0"/>
          <w:numId w:val="26"/>
        </w:numPr>
        <w:jc w:val="both"/>
        <w:rPr>
          <w:rFonts w:eastAsia="Times New Roman"/>
        </w:rPr>
      </w:pPr>
      <w:r w:rsidRPr="00585BCA">
        <w:rPr>
          <w:rFonts w:eastAsia="Times New Roman"/>
        </w:rPr>
        <w:t xml:space="preserve">Možnost automatizovaného zálohování a upgrade </w:t>
      </w:r>
      <w:r w:rsidR="00585BCA">
        <w:rPr>
          <w:rFonts w:eastAsia="Times New Roman"/>
        </w:rPr>
        <w:t>síťových</w:t>
      </w:r>
      <w:r w:rsidRPr="00585BCA">
        <w:rPr>
          <w:rFonts w:eastAsia="Times New Roman"/>
        </w:rPr>
        <w:t xml:space="preserve"> elementu a dalších </w:t>
      </w:r>
      <w:r w:rsidR="00585BCA">
        <w:rPr>
          <w:rFonts w:eastAsia="Times New Roman"/>
        </w:rPr>
        <w:t>provozních</w:t>
      </w:r>
      <w:r w:rsidRPr="00585BCA">
        <w:rPr>
          <w:rFonts w:eastAsia="Times New Roman"/>
        </w:rPr>
        <w:t xml:space="preserve"> aktivit</w:t>
      </w:r>
      <w:r w:rsidR="0053069F">
        <w:rPr>
          <w:rFonts w:eastAsia="Times New Roman"/>
        </w:rPr>
        <w:t>;</w:t>
      </w:r>
    </w:p>
    <w:p w14:paraId="016A970C" w14:textId="0F00A304" w:rsidR="0086548E" w:rsidRPr="004B111E" w:rsidRDefault="00555E90" w:rsidP="004B111E">
      <w:pPr>
        <w:pStyle w:val="Odstavecseseznamem"/>
        <w:numPr>
          <w:ilvl w:val="0"/>
          <w:numId w:val="26"/>
        </w:numPr>
        <w:spacing w:after="240"/>
        <w:ind w:left="714" w:hanging="357"/>
        <w:contextualSpacing w:val="0"/>
        <w:jc w:val="both"/>
        <w:rPr>
          <w:rFonts w:eastAsia="Times New Roman"/>
        </w:rPr>
      </w:pPr>
      <w:r w:rsidRPr="00585BCA">
        <w:rPr>
          <w:rFonts w:eastAsia="Times New Roman"/>
        </w:rPr>
        <w:t xml:space="preserve">Podpora management API pro </w:t>
      </w:r>
      <w:r w:rsidR="00655E94">
        <w:rPr>
          <w:rFonts w:eastAsia="Times New Roman"/>
        </w:rPr>
        <w:t xml:space="preserve">hromadné nasazování </w:t>
      </w:r>
      <w:r w:rsidR="001A4AD3">
        <w:rPr>
          <w:rFonts w:eastAsia="Times New Roman"/>
        </w:rPr>
        <w:t>a řízení služeb (M</w:t>
      </w:r>
      <w:r w:rsidRPr="00585BCA">
        <w:rPr>
          <w:rFonts w:eastAsia="Times New Roman"/>
        </w:rPr>
        <w:t>ass</w:t>
      </w:r>
      <w:r w:rsidR="001A4AD3">
        <w:rPr>
          <w:rFonts w:eastAsia="Times New Roman"/>
        </w:rPr>
        <w:t>-</w:t>
      </w:r>
      <w:r w:rsidRPr="00585BCA">
        <w:rPr>
          <w:rFonts w:eastAsia="Times New Roman"/>
        </w:rPr>
        <w:t>provisioning</w:t>
      </w:r>
      <w:r w:rsidR="001A4AD3">
        <w:rPr>
          <w:rFonts w:eastAsia="Times New Roman"/>
        </w:rPr>
        <w:t>);</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574286" w:rsidRPr="00155416" w14:paraId="16867143"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6EA3A1E3" w14:textId="7E614021" w:rsidR="00574286" w:rsidRPr="00155416" w:rsidRDefault="00DC5AB5"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 xml:space="preserve">SW pro </w:t>
            </w:r>
            <w:r w:rsidR="005B4726">
              <w:rPr>
                <w:rFonts w:ascii="Verdana" w:eastAsia="Times New Roman" w:hAnsi="Verdana" w:cs="Times New Roman"/>
                <w:b/>
                <w:bCs/>
                <w:color w:val="000000"/>
                <w:sz w:val="28"/>
                <w:szCs w:val="28"/>
                <w:lang w:eastAsia="cs-CZ"/>
              </w:rPr>
              <w:t>MGMT DC Fabric</w:t>
            </w:r>
          </w:p>
        </w:tc>
      </w:tr>
      <w:tr w:rsidR="00574286" w:rsidRPr="00155416" w14:paraId="1CDA57CE"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EB3CB1E" w14:textId="77777777" w:rsidR="00574286" w:rsidRPr="00155416" w:rsidRDefault="00574286"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12840515" w14:textId="77777777" w:rsidR="00574286" w:rsidRPr="00155416" w:rsidRDefault="0057428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6DC3BF88" w14:textId="77777777" w:rsidR="00574286" w:rsidRPr="00155416" w:rsidRDefault="0057428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997BA7F" w14:textId="77777777" w:rsidR="00574286" w:rsidRPr="00155416" w:rsidRDefault="0057428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574286" w:rsidRPr="00155416" w14:paraId="66C51084"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7F67401D" w14:textId="77777777" w:rsidR="00574286" w:rsidRPr="00155416" w:rsidRDefault="00574286"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3713A746" w14:textId="77777777" w:rsidR="00574286" w:rsidRPr="00155416" w:rsidRDefault="00574286"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08050352" w14:textId="77777777" w:rsidR="00574286" w:rsidRPr="00155416" w:rsidRDefault="00574286"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435D20EE" w14:textId="77777777" w:rsidR="00574286" w:rsidRPr="00155416" w:rsidRDefault="00574286" w:rsidP="00EA5C98">
            <w:pPr>
              <w:keepNext/>
              <w:jc w:val="both"/>
              <w:rPr>
                <w:rFonts w:ascii="Calibri" w:eastAsia="Times New Roman" w:hAnsi="Calibri" w:cs="Times New Roman"/>
                <w:color w:val="000000"/>
                <w:lang w:eastAsia="cs-CZ"/>
              </w:rPr>
            </w:pPr>
          </w:p>
        </w:tc>
      </w:tr>
    </w:tbl>
    <w:p w14:paraId="311791CA" w14:textId="2138E232" w:rsidR="00574286" w:rsidRPr="00433B3A" w:rsidRDefault="00574286" w:rsidP="00574286">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12</w:t>
      </w:r>
      <w:r w:rsidR="00E9490C">
        <w:rPr>
          <w:noProof/>
        </w:rPr>
        <w:fldChar w:fldCharType="end"/>
      </w:r>
      <w:r>
        <w:t xml:space="preserve"> - </w:t>
      </w:r>
      <w:r w:rsidRPr="00CD6160">
        <w:t>Identifikace komponenty</w:t>
      </w:r>
      <w:r w:rsidR="004154A5">
        <w:t xml:space="preserve"> MGMT DC Fabric</w:t>
      </w:r>
    </w:p>
    <w:p w14:paraId="3D7A6727" w14:textId="6713DEC4" w:rsidR="009C1060" w:rsidRDefault="00574286" w:rsidP="006D0952">
      <w:pPr>
        <w:spacing w:before="240"/>
        <w:jc w:val="both"/>
      </w:pPr>
      <w:r w:rsidRPr="00076B3C">
        <w:t xml:space="preserve">Zejména musí </w:t>
      </w:r>
      <w:r>
        <w:t>poskytovat</w:t>
      </w:r>
      <w:r w:rsidRPr="00076B3C">
        <w:t xml:space="preserve"> tyto klíčové vlastnosti:</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564"/>
        <w:gridCol w:w="3654"/>
        <w:gridCol w:w="1062"/>
        <w:gridCol w:w="2796"/>
      </w:tblGrid>
      <w:tr w:rsidR="00574286" w:rsidRPr="00AD76B0" w14:paraId="6B23D325" w14:textId="77777777" w:rsidTr="00EA5C98">
        <w:trPr>
          <w:cantSplit/>
          <w:jc w:val="center"/>
        </w:trPr>
        <w:tc>
          <w:tcPr>
            <w:tcW w:w="5000" w:type="pct"/>
            <w:gridSpan w:val="5"/>
            <w:shd w:val="clear" w:color="auto" w:fill="006600"/>
          </w:tcPr>
          <w:p w14:paraId="7D276392" w14:textId="701DFEE0" w:rsidR="00574286" w:rsidRPr="00AD76B0" w:rsidRDefault="00DC5AB5" w:rsidP="00EA5C98">
            <w:pPr>
              <w:pStyle w:val="Bezmezer"/>
              <w:rPr>
                <w:rFonts w:cs="Arial"/>
                <w:b/>
                <w:bCs/>
                <w:sz w:val="28"/>
                <w:szCs w:val="28"/>
              </w:rPr>
            </w:pPr>
            <w:r>
              <w:rPr>
                <w:b/>
                <w:bCs/>
                <w:color w:val="000000"/>
                <w:sz w:val="28"/>
                <w:szCs w:val="28"/>
              </w:rPr>
              <w:t xml:space="preserve">SW pro </w:t>
            </w:r>
            <w:r w:rsidR="004154A5">
              <w:rPr>
                <w:b/>
                <w:bCs/>
                <w:color w:val="000000"/>
                <w:sz w:val="28"/>
                <w:szCs w:val="28"/>
              </w:rPr>
              <w:t>MGMT DC Fabric</w:t>
            </w:r>
          </w:p>
        </w:tc>
      </w:tr>
      <w:tr w:rsidR="00574286" w:rsidRPr="00AD76B0" w14:paraId="13ED20C9" w14:textId="77777777" w:rsidTr="00EA5C98">
        <w:trPr>
          <w:cantSplit/>
          <w:trHeight w:val="405"/>
          <w:jc w:val="center"/>
        </w:trPr>
        <w:tc>
          <w:tcPr>
            <w:tcW w:w="358" w:type="pct"/>
            <w:shd w:val="clear" w:color="auto" w:fill="006600"/>
          </w:tcPr>
          <w:p w14:paraId="58681D10" w14:textId="77777777" w:rsidR="00574286" w:rsidRPr="00AD76B0" w:rsidRDefault="00574286" w:rsidP="00EA5C98">
            <w:pPr>
              <w:pStyle w:val="Bezmezer"/>
              <w:rPr>
                <w:b/>
              </w:rPr>
            </w:pPr>
            <w:r>
              <w:rPr>
                <w:b/>
              </w:rPr>
              <w:t>Číslo</w:t>
            </w:r>
          </w:p>
        </w:tc>
        <w:tc>
          <w:tcPr>
            <w:tcW w:w="800" w:type="pct"/>
            <w:shd w:val="clear" w:color="auto" w:fill="006600"/>
          </w:tcPr>
          <w:p w14:paraId="2D2FDAEF" w14:textId="77777777" w:rsidR="00574286" w:rsidRDefault="00574286" w:rsidP="00EA5C98">
            <w:pPr>
              <w:pStyle w:val="Bezmezer"/>
              <w:rPr>
                <w:b/>
              </w:rPr>
            </w:pPr>
            <w:r w:rsidRPr="00AD76B0">
              <w:rPr>
                <w:b/>
              </w:rPr>
              <w:t>Vlastnost/</w:t>
            </w:r>
          </w:p>
          <w:p w14:paraId="1FEEE0C9" w14:textId="77777777" w:rsidR="00574286" w:rsidRPr="00AD76B0" w:rsidRDefault="00574286" w:rsidP="00EA5C98">
            <w:pPr>
              <w:pStyle w:val="Bezmezer"/>
              <w:rPr>
                <w:b/>
              </w:rPr>
            </w:pPr>
            <w:r w:rsidRPr="00AD76B0">
              <w:rPr>
                <w:b/>
              </w:rPr>
              <w:t>komponenta</w:t>
            </w:r>
          </w:p>
        </w:tc>
        <w:tc>
          <w:tcPr>
            <w:tcW w:w="1869" w:type="pct"/>
            <w:shd w:val="clear" w:color="auto" w:fill="006600"/>
          </w:tcPr>
          <w:p w14:paraId="2A325052" w14:textId="77777777" w:rsidR="00574286" w:rsidRPr="00AD76B0" w:rsidRDefault="00574286" w:rsidP="00EA5C98">
            <w:pPr>
              <w:pStyle w:val="Bezmezer"/>
              <w:rPr>
                <w:b/>
              </w:rPr>
            </w:pPr>
            <w:r w:rsidRPr="00AD76B0">
              <w:rPr>
                <w:b/>
              </w:rPr>
              <w:t>Požadované parametry</w:t>
            </w:r>
          </w:p>
        </w:tc>
        <w:tc>
          <w:tcPr>
            <w:tcW w:w="543" w:type="pct"/>
            <w:tcBorders>
              <w:bottom w:val="single" w:sz="4" w:space="0" w:color="auto"/>
            </w:tcBorders>
            <w:shd w:val="clear" w:color="auto" w:fill="006600"/>
          </w:tcPr>
          <w:p w14:paraId="67401056" w14:textId="77777777" w:rsidR="00574286" w:rsidRDefault="00574286" w:rsidP="00EA5C98">
            <w:pPr>
              <w:pStyle w:val="Bezmezer"/>
              <w:rPr>
                <w:b/>
              </w:rPr>
            </w:pPr>
            <w:r>
              <w:rPr>
                <w:b/>
              </w:rPr>
              <w:t>Splňuje ANO/NE</w:t>
            </w:r>
          </w:p>
        </w:tc>
        <w:tc>
          <w:tcPr>
            <w:tcW w:w="1430" w:type="pct"/>
            <w:shd w:val="clear" w:color="auto" w:fill="006600"/>
          </w:tcPr>
          <w:p w14:paraId="1FBF9613" w14:textId="77777777" w:rsidR="00574286" w:rsidRPr="00AD76B0" w:rsidRDefault="00574286" w:rsidP="00EA5C98">
            <w:pPr>
              <w:pStyle w:val="Bezmezer"/>
              <w:rPr>
                <w:b/>
              </w:rPr>
            </w:pPr>
            <w:r>
              <w:rPr>
                <w:b/>
              </w:rPr>
              <w:t>Skutečné parametry/Způsob splnění požadavku</w:t>
            </w:r>
          </w:p>
        </w:tc>
      </w:tr>
      <w:tr w:rsidR="00574286" w:rsidRPr="00AD76B0" w14:paraId="164FB3CB" w14:textId="77777777" w:rsidTr="00EA5C98">
        <w:trPr>
          <w:cantSplit/>
          <w:jc w:val="center"/>
        </w:trPr>
        <w:tc>
          <w:tcPr>
            <w:tcW w:w="358" w:type="pct"/>
          </w:tcPr>
          <w:p w14:paraId="0B0F763F" w14:textId="77777777" w:rsidR="00574286" w:rsidRPr="00AD76B0" w:rsidRDefault="00574286" w:rsidP="002D1608">
            <w:pPr>
              <w:pStyle w:val="Bezmezer"/>
              <w:numPr>
                <w:ilvl w:val="0"/>
                <w:numId w:val="51"/>
              </w:numPr>
            </w:pPr>
          </w:p>
        </w:tc>
        <w:tc>
          <w:tcPr>
            <w:tcW w:w="800" w:type="pct"/>
            <w:shd w:val="clear" w:color="auto" w:fill="auto"/>
          </w:tcPr>
          <w:p w14:paraId="6B37FD57" w14:textId="77777777" w:rsidR="00574286" w:rsidRPr="00E87B35" w:rsidRDefault="00574286" w:rsidP="00EA5C98">
            <w:r>
              <w:t>K</w:t>
            </w:r>
            <w:r w:rsidRPr="00E87B35">
              <w:t>ompatibilita</w:t>
            </w:r>
          </w:p>
        </w:tc>
        <w:tc>
          <w:tcPr>
            <w:tcW w:w="1869" w:type="pct"/>
            <w:shd w:val="clear" w:color="auto" w:fill="auto"/>
          </w:tcPr>
          <w:p w14:paraId="5DFEE41F" w14:textId="23A3D0C9" w:rsidR="00574286" w:rsidRPr="00227564" w:rsidRDefault="009D520D" w:rsidP="00EA5C98">
            <w:pPr>
              <w:pStyle w:val="Odstavecseseznamem"/>
              <w:numPr>
                <w:ilvl w:val="0"/>
                <w:numId w:val="8"/>
              </w:numPr>
            </w:pPr>
            <w:r w:rsidRPr="007C0E1F">
              <w:t>Nástroj musí být kompatibilní s nabídnutými síťovými elementy</w:t>
            </w:r>
          </w:p>
        </w:tc>
        <w:tc>
          <w:tcPr>
            <w:tcW w:w="543" w:type="pct"/>
            <w:shd w:val="clear" w:color="auto" w:fill="FFFF00"/>
          </w:tcPr>
          <w:p w14:paraId="16825A4C" w14:textId="77777777" w:rsidR="00574286" w:rsidRPr="00E87B35" w:rsidRDefault="00574286" w:rsidP="00EA5C98"/>
        </w:tc>
        <w:tc>
          <w:tcPr>
            <w:tcW w:w="1430" w:type="pct"/>
            <w:shd w:val="clear" w:color="auto" w:fill="FFFF00"/>
          </w:tcPr>
          <w:p w14:paraId="21CED1B4" w14:textId="77777777" w:rsidR="00574286" w:rsidRPr="00E87B35" w:rsidRDefault="00574286" w:rsidP="00EA5C98"/>
        </w:tc>
      </w:tr>
      <w:tr w:rsidR="00842114" w:rsidRPr="00AD76B0" w14:paraId="26FC4DC8" w14:textId="77777777" w:rsidTr="00842114">
        <w:trPr>
          <w:cantSplit/>
          <w:jc w:val="center"/>
        </w:trPr>
        <w:tc>
          <w:tcPr>
            <w:tcW w:w="358" w:type="pct"/>
          </w:tcPr>
          <w:p w14:paraId="39929C86" w14:textId="77777777" w:rsidR="00842114" w:rsidRPr="00AD76B0" w:rsidRDefault="00842114" w:rsidP="002D1608">
            <w:pPr>
              <w:pStyle w:val="Bezmezer"/>
              <w:numPr>
                <w:ilvl w:val="0"/>
                <w:numId w:val="51"/>
              </w:numPr>
            </w:pPr>
          </w:p>
        </w:tc>
        <w:tc>
          <w:tcPr>
            <w:tcW w:w="800" w:type="pct"/>
            <w:vMerge w:val="restart"/>
            <w:shd w:val="clear" w:color="auto" w:fill="auto"/>
            <w:vAlign w:val="center"/>
          </w:tcPr>
          <w:p w14:paraId="488B9DAA" w14:textId="50AA584E" w:rsidR="00842114" w:rsidRDefault="00842114" w:rsidP="00842114">
            <w:r>
              <w:t>Vlastnosti a funkcionality</w:t>
            </w:r>
          </w:p>
        </w:tc>
        <w:tc>
          <w:tcPr>
            <w:tcW w:w="1869" w:type="pct"/>
            <w:shd w:val="clear" w:color="auto" w:fill="auto"/>
          </w:tcPr>
          <w:p w14:paraId="2F2C6C8F" w14:textId="2D264A67" w:rsidR="00842114" w:rsidRPr="007C0E1F" w:rsidRDefault="00842114" w:rsidP="00EA5C98">
            <w:pPr>
              <w:pStyle w:val="Odstavecseseznamem"/>
              <w:numPr>
                <w:ilvl w:val="0"/>
                <w:numId w:val="8"/>
              </w:numPr>
            </w:pPr>
            <w:r w:rsidRPr="007C0E1F">
              <w:t>Intent-based networking – inteligentní konfigurace a orchestrace sítě</w:t>
            </w:r>
          </w:p>
        </w:tc>
        <w:tc>
          <w:tcPr>
            <w:tcW w:w="543" w:type="pct"/>
            <w:shd w:val="clear" w:color="auto" w:fill="FFFF00"/>
          </w:tcPr>
          <w:p w14:paraId="564D6FB5" w14:textId="77777777" w:rsidR="00842114" w:rsidRPr="00E87B35" w:rsidRDefault="00842114" w:rsidP="00EA5C98"/>
        </w:tc>
        <w:tc>
          <w:tcPr>
            <w:tcW w:w="1430" w:type="pct"/>
            <w:shd w:val="clear" w:color="auto" w:fill="FFFF00"/>
          </w:tcPr>
          <w:p w14:paraId="73C350B6" w14:textId="77777777" w:rsidR="00842114" w:rsidRPr="00E87B35" w:rsidRDefault="00842114" w:rsidP="00EA5C98"/>
        </w:tc>
      </w:tr>
      <w:tr w:rsidR="00842114" w:rsidRPr="00AD76B0" w14:paraId="03558F93" w14:textId="77777777" w:rsidTr="00EA5C98">
        <w:trPr>
          <w:cantSplit/>
          <w:jc w:val="center"/>
        </w:trPr>
        <w:tc>
          <w:tcPr>
            <w:tcW w:w="358" w:type="pct"/>
          </w:tcPr>
          <w:p w14:paraId="32191941" w14:textId="77777777" w:rsidR="00842114" w:rsidRPr="00AD76B0" w:rsidRDefault="00842114" w:rsidP="002D1608">
            <w:pPr>
              <w:pStyle w:val="Bezmezer"/>
              <w:numPr>
                <w:ilvl w:val="0"/>
                <w:numId w:val="51"/>
              </w:numPr>
            </w:pPr>
          </w:p>
        </w:tc>
        <w:tc>
          <w:tcPr>
            <w:tcW w:w="800" w:type="pct"/>
            <w:vMerge/>
            <w:shd w:val="clear" w:color="auto" w:fill="auto"/>
          </w:tcPr>
          <w:p w14:paraId="07EA9933" w14:textId="77777777" w:rsidR="00842114" w:rsidRDefault="00842114" w:rsidP="00EA5C98"/>
        </w:tc>
        <w:tc>
          <w:tcPr>
            <w:tcW w:w="1869" w:type="pct"/>
            <w:shd w:val="clear" w:color="auto" w:fill="auto"/>
          </w:tcPr>
          <w:p w14:paraId="4E03F10C" w14:textId="18162AE7" w:rsidR="00842114" w:rsidRPr="007C0E1F" w:rsidRDefault="00842114" w:rsidP="00EA5C98">
            <w:pPr>
              <w:pStyle w:val="Odstavecseseznamem"/>
              <w:numPr>
                <w:ilvl w:val="0"/>
                <w:numId w:val="8"/>
              </w:numPr>
            </w:pPr>
            <w:r>
              <w:t>Inteligentní řízení životního cyklu nabízených síťových elementů</w:t>
            </w:r>
          </w:p>
        </w:tc>
        <w:tc>
          <w:tcPr>
            <w:tcW w:w="543" w:type="pct"/>
            <w:shd w:val="clear" w:color="auto" w:fill="FFFF00"/>
          </w:tcPr>
          <w:p w14:paraId="08434A0E" w14:textId="77777777" w:rsidR="00842114" w:rsidRPr="00E87B35" w:rsidRDefault="00842114" w:rsidP="00EA5C98"/>
        </w:tc>
        <w:tc>
          <w:tcPr>
            <w:tcW w:w="1430" w:type="pct"/>
            <w:shd w:val="clear" w:color="auto" w:fill="FFFF00"/>
          </w:tcPr>
          <w:p w14:paraId="187CB5C2" w14:textId="77777777" w:rsidR="00842114" w:rsidRPr="00E87B35" w:rsidRDefault="00842114" w:rsidP="00EA5C98"/>
        </w:tc>
      </w:tr>
      <w:tr w:rsidR="00842114" w:rsidRPr="00AD76B0" w14:paraId="3F85FCAC" w14:textId="77777777" w:rsidTr="00EA5C98">
        <w:trPr>
          <w:cantSplit/>
          <w:jc w:val="center"/>
        </w:trPr>
        <w:tc>
          <w:tcPr>
            <w:tcW w:w="358" w:type="pct"/>
          </w:tcPr>
          <w:p w14:paraId="15451264" w14:textId="77777777" w:rsidR="00842114" w:rsidRPr="00AD76B0" w:rsidRDefault="00842114" w:rsidP="002D1608">
            <w:pPr>
              <w:pStyle w:val="Bezmezer"/>
              <w:numPr>
                <w:ilvl w:val="0"/>
                <w:numId w:val="51"/>
              </w:numPr>
            </w:pPr>
          </w:p>
        </w:tc>
        <w:tc>
          <w:tcPr>
            <w:tcW w:w="800" w:type="pct"/>
            <w:vMerge/>
            <w:shd w:val="clear" w:color="auto" w:fill="auto"/>
          </w:tcPr>
          <w:p w14:paraId="15DF4113" w14:textId="77777777" w:rsidR="00842114" w:rsidRDefault="00842114" w:rsidP="00043112"/>
        </w:tc>
        <w:tc>
          <w:tcPr>
            <w:tcW w:w="1869" w:type="pct"/>
            <w:shd w:val="clear" w:color="auto" w:fill="auto"/>
            <w:vAlign w:val="center"/>
          </w:tcPr>
          <w:p w14:paraId="30D038F7" w14:textId="1864BAE2" w:rsidR="00842114" w:rsidRDefault="00842114" w:rsidP="00043112">
            <w:pPr>
              <w:pStyle w:val="Odstavecseseznamem"/>
              <w:numPr>
                <w:ilvl w:val="0"/>
                <w:numId w:val="8"/>
              </w:numPr>
            </w:pPr>
            <w:r>
              <w:t xml:space="preserve">Správa skrze GUI </w:t>
            </w:r>
            <w:r w:rsidRPr="00043112">
              <w:t>dostupn</w:t>
            </w:r>
            <w:r>
              <w:t>ý</w:t>
            </w:r>
            <w:r w:rsidRPr="00043112">
              <w:t xml:space="preserve"> přes standartní webové prohlížeče</w:t>
            </w:r>
          </w:p>
        </w:tc>
        <w:tc>
          <w:tcPr>
            <w:tcW w:w="543" w:type="pct"/>
            <w:shd w:val="clear" w:color="auto" w:fill="FFFF00"/>
          </w:tcPr>
          <w:p w14:paraId="3F262503" w14:textId="77777777" w:rsidR="00842114" w:rsidRPr="00E87B35" w:rsidRDefault="00842114" w:rsidP="00043112"/>
        </w:tc>
        <w:tc>
          <w:tcPr>
            <w:tcW w:w="1430" w:type="pct"/>
            <w:shd w:val="clear" w:color="auto" w:fill="FFFF00"/>
          </w:tcPr>
          <w:p w14:paraId="3566B04B" w14:textId="77777777" w:rsidR="00842114" w:rsidRPr="00E87B35" w:rsidRDefault="00842114" w:rsidP="00043112"/>
        </w:tc>
      </w:tr>
      <w:tr w:rsidR="00842114" w:rsidRPr="00AD76B0" w14:paraId="321DD08D" w14:textId="77777777" w:rsidTr="00EA5C98">
        <w:trPr>
          <w:cantSplit/>
          <w:jc w:val="center"/>
        </w:trPr>
        <w:tc>
          <w:tcPr>
            <w:tcW w:w="358" w:type="pct"/>
          </w:tcPr>
          <w:p w14:paraId="390A615C" w14:textId="77777777" w:rsidR="00842114" w:rsidRPr="00AD76B0" w:rsidRDefault="00842114" w:rsidP="002D1608">
            <w:pPr>
              <w:pStyle w:val="Bezmezer"/>
              <w:numPr>
                <w:ilvl w:val="0"/>
                <w:numId w:val="51"/>
              </w:numPr>
            </w:pPr>
          </w:p>
        </w:tc>
        <w:tc>
          <w:tcPr>
            <w:tcW w:w="800" w:type="pct"/>
            <w:vMerge/>
            <w:shd w:val="clear" w:color="auto" w:fill="auto"/>
          </w:tcPr>
          <w:p w14:paraId="5E45E62E" w14:textId="77777777" w:rsidR="00842114" w:rsidRDefault="00842114" w:rsidP="00043112"/>
        </w:tc>
        <w:tc>
          <w:tcPr>
            <w:tcW w:w="1869" w:type="pct"/>
            <w:shd w:val="clear" w:color="auto" w:fill="auto"/>
            <w:vAlign w:val="center"/>
          </w:tcPr>
          <w:p w14:paraId="3A9C51CC" w14:textId="09D9B5A4" w:rsidR="00842114" w:rsidRDefault="00842114" w:rsidP="00043112">
            <w:pPr>
              <w:pStyle w:val="Odstavecseseznamem"/>
              <w:numPr>
                <w:ilvl w:val="0"/>
                <w:numId w:val="8"/>
              </w:numPr>
            </w:pPr>
            <w:r w:rsidRPr="00043112">
              <w:t xml:space="preserve">GUI </w:t>
            </w:r>
            <w:r>
              <w:t xml:space="preserve">musí </w:t>
            </w:r>
            <w:r w:rsidRPr="00043112">
              <w:t>podpor</w:t>
            </w:r>
            <w:r>
              <w:t>ovat</w:t>
            </w:r>
            <w:r w:rsidRPr="00043112">
              <w:t xml:space="preserve"> šifrovaný přístup</w:t>
            </w:r>
            <w:r>
              <w:t xml:space="preserve"> - min. </w:t>
            </w:r>
            <w:r w:rsidRPr="00043112">
              <w:t xml:space="preserve">TLS 1.2 </w:t>
            </w:r>
            <w:r>
              <w:t>a TLS 1.3</w:t>
            </w:r>
          </w:p>
        </w:tc>
        <w:tc>
          <w:tcPr>
            <w:tcW w:w="543" w:type="pct"/>
            <w:shd w:val="clear" w:color="auto" w:fill="FFFF00"/>
          </w:tcPr>
          <w:p w14:paraId="19FAC5D8" w14:textId="77777777" w:rsidR="00842114" w:rsidRPr="00E87B35" w:rsidRDefault="00842114" w:rsidP="00043112"/>
        </w:tc>
        <w:tc>
          <w:tcPr>
            <w:tcW w:w="1430" w:type="pct"/>
            <w:shd w:val="clear" w:color="auto" w:fill="FFFF00"/>
          </w:tcPr>
          <w:p w14:paraId="4484B4ED" w14:textId="77777777" w:rsidR="00842114" w:rsidRPr="00E87B35" w:rsidRDefault="00842114" w:rsidP="00043112"/>
        </w:tc>
      </w:tr>
      <w:tr w:rsidR="00842114" w:rsidRPr="00AD76B0" w14:paraId="27A90956" w14:textId="77777777" w:rsidTr="00EA5C98">
        <w:trPr>
          <w:cantSplit/>
          <w:jc w:val="center"/>
        </w:trPr>
        <w:tc>
          <w:tcPr>
            <w:tcW w:w="358" w:type="pct"/>
          </w:tcPr>
          <w:p w14:paraId="6F48DC1D" w14:textId="77777777" w:rsidR="00842114" w:rsidRPr="00AD76B0" w:rsidRDefault="00842114" w:rsidP="002D1608">
            <w:pPr>
              <w:pStyle w:val="Bezmezer"/>
              <w:numPr>
                <w:ilvl w:val="0"/>
                <w:numId w:val="51"/>
              </w:numPr>
            </w:pPr>
          </w:p>
        </w:tc>
        <w:tc>
          <w:tcPr>
            <w:tcW w:w="800" w:type="pct"/>
            <w:vMerge/>
            <w:shd w:val="clear" w:color="auto" w:fill="auto"/>
          </w:tcPr>
          <w:p w14:paraId="59313287" w14:textId="77777777" w:rsidR="00842114" w:rsidRDefault="00842114" w:rsidP="00043112"/>
        </w:tc>
        <w:tc>
          <w:tcPr>
            <w:tcW w:w="1869" w:type="pct"/>
            <w:shd w:val="clear" w:color="auto" w:fill="auto"/>
            <w:vAlign w:val="center"/>
          </w:tcPr>
          <w:p w14:paraId="4F6C57C2" w14:textId="28A7567E" w:rsidR="00842114" w:rsidRPr="00845F40" w:rsidRDefault="00842114" w:rsidP="00845F40">
            <w:pPr>
              <w:pStyle w:val="Odstavecseseznamem"/>
              <w:numPr>
                <w:ilvl w:val="0"/>
                <w:numId w:val="8"/>
              </w:numPr>
              <w:jc w:val="both"/>
              <w:rPr>
                <w:rFonts w:eastAsia="Times New Roman"/>
              </w:rPr>
            </w:pPr>
            <w:r w:rsidRPr="00C2052C">
              <w:rPr>
                <w:rFonts w:eastAsia="Times New Roman"/>
              </w:rPr>
              <w:t xml:space="preserve">Možnost definovat role </w:t>
            </w:r>
            <w:r>
              <w:rPr>
                <w:rFonts w:eastAsia="Times New Roman"/>
              </w:rPr>
              <w:t>admin/</w:t>
            </w:r>
            <w:r w:rsidRPr="00C2052C">
              <w:rPr>
                <w:rFonts w:eastAsia="Times New Roman"/>
              </w:rPr>
              <w:t>uživatel dle oprávnění (RBAC model);</w:t>
            </w:r>
          </w:p>
        </w:tc>
        <w:tc>
          <w:tcPr>
            <w:tcW w:w="543" w:type="pct"/>
            <w:shd w:val="clear" w:color="auto" w:fill="FFFF00"/>
          </w:tcPr>
          <w:p w14:paraId="0A6F8AD7" w14:textId="77777777" w:rsidR="00842114" w:rsidRPr="00E87B35" w:rsidRDefault="00842114" w:rsidP="00043112"/>
        </w:tc>
        <w:tc>
          <w:tcPr>
            <w:tcW w:w="1430" w:type="pct"/>
            <w:shd w:val="clear" w:color="auto" w:fill="FFFF00"/>
          </w:tcPr>
          <w:p w14:paraId="742E1A04" w14:textId="77777777" w:rsidR="00842114" w:rsidRPr="00E87B35" w:rsidRDefault="00842114" w:rsidP="00043112"/>
        </w:tc>
      </w:tr>
      <w:tr w:rsidR="00842114" w:rsidRPr="00AD76B0" w14:paraId="0382BA42" w14:textId="77777777" w:rsidTr="00EA5C98">
        <w:trPr>
          <w:cantSplit/>
          <w:jc w:val="center"/>
        </w:trPr>
        <w:tc>
          <w:tcPr>
            <w:tcW w:w="358" w:type="pct"/>
          </w:tcPr>
          <w:p w14:paraId="24BB62C3" w14:textId="77777777" w:rsidR="00842114" w:rsidRPr="00AD76B0" w:rsidRDefault="00842114" w:rsidP="002D1608">
            <w:pPr>
              <w:pStyle w:val="Bezmezer"/>
              <w:numPr>
                <w:ilvl w:val="0"/>
                <w:numId w:val="51"/>
              </w:numPr>
            </w:pPr>
          </w:p>
        </w:tc>
        <w:tc>
          <w:tcPr>
            <w:tcW w:w="800" w:type="pct"/>
            <w:vMerge/>
            <w:shd w:val="clear" w:color="auto" w:fill="auto"/>
          </w:tcPr>
          <w:p w14:paraId="43C89B85" w14:textId="77777777" w:rsidR="00842114" w:rsidRDefault="00842114" w:rsidP="00043112"/>
        </w:tc>
        <w:tc>
          <w:tcPr>
            <w:tcW w:w="1869" w:type="pct"/>
            <w:shd w:val="clear" w:color="auto" w:fill="auto"/>
            <w:vAlign w:val="center"/>
          </w:tcPr>
          <w:p w14:paraId="02031E81" w14:textId="3256C453" w:rsidR="00842114" w:rsidRPr="004E3A92" w:rsidRDefault="00842114" w:rsidP="004E3A92">
            <w:pPr>
              <w:pStyle w:val="Odstavecseseznamem"/>
              <w:numPr>
                <w:ilvl w:val="0"/>
                <w:numId w:val="8"/>
              </w:numPr>
              <w:jc w:val="both"/>
              <w:rPr>
                <w:rFonts w:eastAsia="Times New Roman"/>
              </w:rPr>
            </w:pPr>
            <w:r w:rsidRPr="00C2052C">
              <w:rPr>
                <w:rFonts w:eastAsia="Times New Roman"/>
              </w:rPr>
              <w:t xml:space="preserve">Lokální a vzdálená </w:t>
            </w:r>
            <w:r>
              <w:rPr>
                <w:rFonts w:eastAsia="Times New Roman"/>
              </w:rPr>
              <w:t>(</w:t>
            </w:r>
            <w:r w:rsidRPr="008C5D3A">
              <w:rPr>
                <w:rFonts w:eastAsia="Times New Roman"/>
              </w:rPr>
              <w:t>RADIUS nebo TACACS+ server</w:t>
            </w:r>
            <w:r>
              <w:rPr>
                <w:rFonts w:eastAsia="Times New Roman"/>
              </w:rPr>
              <w:t xml:space="preserve">) </w:t>
            </w:r>
            <w:r w:rsidRPr="00C2052C">
              <w:rPr>
                <w:rFonts w:eastAsia="Times New Roman"/>
              </w:rPr>
              <w:t>authentikace uživatele</w:t>
            </w:r>
          </w:p>
        </w:tc>
        <w:tc>
          <w:tcPr>
            <w:tcW w:w="543" w:type="pct"/>
            <w:shd w:val="clear" w:color="auto" w:fill="FFFF00"/>
          </w:tcPr>
          <w:p w14:paraId="4CB5DE87" w14:textId="77777777" w:rsidR="00842114" w:rsidRPr="00E87B35" w:rsidRDefault="00842114" w:rsidP="00043112"/>
        </w:tc>
        <w:tc>
          <w:tcPr>
            <w:tcW w:w="1430" w:type="pct"/>
            <w:shd w:val="clear" w:color="auto" w:fill="FFFF00"/>
          </w:tcPr>
          <w:p w14:paraId="7826CC90" w14:textId="77777777" w:rsidR="00842114" w:rsidRPr="00E87B35" w:rsidRDefault="00842114" w:rsidP="00043112"/>
        </w:tc>
      </w:tr>
      <w:tr w:rsidR="00842114" w:rsidRPr="00AD76B0" w14:paraId="05543201" w14:textId="77777777" w:rsidTr="00EA5C98">
        <w:trPr>
          <w:cantSplit/>
          <w:jc w:val="center"/>
        </w:trPr>
        <w:tc>
          <w:tcPr>
            <w:tcW w:w="358" w:type="pct"/>
          </w:tcPr>
          <w:p w14:paraId="6B9266DC" w14:textId="77777777" w:rsidR="00842114" w:rsidRPr="00AD76B0" w:rsidRDefault="00842114" w:rsidP="002D1608">
            <w:pPr>
              <w:pStyle w:val="Bezmezer"/>
              <w:numPr>
                <w:ilvl w:val="0"/>
                <w:numId w:val="51"/>
              </w:numPr>
            </w:pPr>
          </w:p>
        </w:tc>
        <w:tc>
          <w:tcPr>
            <w:tcW w:w="800" w:type="pct"/>
            <w:vMerge/>
            <w:shd w:val="clear" w:color="auto" w:fill="auto"/>
          </w:tcPr>
          <w:p w14:paraId="6A810992" w14:textId="77777777" w:rsidR="00842114" w:rsidRDefault="00842114" w:rsidP="00043112"/>
        </w:tc>
        <w:tc>
          <w:tcPr>
            <w:tcW w:w="1869" w:type="pct"/>
            <w:shd w:val="clear" w:color="auto" w:fill="auto"/>
            <w:vAlign w:val="center"/>
          </w:tcPr>
          <w:p w14:paraId="7359056C" w14:textId="46FA3F09" w:rsidR="00842114" w:rsidRPr="00043112" w:rsidRDefault="00842114" w:rsidP="00043112">
            <w:pPr>
              <w:pStyle w:val="Odstavecseseznamem"/>
              <w:numPr>
                <w:ilvl w:val="0"/>
                <w:numId w:val="8"/>
              </w:numPr>
            </w:pPr>
            <w:r>
              <w:t>Podpora a dostupnost REST API</w:t>
            </w:r>
          </w:p>
        </w:tc>
        <w:tc>
          <w:tcPr>
            <w:tcW w:w="543" w:type="pct"/>
            <w:shd w:val="clear" w:color="auto" w:fill="FFFF00"/>
          </w:tcPr>
          <w:p w14:paraId="3931E2D7" w14:textId="77777777" w:rsidR="00842114" w:rsidRPr="00E87B35" w:rsidRDefault="00842114" w:rsidP="00043112"/>
        </w:tc>
        <w:tc>
          <w:tcPr>
            <w:tcW w:w="1430" w:type="pct"/>
            <w:shd w:val="clear" w:color="auto" w:fill="FFFF00"/>
          </w:tcPr>
          <w:p w14:paraId="49D82D71" w14:textId="77777777" w:rsidR="00842114" w:rsidRPr="00E87B35" w:rsidRDefault="00842114" w:rsidP="00043112"/>
        </w:tc>
      </w:tr>
      <w:tr w:rsidR="00842114" w:rsidRPr="00AD76B0" w14:paraId="341DEA67" w14:textId="77777777" w:rsidTr="001D4DBA">
        <w:trPr>
          <w:cantSplit/>
          <w:jc w:val="center"/>
        </w:trPr>
        <w:tc>
          <w:tcPr>
            <w:tcW w:w="358" w:type="pct"/>
          </w:tcPr>
          <w:p w14:paraId="1FE99FFF" w14:textId="77777777" w:rsidR="00842114" w:rsidRPr="00AD76B0" w:rsidRDefault="00842114" w:rsidP="002D1608">
            <w:pPr>
              <w:pStyle w:val="Bezmezer"/>
              <w:numPr>
                <w:ilvl w:val="0"/>
                <w:numId w:val="51"/>
              </w:numPr>
            </w:pPr>
          </w:p>
        </w:tc>
        <w:tc>
          <w:tcPr>
            <w:tcW w:w="800" w:type="pct"/>
            <w:vMerge/>
            <w:shd w:val="clear" w:color="auto" w:fill="auto"/>
          </w:tcPr>
          <w:p w14:paraId="60ABCBFB" w14:textId="77777777" w:rsidR="00842114" w:rsidRDefault="00842114" w:rsidP="00043112"/>
        </w:tc>
        <w:tc>
          <w:tcPr>
            <w:tcW w:w="1869" w:type="pct"/>
            <w:shd w:val="clear" w:color="auto" w:fill="auto"/>
            <w:vAlign w:val="center"/>
          </w:tcPr>
          <w:p w14:paraId="4ABA94E2" w14:textId="77777777" w:rsidR="00842114" w:rsidRDefault="00842114" w:rsidP="00043112">
            <w:pPr>
              <w:pStyle w:val="Odstavecseseznamem"/>
              <w:numPr>
                <w:ilvl w:val="0"/>
                <w:numId w:val="8"/>
              </w:numPr>
            </w:pPr>
            <w:r>
              <w:t>Instalace jako VM</w:t>
            </w:r>
          </w:p>
          <w:p w14:paraId="767C6C96" w14:textId="2FF5DA9F" w:rsidR="00842114" w:rsidRDefault="00842114" w:rsidP="0034306C">
            <w:pPr>
              <w:pStyle w:val="Odstavecseseznamem"/>
              <w:numPr>
                <w:ilvl w:val="1"/>
                <w:numId w:val="8"/>
              </w:numPr>
            </w:pPr>
            <w:r>
              <w:t xml:space="preserve">Podpora min. </w:t>
            </w:r>
            <w:r w:rsidRPr="00943387">
              <w:t>VMware, Linux KVM Hypervisor</w:t>
            </w:r>
          </w:p>
          <w:p w14:paraId="39BD4DED" w14:textId="05E67E00" w:rsidR="00842114" w:rsidRPr="0034306C" w:rsidRDefault="00842114" w:rsidP="0034306C">
            <w:pPr>
              <w:pStyle w:val="Odstavecseseznamem"/>
              <w:numPr>
                <w:ilvl w:val="1"/>
                <w:numId w:val="8"/>
              </w:numPr>
            </w:pPr>
            <w:r w:rsidRPr="0034306C">
              <w:t>Podpora integrace s NSX-T</w:t>
            </w:r>
          </w:p>
        </w:tc>
        <w:tc>
          <w:tcPr>
            <w:tcW w:w="543" w:type="pct"/>
            <w:tcBorders>
              <w:bottom w:val="single" w:sz="4" w:space="0" w:color="auto"/>
            </w:tcBorders>
            <w:shd w:val="clear" w:color="auto" w:fill="FFFF00"/>
          </w:tcPr>
          <w:p w14:paraId="2E634C99" w14:textId="77777777" w:rsidR="00842114" w:rsidRPr="00E87B35" w:rsidRDefault="00842114" w:rsidP="00043112"/>
        </w:tc>
        <w:tc>
          <w:tcPr>
            <w:tcW w:w="1430" w:type="pct"/>
            <w:shd w:val="clear" w:color="auto" w:fill="FFFF00"/>
          </w:tcPr>
          <w:p w14:paraId="327E58B5" w14:textId="77777777" w:rsidR="00842114" w:rsidRPr="00E87B35" w:rsidRDefault="00842114" w:rsidP="00043112"/>
        </w:tc>
      </w:tr>
      <w:tr w:rsidR="00842114" w:rsidRPr="00AD76B0" w14:paraId="7B003090" w14:textId="77777777" w:rsidTr="001D4DBA">
        <w:trPr>
          <w:cantSplit/>
          <w:jc w:val="center"/>
        </w:trPr>
        <w:tc>
          <w:tcPr>
            <w:tcW w:w="358" w:type="pct"/>
          </w:tcPr>
          <w:p w14:paraId="1687618B" w14:textId="77777777" w:rsidR="00842114" w:rsidRPr="00AD76B0" w:rsidRDefault="00842114" w:rsidP="002D1608">
            <w:pPr>
              <w:pStyle w:val="Bezmezer"/>
              <w:numPr>
                <w:ilvl w:val="0"/>
                <w:numId w:val="51"/>
              </w:numPr>
            </w:pPr>
          </w:p>
        </w:tc>
        <w:tc>
          <w:tcPr>
            <w:tcW w:w="800" w:type="pct"/>
            <w:vMerge/>
            <w:shd w:val="clear" w:color="auto" w:fill="auto"/>
          </w:tcPr>
          <w:p w14:paraId="62B5C57F" w14:textId="77777777" w:rsidR="00842114" w:rsidRDefault="00842114" w:rsidP="00043112"/>
        </w:tc>
        <w:tc>
          <w:tcPr>
            <w:tcW w:w="1869" w:type="pct"/>
            <w:shd w:val="clear" w:color="auto" w:fill="auto"/>
            <w:vAlign w:val="center"/>
          </w:tcPr>
          <w:p w14:paraId="72667539" w14:textId="0350B28B" w:rsidR="00842114" w:rsidRDefault="003B22D3" w:rsidP="00293461">
            <w:pPr>
              <w:pStyle w:val="Odstavecseseznamem"/>
              <w:numPr>
                <w:ilvl w:val="0"/>
                <w:numId w:val="8"/>
              </w:numPr>
            </w:pPr>
            <w:r>
              <w:t xml:space="preserve">Dodavatel </w:t>
            </w:r>
            <w:r w:rsidRPr="00817B73">
              <w:t>pop</w:t>
            </w:r>
            <w:r>
              <w:t>íše</w:t>
            </w:r>
            <w:r w:rsidR="00842114">
              <w:t xml:space="preserve"> všechny požadavky na potřebné systémové zdroje pro požadovanou architekturu (Metrocluster)</w:t>
            </w:r>
            <w:r w:rsidR="00842114" w:rsidRPr="003E4B35">
              <w:t xml:space="preserve"> </w:t>
            </w:r>
            <w:r w:rsidR="00842114">
              <w:t>a management všech síťových elementů – min.</w:t>
            </w:r>
            <w:r w:rsidR="00842114" w:rsidRPr="003E4B35">
              <w:t xml:space="preserve"> požadavky pro VM</w:t>
            </w:r>
            <w:r w:rsidR="00842114">
              <w:t>, jejich</w:t>
            </w:r>
            <w:r w:rsidR="00842114" w:rsidRPr="003E4B35">
              <w:t xml:space="preserve"> počet pro plnou správu a monitoring DC </w:t>
            </w:r>
            <w:r w:rsidR="00842114">
              <w:t>F</w:t>
            </w:r>
            <w:r w:rsidR="00842114" w:rsidRPr="003E4B35">
              <w:t>abric</w:t>
            </w:r>
          </w:p>
        </w:tc>
        <w:tc>
          <w:tcPr>
            <w:tcW w:w="543" w:type="pct"/>
            <w:tcBorders>
              <w:tr2bl w:val="single" w:sz="4" w:space="0" w:color="auto"/>
            </w:tcBorders>
            <w:shd w:val="clear" w:color="auto" w:fill="F2F2F2" w:themeFill="background1" w:themeFillShade="F2"/>
          </w:tcPr>
          <w:p w14:paraId="5FABEE9C" w14:textId="77777777" w:rsidR="00842114" w:rsidRPr="00E87B35" w:rsidRDefault="00842114" w:rsidP="00043112"/>
        </w:tc>
        <w:tc>
          <w:tcPr>
            <w:tcW w:w="1430" w:type="pct"/>
            <w:shd w:val="clear" w:color="auto" w:fill="FFFF00"/>
          </w:tcPr>
          <w:p w14:paraId="61EDCDE2" w14:textId="77777777" w:rsidR="00842114" w:rsidRPr="00E87B35" w:rsidRDefault="00842114" w:rsidP="00043112"/>
        </w:tc>
      </w:tr>
      <w:tr w:rsidR="00842114" w:rsidRPr="00AD76B0" w14:paraId="7FF8F0E5" w14:textId="77777777" w:rsidTr="00EA5C98">
        <w:trPr>
          <w:cantSplit/>
          <w:jc w:val="center"/>
        </w:trPr>
        <w:tc>
          <w:tcPr>
            <w:tcW w:w="358" w:type="pct"/>
          </w:tcPr>
          <w:p w14:paraId="257F0870" w14:textId="77777777" w:rsidR="00842114" w:rsidRPr="00AD76B0" w:rsidRDefault="00842114" w:rsidP="002D1608">
            <w:pPr>
              <w:pStyle w:val="Bezmezer"/>
              <w:numPr>
                <w:ilvl w:val="0"/>
                <w:numId w:val="51"/>
              </w:numPr>
            </w:pPr>
          </w:p>
        </w:tc>
        <w:tc>
          <w:tcPr>
            <w:tcW w:w="800" w:type="pct"/>
            <w:vMerge/>
            <w:shd w:val="clear" w:color="auto" w:fill="auto"/>
          </w:tcPr>
          <w:p w14:paraId="1573897B" w14:textId="77777777" w:rsidR="00842114" w:rsidRDefault="00842114" w:rsidP="00064C77"/>
        </w:tc>
        <w:tc>
          <w:tcPr>
            <w:tcW w:w="1869" w:type="pct"/>
            <w:shd w:val="clear" w:color="auto" w:fill="auto"/>
            <w:vAlign w:val="center"/>
          </w:tcPr>
          <w:p w14:paraId="0C6DF087" w14:textId="2E4C3E8D" w:rsidR="00842114" w:rsidRDefault="00842114" w:rsidP="00AF6827">
            <w:pPr>
              <w:pStyle w:val="Odstavecseseznamem"/>
              <w:numPr>
                <w:ilvl w:val="0"/>
                <w:numId w:val="8"/>
              </w:numPr>
            </w:pPr>
            <w:r w:rsidRPr="00064C77">
              <w:t>Podpor</w:t>
            </w:r>
            <w:r>
              <w:t>a</w:t>
            </w:r>
            <w:r w:rsidRPr="00064C77">
              <w:t xml:space="preserve"> „Design Tepmplates“</w:t>
            </w:r>
            <w:r>
              <w:t xml:space="preserve"> - m</w:t>
            </w:r>
            <w:r w:rsidRPr="00064C77">
              <w:t>in. 3</w:t>
            </w:r>
            <w:r>
              <w:t>-</w:t>
            </w:r>
            <w:r w:rsidRPr="00064C77">
              <w:t>stage clos/5</w:t>
            </w:r>
            <w:r>
              <w:t>-</w:t>
            </w:r>
            <w:r w:rsidRPr="00064C77">
              <w:t>stage clos/MultiPoP/MultiPoD</w:t>
            </w:r>
          </w:p>
        </w:tc>
        <w:tc>
          <w:tcPr>
            <w:tcW w:w="543" w:type="pct"/>
            <w:shd w:val="clear" w:color="auto" w:fill="FFFF00"/>
          </w:tcPr>
          <w:p w14:paraId="70B13166" w14:textId="77777777" w:rsidR="00842114" w:rsidRPr="00E87B35" w:rsidRDefault="00842114" w:rsidP="00064C77"/>
        </w:tc>
        <w:tc>
          <w:tcPr>
            <w:tcW w:w="1430" w:type="pct"/>
            <w:shd w:val="clear" w:color="auto" w:fill="FFFF00"/>
          </w:tcPr>
          <w:p w14:paraId="58C10566" w14:textId="77777777" w:rsidR="00842114" w:rsidRPr="00E87B35" w:rsidRDefault="00842114" w:rsidP="00064C77"/>
        </w:tc>
      </w:tr>
      <w:tr w:rsidR="00842114" w:rsidRPr="00AD76B0" w14:paraId="4D298573" w14:textId="77777777" w:rsidTr="00EA5C98">
        <w:trPr>
          <w:cantSplit/>
          <w:jc w:val="center"/>
        </w:trPr>
        <w:tc>
          <w:tcPr>
            <w:tcW w:w="358" w:type="pct"/>
          </w:tcPr>
          <w:p w14:paraId="7BFC8C30" w14:textId="77777777" w:rsidR="00842114" w:rsidRPr="00AD76B0" w:rsidRDefault="00842114" w:rsidP="002D1608">
            <w:pPr>
              <w:pStyle w:val="Bezmezer"/>
              <w:numPr>
                <w:ilvl w:val="0"/>
                <w:numId w:val="51"/>
              </w:numPr>
            </w:pPr>
          </w:p>
        </w:tc>
        <w:tc>
          <w:tcPr>
            <w:tcW w:w="800" w:type="pct"/>
            <w:vMerge/>
            <w:shd w:val="clear" w:color="auto" w:fill="auto"/>
          </w:tcPr>
          <w:p w14:paraId="229B1822" w14:textId="77777777" w:rsidR="00842114" w:rsidRDefault="00842114" w:rsidP="00064C77"/>
        </w:tc>
        <w:tc>
          <w:tcPr>
            <w:tcW w:w="1869" w:type="pct"/>
            <w:shd w:val="clear" w:color="auto" w:fill="auto"/>
            <w:vAlign w:val="center"/>
          </w:tcPr>
          <w:p w14:paraId="4946FECB" w14:textId="09362FE5" w:rsidR="00842114" w:rsidRPr="002C40CC" w:rsidRDefault="00842114" w:rsidP="002C40CC">
            <w:pPr>
              <w:pStyle w:val="Odstavecseseznamem"/>
              <w:numPr>
                <w:ilvl w:val="0"/>
                <w:numId w:val="8"/>
              </w:numPr>
            </w:pPr>
            <w:r w:rsidRPr="002C40CC">
              <w:t>Podpora Overlay</w:t>
            </w:r>
            <w:r>
              <w:t>:</w:t>
            </w:r>
          </w:p>
          <w:p w14:paraId="43A983C1" w14:textId="77777777" w:rsidR="00842114" w:rsidRPr="002C40CC" w:rsidRDefault="00842114" w:rsidP="002C40CC">
            <w:pPr>
              <w:pStyle w:val="Odstavecseseznamem"/>
              <w:numPr>
                <w:ilvl w:val="1"/>
                <w:numId w:val="8"/>
              </w:numPr>
            </w:pPr>
            <w:r w:rsidRPr="002C40CC">
              <w:t>Podpora static VXLAN</w:t>
            </w:r>
          </w:p>
          <w:p w14:paraId="593068B7" w14:textId="74D0F6E8" w:rsidR="00842114" w:rsidRPr="002C40CC" w:rsidRDefault="00842114" w:rsidP="002C40CC">
            <w:pPr>
              <w:pStyle w:val="Odstavecseseznamem"/>
              <w:numPr>
                <w:ilvl w:val="1"/>
                <w:numId w:val="8"/>
              </w:numPr>
            </w:pPr>
            <w:r w:rsidRPr="002C40CC">
              <w:t>Podpora MP-BGP EVPN-VXLAN</w:t>
            </w:r>
          </w:p>
          <w:p w14:paraId="312E1A02" w14:textId="7A878F40" w:rsidR="00842114" w:rsidRPr="002C40CC" w:rsidRDefault="00842114" w:rsidP="002C40CC">
            <w:pPr>
              <w:pStyle w:val="Odstavecseseznamem"/>
              <w:numPr>
                <w:ilvl w:val="1"/>
                <w:numId w:val="8"/>
              </w:numPr>
            </w:pPr>
            <w:r w:rsidRPr="002C40CC">
              <w:t>Podpora symetric</w:t>
            </w:r>
            <w:r>
              <w:t>kého</w:t>
            </w:r>
            <w:r w:rsidRPr="002C40CC">
              <w:t xml:space="preserve"> (Edge) routing</w:t>
            </w:r>
            <w:r>
              <w:t>u</w:t>
            </w:r>
            <w:r w:rsidRPr="002C40CC">
              <w:t xml:space="preserve"> = L3/L2 VTEP na </w:t>
            </w:r>
            <w:r>
              <w:t>E</w:t>
            </w:r>
            <w:r w:rsidRPr="002C40CC">
              <w:t>dge switch</w:t>
            </w:r>
          </w:p>
          <w:p w14:paraId="32F98C38" w14:textId="75799910" w:rsidR="00842114" w:rsidRPr="002C40CC" w:rsidRDefault="00842114" w:rsidP="002C40CC">
            <w:pPr>
              <w:pStyle w:val="Odstavecseseznamem"/>
              <w:numPr>
                <w:ilvl w:val="1"/>
                <w:numId w:val="8"/>
              </w:numPr>
              <w:rPr>
                <w:rFonts w:cstheme="minorHAnsi"/>
                <w:noProof/>
                <w:color w:val="000000"/>
                <w:sz w:val="16"/>
                <w:szCs w:val="16"/>
              </w:rPr>
            </w:pPr>
            <w:r w:rsidRPr="002C40CC">
              <w:t>Podpora asymetric</w:t>
            </w:r>
            <w:r>
              <w:t>kého</w:t>
            </w:r>
            <w:r w:rsidRPr="002C40CC">
              <w:t xml:space="preserve"> (Centralize) routing</w:t>
            </w:r>
            <w:r>
              <w:t>u</w:t>
            </w:r>
            <w:r w:rsidRPr="002C40CC">
              <w:t xml:space="preserve"> = L2/L3 VTEP na SPINE </w:t>
            </w:r>
            <w:r>
              <w:t>switchi</w:t>
            </w:r>
          </w:p>
        </w:tc>
        <w:tc>
          <w:tcPr>
            <w:tcW w:w="543" w:type="pct"/>
            <w:shd w:val="clear" w:color="auto" w:fill="FFFF00"/>
          </w:tcPr>
          <w:p w14:paraId="2A851F34" w14:textId="77777777" w:rsidR="00842114" w:rsidRPr="00E87B35" w:rsidRDefault="00842114" w:rsidP="00064C77"/>
        </w:tc>
        <w:tc>
          <w:tcPr>
            <w:tcW w:w="1430" w:type="pct"/>
            <w:shd w:val="clear" w:color="auto" w:fill="FFFF00"/>
          </w:tcPr>
          <w:p w14:paraId="500AE615" w14:textId="77777777" w:rsidR="00842114" w:rsidRPr="00E87B35" w:rsidRDefault="00842114" w:rsidP="00064C77"/>
        </w:tc>
      </w:tr>
      <w:tr w:rsidR="00842114" w:rsidRPr="00AD76B0" w14:paraId="3F65E7DC" w14:textId="77777777" w:rsidTr="00EA5C98">
        <w:trPr>
          <w:cantSplit/>
          <w:jc w:val="center"/>
        </w:trPr>
        <w:tc>
          <w:tcPr>
            <w:tcW w:w="358" w:type="pct"/>
          </w:tcPr>
          <w:p w14:paraId="54BC78C6" w14:textId="77777777" w:rsidR="00842114" w:rsidRPr="00AD76B0" w:rsidRDefault="00842114" w:rsidP="002D1608">
            <w:pPr>
              <w:pStyle w:val="Bezmezer"/>
              <w:numPr>
                <w:ilvl w:val="0"/>
                <w:numId w:val="51"/>
              </w:numPr>
            </w:pPr>
          </w:p>
        </w:tc>
        <w:tc>
          <w:tcPr>
            <w:tcW w:w="800" w:type="pct"/>
            <w:vMerge/>
            <w:shd w:val="clear" w:color="auto" w:fill="auto"/>
          </w:tcPr>
          <w:p w14:paraId="5D7218F9" w14:textId="77777777" w:rsidR="00842114" w:rsidRDefault="00842114" w:rsidP="00BF36E0"/>
        </w:tc>
        <w:tc>
          <w:tcPr>
            <w:tcW w:w="1869" w:type="pct"/>
            <w:shd w:val="clear" w:color="auto" w:fill="auto"/>
            <w:vAlign w:val="center"/>
          </w:tcPr>
          <w:p w14:paraId="1FD901BC" w14:textId="5DA83047" w:rsidR="00842114" w:rsidRPr="00BF36E0" w:rsidRDefault="00842114" w:rsidP="00BF36E0">
            <w:pPr>
              <w:pStyle w:val="Odstavecseseznamem"/>
              <w:numPr>
                <w:ilvl w:val="0"/>
                <w:numId w:val="8"/>
              </w:numPr>
            </w:pPr>
            <w:r w:rsidRPr="00BF36E0">
              <w:t>Podpora Multi</w:t>
            </w:r>
            <w:r>
              <w:t>-Tenantnosti</w:t>
            </w:r>
          </w:p>
          <w:p w14:paraId="7D34E883" w14:textId="6D0565C4" w:rsidR="00842114" w:rsidRDefault="00842114" w:rsidP="00536E90">
            <w:pPr>
              <w:pStyle w:val="Odstavecseseznamem"/>
              <w:numPr>
                <w:ilvl w:val="1"/>
                <w:numId w:val="8"/>
              </w:numPr>
            </w:pPr>
            <w:r w:rsidRPr="00BF36E0">
              <w:t>Podpora VRF – oddělen</w:t>
            </w:r>
            <w:r>
              <w:t>í tabulek pro</w:t>
            </w:r>
            <w:r w:rsidRPr="00BF36E0">
              <w:t xml:space="preserve"> rou</w:t>
            </w:r>
            <w:r>
              <w:t xml:space="preserve">ting </w:t>
            </w:r>
            <w:r w:rsidRPr="00BF36E0">
              <w:t>a forwardin</w:t>
            </w:r>
            <w:r>
              <w:t>g</w:t>
            </w:r>
          </w:p>
        </w:tc>
        <w:tc>
          <w:tcPr>
            <w:tcW w:w="543" w:type="pct"/>
            <w:shd w:val="clear" w:color="auto" w:fill="FFFF00"/>
          </w:tcPr>
          <w:p w14:paraId="71C8E48B" w14:textId="77777777" w:rsidR="00842114" w:rsidRPr="00E87B35" w:rsidRDefault="00842114" w:rsidP="00BF36E0"/>
        </w:tc>
        <w:tc>
          <w:tcPr>
            <w:tcW w:w="1430" w:type="pct"/>
            <w:shd w:val="clear" w:color="auto" w:fill="FFFF00"/>
          </w:tcPr>
          <w:p w14:paraId="42F4AB8C" w14:textId="77777777" w:rsidR="00842114" w:rsidRPr="00E87B35" w:rsidRDefault="00842114" w:rsidP="00BF36E0"/>
        </w:tc>
      </w:tr>
      <w:tr w:rsidR="00842114" w:rsidRPr="00AD76B0" w14:paraId="02D414C0" w14:textId="77777777" w:rsidTr="00EA5C98">
        <w:trPr>
          <w:cantSplit/>
          <w:jc w:val="center"/>
        </w:trPr>
        <w:tc>
          <w:tcPr>
            <w:tcW w:w="358" w:type="pct"/>
          </w:tcPr>
          <w:p w14:paraId="3507DDEE" w14:textId="77777777" w:rsidR="00842114" w:rsidRPr="00AD76B0" w:rsidRDefault="00842114" w:rsidP="002D1608">
            <w:pPr>
              <w:pStyle w:val="Bezmezer"/>
              <w:numPr>
                <w:ilvl w:val="0"/>
                <w:numId w:val="51"/>
              </w:numPr>
            </w:pPr>
          </w:p>
        </w:tc>
        <w:tc>
          <w:tcPr>
            <w:tcW w:w="800" w:type="pct"/>
            <w:vMerge/>
            <w:shd w:val="clear" w:color="auto" w:fill="auto"/>
          </w:tcPr>
          <w:p w14:paraId="09D9C97B" w14:textId="77777777" w:rsidR="00842114" w:rsidRDefault="00842114" w:rsidP="00BF36E0"/>
        </w:tc>
        <w:tc>
          <w:tcPr>
            <w:tcW w:w="1869" w:type="pct"/>
            <w:shd w:val="clear" w:color="auto" w:fill="auto"/>
            <w:vAlign w:val="center"/>
          </w:tcPr>
          <w:p w14:paraId="4C40554E" w14:textId="77777777" w:rsidR="00842114" w:rsidRPr="00D40D2A" w:rsidRDefault="00842114" w:rsidP="00D40D2A">
            <w:pPr>
              <w:pStyle w:val="Odstavecseseznamem"/>
              <w:numPr>
                <w:ilvl w:val="0"/>
                <w:numId w:val="8"/>
              </w:numPr>
            </w:pPr>
            <w:r w:rsidRPr="00D40D2A">
              <w:t>Podpora definice zdrojů (Pool)</w:t>
            </w:r>
          </w:p>
          <w:p w14:paraId="03133B3F" w14:textId="529DAD65" w:rsidR="00842114" w:rsidRDefault="00842114" w:rsidP="00D40D2A">
            <w:pPr>
              <w:pStyle w:val="Odstavecseseznamem"/>
              <w:numPr>
                <w:ilvl w:val="1"/>
                <w:numId w:val="8"/>
              </w:numPr>
            </w:pPr>
            <w:r w:rsidRPr="00D40D2A">
              <w:t>Min</w:t>
            </w:r>
            <w:r>
              <w:t xml:space="preserve">. </w:t>
            </w:r>
            <w:r w:rsidRPr="00D40D2A">
              <w:t>definice zdrojů pollů pro IP, IPv6, AS numbers a VNI</w:t>
            </w:r>
          </w:p>
        </w:tc>
        <w:tc>
          <w:tcPr>
            <w:tcW w:w="543" w:type="pct"/>
            <w:shd w:val="clear" w:color="auto" w:fill="FFFF00"/>
          </w:tcPr>
          <w:p w14:paraId="13D47EE9" w14:textId="77777777" w:rsidR="00842114" w:rsidRPr="00E87B35" w:rsidRDefault="00842114" w:rsidP="00BF36E0"/>
        </w:tc>
        <w:tc>
          <w:tcPr>
            <w:tcW w:w="1430" w:type="pct"/>
            <w:shd w:val="clear" w:color="auto" w:fill="FFFF00"/>
          </w:tcPr>
          <w:p w14:paraId="5A156BC4" w14:textId="77777777" w:rsidR="00842114" w:rsidRPr="00E87B35" w:rsidRDefault="00842114" w:rsidP="00BF36E0"/>
        </w:tc>
      </w:tr>
      <w:tr w:rsidR="00842114" w:rsidRPr="00AD76B0" w14:paraId="2623F37A" w14:textId="77777777" w:rsidTr="00EA5C98">
        <w:trPr>
          <w:cantSplit/>
          <w:jc w:val="center"/>
        </w:trPr>
        <w:tc>
          <w:tcPr>
            <w:tcW w:w="358" w:type="pct"/>
          </w:tcPr>
          <w:p w14:paraId="2352081D" w14:textId="77777777" w:rsidR="00842114" w:rsidRPr="00AD76B0" w:rsidRDefault="00842114" w:rsidP="002D1608">
            <w:pPr>
              <w:pStyle w:val="Bezmezer"/>
              <w:numPr>
                <w:ilvl w:val="0"/>
                <w:numId w:val="51"/>
              </w:numPr>
            </w:pPr>
          </w:p>
        </w:tc>
        <w:tc>
          <w:tcPr>
            <w:tcW w:w="800" w:type="pct"/>
            <w:vMerge/>
            <w:shd w:val="clear" w:color="auto" w:fill="auto"/>
          </w:tcPr>
          <w:p w14:paraId="1D0DFC68" w14:textId="77777777" w:rsidR="00842114" w:rsidRDefault="00842114" w:rsidP="00BF36E0"/>
        </w:tc>
        <w:tc>
          <w:tcPr>
            <w:tcW w:w="1869" w:type="pct"/>
            <w:shd w:val="clear" w:color="auto" w:fill="auto"/>
            <w:vAlign w:val="center"/>
          </w:tcPr>
          <w:p w14:paraId="3EB35FCD" w14:textId="724262D0" w:rsidR="00842114" w:rsidRPr="00140A21" w:rsidRDefault="00842114" w:rsidP="00140A21">
            <w:pPr>
              <w:pStyle w:val="Odstavecseseznamem"/>
              <w:numPr>
                <w:ilvl w:val="0"/>
                <w:numId w:val="8"/>
              </w:numPr>
            </w:pPr>
            <w:r w:rsidRPr="00140A21">
              <w:t>Podpora RACK type Templates</w:t>
            </w:r>
          </w:p>
          <w:p w14:paraId="3C98DA47" w14:textId="026F165D" w:rsidR="00842114" w:rsidRDefault="00842114" w:rsidP="00140A21">
            <w:pPr>
              <w:pStyle w:val="Odstavecseseznamem"/>
              <w:numPr>
                <w:ilvl w:val="1"/>
                <w:numId w:val="8"/>
              </w:numPr>
            </w:pPr>
            <w:r w:rsidRPr="00140A21">
              <w:t>Single homing, dual-homing: MC-LAG/ESI-LAG</w:t>
            </w:r>
          </w:p>
        </w:tc>
        <w:tc>
          <w:tcPr>
            <w:tcW w:w="543" w:type="pct"/>
            <w:shd w:val="clear" w:color="auto" w:fill="FFFF00"/>
          </w:tcPr>
          <w:p w14:paraId="4EFAADFC" w14:textId="77777777" w:rsidR="00842114" w:rsidRPr="00E87B35" w:rsidRDefault="00842114" w:rsidP="00BF36E0"/>
        </w:tc>
        <w:tc>
          <w:tcPr>
            <w:tcW w:w="1430" w:type="pct"/>
            <w:shd w:val="clear" w:color="auto" w:fill="FFFF00"/>
          </w:tcPr>
          <w:p w14:paraId="01F16E5F" w14:textId="77777777" w:rsidR="00842114" w:rsidRPr="00E87B35" w:rsidRDefault="00842114" w:rsidP="00BF36E0"/>
        </w:tc>
      </w:tr>
      <w:tr w:rsidR="00842114" w:rsidRPr="00AD76B0" w14:paraId="2E292B91" w14:textId="77777777" w:rsidTr="00EA5C98">
        <w:trPr>
          <w:cantSplit/>
          <w:jc w:val="center"/>
        </w:trPr>
        <w:tc>
          <w:tcPr>
            <w:tcW w:w="358" w:type="pct"/>
          </w:tcPr>
          <w:p w14:paraId="76D99AAF" w14:textId="77777777" w:rsidR="00842114" w:rsidRPr="00AD76B0" w:rsidRDefault="00842114" w:rsidP="002D1608">
            <w:pPr>
              <w:pStyle w:val="Bezmezer"/>
              <w:numPr>
                <w:ilvl w:val="0"/>
                <w:numId w:val="51"/>
              </w:numPr>
            </w:pPr>
          </w:p>
        </w:tc>
        <w:tc>
          <w:tcPr>
            <w:tcW w:w="800" w:type="pct"/>
            <w:vMerge/>
            <w:shd w:val="clear" w:color="auto" w:fill="auto"/>
          </w:tcPr>
          <w:p w14:paraId="15101CCB" w14:textId="77777777" w:rsidR="00842114" w:rsidRDefault="00842114" w:rsidP="00BF36E0"/>
        </w:tc>
        <w:tc>
          <w:tcPr>
            <w:tcW w:w="1869" w:type="pct"/>
            <w:shd w:val="clear" w:color="auto" w:fill="auto"/>
            <w:vAlign w:val="center"/>
          </w:tcPr>
          <w:p w14:paraId="0D1C84B5" w14:textId="38634AF0" w:rsidR="00842114" w:rsidRDefault="00842114" w:rsidP="00FF38C8">
            <w:pPr>
              <w:pStyle w:val="Odstavecseseznamem"/>
              <w:numPr>
                <w:ilvl w:val="0"/>
                <w:numId w:val="8"/>
              </w:numPr>
            </w:pPr>
            <w:r w:rsidRPr="00FF38C8">
              <w:t>Podpora tzv.</w:t>
            </w:r>
            <w:r>
              <w:t xml:space="preserve"> </w:t>
            </w:r>
            <w:r w:rsidRPr="00FF38C8">
              <w:t>“logických devices“</w:t>
            </w:r>
          </w:p>
          <w:p w14:paraId="10F7448D" w14:textId="159D377A" w:rsidR="00842114" w:rsidRPr="00FF38C8" w:rsidRDefault="00842114" w:rsidP="00EA5C98">
            <w:pPr>
              <w:pStyle w:val="Odstavecseseznamem"/>
              <w:numPr>
                <w:ilvl w:val="1"/>
                <w:numId w:val="8"/>
              </w:numPr>
            </w:pPr>
            <w:r w:rsidRPr="00FF38C8">
              <w:t>Možnost obecné definice switchů DC fabric nez</w:t>
            </w:r>
            <w:r w:rsidR="009A6399">
              <w:t>á</w:t>
            </w:r>
            <w:r w:rsidRPr="00FF38C8">
              <w:t>visle na výrobci</w:t>
            </w:r>
          </w:p>
          <w:p w14:paraId="790D9548" w14:textId="77777777" w:rsidR="00842114" w:rsidRPr="00FF38C8" w:rsidRDefault="00842114" w:rsidP="00FF38C8">
            <w:pPr>
              <w:pStyle w:val="Odstavecseseznamem"/>
              <w:numPr>
                <w:ilvl w:val="1"/>
                <w:numId w:val="8"/>
              </w:numPr>
            </w:pPr>
            <w:r w:rsidRPr="00FF38C8">
              <w:t>Možnost definice typů interface / přiřazení interface</w:t>
            </w:r>
          </w:p>
          <w:p w14:paraId="262D5CE8" w14:textId="5A362015" w:rsidR="00842114" w:rsidRDefault="00842114" w:rsidP="00FF38C8">
            <w:pPr>
              <w:pStyle w:val="Odstavecseseznamem"/>
              <w:numPr>
                <w:ilvl w:val="1"/>
                <w:numId w:val="8"/>
              </w:numPr>
            </w:pPr>
            <w:r w:rsidRPr="00FF38C8">
              <w:t>Možnost výběru a přiřazení konkrétního HW konkrétního výrobce</w:t>
            </w:r>
          </w:p>
        </w:tc>
        <w:tc>
          <w:tcPr>
            <w:tcW w:w="543" w:type="pct"/>
            <w:shd w:val="clear" w:color="auto" w:fill="FFFF00"/>
          </w:tcPr>
          <w:p w14:paraId="3551FCDC" w14:textId="77777777" w:rsidR="00842114" w:rsidRPr="00E87B35" w:rsidRDefault="00842114" w:rsidP="00BF36E0"/>
        </w:tc>
        <w:tc>
          <w:tcPr>
            <w:tcW w:w="1430" w:type="pct"/>
            <w:shd w:val="clear" w:color="auto" w:fill="FFFF00"/>
          </w:tcPr>
          <w:p w14:paraId="255E4FD4" w14:textId="77777777" w:rsidR="00842114" w:rsidRPr="00E87B35" w:rsidRDefault="00842114" w:rsidP="00BF36E0"/>
        </w:tc>
      </w:tr>
      <w:tr w:rsidR="00842114" w:rsidRPr="00AD76B0" w14:paraId="1762ED9A" w14:textId="77777777" w:rsidTr="00EA5C98">
        <w:trPr>
          <w:cantSplit/>
          <w:jc w:val="center"/>
        </w:trPr>
        <w:tc>
          <w:tcPr>
            <w:tcW w:w="358" w:type="pct"/>
          </w:tcPr>
          <w:p w14:paraId="25CB2E0B" w14:textId="77777777" w:rsidR="00842114" w:rsidRPr="00AD76B0" w:rsidRDefault="00842114" w:rsidP="002D1608">
            <w:pPr>
              <w:pStyle w:val="Bezmezer"/>
              <w:numPr>
                <w:ilvl w:val="0"/>
                <w:numId w:val="51"/>
              </w:numPr>
            </w:pPr>
          </w:p>
        </w:tc>
        <w:tc>
          <w:tcPr>
            <w:tcW w:w="800" w:type="pct"/>
            <w:vMerge/>
            <w:shd w:val="clear" w:color="auto" w:fill="auto"/>
          </w:tcPr>
          <w:p w14:paraId="7EB2196F" w14:textId="77777777" w:rsidR="00842114" w:rsidRDefault="00842114" w:rsidP="00BF36E0"/>
        </w:tc>
        <w:tc>
          <w:tcPr>
            <w:tcW w:w="1869" w:type="pct"/>
            <w:shd w:val="clear" w:color="auto" w:fill="auto"/>
            <w:vAlign w:val="center"/>
          </w:tcPr>
          <w:p w14:paraId="1186B56F" w14:textId="5ABF2250" w:rsidR="00842114" w:rsidRDefault="00842114" w:rsidP="00DD1F04">
            <w:pPr>
              <w:pStyle w:val="Odstavecseseznamem"/>
              <w:numPr>
                <w:ilvl w:val="0"/>
                <w:numId w:val="8"/>
              </w:numPr>
            </w:pPr>
            <w:r w:rsidRPr="00D03ED0">
              <w:t xml:space="preserve">Podpora vytvoření celkového DC </w:t>
            </w:r>
            <w:r>
              <w:t>schématu t</w:t>
            </w:r>
            <w:r w:rsidRPr="00D03ED0">
              <w:t>zv. blue</w:t>
            </w:r>
            <w:r>
              <w:t>-</w:t>
            </w:r>
            <w:r w:rsidRPr="00D03ED0">
              <w:t>print</w:t>
            </w:r>
          </w:p>
        </w:tc>
        <w:tc>
          <w:tcPr>
            <w:tcW w:w="543" w:type="pct"/>
            <w:shd w:val="clear" w:color="auto" w:fill="FFFF00"/>
          </w:tcPr>
          <w:p w14:paraId="77EB0B68" w14:textId="77777777" w:rsidR="00842114" w:rsidRPr="00E87B35" w:rsidRDefault="00842114" w:rsidP="00BF36E0"/>
        </w:tc>
        <w:tc>
          <w:tcPr>
            <w:tcW w:w="1430" w:type="pct"/>
            <w:shd w:val="clear" w:color="auto" w:fill="FFFF00"/>
          </w:tcPr>
          <w:p w14:paraId="0F219BCE" w14:textId="77777777" w:rsidR="00842114" w:rsidRPr="00E87B35" w:rsidRDefault="00842114" w:rsidP="00BF36E0"/>
        </w:tc>
      </w:tr>
      <w:tr w:rsidR="00842114" w:rsidRPr="00AD76B0" w14:paraId="0E990099" w14:textId="77777777" w:rsidTr="00EA5C98">
        <w:trPr>
          <w:cantSplit/>
          <w:jc w:val="center"/>
        </w:trPr>
        <w:tc>
          <w:tcPr>
            <w:tcW w:w="358" w:type="pct"/>
          </w:tcPr>
          <w:p w14:paraId="5EFEC767" w14:textId="77777777" w:rsidR="00842114" w:rsidRPr="00AD76B0" w:rsidRDefault="00842114" w:rsidP="002D1608">
            <w:pPr>
              <w:pStyle w:val="Bezmezer"/>
              <w:numPr>
                <w:ilvl w:val="0"/>
                <w:numId w:val="51"/>
              </w:numPr>
            </w:pPr>
          </w:p>
        </w:tc>
        <w:tc>
          <w:tcPr>
            <w:tcW w:w="800" w:type="pct"/>
            <w:vMerge/>
            <w:shd w:val="clear" w:color="auto" w:fill="auto"/>
          </w:tcPr>
          <w:p w14:paraId="6F34AC02" w14:textId="77777777" w:rsidR="00842114" w:rsidRDefault="00842114" w:rsidP="001E5365"/>
        </w:tc>
        <w:tc>
          <w:tcPr>
            <w:tcW w:w="1869" w:type="pct"/>
            <w:shd w:val="clear" w:color="auto" w:fill="auto"/>
            <w:vAlign w:val="center"/>
          </w:tcPr>
          <w:p w14:paraId="1DC20F8E" w14:textId="0FA85B2E" w:rsidR="00842114" w:rsidRPr="00D06C4D" w:rsidRDefault="00842114" w:rsidP="00D06C4D">
            <w:pPr>
              <w:pStyle w:val="Odstavecseseznamem"/>
              <w:numPr>
                <w:ilvl w:val="0"/>
                <w:numId w:val="8"/>
              </w:numPr>
            </w:pPr>
            <w:r w:rsidRPr="00D06C4D">
              <w:t>Podpora tzv. „Devices onboarding“</w:t>
            </w:r>
          </w:p>
          <w:p w14:paraId="52B7B0A7" w14:textId="6B1AB988" w:rsidR="00842114" w:rsidRDefault="00842114" w:rsidP="00D06C4D">
            <w:pPr>
              <w:pStyle w:val="Odstavecseseznamem"/>
              <w:numPr>
                <w:ilvl w:val="1"/>
                <w:numId w:val="8"/>
              </w:numPr>
            </w:pPr>
            <w:r w:rsidRPr="00D06C4D">
              <w:t>Manualně a ZTP (</w:t>
            </w:r>
            <w:r>
              <w:t>Zero Touch Provisioning</w:t>
            </w:r>
            <w:r w:rsidRPr="00D06C4D">
              <w:t>)</w:t>
            </w:r>
          </w:p>
        </w:tc>
        <w:tc>
          <w:tcPr>
            <w:tcW w:w="543" w:type="pct"/>
            <w:shd w:val="clear" w:color="auto" w:fill="FFFF00"/>
          </w:tcPr>
          <w:p w14:paraId="6C00CE1B" w14:textId="77777777" w:rsidR="00842114" w:rsidRPr="00E87B35" w:rsidRDefault="00842114" w:rsidP="001E5365"/>
        </w:tc>
        <w:tc>
          <w:tcPr>
            <w:tcW w:w="1430" w:type="pct"/>
            <w:shd w:val="clear" w:color="auto" w:fill="FFFF00"/>
          </w:tcPr>
          <w:p w14:paraId="75EFE109" w14:textId="77777777" w:rsidR="00842114" w:rsidRPr="00E87B35" w:rsidRDefault="00842114" w:rsidP="001E5365"/>
        </w:tc>
      </w:tr>
      <w:tr w:rsidR="00842114" w:rsidRPr="00AD76B0" w14:paraId="2629C109" w14:textId="77777777" w:rsidTr="00EA5C98">
        <w:trPr>
          <w:cantSplit/>
          <w:jc w:val="center"/>
        </w:trPr>
        <w:tc>
          <w:tcPr>
            <w:tcW w:w="358" w:type="pct"/>
          </w:tcPr>
          <w:p w14:paraId="24E56B81" w14:textId="77777777" w:rsidR="00842114" w:rsidRPr="00AD76B0" w:rsidRDefault="00842114" w:rsidP="002D1608">
            <w:pPr>
              <w:pStyle w:val="Bezmezer"/>
              <w:numPr>
                <w:ilvl w:val="0"/>
                <w:numId w:val="51"/>
              </w:numPr>
            </w:pPr>
          </w:p>
        </w:tc>
        <w:tc>
          <w:tcPr>
            <w:tcW w:w="800" w:type="pct"/>
            <w:vMerge/>
            <w:shd w:val="clear" w:color="auto" w:fill="auto"/>
          </w:tcPr>
          <w:p w14:paraId="1059FAE6" w14:textId="77777777" w:rsidR="00842114" w:rsidRDefault="00842114" w:rsidP="001E5365"/>
        </w:tc>
        <w:tc>
          <w:tcPr>
            <w:tcW w:w="1869" w:type="pct"/>
            <w:shd w:val="clear" w:color="auto" w:fill="auto"/>
            <w:vAlign w:val="center"/>
          </w:tcPr>
          <w:p w14:paraId="6D3E4ED3" w14:textId="0203139A" w:rsidR="00842114" w:rsidRDefault="00842114" w:rsidP="00D017D5">
            <w:pPr>
              <w:pStyle w:val="Odstavecseseznamem"/>
              <w:numPr>
                <w:ilvl w:val="0"/>
                <w:numId w:val="8"/>
              </w:numPr>
            </w:pPr>
            <w:r w:rsidRPr="00D06C4D">
              <w:t>Manuálně a ZTP (</w:t>
            </w:r>
            <w:r>
              <w:t>Zero Touch Provisioning</w:t>
            </w:r>
            <w:r w:rsidRPr="00D06C4D">
              <w:t>)</w:t>
            </w:r>
          </w:p>
          <w:p w14:paraId="3062554C" w14:textId="1CEA8D60" w:rsidR="00842114" w:rsidRPr="00D017D5" w:rsidRDefault="00842114" w:rsidP="00D017D5">
            <w:pPr>
              <w:pStyle w:val="Odstavecseseznamem"/>
              <w:numPr>
                <w:ilvl w:val="1"/>
                <w:numId w:val="8"/>
              </w:numPr>
            </w:pPr>
            <w:r w:rsidRPr="00D017D5">
              <w:t>DHCP</w:t>
            </w:r>
          </w:p>
          <w:p w14:paraId="476F177B" w14:textId="77777777" w:rsidR="00842114" w:rsidRPr="00D017D5" w:rsidRDefault="00842114" w:rsidP="00D017D5">
            <w:pPr>
              <w:pStyle w:val="Odstavecseseznamem"/>
              <w:numPr>
                <w:ilvl w:val="1"/>
                <w:numId w:val="8"/>
              </w:numPr>
            </w:pPr>
            <w:r w:rsidRPr="00D017D5">
              <w:t>Device discovetry</w:t>
            </w:r>
          </w:p>
          <w:p w14:paraId="0BE49F7B" w14:textId="77777777" w:rsidR="00842114" w:rsidRPr="00D017D5" w:rsidRDefault="00842114" w:rsidP="00D017D5">
            <w:pPr>
              <w:pStyle w:val="Odstavecseseznamem"/>
              <w:numPr>
                <w:ilvl w:val="1"/>
                <w:numId w:val="8"/>
              </w:numPr>
            </w:pPr>
            <w:r w:rsidRPr="00D017D5">
              <w:t>Admin root password</w:t>
            </w:r>
          </w:p>
          <w:p w14:paraId="5CC6E455" w14:textId="77777777" w:rsidR="00842114" w:rsidRPr="00D017D5" w:rsidRDefault="00842114" w:rsidP="00D017D5">
            <w:pPr>
              <w:pStyle w:val="Odstavecseseznamem"/>
              <w:numPr>
                <w:ilvl w:val="1"/>
                <w:numId w:val="8"/>
              </w:numPr>
            </w:pPr>
            <w:r w:rsidRPr="00D017D5">
              <w:t>Upgrade OS</w:t>
            </w:r>
          </w:p>
          <w:p w14:paraId="66FB0485" w14:textId="5B914DCF" w:rsidR="00842114" w:rsidRDefault="00842114" w:rsidP="00D017D5">
            <w:pPr>
              <w:pStyle w:val="Odstavecseseznamem"/>
              <w:numPr>
                <w:ilvl w:val="1"/>
                <w:numId w:val="8"/>
              </w:numPr>
            </w:pPr>
            <w:r w:rsidRPr="00D017D5">
              <w:t>Device Connectivity</w:t>
            </w:r>
            <w:r>
              <w:rPr>
                <w:rFonts w:cstheme="minorHAnsi"/>
                <w:noProof/>
                <w:sz w:val="16"/>
                <w:szCs w:val="16"/>
              </w:rPr>
              <w:t xml:space="preserve"> </w:t>
            </w:r>
          </w:p>
        </w:tc>
        <w:tc>
          <w:tcPr>
            <w:tcW w:w="543" w:type="pct"/>
            <w:shd w:val="clear" w:color="auto" w:fill="FFFF00"/>
          </w:tcPr>
          <w:p w14:paraId="46E960A5" w14:textId="77777777" w:rsidR="00842114" w:rsidRPr="00E87B35" w:rsidRDefault="00842114" w:rsidP="001E5365"/>
        </w:tc>
        <w:tc>
          <w:tcPr>
            <w:tcW w:w="1430" w:type="pct"/>
            <w:shd w:val="clear" w:color="auto" w:fill="FFFF00"/>
          </w:tcPr>
          <w:p w14:paraId="022D7D3A" w14:textId="77777777" w:rsidR="00842114" w:rsidRPr="00E87B35" w:rsidRDefault="00842114" w:rsidP="001E5365"/>
        </w:tc>
      </w:tr>
      <w:tr w:rsidR="00842114" w:rsidRPr="00AD76B0" w14:paraId="1978A44C" w14:textId="77777777" w:rsidTr="00EA5C98">
        <w:trPr>
          <w:cantSplit/>
          <w:jc w:val="center"/>
        </w:trPr>
        <w:tc>
          <w:tcPr>
            <w:tcW w:w="358" w:type="pct"/>
          </w:tcPr>
          <w:p w14:paraId="1FE3EFD4" w14:textId="77777777" w:rsidR="00842114" w:rsidRPr="00AD76B0" w:rsidRDefault="00842114" w:rsidP="002D1608">
            <w:pPr>
              <w:pStyle w:val="Bezmezer"/>
              <w:numPr>
                <w:ilvl w:val="0"/>
                <w:numId w:val="51"/>
              </w:numPr>
            </w:pPr>
          </w:p>
        </w:tc>
        <w:tc>
          <w:tcPr>
            <w:tcW w:w="800" w:type="pct"/>
            <w:vMerge/>
            <w:shd w:val="clear" w:color="auto" w:fill="auto"/>
          </w:tcPr>
          <w:p w14:paraId="06746C8A" w14:textId="77777777" w:rsidR="00842114" w:rsidRDefault="00842114" w:rsidP="00A762EC"/>
        </w:tc>
        <w:tc>
          <w:tcPr>
            <w:tcW w:w="1869" w:type="pct"/>
            <w:shd w:val="clear" w:color="auto" w:fill="auto"/>
            <w:vAlign w:val="center"/>
          </w:tcPr>
          <w:p w14:paraId="3B74996A" w14:textId="230A2DDE" w:rsidR="00842114" w:rsidRDefault="00842114" w:rsidP="00A762EC">
            <w:pPr>
              <w:pStyle w:val="Odstavecseseznamem"/>
              <w:numPr>
                <w:ilvl w:val="0"/>
                <w:numId w:val="8"/>
              </w:numPr>
            </w:pPr>
            <w:r w:rsidRPr="00A762EC">
              <w:t>Podpora Fabric Expansion – Links, Leaves, Racks</w:t>
            </w:r>
          </w:p>
        </w:tc>
        <w:tc>
          <w:tcPr>
            <w:tcW w:w="543" w:type="pct"/>
            <w:shd w:val="clear" w:color="auto" w:fill="FFFF00"/>
          </w:tcPr>
          <w:p w14:paraId="032E4297" w14:textId="77777777" w:rsidR="00842114" w:rsidRPr="00E87B35" w:rsidRDefault="00842114" w:rsidP="00A762EC"/>
        </w:tc>
        <w:tc>
          <w:tcPr>
            <w:tcW w:w="1430" w:type="pct"/>
            <w:shd w:val="clear" w:color="auto" w:fill="FFFF00"/>
          </w:tcPr>
          <w:p w14:paraId="20BD4E7C" w14:textId="77777777" w:rsidR="00842114" w:rsidRPr="00E87B35" w:rsidRDefault="00842114" w:rsidP="00A762EC"/>
        </w:tc>
      </w:tr>
      <w:tr w:rsidR="00842114" w:rsidRPr="00AD76B0" w14:paraId="5D65DEA5" w14:textId="77777777" w:rsidTr="00EA5C98">
        <w:trPr>
          <w:cantSplit/>
          <w:jc w:val="center"/>
        </w:trPr>
        <w:tc>
          <w:tcPr>
            <w:tcW w:w="358" w:type="pct"/>
          </w:tcPr>
          <w:p w14:paraId="05903BBE" w14:textId="77777777" w:rsidR="00842114" w:rsidRPr="00AD76B0" w:rsidRDefault="00842114" w:rsidP="002D1608">
            <w:pPr>
              <w:pStyle w:val="Bezmezer"/>
              <w:numPr>
                <w:ilvl w:val="0"/>
                <w:numId w:val="51"/>
              </w:numPr>
            </w:pPr>
          </w:p>
        </w:tc>
        <w:tc>
          <w:tcPr>
            <w:tcW w:w="800" w:type="pct"/>
            <w:vMerge/>
            <w:shd w:val="clear" w:color="auto" w:fill="auto"/>
          </w:tcPr>
          <w:p w14:paraId="0950944F" w14:textId="77777777" w:rsidR="00842114" w:rsidRDefault="00842114" w:rsidP="00A762EC"/>
        </w:tc>
        <w:tc>
          <w:tcPr>
            <w:tcW w:w="1869" w:type="pct"/>
            <w:shd w:val="clear" w:color="auto" w:fill="auto"/>
            <w:vAlign w:val="center"/>
          </w:tcPr>
          <w:p w14:paraId="73565B96" w14:textId="588E5AF0" w:rsidR="00842114" w:rsidRDefault="00842114" w:rsidP="00A762EC">
            <w:pPr>
              <w:pStyle w:val="Odstavecseseznamem"/>
              <w:numPr>
                <w:ilvl w:val="0"/>
                <w:numId w:val="8"/>
              </w:numPr>
            </w:pPr>
            <w:r w:rsidRPr="00A762EC">
              <w:t>Podpora Adding New Servers – Single/Dual homed</w:t>
            </w:r>
          </w:p>
        </w:tc>
        <w:tc>
          <w:tcPr>
            <w:tcW w:w="543" w:type="pct"/>
            <w:shd w:val="clear" w:color="auto" w:fill="FFFF00"/>
          </w:tcPr>
          <w:p w14:paraId="53046EDF" w14:textId="77777777" w:rsidR="00842114" w:rsidRPr="00E87B35" w:rsidRDefault="00842114" w:rsidP="00A762EC"/>
        </w:tc>
        <w:tc>
          <w:tcPr>
            <w:tcW w:w="1430" w:type="pct"/>
            <w:shd w:val="clear" w:color="auto" w:fill="FFFF00"/>
          </w:tcPr>
          <w:p w14:paraId="6C1E31B5" w14:textId="77777777" w:rsidR="00842114" w:rsidRPr="00E87B35" w:rsidRDefault="00842114" w:rsidP="00A762EC"/>
        </w:tc>
      </w:tr>
      <w:tr w:rsidR="00842114" w:rsidRPr="00AD76B0" w14:paraId="418AA3D0" w14:textId="77777777" w:rsidTr="00EA5C98">
        <w:trPr>
          <w:cantSplit/>
          <w:jc w:val="center"/>
        </w:trPr>
        <w:tc>
          <w:tcPr>
            <w:tcW w:w="358" w:type="pct"/>
          </w:tcPr>
          <w:p w14:paraId="1E1BDEAD" w14:textId="77777777" w:rsidR="00842114" w:rsidRPr="00AD76B0" w:rsidRDefault="00842114" w:rsidP="002D1608">
            <w:pPr>
              <w:pStyle w:val="Bezmezer"/>
              <w:numPr>
                <w:ilvl w:val="0"/>
                <w:numId w:val="51"/>
              </w:numPr>
            </w:pPr>
          </w:p>
        </w:tc>
        <w:tc>
          <w:tcPr>
            <w:tcW w:w="800" w:type="pct"/>
            <w:vMerge/>
            <w:shd w:val="clear" w:color="auto" w:fill="auto"/>
          </w:tcPr>
          <w:p w14:paraId="2E3A4B45" w14:textId="77777777" w:rsidR="00842114" w:rsidRDefault="00842114" w:rsidP="00A762EC"/>
        </w:tc>
        <w:tc>
          <w:tcPr>
            <w:tcW w:w="1869" w:type="pct"/>
            <w:shd w:val="clear" w:color="auto" w:fill="auto"/>
            <w:vAlign w:val="center"/>
          </w:tcPr>
          <w:p w14:paraId="0D66674B" w14:textId="6843995A" w:rsidR="00842114" w:rsidRDefault="00842114" w:rsidP="00A762EC">
            <w:pPr>
              <w:pStyle w:val="Odstavecseseznamem"/>
              <w:numPr>
                <w:ilvl w:val="0"/>
                <w:numId w:val="8"/>
              </w:numPr>
            </w:pPr>
            <w:r w:rsidRPr="00A762EC">
              <w:t>Podpora změny typu a speed UNI linek</w:t>
            </w:r>
          </w:p>
        </w:tc>
        <w:tc>
          <w:tcPr>
            <w:tcW w:w="543" w:type="pct"/>
            <w:shd w:val="clear" w:color="auto" w:fill="FFFF00"/>
          </w:tcPr>
          <w:p w14:paraId="2C9557D4" w14:textId="77777777" w:rsidR="00842114" w:rsidRPr="00E87B35" w:rsidRDefault="00842114" w:rsidP="00A762EC"/>
        </w:tc>
        <w:tc>
          <w:tcPr>
            <w:tcW w:w="1430" w:type="pct"/>
            <w:shd w:val="clear" w:color="auto" w:fill="FFFF00"/>
          </w:tcPr>
          <w:p w14:paraId="7857209A" w14:textId="77777777" w:rsidR="00842114" w:rsidRPr="00E87B35" w:rsidRDefault="00842114" w:rsidP="00A762EC"/>
        </w:tc>
      </w:tr>
      <w:tr w:rsidR="00842114" w:rsidRPr="00AD76B0" w14:paraId="6D711B6B" w14:textId="77777777" w:rsidTr="00EA5C98">
        <w:trPr>
          <w:cantSplit/>
          <w:jc w:val="center"/>
        </w:trPr>
        <w:tc>
          <w:tcPr>
            <w:tcW w:w="358" w:type="pct"/>
          </w:tcPr>
          <w:p w14:paraId="0B7C8B3C" w14:textId="77777777" w:rsidR="00842114" w:rsidRPr="00AD76B0" w:rsidRDefault="00842114" w:rsidP="002D1608">
            <w:pPr>
              <w:pStyle w:val="Bezmezer"/>
              <w:numPr>
                <w:ilvl w:val="0"/>
                <w:numId w:val="51"/>
              </w:numPr>
            </w:pPr>
          </w:p>
        </w:tc>
        <w:tc>
          <w:tcPr>
            <w:tcW w:w="800" w:type="pct"/>
            <w:vMerge/>
            <w:shd w:val="clear" w:color="auto" w:fill="auto"/>
          </w:tcPr>
          <w:p w14:paraId="43F63D63" w14:textId="77777777" w:rsidR="00842114" w:rsidRDefault="00842114" w:rsidP="00A762EC"/>
        </w:tc>
        <w:tc>
          <w:tcPr>
            <w:tcW w:w="1869" w:type="pct"/>
            <w:shd w:val="clear" w:color="auto" w:fill="auto"/>
            <w:vAlign w:val="center"/>
          </w:tcPr>
          <w:p w14:paraId="589DC878" w14:textId="3484B75E" w:rsidR="00842114" w:rsidRDefault="00842114" w:rsidP="00A762EC">
            <w:pPr>
              <w:pStyle w:val="Odstavecseseznamem"/>
              <w:numPr>
                <w:ilvl w:val="0"/>
                <w:numId w:val="8"/>
              </w:numPr>
            </w:pPr>
            <w:r w:rsidRPr="00A762EC">
              <w:t>Podpora provisioning a management L2/L3 virtu</w:t>
            </w:r>
            <w:r>
              <w:t xml:space="preserve">álních sítí </w:t>
            </w:r>
          </w:p>
        </w:tc>
        <w:tc>
          <w:tcPr>
            <w:tcW w:w="543" w:type="pct"/>
            <w:shd w:val="clear" w:color="auto" w:fill="FFFF00"/>
          </w:tcPr>
          <w:p w14:paraId="382084B4" w14:textId="77777777" w:rsidR="00842114" w:rsidRPr="00E87B35" w:rsidRDefault="00842114" w:rsidP="00A762EC"/>
        </w:tc>
        <w:tc>
          <w:tcPr>
            <w:tcW w:w="1430" w:type="pct"/>
            <w:shd w:val="clear" w:color="auto" w:fill="FFFF00"/>
          </w:tcPr>
          <w:p w14:paraId="528FB073" w14:textId="77777777" w:rsidR="00842114" w:rsidRPr="00E87B35" w:rsidRDefault="00842114" w:rsidP="00A762EC"/>
        </w:tc>
      </w:tr>
      <w:tr w:rsidR="00842114" w:rsidRPr="00AD76B0" w14:paraId="55F4C462" w14:textId="77777777" w:rsidTr="00EA5C98">
        <w:trPr>
          <w:cantSplit/>
          <w:jc w:val="center"/>
        </w:trPr>
        <w:tc>
          <w:tcPr>
            <w:tcW w:w="358" w:type="pct"/>
          </w:tcPr>
          <w:p w14:paraId="107282B7" w14:textId="77777777" w:rsidR="00842114" w:rsidRPr="00AD76B0" w:rsidRDefault="00842114" w:rsidP="002D1608">
            <w:pPr>
              <w:pStyle w:val="Bezmezer"/>
              <w:numPr>
                <w:ilvl w:val="0"/>
                <w:numId w:val="51"/>
              </w:numPr>
            </w:pPr>
          </w:p>
        </w:tc>
        <w:tc>
          <w:tcPr>
            <w:tcW w:w="800" w:type="pct"/>
            <w:vMerge/>
            <w:shd w:val="clear" w:color="auto" w:fill="auto"/>
          </w:tcPr>
          <w:p w14:paraId="140D57DC" w14:textId="77777777" w:rsidR="00842114" w:rsidRDefault="00842114" w:rsidP="00A762EC"/>
        </w:tc>
        <w:tc>
          <w:tcPr>
            <w:tcW w:w="1869" w:type="pct"/>
            <w:shd w:val="clear" w:color="auto" w:fill="auto"/>
            <w:vAlign w:val="center"/>
          </w:tcPr>
          <w:p w14:paraId="5EF0614C" w14:textId="34689B51" w:rsidR="00842114" w:rsidRDefault="00842114" w:rsidP="00A762EC">
            <w:pPr>
              <w:pStyle w:val="Odstavecseseznamem"/>
              <w:numPr>
                <w:ilvl w:val="0"/>
                <w:numId w:val="8"/>
              </w:numPr>
            </w:pPr>
            <w:r w:rsidRPr="00A762EC">
              <w:t xml:space="preserve">Podpora DC </w:t>
            </w:r>
            <w:r>
              <w:t>F</w:t>
            </w:r>
            <w:r w:rsidRPr="00A762EC">
              <w:t>abric rollback</w:t>
            </w:r>
          </w:p>
        </w:tc>
        <w:tc>
          <w:tcPr>
            <w:tcW w:w="543" w:type="pct"/>
            <w:shd w:val="clear" w:color="auto" w:fill="FFFF00"/>
          </w:tcPr>
          <w:p w14:paraId="46D17A4C" w14:textId="77777777" w:rsidR="00842114" w:rsidRPr="00E87B35" w:rsidRDefault="00842114" w:rsidP="00A762EC"/>
        </w:tc>
        <w:tc>
          <w:tcPr>
            <w:tcW w:w="1430" w:type="pct"/>
            <w:shd w:val="clear" w:color="auto" w:fill="FFFF00"/>
          </w:tcPr>
          <w:p w14:paraId="6D4D9FB5" w14:textId="77777777" w:rsidR="00842114" w:rsidRPr="00E87B35" w:rsidRDefault="00842114" w:rsidP="00A762EC"/>
        </w:tc>
      </w:tr>
      <w:tr w:rsidR="00842114" w:rsidRPr="00AD76B0" w14:paraId="267B87E8" w14:textId="77777777" w:rsidTr="00EA5C98">
        <w:trPr>
          <w:cantSplit/>
          <w:jc w:val="center"/>
        </w:trPr>
        <w:tc>
          <w:tcPr>
            <w:tcW w:w="358" w:type="pct"/>
          </w:tcPr>
          <w:p w14:paraId="56493741" w14:textId="77777777" w:rsidR="00842114" w:rsidRPr="00AD76B0" w:rsidRDefault="00842114" w:rsidP="002D1608">
            <w:pPr>
              <w:pStyle w:val="Bezmezer"/>
              <w:numPr>
                <w:ilvl w:val="0"/>
                <w:numId w:val="51"/>
              </w:numPr>
            </w:pPr>
          </w:p>
        </w:tc>
        <w:tc>
          <w:tcPr>
            <w:tcW w:w="800" w:type="pct"/>
            <w:vMerge/>
            <w:shd w:val="clear" w:color="auto" w:fill="auto"/>
          </w:tcPr>
          <w:p w14:paraId="51D99D51" w14:textId="77777777" w:rsidR="00842114" w:rsidRDefault="00842114" w:rsidP="00A762EC"/>
        </w:tc>
        <w:tc>
          <w:tcPr>
            <w:tcW w:w="1869" w:type="pct"/>
            <w:shd w:val="clear" w:color="auto" w:fill="auto"/>
            <w:vAlign w:val="center"/>
          </w:tcPr>
          <w:p w14:paraId="24750B10" w14:textId="74F4A072" w:rsidR="00842114" w:rsidRDefault="00842114" w:rsidP="00A762EC">
            <w:pPr>
              <w:pStyle w:val="Odstavecseseznamem"/>
              <w:numPr>
                <w:ilvl w:val="0"/>
                <w:numId w:val="8"/>
              </w:numPr>
            </w:pPr>
            <w:r w:rsidRPr="00A762EC">
              <w:t xml:space="preserve">Device maintanance, upgrade </w:t>
            </w:r>
          </w:p>
        </w:tc>
        <w:tc>
          <w:tcPr>
            <w:tcW w:w="543" w:type="pct"/>
            <w:shd w:val="clear" w:color="auto" w:fill="FFFF00"/>
          </w:tcPr>
          <w:p w14:paraId="39362819" w14:textId="77777777" w:rsidR="00842114" w:rsidRPr="00E87B35" w:rsidRDefault="00842114" w:rsidP="00A762EC"/>
        </w:tc>
        <w:tc>
          <w:tcPr>
            <w:tcW w:w="1430" w:type="pct"/>
            <w:shd w:val="clear" w:color="auto" w:fill="FFFF00"/>
          </w:tcPr>
          <w:p w14:paraId="6DAD2544" w14:textId="77777777" w:rsidR="00842114" w:rsidRPr="00E87B35" w:rsidRDefault="00842114" w:rsidP="00A762EC"/>
        </w:tc>
      </w:tr>
      <w:tr w:rsidR="00842114" w:rsidRPr="00AD76B0" w14:paraId="2BA90A73" w14:textId="77777777" w:rsidTr="00EA5C98">
        <w:trPr>
          <w:cantSplit/>
          <w:jc w:val="center"/>
        </w:trPr>
        <w:tc>
          <w:tcPr>
            <w:tcW w:w="358" w:type="pct"/>
          </w:tcPr>
          <w:p w14:paraId="72BA38FD" w14:textId="77777777" w:rsidR="00842114" w:rsidRPr="00AD76B0" w:rsidRDefault="00842114" w:rsidP="002D1608">
            <w:pPr>
              <w:pStyle w:val="Bezmezer"/>
              <w:numPr>
                <w:ilvl w:val="0"/>
                <w:numId w:val="51"/>
              </w:numPr>
            </w:pPr>
          </w:p>
        </w:tc>
        <w:tc>
          <w:tcPr>
            <w:tcW w:w="800" w:type="pct"/>
            <w:vMerge/>
            <w:shd w:val="clear" w:color="auto" w:fill="auto"/>
          </w:tcPr>
          <w:p w14:paraId="6D2938F8" w14:textId="77777777" w:rsidR="00842114" w:rsidRDefault="00842114" w:rsidP="00A762EC"/>
        </w:tc>
        <w:tc>
          <w:tcPr>
            <w:tcW w:w="1869" w:type="pct"/>
            <w:shd w:val="clear" w:color="auto" w:fill="auto"/>
            <w:vAlign w:val="center"/>
          </w:tcPr>
          <w:p w14:paraId="617B740F" w14:textId="6010A483" w:rsidR="00842114" w:rsidRDefault="00842114" w:rsidP="00A762EC">
            <w:pPr>
              <w:pStyle w:val="Odstavecseseznamem"/>
              <w:numPr>
                <w:ilvl w:val="0"/>
                <w:numId w:val="8"/>
              </w:numPr>
            </w:pPr>
            <w:r w:rsidRPr="00A762EC">
              <w:t xml:space="preserve">Conectivity templates – </w:t>
            </w:r>
            <w:r>
              <w:t>M</w:t>
            </w:r>
            <w:r w:rsidRPr="00A762EC">
              <w:t>ass</w:t>
            </w:r>
            <w:r>
              <w:t>-</w:t>
            </w:r>
            <w:r w:rsidRPr="00A762EC">
              <w:t>provisioning</w:t>
            </w:r>
          </w:p>
        </w:tc>
        <w:tc>
          <w:tcPr>
            <w:tcW w:w="543" w:type="pct"/>
            <w:shd w:val="clear" w:color="auto" w:fill="FFFF00"/>
          </w:tcPr>
          <w:p w14:paraId="582047ED" w14:textId="77777777" w:rsidR="00842114" w:rsidRPr="00E87B35" w:rsidRDefault="00842114" w:rsidP="00A762EC"/>
        </w:tc>
        <w:tc>
          <w:tcPr>
            <w:tcW w:w="1430" w:type="pct"/>
            <w:shd w:val="clear" w:color="auto" w:fill="FFFF00"/>
          </w:tcPr>
          <w:p w14:paraId="69743F30" w14:textId="77777777" w:rsidR="00842114" w:rsidRPr="00E87B35" w:rsidRDefault="00842114" w:rsidP="00A762EC"/>
        </w:tc>
      </w:tr>
      <w:tr w:rsidR="00842114" w:rsidRPr="00AD76B0" w14:paraId="526659C9" w14:textId="77777777" w:rsidTr="00E42BA6">
        <w:trPr>
          <w:cantSplit/>
          <w:trHeight w:val="2522"/>
          <w:jc w:val="center"/>
        </w:trPr>
        <w:tc>
          <w:tcPr>
            <w:tcW w:w="358" w:type="pct"/>
          </w:tcPr>
          <w:p w14:paraId="41BFF456" w14:textId="77777777" w:rsidR="00842114" w:rsidRPr="00AD76B0" w:rsidRDefault="00842114" w:rsidP="002D1608">
            <w:pPr>
              <w:pStyle w:val="Bezmezer"/>
              <w:numPr>
                <w:ilvl w:val="0"/>
                <w:numId w:val="51"/>
              </w:numPr>
            </w:pPr>
          </w:p>
        </w:tc>
        <w:tc>
          <w:tcPr>
            <w:tcW w:w="800" w:type="pct"/>
            <w:vMerge/>
            <w:shd w:val="clear" w:color="auto" w:fill="auto"/>
          </w:tcPr>
          <w:p w14:paraId="7C0D6832" w14:textId="77777777" w:rsidR="00842114" w:rsidRDefault="00842114" w:rsidP="00A762EC"/>
        </w:tc>
        <w:tc>
          <w:tcPr>
            <w:tcW w:w="1869" w:type="pct"/>
            <w:shd w:val="clear" w:color="auto" w:fill="auto"/>
            <w:vAlign w:val="center"/>
          </w:tcPr>
          <w:p w14:paraId="71FA9233" w14:textId="5BFD3238" w:rsidR="00842114" w:rsidRDefault="00842114" w:rsidP="00811A27">
            <w:pPr>
              <w:pStyle w:val="Odstavecseseznamem"/>
              <w:numPr>
                <w:ilvl w:val="0"/>
                <w:numId w:val="8"/>
              </w:numPr>
            </w:pPr>
            <w:r>
              <w:t>Dostupnost Dashbordu v GUI s náhledem stavů min.:</w:t>
            </w:r>
          </w:p>
          <w:p w14:paraId="6F9EB3A2" w14:textId="638559EB" w:rsidR="00842114" w:rsidRPr="00C841C8" w:rsidRDefault="00842114" w:rsidP="00AC1DA8">
            <w:pPr>
              <w:pStyle w:val="Odstavecseseznamem"/>
              <w:numPr>
                <w:ilvl w:val="1"/>
                <w:numId w:val="8"/>
              </w:numPr>
            </w:pPr>
            <w:r w:rsidRPr="00AC1DA8">
              <w:t>Fabric/Rack/Link</w:t>
            </w:r>
            <w:r>
              <w:t>y</w:t>
            </w:r>
          </w:p>
          <w:p w14:paraId="71379795" w14:textId="1BE61E95" w:rsidR="00842114" w:rsidRPr="007E614F" w:rsidRDefault="00842114" w:rsidP="00AC1DA8">
            <w:pPr>
              <w:pStyle w:val="Odstavecseseznamem"/>
              <w:numPr>
                <w:ilvl w:val="1"/>
                <w:numId w:val="8"/>
              </w:numPr>
            </w:pPr>
            <w:r w:rsidRPr="00AC1DA8">
              <w:t>Topolog</w:t>
            </w:r>
            <w:r>
              <w:t>ie</w:t>
            </w:r>
            <w:r w:rsidRPr="00AC1DA8">
              <w:t>/Heatmap</w:t>
            </w:r>
            <w:r>
              <w:t>y</w:t>
            </w:r>
          </w:p>
          <w:p w14:paraId="054C0A43" w14:textId="76639F66" w:rsidR="00842114" w:rsidRDefault="00842114" w:rsidP="00811A27">
            <w:pPr>
              <w:pStyle w:val="Odstavecseseznamem"/>
              <w:numPr>
                <w:ilvl w:val="1"/>
                <w:numId w:val="8"/>
              </w:numPr>
            </w:pPr>
            <w:r>
              <w:t xml:space="preserve">Stav služeb </w:t>
            </w:r>
            <w:r w:rsidRPr="00AC1DA8">
              <w:t xml:space="preserve">L2/L3 </w:t>
            </w:r>
          </w:p>
          <w:p w14:paraId="4C5085E4" w14:textId="52695D0C" w:rsidR="00842114" w:rsidRPr="007E614F" w:rsidRDefault="00842114" w:rsidP="00811A27">
            <w:pPr>
              <w:pStyle w:val="Odstavecseseznamem"/>
              <w:numPr>
                <w:ilvl w:val="1"/>
                <w:numId w:val="8"/>
              </w:numPr>
            </w:pPr>
            <w:r>
              <w:t xml:space="preserve">Status sítě/síťových elementů </w:t>
            </w:r>
          </w:p>
          <w:p w14:paraId="0D857115" w14:textId="0BB3C35B" w:rsidR="00842114" w:rsidRPr="00AC1DA8" w:rsidRDefault="00842114" w:rsidP="00811A27">
            <w:pPr>
              <w:pStyle w:val="Odstavecseseznamem"/>
              <w:numPr>
                <w:ilvl w:val="1"/>
                <w:numId w:val="8"/>
              </w:numPr>
            </w:pPr>
            <w:r>
              <w:t xml:space="preserve">Detekce anomálií </w:t>
            </w:r>
          </w:p>
          <w:p w14:paraId="29634804" w14:textId="5F1EE3F1" w:rsidR="00842114" w:rsidRDefault="00842114" w:rsidP="00811A27">
            <w:pPr>
              <w:pStyle w:val="Odstavecseseznamem"/>
              <w:numPr>
                <w:ilvl w:val="1"/>
                <w:numId w:val="8"/>
              </w:numPr>
            </w:pPr>
            <w:r w:rsidRPr="00AC1DA8">
              <w:t>Intent Based Analytics (IBA)</w:t>
            </w:r>
          </w:p>
        </w:tc>
        <w:tc>
          <w:tcPr>
            <w:tcW w:w="543" w:type="pct"/>
            <w:shd w:val="clear" w:color="auto" w:fill="FFFF00"/>
          </w:tcPr>
          <w:p w14:paraId="60CE930C" w14:textId="77777777" w:rsidR="00842114" w:rsidRPr="00E87B35" w:rsidRDefault="00842114" w:rsidP="00A762EC"/>
        </w:tc>
        <w:tc>
          <w:tcPr>
            <w:tcW w:w="1430" w:type="pct"/>
            <w:shd w:val="clear" w:color="auto" w:fill="FFFF00"/>
          </w:tcPr>
          <w:p w14:paraId="6FEC2C24" w14:textId="77777777" w:rsidR="00842114" w:rsidRPr="00E87B35" w:rsidRDefault="00842114" w:rsidP="006D0952">
            <w:pPr>
              <w:keepNext/>
            </w:pPr>
          </w:p>
        </w:tc>
      </w:tr>
      <w:tr w:rsidR="00E42BA6" w:rsidRPr="00AD76B0" w14:paraId="31C8254A" w14:textId="77777777" w:rsidTr="00E42BA6">
        <w:trPr>
          <w:cantSplit/>
          <w:trHeight w:val="286"/>
          <w:jc w:val="center"/>
        </w:trPr>
        <w:tc>
          <w:tcPr>
            <w:tcW w:w="358" w:type="pct"/>
            <w:vMerge w:val="restart"/>
          </w:tcPr>
          <w:p w14:paraId="54B106D8" w14:textId="77777777" w:rsidR="00E42BA6" w:rsidRPr="00AD76B0" w:rsidRDefault="00E42BA6" w:rsidP="002D1608">
            <w:pPr>
              <w:pStyle w:val="Bezmezer"/>
              <w:numPr>
                <w:ilvl w:val="0"/>
                <w:numId w:val="51"/>
              </w:numPr>
            </w:pPr>
          </w:p>
        </w:tc>
        <w:tc>
          <w:tcPr>
            <w:tcW w:w="800" w:type="pct"/>
            <w:vMerge w:val="restart"/>
            <w:shd w:val="clear" w:color="auto" w:fill="auto"/>
          </w:tcPr>
          <w:p w14:paraId="2660796B" w14:textId="1787BE5A" w:rsidR="00E42BA6" w:rsidRDefault="00E42BA6" w:rsidP="0059745D">
            <w:r>
              <w:t>Záruka</w:t>
            </w:r>
          </w:p>
        </w:tc>
        <w:tc>
          <w:tcPr>
            <w:tcW w:w="1869" w:type="pct"/>
            <w:shd w:val="clear" w:color="auto" w:fill="auto"/>
          </w:tcPr>
          <w:p w14:paraId="5E1EB564" w14:textId="4F4C78F9" w:rsidR="00E42BA6" w:rsidRPr="00E42BA6" w:rsidRDefault="00E42BA6" w:rsidP="00E42BA6">
            <w:pPr>
              <w:pStyle w:val="Odstavecseseznamem"/>
              <w:numPr>
                <w:ilvl w:val="0"/>
                <w:numId w:val="5"/>
              </w:numPr>
              <w:rPr>
                <w:rFonts w:ascii="Calibri" w:hAnsi="Calibri" w:cs="Calibri"/>
              </w:rPr>
            </w:pPr>
            <w:r w:rsidRPr="00D25F17">
              <w:rPr>
                <w:rFonts w:ascii="Calibri" w:hAnsi="Calibri" w:cs="Calibri"/>
              </w:rPr>
              <w:t>Podpora řešení a aktualizace po dobu 6 let</w:t>
            </w:r>
          </w:p>
        </w:tc>
        <w:tc>
          <w:tcPr>
            <w:tcW w:w="543" w:type="pct"/>
            <w:shd w:val="clear" w:color="auto" w:fill="FFFF00"/>
          </w:tcPr>
          <w:p w14:paraId="5B21AE05" w14:textId="77777777" w:rsidR="00E42BA6" w:rsidRPr="00E87B35" w:rsidRDefault="00E42BA6" w:rsidP="0059745D"/>
        </w:tc>
        <w:tc>
          <w:tcPr>
            <w:tcW w:w="1430" w:type="pct"/>
            <w:shd w:val="clear" w:color="auto" w:fill="FFFF00"/>
          </w:tcPr>
          <w:p w14:paraId="361DD6D9" w14:textId="77777777" w:rsidR="00E42BA6" w:rsidRPr="00E87B35" w:rsidRDefault="00E42BA6" w:rsidP="0059745D">
            <w:pPr>
              <w:keepNext/>
            </w:pPr>
          </w:p>
        </w:tc>
      </w:tr>
      <w:tr w:rsidR="00E42BA6" w:rsidRPr="00AD76B0" w14:paraId="00C92A2B" w14:textId="77777777" w:rsidTr="00E42BA6">
        <w:trPr>
          <w:cantSplit/>
          <w:trHeight w:val="56"/>
          <w:jc w:val="center"/>
        </w:trPr>
        <w:tc>
          <w:tcPr>
            <w:tcW w:w="358" w:type="pct"/>
            <w:vMerge/>
          </w:tcPr>
          <w:p w14:paraId="5C30E7A0" w14:textId="77777777" w:rsidR="00E42BA6" w:rsidRPr="00AD76B0" w:rsidRDefault="00E42BA6" w:rsidP="002D1608">
            <w:pPr>
              <w:pStyle w:val="Bezmezer"/>
              <w:numPr>
                <w:ilvl w:val="0"/>
                <w:numId w:val="51"/>
              </w:numPr>
            </w:pPr>
          </w:p>
        </w:tc>
        <w:tc>
          <w:tcPr>
            <w:tcW w:w="800" w:type="pct"/>
            <w:vMerge/>
            <w:shd w:val="clear" w:color="auto" w:fill="auto"/>
          </w:tcPr>
          <w:p w14:paraId="5B32C914" w14:textId="77777777" w:rsidR="00E42BA6" w:rsidRDefault="00E42BA6" w:rsidP="0059745D"/>
        </w:tc>
        <w:tc>
          <w:tcPr>
            <w:tcW w:w="1869" w:type="pct"/>
            <w:shd w:val="clear" w:color="auto" w:fill="auto"/>
          </w:tcPr>
          <w:p w14:paraId="4658E9F1" w14:textId="065116B3" w:rsidR="00E42BA6" w:rsidRPr="00E42BA6" w:rsidRDefault="00E42BA6" w:rsidP="00E42BA6">
            <w:pPr>
              <w:pStyle w:val="Odstavecseseznamem"/>
              <w:numPr>
                <w:ilvl w:val="0"/>
                <w:numId w:val="5"/>
              </w:numPr>
              <w:rPr>
                <w:rFonts w:ascii="Calibri" w:hAnsi="Calibri" w:cs="Calibri"/>
              </w:rPr>
            </w:pPr>
            <w:r w:rsidRPr="00D25F17">
              <w:rPr>
                <w:rFonts w:ascii="Calibri" w:hAnsi="Calibri" w:cs="Calibri"/>
              </w:rPr>
              <w:t>Komunikace výhradně v českém jazyce</w:t>
            </w:r>
          </w:p>
        </w:tc>
        <w:tc>
          <w:tcPr>
            <w:tcW w:w="543" w:type="pct"/>
            <w:shd w:val="clear" w:color="auto" w:fill="FFFF00"/>
          </w:tcPr>
          <w:p w14:paraId="5C13AF0C" w14:textId="77777777" w:rsidR="00E42BA6" w:rsidRPr="00E87B35" w:rsidRDefault="00E42BA6" w:rsidP="0059745D"/>
        </w:tc>
        <w:tc>
          <w:tcPr>
            <w:tcW w:w="1430" w:type="pct"/>
            <w:shd w:val="clear" w:color="auto" w:fill="FFFF00"/>
          </w:tcPr>
          <w:p w14:paraId="7A2F39CB" w14:textId="77777777" w:rsidR="00E42BA6" w:rsidRPr="00E87B35" w:rsidRDefault="00E42BA6" w:rsidP="0059745D">
            <w:pPr>
              <w:keepNext/>
            </w:pPr>
          </w:p>
        </w:tc>
      </w:tr>
      <w:tr w:rsidR="00E42BA6" w:rsidRPr="00AD76B0" w14:paraId="4A6CE444" w14:textId="77777777" w:rsidTr="00E42BA6">
        <w:trPr>
          <w:cantSplit/>
          <w:trHeight w:val="127"/>
          <w:jc w:val="center"/>
        </w:trPr>
        <w:tc>
          <w:tcPr>
            <w:tcW w:w="358" w:type="pct"/>
            <w:vMerge/>
          </w:tcPr>
          <w:p w14:paraId="68010784" w14:textId="77777777" w:rsidR="00E42BA6" w:rsidRPr="00AD76B0" w:rsidRDefault="00E42BA6" w:rsidP="002D1608">
            <w:pPr>
              <w:pStyle w:val="Bezmezer"/>
              <w:numPr>
                <w:ilvl w:val="0"/>
                <w:numId w:val="51"/>
              </w:numPr>
            </w:pPr>
          </w:p>
        </w:tc>
        <w:tc>
          <w:tcPr>
            <w:tcW w:w="800" w:type="pct"/>
            <w:vMerge/>
            <w:shd w:val="clear" w:color="auto" w:fill="auto"/>
          </w:tcPr>
          <w:p w14:paraId="0A8A40E0" w14:textId="77777777" w:rsidR="00E42BA6" w:rsidRDefault="00E42BA6" w:rsidP="0059745D"/>
        </w:tc>
        <w:tc>
          <w:tcPr>
            <w:tcW w:w="1869" w:type="pct"/>
            <w:shd w:val="clear" w:color="auto" w:fill="auto"/>
          </w:tcPr>
          <w:p w14:paraId="74E796C1" w14:textId="77777777" w:rsidR="00E42BA6" w:rsidRPr="00D25F17" w:rsidRDefault="00E42BA6" w:rsidP="00E42BA6">
            <w:pPr>
              <w:pStyle w:val="Odstavecseseznamem"/>
              <w:numPr>
                <w:ilvl w:val="0"/>
                <w:numId w:val="8"/>
              </w:numPr>
              <w:rPr>
                <w:rFonts w:ascii="Calibri" w:hAnsi="Calibri" w:cs="Calibri"/>
              </w:rPr>
            </w:pPr>
            <w:r w:rsidRPr="00D25F17">
              <w:rPr>
                <w:rFonts w:ascii="Calibri" w:hAnsi="Calibri" w:cs="Calibri"/>
              </w:rPr>
              <w:t>Záruku garantuje přímo výrobce zařízení</w:t>
            </w:r>
          </w:p>
        </w:tc>
        <w:tc>
          <w:tcPr>
            <w:tcW w:w="543" w:type="pct"/>
            <w:shd w:val="clear" w:color="auto" w:fill="FFFF00"/>
          </w:tcPr>
          <w:p w14:paraId="738F71F5" w14:textId="77777777" w:rsidR="00E42BA6" w:rsidRPr="00E87B35" w:rsidRDefault="00E42BA6" w:rsidP="0059745D"/>
        </w:tc>
        <w:tc>
          <w:tcPr>
            <w:tcW w:w="1430" w:type="pct"/>
            <w:shd w:val="clear" w:color="auto" w:fill="FFFF00"/>
          </w:tcPr>
          <w:p w14:paraId="6113A9FB" w14:textId="77777777" w:rsidR="00E42BA6" w:rsidRPr="00E87B35" w:rsidRDefault="00E42BA6" w:rsidP="0059745D">
            <w:pPr>
              <w:keepNext/>
            </w:pPr>
          </w:p>
        </w:tc>
      </w:tr>
    </w:tbl>
    <w:p w14:paraId="6CB086DF" w14:textId="7FEE2C91" w:rsidR="00CE0290" w:rsidRDefault="006D0952" w:rsidP="00B16495">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13</w:t>
      </w:r>
      <w:r w:rsidR="00E9490C">
        <w:rPr>
          <w:noProof/>
        </w:rPr>
        <w:fldChar w:fldCharType="end"/>
      </w:r>
      <w:r>
        <w:t xml:space="preserve"> - </w:t>
      </w:r>
      <w:r w:rsidRPr="00557DBD">
        <w:t>Technické parametry SW pro MGMT DC Fabric</w:t>
      </w:r>
    </w:p>
    <w:p w14:paraId="70B380C7" w14:textId="48A6F697" w:rsidR="00B16495" w:rsidRDefault="00B16495" w:rsidP="00B16495">
      <w:pPr>
        <w:pStyle w:val="Nadpis4"/>
        <w:rPr>
          <w:i w:val="0"/>
          <w:iCs w:val="0"/>
          <w:sz w:val="32"/>
          <w:szCs w:val="32"/>
        </w:rPr>
      </w:pPr>
      <w:bookmarkStart w:id="506" w:name="_Toc177708958"/>
      <w:bookmarkStart w:id="507" w:name="_Toc194331282"/>
      <w:r w:rsidRPr="00B16495">
        <w:rPr>
          <w:i w:val="0"/>
          <w:iCs w:val="0"/>
          <w:sz w:val="32"/>
          <w:szCs w:val="32"/>
        </w:rPr>
        <w:t>M</w:t>
      </w:r>
      <w:r>
        <w:rPr>
          <w:i w:val="0"/>
          <w:iCs w:val="0"/>
          <w:sz w:val="32"/>
          <w:szCs w:val="32"/>
        </w:rPr>
        <w:t>anagement</w:t>
      </w:r>
      <w:r w:rsidRPr="00B16495">
        <w:rPr>
          <w:i w:val="0"/>
          <w:iCs w:val="0"/>
          <w:sz w:val="32"/>
          <w:szCs w:val="32"/>
        </w:rPr>
        <w:t xml:space="preserve"> přístup na síťové elementy</w:t>
      </w:r>
      <w:bookmarkEnd w:id="506"/>
      <w:bookmarkEnd w:id="507"/>
    </w:p>
    <w:p w14:paraId="56B14AD0" w14:textId="093EF071" w:rsidR="00B16495" w:rsidRDefault="00B16495" w:rsidP="00A25244">
      <w:pPr>
        <w:spacing w:before="240"/>
        <w:jc w:val="both"/>
      </w:pPr>
      <w:r>
        <w:t>Pro management přístup</w:t>
      </w:r>
      <w:r w:rsidR="005A1FDE">
        <w:t>u</w:t>
      </w:r>
      <w:r>
        <w:t xml:space="preserve"> na</w:t>
      </w:r>
      <w:r w:rsidR="00B35875">
        <w:t xml:space="preserve"> jednotlivé</w:t>
      </w:r>
      <w:r>
        <w:t xml:space="preserve"> </w:t>
      </w:r>
      <w:r w:rsidR="00B35875">
        <w:t>síťové</w:t>
      </w:r>
      <w:r>
        <w:t xml:space="preserve"> elementy se bud</w:t>
      </w:r>
      <w:r w:rsidR="00EE48D3">
        <w:t>ou používat</w:t>
      </w:r>
      <w:r>
        <w:t xml:space="preserve"> </w:t>
      </w:r>
      <w:r w:rsidR="00EE48D3">
        <w:t>tyto</w:t>
      </w:r>
      <w:r>
        <w:t xml:space="preserve"> princip</w:t>
      </w:r>
      <w:r w:rsidR="00EE48D3">
        <w:t>y</w:t>
      </w:r>
      <w:r w:rsidR="00296E43">
        <w:t>:</w:t>
      </w:r>
    </w:p>
    <w:p w14:paraId="6A8FE91F" w14:textId="05ED0A3A" w:rsidR="00B16495" w:rsidRDefault="00B16495" w:rsidP="002D1608">
      <w:pPr>
        <w:pStyle w:val="Odstavecseseznamem"/>
        <w:numPr>
          <w:ilvl w:val="0"/>
          <w:numId w:val="52"/>
        </w:numPr>
        <w:spacing w:line="256" w:lineRule="auto"/>
        <w:jc w:val="both"/>
      </w:pPr>
      <w:r>
        <w:t xml:space="preserve">Out-of-Band přístup: jedná se o </w:t>
      </w:r>
      <w:r w:rsidR="00801C62">
        <w:t>vzdálený</w:t>
      </w:r>
      <w:r>
        <w:t xml:space="preserve"> SSH/Telnet přístup přes dedikovan</w:t>
      </w:r>
      <w:r w:rsidR="00801C62">
        <w:t xml:space="preserve">ou </w:t>
      </w:r>
      <w:r w:rsidR="00D150FA">
        <w:t>mgmt</w:t>
      </w:r>
      <w:r>
        <w:t xml:space="preserve"> </w:t>
      </w:r>
      <w:r w:rsidR="00D150FA">
        <w:t>síť</w:t>
      </w:r>
      <w:r>
        <w:t xml:space="preserve">, ke které jsou všechny </w:t>
      </w:r>
      <w:r w:rsidR="00D150FA">
        <w:t>síťové</w:t>
      </w:r>
      <w:r>
        <w:t xml:space="preserve"> elementy připojené přes dedikované O</w:t>
      </w:r>
      <w:r w:rsidR="00771CCD">
        <w:t>ut-</w:t>
      </w:r>
      <w:r>
        <w:t>o</w:t>
      </w:r>
      <w:r w:rsidR="00771CCD">
        <w:t>f-</w:t>
      </w:r>
      <w:r>
        <w:t>B</w:t>
      </w:r>
      <w:r w:rsidR="00771CCD">
        <w:t>and</w:t>
      </w:r>
      <w:r>
        <w:t xml:space="preserve"> porty. </w:t>
      </w:r>
      <w:r w:rsidR="007E2563">
        <w:t xml:space="preserve">Tento způsob </w:t>
      </w:r>
      <w:r w:rsidR="007A17D2">
        <w:t xml:space="preserve">přístupu je </w:t>
      </w:r>
      <w:r w:rsidR="008311E0">
        <w:t>Objednatel</w:t>
      </w:r>
      <w:r w:rsidR="007A17D2">
        <w:t xml:space="preserve">em požadován a preferován. </w:t>
      </w:r>
    </w:p>
    <w:p w14:paraId="51C96A41" w14:textId="7876EB21" w:rsidR="007A17D2" w:rsidRDefault="007A17D2" w:rsidP="002D1608">
      <w:pPr>
        <w:pStyle w:val="Odstavecseseznamem"/>
        <w:numPr>
          <w:ilvl w:val="0"/>
          <w:numId w:val="52"/>
        </w:numPr>
        <w:spacing w:line="256" w:lineRule="auto"/>
        <w:jc w:val="both"/>
      </w:pPr>
      <w:r>
        <w:t xml:space="preserve">In-Band přístup: jedná se o vzdálený SSH/Telnet přístup přes datové propoje. </w:t>
      </w:r>
      <w:r w:rsidR="008311E0">
        <w:t>Objednatel</w:t>
      </w:r>
      <w:r w:rsidR="00DE34C7">
        <w:t xml:space="preserve"> předpokládá </w:t>
      </w:r>
      <w:r w:rsidR="001C4958">
        <w:t>tento přístup za nativní.</w:t>
      </w:r>
    </w:p>
    <w:p w14:paraId="4FD4CB3B" w14:textId="2F22376D" w:rsidR="00B16495" w:rsidRDefault="00AF4039" w:rsidP="002D1608">
      <w:pPr>
        <w:pStyle w:val="Odstavecseseznamem"/>
        <w:numPr>
          <w:ilvl w:val="0"/>
          <w:numId w:val="52"/>
        </w:numPr>
        <w:spacing w:line="256" w:lineRule="auto"/>
        <w:jc w:val="both"/>
      </w:pPr>
      <w:r>
        <w:t>Přístup pomocí konzole:</w:t>
      </w:r>
      <w:r w:rsidR="00B16495">
        <w:t xml:space="preserve"> jedná </w:t>
      </w:r>
      <w:r w:rsidR="006A3B30">
        <w:t xml:space="preserve">se </w:t>
      </w:r>
      <w:r w:rsidR="00B16495">
        <w:t>o lokální non</w:t>
      </w:r>
      <w:r w:rsidR="006A3B30">
        <w:t>-</w:t>
      </w:r>
      <w:r w:rsidR="00B16495">
        <w:t xml:space="preserve">IP přístup realizovaný přes </w:t>
      </w:r>
      <w:r w:rsidR="00373AD5">
        <w:t>k</w:t>
      </w:r>
      <w:r w:rsidR="00B16495">
        <w:t>on</w:t>
      </w:r>
      <w:r w:rsidR="00373AD5">
        <w:t>zolový</w:t>
      </w:r>
      <w:r w:rsidR="00B16495">
        <w:t xml:space="preserve"> port </w:t>
      </w:r>
      <w:r w:rsidR="00373AD5">
        <w:t xml:space="preserve">daného </w:t>
      </w:r>
      <w:r w:rsidR="003B0C81">
        <w:t xml:space="preserve">síťového </w:t>
      </w:r>
      <w:r w:rsidR="00B16495">
        <w:t>elementu, který</w:t>
      </w:r>
      <w:r w:rsidR="003620C2">
        <w:t xml:space="preserve"> </w:t>
      </w:r>
      <w:r w:rsidR="00B16495">
        <w:t xml:space="preserve">umožňuje kontrolovat </w:t>
      </w:r>
      <w:r w:rsidR="00782E94">
        <w:t>síťové</w:t>
      </w:r>
      <w:r w:rsidR="00B16495">
        <w:t xml:space="preserve"> elementy ve všech</w:t>
      </w:r>
      <w:r w:rsidR="00782E94">
        <w:t xml:space="preserve"> provozních</w:t>
      </w:r>
      <w:r w:rsidR="00B16495">
        <w:t xml:space="preserve"> fázích včetně boot</w:t>
      </w:r>
      <w:r w:rsidR="00DC28C9">
        <w:t>-</w:t>
      </w:r>
      <w:r w:rsidR="00B16495">
        <w:t xml:space="preserve">procesu, kdy ještě není </w:t>
      </w:r>
      <w:r w:rsidR="00DC28C9">
        <w:t>připravena</w:t>
      </w:r>
      <w:r w:rsidR="00B16495">
        <w:t xml:space="preserve"> IP konektivita pro I</w:t>
      </w:r>
      <w:r w:rsidR="00DC28C9">
        <w:t>n-B</w:t>
      </w:r>
      <w:r w:rsidR="00B16495">
        <w:t>and či O</w:t>
      </w:r>
      <w:r w:rsidR="00DC28C9">
        <w:t>ut</w:t>
      </w:r>
      <w:r w:rsidR="00314D3E">
        <w:t>-</w:t>
      </w:r>
      <w:r w:rsidR="00B16495">
        <w:t>o</w:t>
      </w:r>
      <w:r w:rsidR="00314D3E">
        <w:t>f-Band</w:t>
      </w:r>
      <w:r w:rsidR="00B16495">
        <w:t xml:space="preserve"> přístup. Tento lokální přístup lze realizovat také </w:t>
      </w:r>
      <w:r w:rsidR="00314D3E">
        <w:t>ve</w:t>
      </w:r>
      <w:r w:rsidR="00B16495">
        <w:t xml:space="preserve"> variantě</w:t>
      </w:r>
      <w:r w:rsidR="00314D3E">
        <w:t xml:space="preserve"> vzdáleného přístupu</w:t>
      </w:r>
      <w:r w:rsidR="00B16495">
        <w:t xml:space="preserve"> pomocí tzv</w:t>
      </w:r>
      <w:r w:rsidR="00114269">
        <w:t>.</w:t>
      </w:r>
      <w:r w:rsidR="00B16495">
        <w:t xml:space="preserve"> Terminál (Console) serverů. Takový IP přístup na non</w:t>
      </w:r>
      <w:r w:rsidR="00114269">
        <w:t>-</w:t>
      </w:r>
      <w:r w:rsidR="00B16495">
        <w:t>IP port patří také k</w:t>
      </w:r>
      <w:r w:rsidR="00114269">
        <w:t> </w:t>
      </w:r>
      <w:r w:rsidR="00B16495">
        <w:t>O</w:t>
      </w:r>
      <w:r w:rsidR="00114269">
        <w:t>ut-</w:t>
      </w:r>
      <w:r w:rsidR="00B16495">
        <w:t>o</w:t>
      </w:r>
      <w:r w:rsidR="00114269">
        <w:t>f-</w:t>
      </w:r>
      <w:r w:rsidR="00B16495">
        <w:t>B</w:t>
      </w:r>
      <w:r w:rsidR="00114269">
        <w:t>and</w:t>
      </w:r>
      <w:r w:rsidR="00B16495">
        <w:t xml:space="preserve"> managementu</w:t>
      </w:r>
      <w:r w:rsidR="00650272">
        <w:t>.</w:t>
      </w:r>
    </w:p>
    <w:p w14:paraId="22B6D636" w14:textId="00764668" w:rsidR="00B16495" w:rsidRDefault="009117FE" w:rsidP="00472FCF">
      <w:pPr>
        <w:spacing w:before="240"/>
        <w:jc w:val="both"/>
      </w:pPr>
      <w:r>
        <w:t xml:space="preserve">Dodavatel </w:t>
      </w:r>
      <w:r w:rsidR="00AD6DCC">
        <w:t xml:space="preserve">dodá </w:t>
      </w:r>
      <w:r w:rsidR="00637B39">
        <w:t>pro zajištění</w:t>
      </w:r>
      <w:r w:rsidR="00B16495">
        <w:t xml:space="preserve"> dostatečného </w:t>
      </w:r>
      <w:r w:rsidR="00DB5957">
        <w:t>mgmt</w:t>
      </w:r>
      <w:r w:rsidR="00B16495">
        <w:t xml:space="preserve"> přístupu </w:t>
      </w:r>
      <w:r w:rsidR="00637B39">
        <w:t>do sítě</w:t>
      </w:r>
      <w:r w:rsidR="00540C6E">
        <w:t xml:space="preserve"> dostatečně dimenzované síťové elementy</w:t>
      </w:r>
      <w:r w:rsidR="00472FCF">
        <w:t xml:space="preserve"> pro funkci </w:t>
      </w:r>
      <w:r w:rsidR="00B16495" w:rsidRPr="00D25F17">
        <w:t>O</w:t>
      </w:r>
      <w:r w:rsidR="00540C6E" w:rsidRPr="00D25F17">
        <w:t xml:space="preserve">ut-of-Band </w:t>
      </w:r>
      <w:r w:rsidR="00B16495" w:rsidRPr="00D25F17">
        <w:t>switch</w:t>
      </w:r>
      <w:r w:rsidR="00472FCF" w:rsidRPr="00D25F17">
        <w:t xml:space="preserve">e. </w:t>
      </w:r>
      <w:r w:rsidR="000E025E">
        <w:t>Jejich</w:t>
      </w:r>
      <w:r w:rsidR="00893916">
        <w:t xml:space="preserve"> </w:t>
      </w:r>
      <w:r w:rsidR="00173AEC">
        <w:t xml:space="preserve">počet </w:t>
      </w:r>
      <w:r w:rsidR="00893916">
        <w:t>v každé z lokací řešení j</w:t>
      </w:r>
      <w:r w:rsidR="00173AEC">
        <w:t>e</w:t>
      </w:r>
      <w:r w:rsidR="00893916">
        <w:t xml:space="preserve"> 2ks, tj. celkově požadováno dodat 4ks.</w:t>
      </w:r>
      <w:r w:rsidR="00347913">
        <w:t xml:space="preserve"> </w:t>
      </w:r>
    </w:p>
    <w:p w14:paraId="79F1D98C" w14:textId="086AF020" w:rsidR="00B16495" w:rsidRDefault="00680010" w:rsidP="00680010">
      <w:pPr>
        <w:spacing w:before="240"/>
        <w:jc w:val="both"/>
      </w:pPr>
      <w:r>
        <w:t>Každý OoB switch je:</w:t>
      </w:r>
    </w:p>
    <w:p w14:paraId="4E33D90D" w14:textId="0DAEBE04" w:rsidR="00B16495" w:rsidRDefault="00914325" w:rsidP="002D1608">
      <w:pPr>
        <w:pStyle w:val="Odstavecseseznamem"/>
        <w:numPr>
          <w:ilvl w:val="0"/>
          <w:numId w:val="52"/>
        </w:numPr>
        <w:spacing w:line="256" w:lineRule="auto"/>
        <w:jc w:val="both"/>
      </w:pPr>
      <w:r>
        <w:t>m</w:t>
      </w:r>
      <w:r w:rsidR="00B16495">
        <w:t>in. 48x 10/100/100</w:t>
      </w:r>
      <w:r w:rsidR="00745C06">
        <w:t>0</w:t>
      </w:r>
      <w:r w:rsidR="00B16495">
        <w:t>BaseT portů (porty pro OoB portů Network Elementů a MNGT protů výpočetních zařízení)</w:t>
      </w:r>
      <w:r w:rsidR="00EA532A">
        <w:t>;</w:t>
      </w:r>
    </w:p>
    <w:p w14:paraId="361AB80B" w14:textId="4D4F4F08" w:rsidR="00B16495" w:rsidRDefault="00F85410" w:rsidP="002D1608">
      <w:pPr>
        <w:pStyle w:val="Odstavecseseznamem"/>
        <w:numPr>
          <w:ilvl w:val="0"/>
          <w:numId w:val="52"/>
        </w:numPr>
        <w:spacing w:line="256" w:lineRule="auto"/>
        <w:jc w:val="both"/>
      </w:pPr>
      <w:r>
        <w:t>m</w:t>
      </w:r>
      <w:r w:rsidR="00B16495">
        <w:t>in</w:t>
      </w:r>
      <w:r w:rsidR="00393CAA">
        <w:t>.</w:t>
      </w:r>
      <w:r w:rsidR="00B16495">
        <w:t xml:space="preserve"> 2x 10GE NNI porty (pro připojení do MNGT sítě)</w:t>
      </w:r>
      <w:r w:rsidR="00EA532A">
        <w:t>;</w:t>
      </w:r>
    </w:p>
    <w:p w14:paraId="3A133C30" w14:textId="6A81493C" w:rsidR="00B16495" w:rsidRDefault="00B16495" w:rsidP="002D1608">
      <w:pPr>
        <w:pStyle w:val="Odstavecseseznamem"/>
        <w:numPr>
          <w:ilvl w:val="1"/>
          <w:numId w:val="52"/>
        </w:numPr>
        <w:spacing w:line="256" w:lineRule="auto"/>
        <w:jc w:val="both"/>
      </w:pPr>
      <w:r>
        <w:t xml:space="preserve">vybavené originálními 10GBASE-SR </w:t>
      </w:r>
      <w:r w:rsidR="00745C06">
        <w:t>SFP+</w:t>
      </w:r>
      <w:r>
        <w:t xml:space="preserve"> transceivery</w:t>
      </w:r>
      <w:r w:rsidR="00EA532A">
        <w:t>;</w:t>
      </w:r>
    </w:p>
    <w:p w14:paraId="0EF8CE23" w14:textId="373F0D13" w:rsidR="00B16495" w:rsidRDefault="00B16495" w:rsidP="002D1608">
      <w:pPr>
        <w:pStyle w:val="Odstavecseseznamem"/>
        <w:numPr>
          <w:ilvl w:val="0"/>
          <w:numId w:val="52"/>
        </w:numPr>
        <w:spacing w:line="256" w:lineRule="auto"/>
        <w:jc w:val="both"/>
      </w:pPr>
      <w:r>
        <w:t>podpora stacku minimálně ze čtyřech switchů o výkonu min. 40Gbps</w:t>
      </w:r>
      <w:r w:rsidR="00EA532A">
        <w:t>;</w:t>
      </w:r>
    </w:p>
    <w:p w14:paraId="7A08E03D" w14:textId="08E572F0" w:rsidR="00B16495" w:rsidRDefault="00EA532A" w:rsidP="002D1608">
      <w:pPr>
        <w:pStyle w:val="Odstavecseseznamem"/>
        <w:numPr>
          <w:ilvl w:val="0"/>
          <w:numId w:val="52"/>
        </w:numPr>
        <w:spacing w:line="256" w:lineRule="auto"/>
        <w:jc w:val="both"/>
      </w:pPr>
      <w:r>
        <w:t>p</w:t>
      </w:r>
      <w:r w:rsidR="00B16495">
        <w:t>odpora L2</w:t>
      </w:r>
      <w:r>
        <w:t>;</w:t>
      </w:r>
    </w:p>
    <w:p w14:paraId="124F4F03" w14:textId="2341A375" w:rsidR="00C91F97" w:rsidRPr="0059131D" w:rsidRDefault="00EA532A" w:rsidP="002D1608">
      <w:pPr>
        <w:pStyle w:val="Odstavecseseznamem"/>
        <w:numPr>
          <w:ilvl w:val="0"/>
          <w:numId w:val="52"/>
        </w:numPr>
        <w:spacing w:after="240" w:line="257" w:lineRule="auto"/>
        <w:ind w:left="1003" w:hanging="357"/>
        <w:contextualSpacing w:val="0"/>
        <w:jc w:val="both"/>
      </w:pPr>
      <w:r>
        <w:t>p</w:t>
      </w:r>
      <w:r w:rsidR="00B16495">
        <w:t>odpora L3 static routing</w:t>
      </w:r>
      <w:r>
        <w:t>;</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C91F97" w:rsidRPr="00155416" w14:paraId="4050AAEB"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0796D406" w14:textId="3486139A" w:rsidR="00C91F97" w:rsidRPr="00155416" w:rsidRDefault="00BB01AC"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Out-of-Band</w:t>
            </w:r>
            <w:r w:rsidR="00C91F97">
              <w:rPr>
                <w:rFonts w:ascii="Verdana" w:eastAsia="Times New Roman" w:hAnsi="Verdana" w:cs="Times New Roman"/>
                <w:b/>
                <w:bCs/>
                <w:color w:val="000000"/>
                <w:sz w:val="28"/>
                <w:szCs w:val="28"/>
                <w:lang w:eastAsia="cs-CZ"/>
              </w:rPr>
              <w:t xml:space="preserve"> MGMT </w:t>
            </w:r>
            <w:r w:rsidR="00281329">
              <w:rPr>
                <w:rFonts w:ascii="Verdana" w:eastAsia="Times New Roman" w:hAnsi="Verdana" w:cs="Times New Roman"/>
                <w:b/>
                <w:bCs/>
                <w:color w:val="000000"/>
                <w:sz w:val="28"/>
                <w:szCs w:val="28"/>
                <w:lang w:eastAsia="cs-CZ"/>
              </w:rPr>
              <w:t>switch</w:t>
            </w:r>
          </w:p>
        </w:tc>
      </w:tr>
      <w:tr w:rsidR="00C91F97" w:rsidRPr="00155416" w14:paraId="57366B42"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71B9D0CF" w14:textId="77777777" w:rsidR="00C91F97" w:rsidRPr="00155416" w:rsidRDefault="00C91F97"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008C946F" w14:textId="77777777" w:rsidR="00C91F97" w:rsidRPr="00155416" w:rsidRDefault="00C91F97"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C2703EC" w14:textId="77777777" w:rsidR="00C91F97" w:rsidRPr="00155416" w:rsidRDefault="00C91F97"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6FCE44E8" w14:textId="77777777" w:rsidR="00C91F97" w:rsidRPr="00155416" w:rsidRDefault="00C91F97"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C91F97" w:rsidRPr="00155416" w14:paraId="1AFCB1DF"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5DBDA5A8" w14:textId="77777777" w:rsidR="00C91F97" w:rsidRPr="00155416" w:rsidRDefault="00C91F97"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4F890056" w14:textId="77777777" w:rsidR="00C91F97" w:rsidRPr="00155416" w:rsidRDefault="00C91F97"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55DEC912" w14:textId="77777777" w:rsidR="00C91F97" w:rsidRPr="00155416" w:rsidRDefault="00C91F97"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5ED48B9B" w14:textId="77777777" w:rsidR="00C91F97" w:rsidRPr="00155416" w:rsidRDefault="00C91F97" w:rsidP="00EA5C98">
            <w:pPr>
              <w:keepNext/>
              <w:jc w:val="both"/>
              <w:rPr>
                <w:rFonts w:ascii="Calibri" w:eastAsia="Times New Roman" w:hAnsi="Calibri" w:cs="Times New Roman"/>
                <w:color w:val="000000"/>
                <w:lang w:eastAsia="cs-CZ"/>
              </w:rPr>
            </w:pPr>
          </w:p>
        </w:tc>
      </w:tr>
    </w:tbl>
    <w:p w14:paraId="6B407573" w14:textId="1F5455FD" w:rsidR="00C91F97" w:rsidRPr="00433B3A" w:rsidRDefault="00C91F97" w:rsidP="00C91F97">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14</w:t>
      </w:r>
      <w:r w:rsidR="00E9490C">
        <w:rPr>
          <w:noProof/>
        </w:rPr>
        <w:fldChar w:fldCharType="end"/>
      </w:r>
      <w:r>
        <w:t xml:space="preserve"> - </w:t>
      </w:r>
      <w:r w:rsidRPr="00CD6160">
        <w:t>Identifikace komponenty</w:t>
      </w:r>
      <w:r>
        <w:t xml:space="preserve"> </w:t>
      </w:r>
      <w:r w:rsidR="008B04DA">
        <w:t xml:space="preserve">Out-of-Band </w:t>
      </w:r>
      <w:r>
        <w:t>MGMT</w:t>
      </w:r>
      <w:r w:rsidR="008B04DA">
        <w:t xml:space="preserve"> switch</w:t>
      </w:r>
    </w:p>
    <w:p w14:paraId="22E6BAE2" w14:textId="77777777" w:rsidR="00C91F97" w:rsidRDefault="00C91F97" w:rsidP="00C91F97">
      <w:pPr>
        <w:spacing w:before="240"/>
        <w:jc w:val="both"/>
      </w:pPr>
      <w:r w:rsidRPr="00076B3C">
        <w:t xml:space="preserve">Zejména musí </w:t>
      </w:r>
      <w:r>
        <w:t>poskytovat</w:t>
      </w:r>
      <w:r w:rsidRPr="00076B3C">
        <w:t xml:space="preserve"> tyto klíčové vlastnosti:</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564"/>
        <w:gridCol w:w="3654"/>
        <w:gridCol w:w="1062"/>
        <w:gridCol w:w="2796"/>
      </w:tblGrid>
      <w:tr w:rsidR="00C91F97" w:rsidRPr="00AD76B0" w14:paraId="6D1887E1" w14:textId="77777777" w:rsidTr="006D7B8E">
        <w:trPr>
          <w:cantSplit/>
          <w:jc w:val="center"/>
        </w:trPr>
        <w:tc>
          <w:tcPr>
            <w:tcW w:w="5000" w:type="pct"/>
            <w:gridSpan w:val="5"/>
            <w:shd w:val="clear" w:color="auto" w:fill="006600"/>
          </w:tcPr>
          <w:p w14:paraId="089C3E8E" w14:textId="29BD7937" w:rsidR="00C91F97" w:rsidRPr="00AD76B0" w:rsidRDefault="00281329" w:rsidP="00EA5C98">
            <w:pPr>
              <w:pStyle w:val="Bezmezer"/>
              <w:rPr>
                <w:rFonts w:cs="Arial"/>
                <w:b/>
                <w:bCs/>
                <w:sz w:val="28"/>
                <w:szCs w:val="28"/>
              </w:rPr>
            </w:pPr>
            <w:r>
              <w:rPr>
                <w:b/>
                <w:bCs/>
                <w:color w:val="000000"/>
                <w:sz w:val="28"/>
                <w:szCs w:val="28"/>
              </w:rPr>
              <w:t>Out-of-Band MGMT switch – min. 4ks</w:t>
            </w:r>
          </w:p>
        </w:tc>
      </w:tr>
      <w:tr w:rsidR="00C91F97" w:rsidRPr="00AD76B0" w14:paraId="6BBF7A17" w14:textId="77777777" w:rsidTr="006D7B8E">
        <w:trPr>
          <w:cantSplit/>
          <w:trHeight w:val="405"/>
          <w:jc w:val="center"/>
        </w:trPr>
        <w:tc>
          <w:tcPr>
            <w:tcW w:w="358" w:type="pct"/>
            <w:tcBorders>
              <w:bottom w:val="single" w:sz="4" w:space="0" w:color="auto"/>
            </w:tcBorders>
            <w:shd w:val="clear" w:color="auto" w:fill="006600"/>
          </w:tcPr>
          <w:p w14:paraId="6121A8B7" w14:textId="77777777" w:rsidR="00C91F97" w:rsidRPr="00AD76B0" w:rsidRDefault="00C91F97" w:rsidP="00EA5C98">
            <w:pPr>
              <w:pStyle w:val="Bezmezer"/>
              <w:rPr>
                <w:b/>
              </w:rPr>
            </w:pPr>
            <w:r>
              <w:rPr>
                <w:b/>
              </w:rPr>
              <w:t>Číslo</w:t>
            </w:r>
          </w:p>
        </w:tc>
        <w:tc>
          <w:tcPr>
            <w:tcW w:w="800" w:type="pct"/>
            <w:tcBorders>
              <w:bottom w:val="single" w:sz="4" w:space="0" w:color="auto"/>
            </w:tcBorders>
            <w:shd w:val="clear" w:color="auto" w:fill="006600"/>
          </w:tcPr>
          <w:p w14:paraId="6352568F" w14:textId="77777777" w:rsidR="00C91F97" w:rsidRDefault="00C91F97" w:rsidP="00EA5C98">
            <w:pPr>
              <w:pStyle w:val="Bezmezer"/>
              <w:rPr>
                <w:b/>
              </w:rPr>
            </w:pPr>
            <w:r w:rsidRPr="00AD76B0">
              <w:rPr>
                <w:b/>
              </w:rPr>
              <w:t>Vlastnost/</w:t>
            </w:r>
          </w:p>
          <w:p w14:paraId="68CFA33C" w14:textId="77777777" w:rsidR="00C91F97" w:rsidRPr="00AD76B0" w:rsidRDefault="00C91F97" w:rsidP="00EA5C98">
            <w:pPr>
              <w:pStyle w:val="Bezmezer"/>
              <w:rPr>
                <w:b/>
              </w:rPr>
            </w:pPr>
            <w:r w:rsidRPr="00AD76B0">
              <w:rPr>
                <w:b/>
              </w:rPr>
              <w:t>komponenta</w:t>
            </w:r>
          </w:p>
        </w:tc>
        <w:tc>
          <w:tcPr>
            <w:tcW w:w="1869" w:type="pct"/>
            <w:tcBorders>
              <w:bottom w:val="single" w:sz="4" w:space="0" w:color="auto"/>
            </w:tcBorders>
            <w:shd w:val="clear" w:color="auto" w:fill="006600"/>
          </w:tcPr>
          <w:p w14:paraId="00B6153C" w14:textId="77777777" w:rsidR="00C91F97" w:rsidRPr="00AD76B0" w:rsidRDefault="00C91F97" w:rsidP="00EA5C98">
            <w:pPr>
              <w:pStyle w:val="Bezmezer"/>
              <w:rPr>
                <w:b/>
              </w:rPr>
            </w:pPr>
            <w:r w:rsidRPr="00AD76B0">
              <w:rPr>
                <w:b/>
              </w:rPr>
              <w:t>Požadované parametry</w:t>
            </w:r>
          </w:p>
        </w:tc>
        <w:tc>
          <w:tcPr>
            <w:tcW w:w="543" w:type="pct"/>
            <w:tcBorders>
              <w:bottom w:val="single" w:sz="4" w:space="0" w:color="auto"/>
            </w:tcBorders>
            <w:shd w:val="clear" w:color="auto" w:fill="006600"/>
          </w:tcPr>
          <w:p w14:paraId="64594981" w14:textId="77777777" w:rsidR="00C91F97" w:rsidRDefault="00C91F97" w:rsidP="00EA5C98">
            <w:pPr>
              <w:pStyle w:val="Bezmezer"/>
              <w:rPr>
                <w:b/>
              </w:rPr>
            </w:pPr>
            <w:r>
              <w:rPr>
                <w:b/>
              </w:rPr>
              <w:t>Splňuje ANO/NE</w:t>
            </w:r>
          </w:p>
        </w:tc>
        <w:tc>
          <w:tcPr>
            <w:tcW w:w="1430" w:type="pct"/>
            <w:tcBorders>
              <w:bottom w:val="single" w:sz="4" w:space="0" w:color="auto"/>
            </w:tcBorders>
            <w:shd w:val="clear" w:color="auto" w:fill="006600"/>
          </w:tcPr>
          <w:p w14:paraId="5065C83C" w14:textId="77777777" w:rsidR="00C91F97" w:rsidRPr="00AD76B0" w:rsidRDefault="00C91F97" w:rsidP="00EA5C98">
            <w:pPr>
              <w:pStyle w:val="Bezmezer"/>
              <w:rPr>
                <w:b/>
              </w:rPr>
            </w:pPr>
            <w:r>
              <w:rPr>
                <w:b/>
              </w:rPr>
              <w:t>Skutečné parametry/Způsob splnění požadavku</w:t>
            </w:r>
          </w:p>
        </w:tc>
      </w:tr>
      <w:tr w:rsidR="00D9160A" w:rsidRPr="00AD76B0" w14:paraId="2C21A158" w14:textId="77777777" w:rsidTr="006D7B8E">
        <w:trPr>
          <w:cantSplit/>
          <w:trHeight w:val="405"/>
          <w:jc w:val="center"/>
        </w:trPr>
        <w:tc>
          <w:tcPr>
            <w:tcW w:w="358" w:type="pct"/>
            <w:shd w:val="clear" w:color="auto" w:fill="auto"/>
          </w:tcPr>
          <w:p w14:paraId="522C7AF7" w14:textId="77777777" w:rsidR="00D9160A" w:rsidRPr="00D9160A" w:rsidRDefault="00D9160A" w:rsidP="002D1608">
            <w:pPr>
              <w:pStyle w:val="Bezmezer"/>
              <w:numPr>
                <w:ilvl w:val="0"/>
                <w:numId w:val="54"/>
              </w:numPr>
            </w:pPr>
          </w:p>
        </w:tc>
        <w:tc>
          <w:tcPr>
            <w:tcW w:w="800" w:type="pct"/>
            <w:shd w:val="clear" w:color="auto" w:fill="auto"/>
          </w:tcPr>
          <w:p w14:paraId="0F76254F" w14:textId="7137D1D5" w:rsidR="00D9160A" w:rsidRPr="00D9160A" w:rsidRDefault="00D9160A" w:rsidP="00863D27">
            <w:r>
              <w:t>K</w:t>
            </w:r>
            <w:r w:rsidRPr="00E87B35">
              <w:t>ompatibilita</w:t>
            </w:r>
          </w:p>
        </w:tc>
        <w:tc>
          <w:tcPr>
            <w:tcW w:w="1869" w:type="pct"/>
            <w:shd w:val="clear" w:color="auto" w:fill="auto"/>
          </w:tcPr>
          <w:p w14:paraId="4281F76E" w14:textId="03FFB126" w:rsidR="00D9160A" w:rsidRPr="00D9160A" w:rsidRDefault="00D9160A" w:rsidP="00863D27">
            <w:pPr>
              <w:pStyle w:val="Odstavecseseznamem"/>
              <w:numPr>
                <w:ilvl w:val="0"/>
                <w:numId w:val="8"/>
              </w:numPr>
            </w:pPr>
            <w:r w:rsidRPr="00227564">
              <w:t>Zařízení musí být kompatibilní s všemi nabízenými prvky a zajišťovat všechny potřebné funkcionality v rámci celého řešení</w:t>
            </w:r>
          </w:p>
        </w:tc>
        <w:tc>
          <w:tcPr>
            <w:tcW w:w="543" w:type="pct"/>
            <w:tcBorders>
              <w:bottom w:val="single" w:sz="4" w:space="0" w:color="auto"/>
            </w:tcBorders>
            <w:shd w:val="clear" w:color="auto" w:fill="FFFF00"/>
          </w:tcPr>
          <w:p w14:paraId="0EFE057D" w14:textId="77777777" w:rsidR="00D9160A" w:rsidRPr="00D9160A" w:rsidRDefault="00D9160A" w:rsidP="00D9160A"/>
        </w:tc>
        <w:tc>
          <w:tcPr>
            <w:tcW w:w="1430" w:type="pct"/>
            <w:shd w:val="clear" w:color="auto" w:fill="FFFF00"/>
          </w:tcPr>
          <w:p w14:paraId="42254DAC" w14:textId="77777777" w:rsidR="00D9160A" w:rsidRPr="00D9160A" w:rsidRDefault="00D9160A" w:rsidP="00D9160A"/>
        </w:tc>
      </w:tr>
      <w:tr w:rsidR="00D9160A" w:rsidRPr="00AD76B0" w14:paraId="68ED439A" w14:textId="77777777" w:rsidTr="006C3DBA">
        <w:trPr>
          <w:cantSplit/>
          <w:jc w:val="center"/>
        </w:trPr>
        <w:tc>
          <w:tcPr>
            <w:tcW w:w="358" w:type="pct"/>
          </w:tcPr>
          <w:p w14:paraId="2BBBAB75" w14:textId="77777777" w:rsidR="00D9160A" w:rsidRPr="00AD76B0" w:rsidRDefault="00D9160A" w:rsidP="002D1608">
            <w:pPr>
              <w:pStyle w:val="Bezmezer"/>
              <w:numPr>
                <w:ilvl w:val="0"/>
                <w:numId w:val="54"/>
              </w:numPr>
            </w:pPr>
          </w:p>
        </w:tc>
        <w:tc>
          <w:tcPr>
            <w:tcW w:w="800" w:type="pct"/>
            <w:vMerge w:val="restart"/>
            <w:shd w:val="clear" w:color="auto" w:fill="auto"/>
            <w:vAlign w:val="center"/>
          </w:tcPr>
          <w:p w14:paraId="59AD7EF2" w14:textId="7C018829" w:rsidR="00D9160A" w:rsidRPr="00E87B35" w:rsidRDefault="00D9160A" w:rsidP="00D9160A">
            <w:r w:rsidRPr="00733CE9">
              <w:t>Technické vlastnosti a rozměry</w:t>
            </w:r>
          </w:p>
        </w:tc>
        <w:tc>
          <w:tcPr>
            <w:tcW w:w="1869" w:type="pct"/>
            <w:shd w:val="clear" w:color="auto" w:fill="auto"/>
          </w:tcPr>
          <w:p w14:paraId="6FEBE2C7" w14:textId="3F162A24" w:rsidR="00D9160A" w:rsidRPr="00C25974" w:rsidRDefault="00D9160A" w:rsidP="00D9160A">
            <w:pPr>
              <w:pStyle w:val="Odstavecseseznamem"/>
              <w:numPr>
                <w:ilvl w:val="0"/>
                <w:numId w:val="8"/>
              </w:numPr>
            </w:pPr>
            <w:r w:rsidRPr="00C25974">
              <w:t>Kompatibilní s RACK 19”</w:t>
            </w:r>
          </w:p>
        </w:tc>
        <w:tc>
          <w:tcPr>
            <w:tcW w:w="543" w:type="pct"/>
            <w:tcBorders>
              <w:bottom w:val="single" w:sz="4" w:space="0" w:color="auto"/>
            </w:tcBorders>
            <w:shd w:val="clear" w:color="auto" w:fill="FFFF00"/>
          </w:tcPr>
          <w:p w14:paraId="4767D677" w14:textId="77777777" w:rsidR="00D9160A" w:rsidRPr="00C25974" w:rsidRDefault="00D9160A" w:rsidP="00D9160A"/>
        </w:tc>
        <w:tc>
          <w:tcPr>
            <w:tcW w:w="1430" w:type="pct"/>
            <w:shd w:val="clear" w:color="auto" w:fill="FFFF00"/>
          </w:tcPr>
          <w:p w14:paraId="759B7BE7" w14:textId="77777777" w:rsidR="00D9160A" w:rsidRPr="00C25974" w:rsidRDefault="00D9160A" w:rsidP="00D9160A"/>
        </w:tc>
      </w:tr>
      <w:tr w:rsidR="00D9160A" w:rsidRPr="00AD76B0" w14:paraId="76110D0F" w14:textId="77777777" w:rsidTr="006C3DBA">
        <w:trPr>
          <w:cantSplit/>
          <w:jc w:val="center"/>
        </w:trPr>
        <w:tc>
          <w:tcPr>
            <w:tcW w:w="358" w:type="pct"/>
          </w:tcPr>
          <w:p w14:paraId="7147605B" w14:textId="77777777" w:rsidR="00D9160A" w:rsidRPr="00AD76B0" w:rsidRDefault="00D9160A" w:rsidP="002D1608">
            <w:pPr>
              <w:pStyle w:val="Bezmezer"/>
              <w:numPr>
                <w:ilvl w:val="0"/>
                <w:numId w:val="54"/>
              </w:numPr>
            </w:pPr>
          </w:p>
        </w:tc>
        <w:tc>
          <w:tcPr>
            <w:tcW w:w="800" w:type="pct"/>
            <w:vMerge/>
            <w:shd w:val="clear" w:color="auto" w:fill="auto"/>
          </w:tcPr>
          <w:p w14:paraId="5A487519" w14:textId="53EAF6B6" w:rsidR="00D9160A" w:rsidRDefault="00D9160A" w:rsidP="00D9160A"/>
        </w:tc>
        <w:tc>
          <w:tcPr>
            <w:tcW w:w="1869" w:type="pct"/>
            <w:shd w:val="clear" w:color="auto" w:fill="auto"/>
          </w:tcPr>
          <w:p w14:paraId="28C12B9B" w14:textId="4F23748E" w:rsidR="00D9160A" w:rsidRPr="00C25974" w:rsidRDefault="006C3DBA" w:rsidP="00D9160A">
            <w:pPr>
              <w:pStyle w:val="Odstavecseseznamem"/>
              <w:numPr>
                <w:ilvl w:val="0"/>
                <w:numId w:val="8"/>
              </w:numPr>
            </w:pPr>
            <w:r>
              <w:t>Dodavatel uvede</w:t>
            </w:r>
            <w:r w:rsidR="00D9160A" w:rsidRPr="00C25974">
              <w:t xml:space="preserve"> velikost v EIA (jednotek U) pro systémovou skříň 19”.</w:t>
            </w:r>
          </w:p>
        </w:tc>
        <w:tc>
          <w:tcPr>
            <w:tcW w:w="543" w:type="pct"/>
            <w:tcBorders>
              <w:bottom w:val="single" w:sz="4" w:space="0" w:color="auto"/>
              <w:tr2bl w:val="single" w:sz="4" w:space="0" w:color="auto"/>
            </w:tcBorders>
            <w:shd w:val="clear" w:color="auto" w:fill="F2F2F2" w:themeFill="background1" w:themeFillShade="F2"/>
          </w:tcPr>
          <w:p w14:paraId="15B2A5E3" w14:textId="77777777" w:rsidR="00D9160A" w:rsidRPr="00C25974" w:rsidRDefault="00D9160A" w:rsidP="00D9160A"/>
        </w:tc>
        <w:tc>
          <w:tcPr>
            <w:tcW w:w="1430" w:type="pct"/>
            <w:shd w:val="clear" w:color="auto" w:fill="FFFF00"/>
          </w:tcPr>
          <w:p w14:paraId="0192C15F" w14:textId="77777777" w:rsidR="00D9160A" w:rsidRPr="00C25974" w:rsidRDefault="00D9160A" w:rsidP="00D9160A"/>
        </w:tc>
      </w:tr>
      <w:tr w:rsidR="00D9160A" w:rsidRPr="00AD76B0" w14:paraId="67F3034D" w14:textId="77777777" w:rsidTr="006C3DBA">
        <w:trPr>
          <w:cantSplit/>
          <w:jc w:val="center"/>
        </w:trPr>
        <w:tc>
          <w:tcPr>
            <w:tcW w:w="358" w:type="pct"/>
          </w:tcPr>
          <w:p w14:paraId="072EF775" w14:textId="77777777" w:rsidR="00D9160A" w:rsidRPr="00AD76B0" w:rsidRDefault="00D9160A" w:rsidP="002D1608">
            <w:pPr>
              <w:pStyle w:val="Bezmezer"/>
              <w:numPr>
                <w:ilvl w:val="0"/>
                <w:numId w:val="54"/>
              </w:numPr>
            </w:pPr>
          </w:p>
        </w:tc>
        <w:tc>
          <w:tcPr>
            <w:tcW w:w="800" w:type="pct"/>
            <w:vMerge/>
            <w:shd w:val="clear" w:color="auto" w:fill="auto"/>
          </w:tcPr>
          <w:p w14:paraId="2FD7FE06" w14:textId="77777777" w:rsidR="00D9160A" w:rsidRDefault="00D9160A" w:rsidP="00D9160A"/>
        </w:tc>
        <w:tc>
          <w:tcPr>
            <w:tcW w:w="1869" w:type="pct"/>
            <w:shd w:val="clear" w:color="auto" w:fill="auto"/>
          </w:tcPr>
          <w:p w14:paraId="0C3900B4" w14:textId="6727B5E8" w:rsidR="00D9160A" w:rsidRPr="00C25974" w:rsidRDefault="006C3DBA" w:rsidP="00D9160A">
            <w:pPr>
              <w:pStyle w:val="Odstavecseseznamem"/>
              <w:numPr>
                <w:ilvl w:val="0"/>
                <w:numId w:val="8"/>
              </w:numPr>
            </w:pPr>
            <w:r>
              <w:t>Dodavatel uvede</w:t>
            </w:r>
            <w:r w:rsidR="00D9160A" w:rsidRPr="00C25974">
              <w:t xml:space="preserve"> počet a typ napájení (C13/14 nebo C19/C20 a počet).</w:t>
            </w:r>
          </w:p>
        </w:tc>
        <w:tc>
          <w:tcPr>
            <w:tcW w:w="543" w:type="pct"/>
            <w:tcBorders>
              <w:bottom w:val="single" w:sz="4" w:space="0" w:color="auto"/>
              <w:tr2bl w:val="single" w:sz="4" w:space="0" w:color="auto"/>
            </w:tcBorders>
            <w:shd w:val="clear" w:color="auto" w:fill="F2F2F2" w:themeFill="background1" w:themeFillShade="F2"/>
          </w:tcPr>
          <w:p w14:paraId="01DCA8AD" w14:textId="77777777" w:rsidR="00D9160A" w:rsidRPr="00C25974" w:rsidRDefault="00D9160A" w:rsidP="00D9160A"/>
        </w:tc>
        <w:tc>
          <w:tcPr>
            <w:tcW w:w="1430" w:type="pct"/>
            <w:shd w:val="clear" w:color="auto" w:fill="FFFF00"/>
          </w:tcPr>
          <w:p w14:paraId="093F9991" w14:textId="77777777" w:rsidR="00D9160A" w:rsidRPr="00C25974" w:rsidRDefault="00D9160A" w:rsidP="00D9160A"/>
        </w:tc>
      </w:tr>
      <w:tr w:rsidR="00D9160A" w:rsidRPr="00AD76B0" w14:paraId="1F8CACE8" w14:textId="77777777" w:rsidTr="006C3DBA">
        <w:trPr>
          <w:cantSplit/>
          <w:jc w:val="center"/>
        </w:trPr>
        <w:tc>
          <w:tcPr>
            <w:tcW w:w="358" w:type="pct"/>
          </w:tcPr>
          <w:p w14:paraId="78BE0E7B" w14:textId="77777777" w:rsidR="00D9160A" w:rsidRPr="00AD76B0" w:rsidRDefault="00D9160A" w:rsidP="002D1608">
            <w:pPr>
              <w:pStyle w:val="Bezmezer"/>
              <w:numPr>
                <w:ilvl w:val="0"/>
                <w:numId w:val="54"/>
              </w:numPr>
            </w:pPr>
          </w:p>
        </w:tc>
        <w:tc>
          <w:tcPr>
            <w:tcW w:w="800" w:type="pct"/>
            <w:vMerge/>
            <w:shd w:val="clear" w:color="auto" w:fill="auto"/>
          </w:tcPr>
          <w:p w14:paraId="2E3E87C6" w14:textId="77777777" w:rsidR="00D9160A" w:rsidRDefault="00D9160A" w:rsidP="00D9160A"/>
        </w:tc>
        <w:tc>
          <w:tcPr>
            <w:tcW w:w="1869" w:type="pct"/>
            <w:shd w:val="clear" w:color="auto" w:fill="auto"/>
          </w:tcPr>
          <w:p w14:paraId="2FEB7532" w14:textId="14D6F98A" w:rsidR="00D9160A" w:rsidRPr="00C25974" w:rsidRDefault="006C3DBA" w:rsidP="00D9160A">
            <w:pPr>
              <w:pStyle w:val="Odstavecseseznamem"/>
              <w:numPr>
                <w:ilvl w:val="0"/>
                <w:numId w:val="8"/>
              </w:numPr>
            </w:pPr>
            <w:r>
              <w:t>Dodavatel uvede</w:t>
            </w:r>
            <w:r w:rsidR="00D9160A" w:rsidRPr="00C25974">
              <w:t xml:space="preserve"> hmotnost a typický a maximální elektrický příkon.</w:t>
            </w:r>
          </w:p>
        </w:tc>
        <w:tc>
          <w:tcPr>
            <w:tcW w:w="543" w:type="pct"/>
            <w:tcBorders>
              <w:bottom w:val="single" w:sz="4" w:space="0" w:color="auto"/>
              <w:tr2bl w:val="single" w:sz="4" w:space="0" w:color="auto"/>
            </w:tcBorders>
            <w:shd w:val="clear" w:color="auto" w:fill="F2F2F2" w:themeFill="background1" w:themeFillShade="F2"/>
          </w:tcPr>
          <w:p w14:paraId="76FBD6D4" w14:textId="77777777" w:rsidR="00D9160A" w:rsidRPr="00C25974" w:rsidRDefault="00D9160A" w:rsidP="00D9160A"/>
        </w:tc>
        <w:tc>
          <w:tcPr>
            <w:tcW w:w="1430" w:type="pct"/>
            <w:shd w:val="clear" w:color="auto" w:fill="FFFF00"/>
          </w:tcPr>
          <w:p w14:paraId="366D70C9" w14:textId="77777777" w:rsidR="00D9160A" w:rsidRPr="00C25974" w:rsidRDefault="00D9160A" w:rsidP="00D9160A"/>
        </w:tc>
      </w:tr>
      <w:tr w:rsidR="00D9160A" w:rsidRPr="00AD76B0" w14:paraId="003C4B00" w14:textId="77777777" w:rsidTr="006C3DBA">
        <w:trPr>
          <w:cantSplit/>
          <w:jc w:val="center"/>
        </w:trPr>
        <w:tc>
          <w:tcPr>
            <w:tcW w:w="358" w:type="pct"/>
          </w:tcPr>
          <w:p w14:paraId="70D29792" w14:textId="77777777" w:rsidR="00D9160A" w:rsidRPr="00AD76B0" w:rsidRDefault="00D9160A" w:rsidP="002D1608">
            <w:pPr>
              <w:pStyle w:val="Bezmezer"/>
              <w:numPr>
                <w:ilvl w:val="0"/>
                <w:numId w:val="54"/>
              </w:numPr>
            </w:pPr>
          </w:p>
        </w:tc>
        <w:tc>
          <w:tcPr>
            <w:tcW w:w="800" w:type="pct"/>
            <w:vMerge/>
            <w:shd w:val="clear" w:color="auto" w:fill="auto"/>
          </w:tcPr>
          <w:p w14:paraId="5A0DC18F" w14:textId="77777777" w:rsidR="00D9160A" w:rsidRDefault="00D9160A" w:rsidP="00D9160A"/>
        </w:tc>
        <w:tc>
          <w:tcPr>
            <w:tcW w:w="1869" w:type="pct"/>
            <w:shd w:val="clear" w:color="auto" w:fill="auto"/>
          </w:tcPr>
          <w:p w14:paraId="5CC77F29" w14:textId="0CCBD872" w:rsidR="00D9160A" w:rsidRPr="00C25974" w:rsidRDefault="006C3DBA" w:rsidP="00D9160A">
            <w:pPr>
              <w:pStyle w:val="Odstavecseseznamem"/>
              <w:numPr>
                <w:ilvl w:val="0"/>
                <w:numId w:val="8"/>
              </w:numPr>
            </w:pPr>
            <w:r>
              <w:t>Dodavatel uvede</w:t>
            </w:r>
            <w:r w:rsidR="00D9160A" w:rsidRPr="00C25974">
              <w:t>, jaké jsou požadavky na elektrické jištění.</w:t>
            </w:r>
          </w:p>
        </w:tc>
        <w:tc>
          <w:tcPr>
            <w:tcW w:w="543" w:type="pct"/>
            <w:tcBorders>
              <w:tr2bl w:val="single" w:sz="4" w:space="0" w:color="auto"/>
            </w:tcBorders>
            <w:shd w:val="clear" w:color="auto" w:fill="F2F2F2" w:themeFill="background1" w:themeFillShade="F2"/>
          </w:tcPr>
          <w:p w14:paraId="6C663D88" w14:textId="77777777" w:rsidR="00D9160A" w:rsidRPr="00C25974" w:rsidRDefault="00D9160A" w:rsidP="00D9160A"/>
        </w:tc>
        <w:tc>
          <w:tcPr>
            <w:tcW w:w="1430" w:type="pct"/>
            <w:shd w:val="clear" w:color="auto" w:fill="FFFF00"/>
          </w:tcPr>
          <w:p w14:paraId="29536AFE" w14:textId="77777777" w:rsidR="00D9160A" w:rsidRPr="00C25974" w:rsidRDefault="00D9160A" w:rsidP="00D9160A"/>
        </w:tc>
      </w:tr>
      <w:tr w:rsidR="0056533B" w:rsidRPr="00AD76B0" w14:paraId="56AEB7B9" w14:textId="77777777" w:rsidTr="006D7B8E">
        <w:trPr>
          <w:cantSplit/>
          <w:jc w:val="center"/>
        </w:trPr>
        <w:tc>
          <w:tcPr>
            <w:tcW w:w="358" w:type="pct"/>
          </w:tcPr>
          <w:p w14:paraId="50F50E94" w14:textId="77777777" w:rsidR="0056533B" w:rsidRPr="00AD76B0" w:rsidRDefault="0056533B" w:rsidP="002D1608">
            <w:pPr>
              <w:pStyle w:val="Bezmezer"/>
              <w:numPr>
                <w:ilvl w:val="0"/>
                <w:numId w:val="54"/>
              </w:numPr>
            </w:pPr>
          </w:p>
        </w:tc>
        <w:tc>
          <w:tcPr>
            <w:tcW w:w="800" w:type="pct"/>
            <w:vMerge w:val="restart"/>
            <w:shd w:val="clear" w:color="auto" w:fill="auto"/>
            <w:vAlign w:val="center"/>
          </w:tcPr>
          <w:p w14:paraId="643D12E4" w14:textId="5A396EA0" w:rsidR="0056533B" w:rsidRDefault="0056533B" w:rsidP="0056533B">
            <w:r>
              <w:t>N</w:t>
            </w:r>
            <w:r w:rsidRPr="00E87B35">
              <w:t>apájení</w:t>
            </w:r>
            <w:r>
              <w:t xml:space="preserve"> a chlazení</w:t>
            </w:r>
          </w:p>
        </w:tc>
        <w:tc>
          <w:tcPr>
            <w:tcW w:w="1869" w:type="pct"/>
            <w:shd w:val="clear" w:color="auto" w:fill="auto"/>
          </w:tcPr>
          <w:p w14:paraId="160A9E7B" w14:textId="14C2DA13" w:rsidR="0056533B" w:rsidRPr="00C25974" w:rsidRDefault="0056533B" w:rsidP="00D9160A">
            <w:pPr>
              <w:pStyle w:val="Odstavecseseznamem"/>
              <w:numPr>
                <w:ilvl w:val="0"/>
                <w:numId w:val="8"/>
              </w:numPr>
            </w:pPr>
            <w:r w:rsidRPr="00C25974">
              <w:t>Zařízení musí mít redundantní napájecí zdroje 250VAC, vyměnitelné za chodu.</w:t>
            </w:r>
          </w:p>
        </w:tc>
        <w:tc>
          <w:tcPr>
            <w:tcW w:w="543" w:type="pct"/>
            <w:shd w:val="clear" w:color="auto" w:fill="FFFF00"/>
          </w:tcPr>
          <w:p w14:paraId="306E8C82" w14:textId="77777777" w:rsidR="0056533B" w:rsidRPr="00C25974" w:rsidRDefault="0056533B" w:rsidP="00D9160A"/>
        </w:tc>
        <w:tc>
          <w:tcPr>
            <w:tcW w:w="1430" w:type="pct"/>
            <w:shd w:val="clear" w:color="auto" w:fill="FFFF00"/>
          </w:tcPr>
          <w:p w14:paraId="1C111711" w14:textId="77777777" w:rsidR="0056533B" w:rsidRPr="00C25974" w:rsidRDefault="0056533B" w:rsidP="00D9160A"/>
        </w:tc>
      </w:tr>
      <w:tr w:rsidR="0056533B" w:rsidRPr="00AD76B0" w14:paraId="1B75AF42" w14:textId="77777777" w:rsidTr="006D7B8E">
        <w:trPr>
          <w:cantSplit/>
          <w:jc w:val="center"/>
        </w:trPr>
        <w:tc>
          <w:tcPr>
            <w:tcW w:w="358" w:type="pct"/>
          </w:tcPr>
          <w:p w14:paraId="03444D66" w14:textId="77777777" w:rsidR="0056533B" w:rsidRPr="00AD76B0" w:rsidRDefault="0056533B" w:rsidP="002D1608">
            <w:pPr>
              <w:pStyle w:val="Bezmezer"/>
              <w:numPr>
                <w:ilvl w:val="0"/>
                <w:numId w:val="54"/>
              </w:numPr>
            </w:pPr>
          </w:p>
        </w:tc>
        <w:tc>
          <w:tcPr>
            <w:tcW w:w="800" w:type="pct"/>
            <w:vMerge/>
            <w:shd w:val="clear" w:color="auto" w:fill="auto"/>
          </w:tcPr>
          <w:p w14:paraId="6E59E651" w14:textId="77777777" w:rsidR="0056533B" w:rsidRDefault="0056533B" w:rsidP="00D9160A"/>
        </w:tc>
        <w:tc>
          <w:tcPr>
            <w:tcW w:w="1869" w:type="pct"/>
            <w:shd w:val="clear" w:color="auto" w:fill="auto"/>
          </w:tcPr>
          <w:p w14:paraId="09E5AE56" w14:textId="0CD1443B" w:rsidR="0056533B" w:rsidRPr="00C25974" w:rsidRDefault="0056533B" w:rsidP="00D9160A">
            <w:pPr>
              <w:pStyle w:val="Odstavecseseznamem"/>
              <w:numPr>
                <w:ilvl w:val="0"/>
                <w:numId w:val="8"/>
              </w:numPr>
            </w:pPr>
            <w:r>
              <w:t>Aktivní chlazení Front-to-Rear.</w:t>
            </w:r>
          </w:p>
        </w:tc>
        <w:tc>
          <w:tcPr>
            <w:tcW w:w="543" w:type="pct"/>
            <w:shd w:val="clear" w:color="auto" w:fill="FFFF00"/>
          </w:tcPr>
          <w:p w14:paraId="4B5DDBDA" w14:textId="77777777" w:rsidR="0056533B" w:rsidRPr="00C25974" w:rsidRDefault="0056533B" w:rsidP="00D9160A"/>
        </w:tc>
        <w:tc>
          <w:tcPr>
            <w:tcW w:w="1430" w:type="pct"/>
            <w:shd w:val="clear" w:color="auto" w:fill="FFFF00"/>
          </w:tcPr>
          <w:p w14:paraId="6AC82664" w14:textId="77777777" w:rsidR="0056533B" w:rsidRPr="00C25974" w:rsidRDefault="0056533B" w:rsidP="00D9160A"/>
        </w:tc>
      </w:tr>
      <w:tr w:rsidR="00D9160A" w:rsidRPr="00AD76B0" w14:paraId="59F53243" w14:textId="77777777" w:rsidTr="006D7B8E">
        <w:trPr>
          <w:cantSplit/>
          <w:jc w:val="center"/>
        </w:trPr>
        <w:tc>
          <w:tcPr>
            <w:tcW w:w="358" w:type="pct"/>
          </w:tcPr>
          <w:p w14:paraId="3B7A91C1" w14:textId="77777777" w:rsidR="00D9160A" w:rsidRPr="00AD76B0" w:rsidRDefault="00D9160A" w:rsidP="002D1608">
            <w:pPr>
              <w:pStyle w:val="Bezmezer"/>
              <w:numPr>
                <w:ilvl w:val="0"/>
                <w:numId w:val="54"/>
              </w:numPr>
            </w:pPr>
          </w:p>
        </w:tc>
        <w:tc>
          <w:tcPr>
            <w:tcW w:w="800" w:type="pct"/>
            <w:shd w:val="clear" w:color="auto" w:fill="auto"/>
          </w:tcPr>
          <w:p w14:paraId="68365D4C" w14:textId="654F806C" w:rsidR="00D9160A" w:rsidRDefault="00D9160A" w:rsidP="00D9160A">
            <w:r w:rsidRPr="00E87B35">
              <w:t>Propojovací kabely</w:t>
            </w:r>
          </w:p>
        </w:tc>
        <w:tc>
          <w:tcPr>
            <w:tcW w:w="1869" w:type="pct"/>
            <w:shd w:val="clear" w:color="auto" w:fill="auto"/>
          </w:tcPr>
          <w:p w14:paraId="08A611B1" w14:textId="35FE9237" w:rsidR="00D9160A" w:rsidRPr="00CC025D" w:rsidRDefault="00D9160A" w:rsidP="00D9160A">
            <w:pPr>
              <w:pStyle w:val="Odstavecseseznamem"/>
              <w:numPr>
                <w:ilvl w:val="0"/>
                <w:numId w:val="8"/>
              </w:numPr>
              <w:rPr>
                <w:color w:val="92D050"/>
              </w:rPr>
            </w:pPr>
            <w:r w:rsidRPr="001F1FC2">
              <w:t>Odpovídající počet propojovacích kabelů pro plné zprovoznění systému</w:t>
            </w:r>
          </w:p>
        </w:tc>
        <w:tc>
          <w:tcPr>
            <w:tcW w:w="543" w:type="pct"/>
            <w:shd w:val="clear" w:color="auto" w:fill="FFFF00"/>
          </w:tcPr>
          <w:p w14:paraId="6601680C" w14:textId="77777777" w:rsidR="00D9160A" w:rsidRPr="00E87B35" w:rsidRDefault="00D9160A" w:rsidP="00D9160A"/>
        </w:tc>
        <w:tc>
          <w:tcPr>
            <w:tcW w:w="1430" w:type="pct"/>
            <w:shd w:val="clear" w:color="auto" w:fill="FFFF00"/>
          </w:tcPr>
          <w:p w14:paraId="5F018FC4" w14:textId="77777777" w:rsidR="00D9160A" w:rsidRPr="00E87B35" w:rsidRDefault="00D9160A" w:rsidP="00D9160A"/>
        </w:tc>
      </w:tr>
      <w:tr w:rsidR="003A144B" w:rsidRPr="00AD76B0" w14:paraId="141FD375" w14:textId="77777777" w:rsidTr="006D7B8E">
        <w:trPr>
          <w:cantSplit/>
          <w:jc w:val="center"/>
        </w:trPr>
        <w:tc>
          <w:tcPr>
            <w:tcW w:w="358" w:type="pct"/>
          </w:tcPr>
          <w:p w14:paraId="11AD8A3B" w14:textId="77777777" w:rsidR="003A144B" w:rsidRPr="00AD76B0" w:rsidRDefault="003A144B" w:rsidP="002D1608">
            <w:pPr>
              <w:pStyle w:val="Bezmezer"/>
              <w:numPr>
                <w:ilvl w:val="0"/>
                <w:numId w:val="54"/>
              </w:numPr>
            </w:pPr>
          </w:p>
        </w:tc>
        <w:tc>
          <w:tcPr>
            <w:tcW w:w="800" w:type="pct"/>
            <w:vMerge w:val="restart"/>
            <w:shd w:val="clear" w:color="auto" w:fill="auto"/>
            <w:vAlign w:val="center"/>
          </w:tcPr>
          <w:p w14:paraId="499CC257" w14:textId="1234CF04" w:rsidR="003A144B" w:rsidRDefault="003A144B" w:rsidP="003A144B">
            <w:r>
              <w:t>Konektivita</w:t>
            </w:r>
          </w:p>
        </w:tc>
        <w:tc>
          <w:tcPr>
            <w:tcW w:w="1869" w:type="pct"/>
            <w:shd w:val="clear" w:color="auto" w:fill="auto"/>
          </w:tcPr>
          <w:p w14:paraId="4448EF66" w14:textId="781D9425" w:rsidR="003A144B" w:rsidRDefault="003A144B" w:rsidP="00D9160A">
            <w:pPr>
              <w:pStyle w:val="Odstavecseseznamem"/>
              <w:numPr>
                <w:ilvl w:val="0"/>
                <w:numId w:val="8"/>
              </w:numPr>
            </w:pPr>
            <w:r>
              <w:t>Minimálně 48</w:t>
            </w:r>
            <w:r w:rsidR="00E02AC7">
              <w:t>ks</w:t>
            </w:r>
            <w:r w:rsidR="00E02AC7" w:rsidRPr="0074428D">
              <w:t xml:space="preserve"> </w:t>
            </w:r>
            <w:r w:rsidR="00D42B8C">
              <w:t>10/100/1000BaseT</w:t>
            </w:r>
            <w:r w:rsidR="00E02AC7" w:rsidRPr="0074428D">
              <w:t xml:space="preserve"> </w:t>
            </w:r>
            <w:r w:rsidR="00E02AC7">
              <w:t>portů</w:t>
            </w:r>
          </w:p>
          <w:p w14:paraId="1DD85355" w14:textId="4666924F" w:rsidR="003A144B" w:rsidRDefault="00B44B7E" w:rsidP="009212E3">
            <w:pPr>
              <w:pStyle w:val="Odstavecseseznamem"/>
              <w:numPr>
                <w:ilvl w:val="1"/>
                <w:numId w:val="8"/>
              </w:numPr>
            </w:pPr>
            <w:r>
              <w:t xml:space="preserve">Dodavatel dodá </w:t>
            </w:r>
            <w:r w:rsidR="003A144B">
              <w:t xml:space="preserve">plně dostatečný počet portů </w:t>
            </w:r>
            <w:r w:rsidR="0006479A">
              <w:t>pro</w:t>
            </w:r>
            <w:r w:rsidR="003A144B">
              <w:t xml:space="preserve"> OoB</w:t>
            </w:r>
            <w:r w:rsidR="00C0046C">
              <w:t xml:space="preserve"> switchi</w:t>
            </w:r>
            <w:r w:rsidR="003A144B">
              <w:t xml:space="preserve"> </w:t>
            </w:r>
            <w:r w:rsidR="0006479A">
              <w:t>na propojení</w:t>
            </w:r>
            <w:r w:rsidR="00F95AD2">
              <w:t xml:space="preserve"> </w:t>
            </w:r>
            <w:r w:rsidR="003A144B">
              <w:t>jednotlivých síťových elementů a mgmt portů specifikovaných výpočetních zařízení, a to včetně dostatečné rezervy vzhledem k ŽC 6let)</w:t>
            </w:r>
          </w:p>
        </w:tc>
        <w:tc>
          <w:tcPr>
            <w:tcW w:w="543" w:type="pct"/>
            <w:shd w:val="clear" w:color="auto" w:fill="FFFF00"/>
          </w:tcPr>
          <w:p w14:paraId="0F01A18C" w14:textId="77777777" w:rsidR="003A144B" w:rsidRPr="00E87B35" w:rsidRDefault="003A144B" w:rsidP="00D9160A"/>
        </w:tc>
        <w:tc>
          <w:tcPr>
            <w:tcW w:w="1430" w:type="pct"/>
            <w:shd w:val="clear" w:color="auto" w:fill="FFFF00"/>
          </w:tcPr>
          <w:p w14:paraId="4C9F3E24" w14:textId="77777777" w:rsidR="003A144B" w:rsidRPr="00E87B35" w:rsidRDefault="003A144B" w:rsidP="00D9160A"/>
        </w:tc>
      </w:tr>
      <w:tr w:rsidR="003A144B" w:rsidRPr="00AD76B0" w14:paraId="65D15F54" w14:textId="77777777" w:rsidTr="006D7B8E">
        <w:trPr>
          <w:cantSplit/>
          <w:jc w:val="center"/>
        </w:trPr>
        <w:tc>
          <w:tcPr>
            <w:tcW w:w="358" w:type="pct"/>
          </w:tcPr>
          <w:p w14:paraId="223DECCC" w14:textId="77777777" w:rsidR="003A144B" w:rsidRPr="00AD76B0" w:rsidRDefault="003A144B" w:rsidP="002D1608">
            <w:pPr>
              <w:pStyle w:val="Bezmezer"/>
              <w:numPr>
                <w:ilvl w:val="0"/>
                <w:numId w:val="54"/>
              </w:numPr>
            </w:pPr>
          </w:p>
        </w:tc>
        <w:tc>
          <w:tcPr>
            <w:tcW w:w="800" w:type="pct"/>
            <w:vMerge/>
            <w:shd w:val="clear" w:color="auto" w:fill="auto"/>
          </w:tcPr>
          <w:p w14:paraId="3CB21EA8" w14:textId="77777777" w:rsidR="003A144B" w:rsidRDefault="003A144B" w:rsidP="00D9160A"/>
        </w:tc>
        <w:tc>
          <w:tcPr>
            <w:tcW w:w="1869" w:type="pct"/>
            <w:shd w:val="clear" w:color="auto" w:fill="auto"/>
          </w:tcPr>
          <w:p w14:paraId="184EF6FD" w14:textId="404C7DEE" w:rsidR="003A144B" w:rsidRDefault="003A144B" w:rsidP="00570428">
            <w:pPr>
              <w:pStyle w:val="Odstavecseseznamem"/>
              <w:numPr>
                <w:ilvl w:val="0"/>
                <w:numId w:val="8"/>
              </w:numPr>
              <w:jc w:val="both"/>
            </w:pPr>
            <w:r>
              <w:t>Minimálně 2</w:t>
            </w:r>
            <w:r w:rsidR="00C53EE7">
              <w:t>ks</w:t>
            </w:r>
            <w:r>
              <w:t xml:space="preserve"> 10G</w:t>
            </w:r>
            <w:r w:rsidR="00857C8B">
              <w:t>E</w:t>
            </w:r>
            <w:r>
              <w:t xml:space="preserve"> </w:t>
            </w:r>
            <w:r w:rsidR="00D42B8C">
              <w:t>SFP+</w:t>
            </w:r>
            <w:r>
              <w:t xml:space="preserve"> (pro připojení do mgmt sítě)</w:t>
            </w:r>
          </w:p>
        </w:tc>
        <w:tc>
          <w:tcPr>
            <w:tcW w:w="543" w:type="pct"/>
            <w:shd w:val="clear" w:color="auto" w:fill="FFFF00"/>
          </w:tcPr>
          <w:p w14:paraId="2866073A" w14:textId="77777777" w:rsidR="003A144B" w:rsidRPr="00E87B35" w:rsidRDefault="003A144B" w:rsidP="00D9160A"/>
        </w:tc>
        <w:tc>
          <w:tcPr>
            <w:tcW w:w="1430" w:type="pct"/>
            <w:shd w:val="clear" w:color="auto" w:fill="FFFF00"/>
          </w:tcPr>
          <w:p w14:paraId="6D300233" w14:textId="77777777" w:rsidR="003A144B" w:rsidRPr="00E87B35" w:rsidRDefault="003A144B" w:rsidP="00D9160A"/>
        </w:tc>
      </w:tr>
      <w:tr w:rsidR="00476EF8" w:rsidRPr="00AD76B0" w14:paraId="5DD83CBA" w14:textId="77777777" w:rsidTr="006D7B8E">
        <w:trPr>
          <w:cantSplit/>
          <w:jc w:val="center"/>
        </w:trPr>
        <w:tc>
          <w:tcPr>
            <w:tcW w:w="358" w:type="pct"/>
          </w:tcPr>
          <w:p w14:paraId="756BF137" w14:textId="77777777" w:rsidR="00476EF8" w:rsidRPr="00AD76B0" w:rsidRDefault="00476EF8" w:rsidP="002D1608">
            <w:pPr>
              <w:pStyle w:val="Bezmezer"/>
              <w:numPr>
                <w:ilvl w:val="0"/>
                <w:numId w:val="54"/>
              </w:numPr>
            </w:pPr>
          </w:p>
        </w:tc>
        <w:tc>
          <w:tcPr>
            <w:tcW w:w="800" w:type="pct"/>
            <w:shd w:val="clear" w:color="auto" w:fill="auto"/>
          </w:tcPr>
          <w:p w14:paraId="4911CCAE" w14:textId="09CFB3DB" w:rsidR="00476EF8" w:rsidRDefault="00C56849" w:rsidP="00D9160A">
            <w:r>
              <w:t>Management</w:t>
            </w:r>
          </w:p>
        </w:tc>
        <w:tc>
          <w:tcPr>
            <w:tcW w:w="1869" w:type="pct"/>
            <w:shd w:val="clear" w:color="auto" w:fill="auto"/>
          </w:tcPr>
          <w:p w14:paraId="4AE6193C" w14:textId="577F926F" w:rsidR="00476EF8" w:rsidRDefault="00F32FA6" w:rsidP="00570428">
            <w:pPr>
              <w:pStyle w:val="Odstavecseseznamem"/>
              <w:numPr>
                <w:ilvl w:val="0"/>
                <w:numId w:val="8"/>
              </w:numPr>
              <w:jc w:val="both"/>
            </w:pPr>
            <w:r>
              <w:t>Rozhraní RJ45 pro mgmt O</w:t>
            </w:r>
            <w:r w:rsidR="00E52863">
              <w:t>oB switche</w:t>
            </w:r>
          </w:p>
        </w:tc>
        <w:tc>
          <w:tcPr>
            <w:tcW w:w="543" w:type="pct"/>
            <w:shd w:val="clear" w:color="auto" w:fill="FFFF00"/>
          </w:tcPr>
          <w:p w14:paraId="7862ED75" w14:textId="77777777" w:rsidR="00476EF8" w:rsidRPr="00E87B35" w:rsidRDefault="00476EF8" w:rsidP="00D9160A"/>
        </w:tc>
        <w:tc>
          <w:tcPr>
            <w:tcW w:w="1430" w:type="pct"/>
            <w:shd w:val="clear" w:color="auto" w:fill="FFFF00"/>
          </w:tcPr>
          <w:p w14:paraId="063C9978" w14:textId="77777777" w:rsidR="00476EF8" w:rsidRPr="00E87B35" w:rsidRDefault="00476EF8" w:rsidP="00D9160A"/>
        </w:tc>
      </w:tr>
      <w:tr w:rsidR="00341143" w:rsidRPr="00AD76B0" w14:paraId="0139935C" w14:textId="77777777" w:rsidTr="006D7B8E">
        <w:trPr>
          <w:cantSplit/>
          <w:jc w:val="center"/>
        </w:trPr>
        <w:tc>
          <w:tcPr>
            <w:tcW w:w="358" w:type="pct"/>
          </w:tcPr>
          <w:p w14:paraId="40443CC5" w14:textId="77777777" w:rsidR="00341143" w:rsidRPr="00AD76B0" w:rsidRDefault="00341143" w:rsidP="002D1608">
            <w:pPr>
              <w:pStyle w:val="Bezmezer"/>
              <w:numPr>
                <w:ilvl w:val="0"/>
                <w:numId w:val="54"/>
              </w:numPr>
            </w:pPr>
          </w:p>
        </w:tc>
        <w:tc>
          <w:tcPr>
            <w:tcW w:w="800" w:type="pct"/>
            <w:shd w:val="clear" w:color="auto" w:fill="auto"/>
          </w:tcPr>
          <w:p w14:paraId="14DC3AFE" w14:textId="6CABE798" w:rsidR="00341143" w:rsidRDefault="00341143" w:rsidP="00341143">
            <w:r>
              <w:t>Konzolový port</w:t>
            </w:r>
          </w:p>
        </w:tc>
        <w:tc>
          <w:tcPr>
            <w:tcW w:w="1869" w:type="pct"/>
            <w:shd w:val="clear" w:color="auto" w:fill="auto"/>
          </w:tcPr>
          <w:p w14:paraId="5FCFEB8D" w14:textId="3565582C" w:rsidR="00341143" w:rsidRDefault="00341143" w:rsidP="00341143">
            <w:pPr>
              <w:pStyle w:val="Odstavecseseznamem"/>
              <w:numPr>
                <w:ilvl w:val="0"/>
                <w:numId w:val="8"/>
              </w:numPr>
              <w:jc w:val="both"/>
            </w:pPr>
            <w:r w:rsidRPr="00651A38">
              <w:t>Provedení</w:t>
            </w:r>
            <w:r>
              <w:t xml:space="preserve"> </w:t>
            </w:r>
            <w:r w:rsidRPr="00651A38">
              <w:t>RJ45</w:t>
            </w:r>
            <w:r>
              <w:t xml:space="preserve"> nebo</w:t>
            </w:r>
            <w:r w:rsidRPr="00651A38">
              <w:t xml:space="preserve"> USB</w:t>
            </w:r>
            <w:r w:rsidR="004B4012">
              <w:t xml:space="preserve"> </w:t>
            </w:r>
            <w:r w:rsidR="004B4012" w:rsidRPr="0065718C">
              <w:t xml:space="preserve">(pozn. </w:t>
            </w:r>
            <w:r w:rsidR="00DE39B7" w:rsidRPr="0065718C">
              <w:t xml:space="preserve">u USB i </w:t>
            </w:r>
            <w:r w:rsidR="004B4012" w:rsidRPr="0065718C">
              <w:t>převodníky USB/RS-232(RJ45)</w:t>
            </w:r>
            <w:r w:rsidR="0065718C">
              <w:t>)</w:t>
            </w:r>
          </w:p>
        </w:tc>
        <w:tc>
          <w:tcPr>
            <w:tcW w:w="543" w:type="pct"/>
            <w:shd w:val="clear" w:color="auto" w:fill="FFFF00"/>
          </w:tcPr>
          <w:p w14:paraId="468C72CA" w14:textId="77777777" w:rsidR="00341143" w:rsidRPr="00E87B35" w:rsidRDefault="00341143" w:rsidP="00341143"/>
        </w:tc>
        <w:tc>
          <w:tcPr>
            <w:tcW w:w="1430" w:type="pct"/>
            <w:shd w:val="clear" w:color="auto" w:fill="FFFF00"/>
          </w:tcPr>
          <w:p w14:paraId="151C7ECF" w14:textId="77777777" w:rsidR="00341143" w:rsidRPr="00E87B35" w:rsidRDefault="00341143" w:rsidP="00341143"/>
        </w:tc>
      </w:tr>
      <w:tr w:rsidR="00D26862" w:rsidRPr="00AD76B0" w14:paraId="3B26C569" w14:textId="77777777" w:rsidTr="00D26862">
        <w:trPr>
          <w:cantSplit/>
          <w:jc w:val="center"/>
        </w:trPr>
        <w:tc>
          <w:tcPr>
            <w:tcW w:w="358" w:type="pct"/>
          </w:tcPr>
          <w:p w14:paraId="0F1517CD" w14:textId="77777777" w:rsidR="00D26862" w:rsidRPr="00AD76B0" w:rsidRDefault="00D26862" w:rsidP="002D1608">
            <w:pPr>
              <w:pStyle w:val="Bezmezer"/>
              <w:numPr>
                <w:ilvl w:val="0"/>
                <w:numId w:val="54"/>
              </w:numPr>
            </w:pPr>
          </w:p>
        </w:tc>
        <w:tc>
          <w:tcPr>
            <w:tcW w:w="800" w:type="pct"/>
            <w:vMerge w:val="restart"/>
            <w:shd w:val="clear" w:color="auto" w:fill="auto"/>
            <w:vAlign w:val="center"/>
          </w:tcPr>
          <w:p w14:paraId="373EC467" w14:textId="78078539" w:rsidR="00D26862" w:rsidRDefault="00D26862" w:rsidP="00D26862">
            <w:r>
              <w:t>Vlastnosti a funkcionality</w:t>
            </w:r>
          </w:p>
        </w:tc>
        <w:tc>
          <w:tcPr>
            <w:tcW w:w="1869" w:type="pct"/>
            <w:shd w:val="clear" w:color="auto" w:fill="auto"/>
            <w:vAlign w:val="center"/>
          </w:tcPr>
          <w:p w14:paraId="7E016E58" w14:textId="3D69A421" w:rsidR="00D26862" w:rsidRDefault="00D26862" w:rsidP="00341143">
            <w:pPr>
              <w:pStyle w:val="Odstavecseseznamem"/>
              <w:numPr>
                <w:ilvl w:val="0"/>
                <w:numId w:val="8"/>
              </w:numPr>
            </w:pPr>
            <w:r>
              <w:t xml:space="preserve">Podpora Jumbo Frames min. 9kB </w:t>
            </w:r>
          </w:p>
        </w:tc>
        <w:tc>
          <w:tcPr>
            <w:tcW w:w="543" w:type="pct"/>
            <w:shd w:val="clear" w:color="auto" w:fill="FFFF00"/>
          </w:tcPr>
          <w:p w14:paraId="17F31863" w14:textId="77777777" w:rsidR="00D26862" w:rsidRPr="00E87B35" w:rsidRDefault="00D26862" w:rsidP="00341143"/>
        </w:tc>
        <w:tc>
          <w:tcPr>
            <w:tcW w:w="1430" w:type="pct"/>
            <w:shd w:val="clear" w:color="auto" w:fill="FFFF00"/>
          </w:tcPr>
          <w:p w14:paraId="63FB4F86" w14:textId="77777777" w:rsidR="00D26862" w:rsidRPr="00E87B35" w:rsidRDefault="00D26862" w:rsidP="00341143"/>
        </w:tc>
      </w:tr>
      <w:tr w:rsidR="00D26862" w:rsidRPr="00AD76B0" w14:paraId="60FEC06E" w14:textId="77777777" w:rsidTr="006D7B8E">
        <w:trPr>
          <w:cantSplit/>
          <w:jc w:val="center"/>
        </w:trPr>
        <w:tc>
          <w:tcPr>
            <w:tcW w:w="358" w:type="pct"/>
          </w:tcPr>
          <w:p w14:paraId="34456724" w14:textId="77777777" w:rsidR="00D26862" w:rsidRPr="00AD76B0" w:rsidRDefault="00D26862" w:rsidP="002D1608">
            <w:pPr>
              <w:pStyle w:val="Bezmezer"/>
              <w:numPr>
                <w:ilvl w:val="0"/>
                <w:numId w:val="54"/>
              </w:numPr>
            </w:pPr>
          </w:p>
        </w:tc>
        <w:tc>
          <w:tcPr>
            <w:tcW w:w="800" w:type="pct"/>
            <w:vMerge/>
            <w:shd w:val="clear" w:color="auto" w:fill="auto"/>
          </w:tcPr>
          <w:p w14:paraId="65929A41" w14:textId="77777777" w:rsidR="00D26862" w:rsidRDefault="00D26862" w:rsidP="00341143"/>
        </w:tc>
        <w:tc>
          <w:tcPr>
            <w:tcW w:w="1869" w:type="pct"/>
            <w:shd w:val="clear" w:color="auto" w:fill="auto"/>
            <w:vAlign w:val="center"/>
          </w:tcPr>
          <w:p w14:paraId="4434A912" w14:textId="169B5697" w:rsidR="00D26862" w:rsidRDefault="00D26862" w:rsidP="00341143">
            <w:pPr>
              <w:pStyle w:val="Odstavecseseznamem"/>
              <w:numPr>
                <w:ilvl w:val="0"/>
                <w:numId w:val="8"/>
              </w:numPr>
            </w:pPr>
            <w:r>
              <w:t xml:space="preserve">Podpora vytvoření tzv. subinterface s individuální konfigurací parametrů: VLAN-id, encapsulation, apod. </w:t>
            </w:r>
          </w:p>
        </w:tc>
        <w:tc>
          <w:tcPr>
            <w:tcW w:w="543" w:type="pct"/>
            <w:shd w:val="clear" w:color="auto" w:fill="FFFF00"/>
          </w:tcPr>
          <w:p w14:paraId="3347023D" w14:textId="77777777" w:rsidR="00D26862" w:rsidRPr="00E87B35" w:rsidRDefault="00D26862" w:rsidP="00341143"/>
        </w:tc>
        <w:tc>
          <w:tcPr>
            <w:tcW w:w="1430" w:type="pct"/>
            <w:shd w:val="clear" w:color="auto" w:fill="FFFF00"/>
          </w:tcPr>
          <w:p w14:paraId="462DAAD0" w14:textId="77777777" w:rsidR="00D26862" w:rsidRPr="00E87B35" w:rsidRDefault="00D26862" w:rsidP="00341143"/>
        </w:tc>
      </w:tr>
      <w:tr w:rsidR="00D26862" w:rsidRPr="00AD76B0" w14:paraId="2EC25AD7" w14:textId="77777777" w:rsidTr="006D7B8E">
        <w:trPr>
          <w:cantSplit/>
          <w:jc w:val="center"/>
        </w:trPr>
        <w:tc>
          <w:tcPr>
            <w:tcW w:w="358" w:type="pct"/>
          </w:tcPr>
          <w:p w14:paraId="181B177D" w14:textId="77777777" w:rsidR="00D26862" w:rsidRPr="00AD76B0" w:rsidRDefault="00D26862" w:rsidP="002D1608">
            <w:pPr>
              <w:pStyle w:val="Bezmezer"/>
              <w:numPr>
                <w:ilvl w:val="0"/>
                <w:numId w:val="54"/>
              </w:numPr>
            </w:pPr>
          </w:p>
        </w:tc>
        <w:tc>
          <w:tcPr>
            <w:tcW w:w="800" w:type="pct"/>
            <w:vMerge/>
            <w:shd w:val="clear" w:color="auto" w:fill="auto"/>
          </w:tcPr>
          <w:p w14:paraId="6260E203" w14:textId="77777777" w:rsidR="00D26862" w:rsidRDefault="00D26862" w:rsidP="00341143"/>
        </w:tc>
        <w:tc>
          <w:tcPr>
            <w:tcW w:w="1869" w:type="pct"/>
            <w:shd w:val="clear" w:color="auto" w:fill="auto"/>
            <w:vAlign w:val="center"/>
          </w:tcPr>
          <w:p w14:paraId="4725C93C" w14:textId="6D8E0491" w:rsidR="00D26862" w:rsidRDefault="00D26862" w:rsidP="00341143">
            <w:pPr>
              <w:pStyle w:val="Odstavecseseznamem"/>
              <w:numPr>
                <w:ilvl w:val="0"/>
                <w:numId w:val="8"/>
              </w:numPr>
            </w:pPr>
            <w:r>
              <w:t xml:space="preserve">Podpora na úrovni L2: </w:t>
            </w:r>
          </w:p>
          <w:p w14:paraId="31CE577D" w14:textId="77777777" w:rsidR="00D26862" w:rsidRPr="004A4BC3" w:rsidRDefault="00D26862" w:rsidP="00CE11FB">
            <w:pPr>
              <w:pStyle w:val="Odstavecseseznamem"/>
              <w:numPr>
                <w:ilvl w:val="1"/>
                <w:numId w:val="8"/>
              </w:numPr>
            </w:pPr>
            <w:r w:rsidRPr="00CE11FB">
              <w:t>IEEE 802.3 bridging</w:t>
            </w:r>
          </w:p>
          <w:p w14:paraId="3008336F" w14:textId="77777777" w:rsidR="00D26862" w:rsidRPr="008A399B" w:rsidRDefault="00D26862" w:rsidP="00CE11FB">
            <w:pPr>
              <w:pStyle w:val="Odstavecseseznamem"/>
              <w:numPr>
                <w:ilvl w:val="1"/>
                <w:numId w:val="8"/>
              </w:numPr>
            </w:pPr>
            <w:r w:rsidRPr="00CE11FB">
              <w:t>min. MAC tabule size = 10k</w:t>
            </w:r>
          </w:p>
          <w:p w14:paraId="068AF72B" w14:textId="78BC6585" w:rsidR="00D26862" w:rsidRPr="008A399B" w:rsidRDefault="00D26862" w:rsidP="00CE11FB">
            <w:pPr>
              <w:pStyle w:val="Odstavecseseznamem"/>
              <w:numPr>
                <w:ilvl w:val="1"/>
                <w:numId w:val="8"/>
              </w:numPr>
            </w:pPr>
            <w:r w:rsidRPr="00CE11FB">
              <w:t xml:space="preserve">LAG/LACP </w:t>
            </w:r>
            <w:r>
              <w:t>pro</w:t>
            </w:r>
            <w:r w:rsidRPr="00CE11FB">
              <w:t xml:space="preserve"> jakýkoliv typ interface</w:t>
            </w:r>
          </w:p>
          <w:p w14:paraId="1DB60CFE" w14:textId="742E69E7" w:rsidR="00D26862" w:rsidRPr="00725E29" w:rsidRDefault="00D26862" w:rsidP="00CE11FB">
            <w:pPr>
              <w:pStyle w:val="Odstavecseseznamem"/>
              <w:numPr>
                <w:ilvl w:val="1"/>
                <w:numId w:val="8"/>
              </w:numPr>
            </w:pPr>
            <w:r w:rsidRPr="00CE11FB">
              <w:t>LAG group = min. 64</w:t>
            </w:r>
          </w:p>
          <w:p w14:paraId="59987C90" w14:textId="77777777" w:rsidR="00D26862" w:rsidRPr="00011DD3" w:rsidRDefault="00D26862" w:rsidP="00CE11FB">
            <w:pPr>
              <w:pStyle w:val="Odstavecseseznamem"/>
              <w:numPr>
                <w:ilvl w:val="1"/>
                <w:numId w:val="8"/>
              </w:numPr>
            </w:pPr>
            <w:r w:rsidRPr="00CE11FB">
              <w:t>počet int. na LAG group = min. 8</w:t>
            </w:r>
          </w:p>
          <w:p w14:paraId="6BF7ED45" w14:textId="02190DDD" w:rsidR="00D26862" w:rsidRPr="008162F3" w:rsidRDefault="00D26862" w:rsidP="00CE11FB">
            <w:pPr>
              <w:pStyle w:val="Odstavecseseznamem"/>
              <w:numPr>
                <w:ilvl w:val="1"/>
                <w:numId w:val="8"/>
              </w:numPr>
            </w:pPr>
            <w:r>
              <w:t xml:space="preserve">podpora </w:t>
            </w:r>
            <w:r w:rsidRPr="00CE11FB">
              <w:t xml:space="preserve">VLAN (IEEE 802.1Q) </w:t>
            </w:r>
          </w:p>
          <w:p w14:paraId="3133F65A" w14:textId="77EA20C4" w:rsidR="00D26862" w:rsidRPr="008162F3" w:rsidRDefault="00D26862" w:rsidP="00CE11FB">
            <w:pPr>
              <w:pStyle w:val="Odstavecseseznamem"/>
              <w:numPr>
                <w:ilvl w:val="1"/>
                <w:numId w:val="8"/>
              </w:numPr>
            </w:pPr>
            <w:r w:rsidRPr="00CE11FB">
              <w:t>plný roszah VLAN = min. 4k</w:t>
            </w:r>
          </w:p>
          <w:p w14:paraId="0DA75E54" w14:textId="77777777" w:rsidR="00D26862" w:rsidRPr="00AA0D9E" w:rsidRDefault="00D26862" w:rsidP="00CE11FB">
            <w:pPr>
              <w:pStyle w:val="Odstavecseseznamem"/>
              <w:numPr>
                <w:ilvl w:val="1"/>
                <w:numId w:val="8"/>
              </w:numPr>
            </w:pPr>
            <w:r w:rsidRPr="00CE11FB">
              <w:t>QinQ</w:t>
            </w:r>
          </w:p>
          <w:p w14:paraId="41DDC667" w14:textId="77777777" w:rsidR="00D26862" w:rsidRPr="00A663C7" w:rsidRDefault="00D26862" w:rsidP="00CE11FB">
            <w:pPr>
              <w:pStyle w:val="Odstavecseseznamem"/>
              <w:numPr>
                <w:ilvl w:val="1"/>
                <w:numId w:val="8"/>
              </w:numPr>
            </w:pPr>
            <w:r w:rsidRPr="00CE11FB">
              <w:t>port based VLAN</w:t>
            </w:r>
          </w:p>
          <w:p w14:paraId="38395348" w14:textId="77777777" w:rsidR="00D26862" w:rsidRPr="008162F3" w:rsidRDefault="00D26862" w:rsidP="00CE11FB">
            <w:pPr>
              <w:pStyle w:val="Odstavecseseznamem"/>
              <w:numPr>
                <w:ilvl w:val="1"/>
                <w:numId w:val="8"/>
              </w:numPr>
            </w:pPr>
            <w:r w:rsidRPr="00CE11FB">
              <w:t>VLAN translation (VLAN header swap)</w:t>
            </w:r>
          </w:p>
          <w:p w14:paraId="00344EC4" w14:textId="2A3150EA" w:rsidR="00D26862" w:rsidRPr="00353251" w:rsidRDefault="00D26862" w:rsidP="00B758F0">
            <w:pPr>
              <w:pStyle w:val="Odstavecseseznamem"/>
              <w:numPr>
                <w:ilvl w:val="1"/>
                <w:numId w:val="8"/>
              </w:numPr>
            </w:pPr>
            <w:r w:rsidRPr="00CE11FB">
              <w:t>xSTP</w:t>
            </w:r>
            <w:r>
              <w:t xml:space="preserve"> (</w:t>
            </w:r>
            <w:r w:rsidRPr="00B758F0">
              <w:t>IEEE 802.1D (STP), IEEE 802.1s (MSTP), IEEE 802.1w (RSTP))</w:t>
            </w:r>
          </w:p>
          <w:p w14:paraId="6C1BB33F" w14:textId="2698F077" w:rsidR="00D26862" w:rsidRPr="003445C4" w:rsidRDefault="00D26862" w:rsidP="009A2512">
            <w:pPr>
              <w:pStyle w:val="Odstavecseseznamem"/>
              <w:numPr>
                <w:ilvl w:val="1"/>
                <w:numId w:val="8"/>
              </w:numPr>
            </w:pPr>
            <w:r w:rsidRPr="00B758F0">
              <w:t>STP security funkce</w:t>
            </w:r>
            <w:r>
              <w:t xml:space="preserve"> min. </w:t>
            </w:r>
            <w:r w:rsidRPr="009A2512">
              <w:t>BPDU guard, Loop guard, Root guard</w:t>
            </w:r>
          </w:p>
          <w:p w14:paraId="39CB717F" w14:textId="774F7843" w:rsidR="00D26862" w:rsidRDefault="00D26862" w:rsidP="009A2512">
            <w:pPr>
              <w:pStyle w:val="Odstavecseseznamem"/>
              <w:numPr>
                <w:ilvl w:val="1"/>
                <w:numId w:val="8"/>
              </w:numPr>
            </w:pPr>
            <w:r w:rsidRPr="009A2512">
              <w:t>LLDP (802.1ab)</w:t>
            </w:r>
          </w:p>
        </w:tc>
        <w:tc>
          <w:tcPr>
            <w:tcW w:w="543" w:type="pct"/>
            <w:shd w:val="clear" w:color="auto" w:fill="FFFF00"/>
          </w:tcPr>
          <w:p w14:paraId="4CCDD7E6" w14:textId="77777777" w:rsidR="00D26862" w:rsidRPr="00E87B35" w:rsidRDefault="00D26862" w:rsidP="00341143"/>
        </w:tc>
        <w:tc>
          <w:tcPr>
            <w:tcW w:w="1430" w:type="pct"/>
            <w:shd w:val="clear" w:color="auto" w:fill="FFFF00"/>
          </w:tcPr>
          <w:p w14:paraId="0FE06654" w14:textId="77777777" w:rsidR="00D26862" w:rsidRPr="00E87B35" w:rsidRDefault="00D26862" w:rsidP="00341143"/>
        </w:tc>
      </w:tr>
      <w:tr w:rsidR="00D26862" w:rsidRPr="00AD76B0" w14:paraId="16C4FF3E" w14:textId="77777777" w:rsidTr="006D7B8E">
        <w:trPr>
          <w:cantSplit/>
          <w:jc w:val="center"/>
        </w:trPr>
        <w:tc>
          <w:tcPr>
            <w:tcW w:w="358" w:type="pct"/>
          </w:tcPr>
          <w:p w14:paraId="454508FF" w14:textId="77777777" w:rsidR="00D26862" w:rsidRPr="00AD76B0" w:rsidRDefault="00D26862" w:rsidP="002D1608">
            <w:pPr>
              <w:pStyle w:val="Bezmezer"/>
              <w:numPr>
                <w:ilvl w:val="0"/>
                <w:numId w:val="54"/>
              </w:numPr>
            </w:pPr>
          </w:p>
        </w:tc>
        <w:tc>
          <w:tcPr>
            <w:tcW w:w="800" w:type="pct"/>
            <w:vMerge/>
            <w:shd w:val="clear" w:color="auto" w:fill="auto"/>
          </w:tcPr>
          <w:p w14:paraId="0476F7A8" w14:textId="77777777" w:rsidR="00D26862" w:rsidRDefault="00D26862" w:rsidP="00341143"/>
        </w:tc>
        <w:tc>
          <w:tcPr>
            <w:tcW w:w="1869" w:type="pct"/>
            <w:shd w:val="clear" w:color="auto" w:fill="auto"/>
            <w:vAlign w:val="center"/>
          </w:tcPr>
          <w:p w14:paraId="4E3666F2" w14:textId="77777777" w:rsidR="00D26862" w:rsidRDefault="00D26862" w:rsidP="00341143">
            <w:pPr>
              <w:pStyle w:val="Odstavecseseznamem"/>
              <w:numPr>
                <w:ilvl w:val="0"/>
                <w:numId w:val="8"/>
              </w:numPr>
            </w:pPr>
            <w:r>
              <w:t>Podpora ACL:</w:t>
            </w:r>
          </w:p>
          <w:p w14:paraId="190AF930" w14:textId="77777777" w:rsidR="00D26862" w:rsidRPr="0053581A" w:rsidRDefault="00D26862" w:rsidP="00856F7C">
            <w:pPr>
              <w:pStyle w:val="Odstavecseseznamem"/>
              <w:numPr>
                <w:ilvl w:val="1"/>
                <w:numId w:val="8"/>
              </w:numPr>
            </w:pPr>
            <w:r w:rsidRPr="00856F7C">
              <w:t>Port ACLs (ingress / egress)</w:t>
            </w:r>
          </w:p>
          <w:p w14:paraId="521F12E2" w14:textId="77777777" w:rsidR="00D26862" w:rsidRPr="00364B9A" w:rsidRDefault="00D26862" w:rsidP="00856F7C">
            <w:pPr>
              <w:pStyle w:val="Odstavecseseznamem"/>
              <w:numPr>
                <w:ilvl w:val="1"/>
                <w:numId w:val="8"/>
              </w:numPr>
            </w:pPr>
            <w:r w:rsidRPr="00856F7C">
              <w:t>VLAN ACLs (ingress / egress)</w:t>
            </w:r>
          </w:p>
          <w:p w14:paraId="579C69ED" w14:textId="77777777" w:rsidR="00D26862" w:rsidRDefault="00D26862" w:rsidP="002F3B62">
            <w:pPr>
              <w:pStyle w:val="Odstavecseseznamem"/>
              <w:numPr>
                <w:ilvl w:val="1"/>
                <w:numId w:val="8"/>
              </w:numPr>
            </w:pPr>
            <w:r w:rsidRPr="00856F7C">
              <w:t xml:space="preserve">ACL </w:t>
            </w:r>
            <w:r>
              <w:t>ve vrstvách</w:t>
            </w:r>
            <w:r w:rsidRPr="00856F7C">
              <w:t xml:space="preserve"> L2-L4</w:t>
            </w:r>
          </w:p>
          <w:p w14:paraId="76D5295C" w14:textId="269883C3" w:rsidR="00D26862" w:rsidRPr="00B821A2" w:rsidRDefault="00D26862" w:rsidP="002F3B62">
            <w:pPr>
              <w:pStyle w:val="Odstavecseseznamem"/>
              <w:numPr>
                <w:ilvl w:val="1"/>
                <w:numId w:val="8"/>
              </w:numPr>
            </w:pPr>
            <w:r w:rsidRPr="00856F7C">
              <w:t>ACL ackce</w:t>
            </w:r>
            <w:r>
              <w:t xml:space="preserve"> (</w:t>
            </w:r>
            <w:r w:rsidRPr="002F3B62">
              <w:t>ermit / deny, count)</w:t>
            </w:r>
          </w:p>
          <w:p w14:paraId="6307936A" w14:textId="4A0CF9A3" w:rsidR="00D26862" w:rsidRDefault="00D26862" w:rsidP="002F3B62">
            <w:pPr>
              <w:pStyle w:val="Odstavecseseznamem"/>
              <w:numPr>
                <w:ilvl w:val="1"/>
                <w:numId w:val="8"/>
              </w:numPr>
            </w:pPr>
            <w:r w:rsidRPr="002F3B62">
              <w:t>ACL směrem na CPU (CPU protection)</w:t>
            </w:r>
          </w:p>
        </w:tc>
        <w:tc>
          <w:tcPr>
            <w:tcW w:w="543" w:type="pct"/>
            <w:shd w:val="clear" w:color="auto" w:fill="FFFF00"/>
          </w:tcPr>
          <w:p w14:paraId="34AF29DE" w14:textId="77777777" w:rsidR="00D26862" w:rsidRPr="00E87B35" w:rsidRDefault="00D26862" w:rsidP="00341143"/>
        </w:tc>
        <w:tc>
          <w:tcPr>
            <w:tcW w:w="1430" w:type="pct"/>
            <w:shd w:val="clear" w:color="auto" w:fill="FFFF00"/>
          </w:tcPr>
          <w:p w14:paraId="3EE5F3C1" w14:textId="77777777" w:rsidR="00D26862" w:rsidRPr="00E87B35" w:rsidRDefault="00D26862" w:rsidP="00341143"/>
        </w:tc>
      </w:tr>
      <w:tr w:rsidR="00D26862" w:rsidRPr="00AD76B0" w14:paraId="7061AD8E" w14:textId="77777777" w:rsidTr="006D7B8E">
        <w:trPr>
          <w:cantSplit/>
          <w:jc w:val="center"/>
        </w:trPr>
        <w:tc>
          <w:tcPr>
            <w:tcW w:w="358" w:type="pct"/>
          </w:tcPr>
          <w:p w14:paraId="2E862FCF" w14:textId="77777777" w:rsidR="00D26862" w:rsidRPr="00AD76B0" w:rsidRDefault="00D26862" w:rsidP="002D1608">
            <w:pPr>
              <w:pStyle w:val="Bezmezer"/>
              <w:numPr>
                <w:ilvl w:val="0"/>
                <w:numId w:val="54"/>
              </w:numPr>
            </w:pPr>
          </w:p>
        </w:tc>
        <w:tc>
          <w:tcPr>
            <w:tcW w:w="800" w:type="pct"/>
            <w:vMerge/>
            <w:shd w:val="clear" w:color="auto" w:fill="auto"/>
          </w:tcPr>
          <w:p w14:paraId="6CE4EC7E" w14:textId="77777777" w:rsidR="00D26862" w:rsidRDefault="00D26862" w:rsidP="00341143"/>
        </w:tc>
        <w:tc>
          <w:tcPr>
            <w:tcW w:w="1869" w:type="pct"/>
            <w:shd w:val="clear" w:color="auto" w:fill="auto"/>
            <w:vAlign w:val="center"/>
          </w:tcPr>
          <w:p w14:paraId="31DA1267" w14:textId="77777777" w:rsidR="00D26862" w:rsidRDefault="00D26862" w:rsidP="00341143">
            <w:pPr>
              <w:pStyle w:val="Odstavecseseznamem"/>
              <w:numPr>
                <w:ilvl w:val="0"/>
                <w:numId w:val="8"/>
              </w:numPr>
            </w:pPr>
            <w:r>
              <w:t>Podpora na úrovni L3:</w:t>
            </w:r>
          </w:p>
          <w:p w14:paraId="629FF486" w14:textId="77777777" w:rsidR="00D26862" w:rsidRPr="00C705C2" w:rsidRDefault="00D26862" w:rsidP="00987F8D">
            <w:pPr>
              <w:pStyle w:val="Odstavecseseznamem"/>
              <w:numPr>
                <w:ilvl w:val="1"/>
                <w:numId w:val="8"/>
              </w:numPr>
            </w:pPr>
            <w:r w:rsidRPr="00987F8D">
              <w:t>RVI (Routovaný VLAN interface)</w:t>
            </w:r>
          </w:p>
          <w:p w14:paraId="7CA449DF" w14:textId="77777777" w:rsidR="00D26862" w:rsidRPr="005F376B" w:rsidRDefault="00D26862" w:rsidP="00987F8D">
            <w:pPr>
              <w:pStyle w:val="Odstavecseseznamem"/>
              <w:numPr>
                <w:ilvl w:val="1"/>
                <w:numId w:val="8"/>
              </w:numPr>
            </w:pPr>
            <w:r w:rsidRPr="00987F8D">
              <w:t>min. IP FIB = 2k</w:t>
            </w:r>
          </w:p>
          <w:p w14:paraId="08F9BD86" w14:textId="77777777" w:rsidR="00D26862" w:rsidRPr="00D911B0" w:rsidRDefault="00D26862" w:rsidP="00987F8D">
            <w:pPr>
              <w:pStyle w:val="Odstavecseseznamem"/>
              <w:numPr>
                <w:ilvl w:val="1"/>
                <w:numId w:val="8"/>
              </w:numPr>
            </w:pPr>
            <w:r w:rsidRPr="00987F8D">
              <w:t>Static routing (IPv4/IPv6)</w:t>
            </w:r>
          </w:p>
          <w:p w14:paraId="648EFD9D" w14:textId="4CA47430" w:rsidR="00D26862" w:rsidRPr="00D911B0" w:rsidRDefault="00D26862" w:rsidP="00987F8D">
            <w:pPr>
              <w:pStyle w:val="Odstavecseseznamem"/>
              <w:numPr>
                <w:ilvl w:val="1"/>
                <w:numId w:val="8"/>
              </w:numPr>
            </w:pPr>
            <w:r w:rsidRPr="00987F8D">
              <w:t>Podpora</w:t>
            </w:r>
            <w:r>
              <w:t xml:space="preserve"> </w:t>
            </w:r>
            <w:r w:rsidRPr="00987F8D">
              <w:t>ospf / ospfv3</w:t>
            </w:r>
          </w:p>
          <w:p w14:paraId="255184E0" w14:textId="5485687C" w:rsidR="00D26862" w:rsidRDefault="00D26862" w:rsidP="00987F8D">
            <w:pPr>
              <w:pStyle w:val="Odstavecseseznamem"/>
              <w:numPr>
                <w:ilvl w:val="1"/>
                <w:numId w:val="8"/>
              </w:numPr>
            </w:pPr>
            <w:r w:rsidRPr="00987F8D">
              <w:t>ECMP balancing / resilient hashing - min. 64 ECMP cest</w:t>
            </w:r>
          </w:p>
        </w:tc>
        <w:tc>
          <w:tcPr>
            <w:tcW w:w="543" w:type="pct"/>
            <w:shd w:val="clear" w:color="auto" w:fill="FFFF00"/>
          </w:tcPr>
          <w:p w14:paraId="43635CD1" w14:textId="77777777" w:rsidR="00D26862" w:rsidRPr="00E87B35" w:rsidRDefault="00D26862" w:rsidP="00341143"/>
        </w:tc>
        <w:tc>
          <w:tcPr>
            <w:tcW w:w="1430" w:type="pct"/>
            <w:shd w:val="clear" w:color="auto" w:fill="FFFF00"/>
          </w:tcPr>
          <w:p w14:paraId="55EC96CA" w14:textId="77777777" w:rsidR="00D26862" w:rsidRPr="00E87B35" w:rsidRDefault="00D26862" w:rsidP="00341143"/>
        </w:tc>
      </w:tr>
      <w:tr w:rsidR="00D26862" w:rsidRPr="00AD76B0" w14:paraId="66A87A5F" w14:textId="77777777" w:rsidTr="006D7B8E">
        <w:trPr>
          <w:cantSplit/>
          <w:jc w:val="center"/>
        </w:trPr>
        <w:tc>
          <w:tcPr>
            <w:tcW w:w="358" w:type="pct"/>
          </w:tcPr>
          <w:p w14:paraId="053A61C6" w14:textId="77777777" w:rsidR="00D26862" w:rsidRPr="00AD76B0" w:rsidRDefault="00D26862" w:rsidP="002D1608">
            <w:pPr>
              <w:pStyle w:val="Bezmezer"/>
              <w:numPr>
                <w:ilvl w:val="0"/>
                <w:numId w:val="54"/>
              </w:numPr>
            </w:pPr>
          </w:p>
        </w:tc>
        <w:tc>
          <w:tcPr>
            <w:tcW w:w="800" w:type="pct"/>
            <w:vMerge/>
            <w:shd w:val="clear" w:color="auto" w:fill="auto"/>
          </w:tcPr>
          <w:p w14:paraId="2BC5A0D4" w14:textId="77777777" w:rsidR="00D26862" w:rsidRDefault="00D26862" w:rsidP="00341143"/>
        </w:tc>
        <w:tc>
          <w:tcPr>
            <w:tcW w:w="1869" w:type="pct"/>
            <w:shd w:val="clear" w:color="auto" w:fill="auto"/>
            <w:vAlign w:val="center"/>
          </w:tcPr>
          <w:p w14:paraId="65DE9B71" w14:textId="77777777" w:rsidR="00D26862" w:rsidRDefault="00D26862" w:rsidP="00341143">
            <w:pPr>
              <w:pStyle w:val="Odstavecseseznamem"/>
              <w:numPr>
                <w:ilvl w:val="0"/>
                <w:numId w:val="8"/>
              </w:numPr>
            </w:pPr>
            <w:r>
              <w:t>Podpora Multicast:</w:t>
            </w:r>
          </w:p>
          <w:p w14:paraId="0551227D" w14:textId="77777777" w:rsidR="00D26862" w:rsidRPr="00C41B31" w:rsidRDefault="00D26862" w:rsidP="00C41B31">
            <w:pPr>
              <w:pStyle w:val="Odstavecseseznamem"/>
              <w:numPr>
                <w:ilvl w:val="1"/>
                <w:numId w:val="8"/>
              </w:numPr>
            </w:pPr>
            <w:r w:rsidRPr="00C41B31">
              <w:t>IGMP snooping v1/2/3</w:t>
            </w:r>
          </w:p>
          <w:p w14:paraId="57B7ABD2" w14:textId="326214DE" w:rsidR="00D26862" w:rsidRDefault="00D26862" w:rsidP="00C41B31">
            <w:pPr>
              <w:pStyle w:val="Odstavecseseznamem"/>
              <w:numPr>
                <w:ilvl w:val="1"/>
                <w:numId w:val="8"/>
              </w:numPr>
            </w:pPr>
            <w:r w:rsidRPr="00C41B31">
              <w:t>MLD snooping</w:t>
            </w:r>
            <w:r>
              <w:t xml:space="preserve"> </w:t>
            </w:r>
            <w:r w:rsidRPr="00C41B31">
              <w:t>v1/2</w:t>
            </w:r>
          </w:p>
        </w:tc>
        <w:tc>
          <w:tcPr>
            <w:tcW w:w="543" w:type="pct"/>
            <w:shd w:val="clear" w:color="auto" w:fill="FFFF00"/>
          </w:tcPr>
          <w:p w14:paraId="3C478A14" w14:textId="77777777" w:rsidR="00D26862" w:rsidRPr="00E87B35" w:rsidRDefault="00D26862" w:rsidP="00341143"/>
        </w:tc>
        <w:tc>
          <w:tcPr>
            <w:tcW w:w="1430" w:type="pct"/>
            <w:shd w:val="clear" w:color="auto" w:fill="FFFF00"/>
          </w:tcPr>
          <w:p w14:paraId="1F890599" w14:textId="77777777" w:rsidR="00D26862" w:rsidRPr="00E87B35" w:rsidRDefault="00D26862" w:rsidP="00341143"/>
        </w:tc>
      </w:tr>
      <w:tr w:rsidR="00D26862" w:rsidRPr="00AD76B0" w14:paraId="74CEC5FE" w14:textId="77777777" w:rsidTr="00D26862">
        <w:trPr>
          <w:cantSplit/>
          <w:jc w:val="center"/>
        </w:trPr>
        <w:tc>
          <w:tcPr>
            <w:tcW w:w="358" w:type="pct"/>
          </w:tcPr>
          <w:p w14:paraId="056674BF" w14:textId="77777777" w:rsidR="00D26862" w:rsidRPr="00AD76B0" w:rsidRDefault="00D26862" w:rsidP="002D1608">
            <w:pPr>
              <w:pStyle w:val="Bezmezer"/>
              <w:numPr>
                <w:ilvl w:val="0"/>
                <w:numId w:val="54"/>
              </w:numPr>
            </w:pPr>
          </w:p>
        </w:tc>
        <w:tc>
          <w:tcPr>
            <w:tcW w:w="800" w:type="pct"/>
            <w:vMerge w:val="restart"/>
            <w:shd w:val="clear" w:color="auto" w:fill="auto"/>
            <w:vAlign w:val="center"/>
          </w:tcPr>
          <w:p w14:paraId="469973CA" w14:textId="0EFC1197" w:rsidR="00D26862" w:rsidRDefault="00D26862" w:rsidP="00D26862">
            <w:r>
              <w:t>Management a Troubleshooting</w:t>
            </w:r>
          </w:p>
        </w:tc>
        <w:tc>
          <w:tcPr>
            <w:tcW w:w="1869" w:type="pct"/>
            <w:shd w:val="clear" w:color="auto" w:fill="auto"/>
            <w:vAlign w:val="center"/>
          </w:tcPr>
          <w:p w14:paraId="00A0EB99" w14:textId="63F9B206" w:rsidR="00D26862" w:rsidRPr="00567EC5" w:rsidRDefault="00D26862" w:rsidP="00567EC5">
            <w:pPr>
              <w:pStyle w:val="Odstavecseseznamem"/>
              <w:numPr>
                <w:ilvl w:val="0"/>
                <w:numId w:val="8"/>
              </w:numPr>
            </w:pPr>
            <w:r w:rsidRPr="00567EC5">
              <w:t>Řešení musí být kompatibilní se všemi nabízenými síťovými elementy:</w:t>
            </w:r>
          </w:p>
          <w:p w14:paraId="07FBF343" w14:textId="2F99D30E" w:rsidR="00D26862" w:rsidRDefault="00D26862" w:rsidP="006106C8">
            <w:pPr>
              <w:pStyle w:val="Odstavecseseznamem"/>
              <w:numPr>
                <w:ilvl w:val="1"/>
                <w:numId w:val="8"/>
              </w:numPr>
            </w:pPr>
            <w:r w:rsidRPr="00567EC5">
              <w:t>LEAF / SPINE / Border</w:t>
            </w:r>
            <w:r>
              <w:t xml:space="preserve"> </w:t>
            </w:r>
            <w:r w:rsidRPr="00567EC5">
              <w:t>LEAF / EDGE / WAN_router / OoB_MNGT</w:t>
            </w:r>
          </w:p>
        </w:tc>
        <w:tc>
          <w:tcPr>
            <w:tcW w:w="543" w:type="pct"/>
            <w:shd w:val="clear" w:color="auto" w:fill="FFFF00"/>
          </w:tcPr>
          <w:p w14:paraId="67B013E0" w14:textId="77777777" w:rsidR="00D26862" w:rsidRPr="00E87B35" w:rsidRDefault="00D26862" w:rsidP="001200F8"/>
        </w:tc>
        <w:tc>
          <w:tcPr>
            <w:tcW w:w="1430" w:type="pct"/>
            <w:shd w:val="clear" w:color="auto" w:fill="FFFF00"/>
          </w:tcPr>
          <w:p w14:paraId="68F75D9A" w14:textId="77777777" w:rsidR="00D26862" w:rsidRPr="00E87B35" w:rsidRDefault="00D26862" w:rsidP="001200F8"/>
        </w:tc>
      </w:tr>
      <w:tr w:rsidR="00D26862" w:rsidRPr="00AD76B0" w14:paraId="28DA7C42" w14:textId="77777777" w:rsidTr="006D7B8E">
        <w:trPr>
          <w:cantSplit/>
          <w:jc w:val="center"/>
        </w:trPr>
        <w:tc>
          <w:tcPr>
            <w:tcW w:w="358" w:type="pct"/>
          </w:tcPr>
          <w:p w14:paraId="03D6061A" w14:textId="77777777" w:rsidR="00D26862" w:rsidRPr="00AD76B0" w:rsidRDefault="00D26862" w:rsidP="002D1608">
            <w:pPr>
              <w:pStyle w:val="Bezmezer"/>
              <w:numPr>
                <w:ilvl w:val="0"/>
                <w:numId w:val="54"/>
              </w:numPr>
            </w:pPr>
          </w:p>
        </w:tc>
        <w:tc>
          <w:tcPr>
            <w:tcW w:w="800" w:type="pct"/>
            <w:vMerge/>
            <w:shd w:val="clear" w:color="auto" w:fill="auto"/>
          </w:tcPr>
          <w:p w14:paraId="44B4BEFB" w14:textId="77777777" w:rsidR="00D26862" w:rsidRDefault="00D26862" w:rsidP="001200F8"/>
        </w:tc>
        <w:tc>
          <w:tcPr>
            <w:tcW w:w="1869" w:type="pct"/>
            <w:shd w:val="clear" w:color="auto" w:fill="auto"/>
            <w:vAlign w:val="center"/>
          </w:tcPr>
          <w:p w14:paraId="2DD1E7C4" w14:textId="602A8B71" w:rsidR="00D26862" w:rsidRDefault="00D26862" w:rsidP="00792716">
            <w:pPr>
              <w:pStyle w:val="Odstavecseseznamem"/>
              <w:numPr>
                <w:ilvl w:val="0"/>
                <w:numId w:val="8"/>
              </w:numPr>
            </w:pPr>
            <w:r>
              <w:t>CLI</w:t>
            </w:r>
            <w:r w:rsidRPr="00792716">
              <w:t xml:space="preserve"> inteface: plná konfigurovatelnost a troubleshooting</w:t>
            </w:r>
            <w:r>
              <w:t>:</w:t>
            </w:r>
          </w:p>
          <w:p w14:paraId="15180124" w14:textId="1A7CD987" w:rsidR="00D26862" w:rsidRDefault="00D26862" w:rsidP="00792716">
            <w:pPr>
              <w:pStyle w:val="Odstavecseseznamem"/>
              <w:numPr>
                <w:ilvl w:val="1"/>
                <w:numId w:val="8"/>
              </w:numPr>
            </w:pPr>
            <w:r w:rsidRPr="00792716">
              <w:t>Lo</w:t>
            </w:r>
            <w:r>
              <w:t>cal</w:t>
            </w:r>
          </w:p>
          <w:p w14:paraId="4C3449B2" w14:textId="046291B4" w:rsidR="00D26862" w:rsidRPr="00792716" w:rsidRDefault="00D26862" w:rsidP="00792716">
            <w:pPr>
              <w:pStyle w:val="Odstavecseseznamem"/>
              <w:numPr>
                <w:ilvl w:val="1"/>
                <w:numId w:val="8"/>
              </w:numPr>
            </w:pPr>
            <w:r>
              <w:t>T</w:t>
            </w:r>
            <w:r w:rsidRPr="00792716">
              <w:t>elnet</w:t>
            </w:r>
          </w:p>
          <w:p w14:paraId="650F6B1D" w14:textId="66E26F1E" w:rsidR="00D26862" w:rsidRDefault="00D26862" w:rsidP="00792716">
            <w:pPr>
              <w:pStyle w:val="Odstavecseseznamem"/>
              <w:numPr>
                <w:ilvl w:val="1"/>
                <w:numId w:val="8"/>
              </w:numPr>
            </w:pPr>
            <w:r>
              <w:t>SSH</w:t>
            </w:r>
          </w:p>
        </w:tc>
        <w:tc>
          <w:tcPr>
            <w:tcW w:w="543" w:type="pct"/>
            <w:shd w:val="clear" w:color="auto" w:fill="FFFF00"/>
          </w:tcPr>
          <w:p w14:paraId="1B8D1FC3" w14:textId="77777777" w:rsidR="00D26862" w:rsidRPr="00E87B35" w:rsidRDefault="00D26862" w:rsidP="001200F8"/>
        </w:tc>
        <w:tc>
          <w:tcPr>
            <w:tcW w:w="1430" w:type="pct"/>
            <w:shd w:val="clear" w:color="auto" w:fill="FFFF00"/>
          </w:tcPr>
          <w:p w14:paraId="100848B8" w14:textId="77777777" w:rsidR="00D26862" w:rsidRPr="00E87B35" w:rsidRDefault="00D26862" w:rsidP="001200F8"/>
        </w:tc>
      </w:tr>
      <w:tr w:rsidR="00D26862" w:rsidRPr="00AD76B0" w14:paraId="27A00CDB" w14:textId="77777777" w:rsidTr="006D7B8E">
        <w:trPr>
          <w:cantSplit/>
          <w:jc w:val="center"/>
        </w:trPr>
        <w:tc>
          <w:tcPr>
            <w:tcW w:w="358" w:type="pct"/>
          </w:tcPr>
          <w:p w14:paraId="597EA324" w14:textId="77777777" w:rsidR="00D26862" w:rsidRPr="00AD76B0" w:rsidRDefault="00D26862" w:rsidP="002D1608">
            <w:pPr>
              <w:pStyle w:val="Bezmezer"/>
              <w:numPr>
                <w:ilvl w:val="0"/>
                <w:numId w:val="54"/>
              </w:numPr>
            </w:pPr>
          </w:p>
        </w:tc>
        <w:tc>
          <w:tcPr>
            <w:tcW w:w="800" w:type="pct"/>
            <w:vMerge/>
            <w:shd w:val="clear" w:color="auto" w:fill="auto"/>
          </w:tcPr>
          <w:p w14:paraId="6A4581C1" w14:textId="77777777" w:rsidR="00D26862" w:rsidRDefault="00D26862" w:rsidP="008C4CB0"/>
        </w:tc>
        <w:tc>
          <w:tcPr>
            <w:tcW w:w="1869" w:type="pct"/>
            <w:shd w:val="clear" w:color="auto" w:fill="auto"/>
            <w:vAlign w:val="center"/>
          </w:tcPr>
          <w:p w14:paraId="7EB4743F" w14:textId="3CECCC83" w:rsidR="00D26862" w:rsidRPr="00742FA5" w:rsidRDefault="00D26862" w:rsidP="00742FA5">
            <w:pPr>
              <w:pStyle w:val="Odstavecseseznamem"/>
              <w:numPr>
                <w:ilvl w:val="0"/>
                <w:numId w:val="8"/>
              </w:numPr>
            </w:pPr>
            <w:r w:rsidRPr="00742FA5">
              <w:t>Authentikace uživatele:</w:t>
            </w:r>
          </w:p>
          <w:p w14:paraId="6BDCA293" w14:textId="41D4EA87" w:rsidR="00D26862" w:rsidRPr="00742FA5" w:rsidRDefault="00D26862" w:rsidP="00742FA5">
            <w:pPr>
              <w:pStyle w:val="Odstavecseseznamem"/>
              <w:numPr>
                <w:ilvl w:val="1"/>
                <w:numId w:val="8"/>
              </w:numPr>
            </w:pPr>
            <w:r>
              <w:t>L</w:t>
            </w:r>
            <w:r w:rsidRPr="00742FA5">
              <w:t>ocal</w:t>
            </w:r>
          </w:p>
          <w:p w14:paraId="0A55E4C1" w14:textId="77777777" w:rsidR="00D26862" w:rsidRPr="00742FA5" w:rsidRDefault="00D26862" w:rsidP="00742FA5">
            <w:pPr>
              <w:pStyle w:val="Odstavecseseznamem"/>
              <w:numPr>
                <w:ilvl w:val="1"/>
                <w:numId w:val="8"/>
              </w:numPr>
            </w:pPr>
            <w:r w:rsidRPr="00742FA5">
              <w:t>Radius, TACAC+</w:t>
            </w:r>
          </w:p>
          <w:p w14:paraId="078FB59D" w14:textId="1DEA0FC6" w:rsidR="00D26862" w:rsidRPr="00742FA5" w:rsidRDefault="00D26862" w:rsidP="00742FA5">
            <w:pPr>
              <w:pStyle w:val="Odstavecseseznamem"/>
              <w:numPr>
                <w:ilvl w:val="1"/>
                <w:numId w:val="8"/>
              </w:numPr>
            </w:pPr>
            <w:r w:rsidRPr="00742FA5">
              <w:t xml:space="preserve">RBAC </w:t>
            </w:r>
          </w:p>
        </w:tc>
        <w:tc>
          <w:tcPr>
            <w:tcW w:w="543" w:type="pct"/>
            <w:shd w:val="clear" w:color="auto" w:fill="FFFF00"/>
          </w:tcPr>
          <w:p w14:paraId="2F36FC1D" w14:textId="77777777" w:rsidR="00D26862" w:rsidRPr="00E87B35" w:rsidRDefault="00D26862" w:rsidP="008C4CB0"/>
        </w:tc>
        <w:tc>
          <w:tcPr>
            <w:tcW w:w="1430" w:type="pct"/>
            <w:shd w:val="clear" w:color="auto" w:fill="FFFF00"/>
          </w:tcPr>
          <w:p w14:paraId="6B72A13A" w14:textId="77777777" w:rsidR="00D26862" w:rsidRPr="00E87B35" w:rsidRDefault="00D26862" w:rsidP="008C4CB0"/>
        </w:tc>
      </w:tr>
      <w:tr w:rsidR="00D26862" w:rsidRPr="00AD76B0" w14:paraId="08ABE445" w14:textId="77777777" w:rsidTr="006D7B8E">
        <w:trPr>
          <w:cantSplit/>
          <w:jc w:val="center"/>
        </w:trPr>
        <w:tc>
          <w:tcPr>
            <w:tcW w:w="358" w:type="pct"/>
          </w:tcPr>
          <w:p w14:paraId="3692492F" w14:textId="77777777" w:rsidR="00D26862" w:rsidRPr="00AD76B0" w:rsidRDefault="00D26862" w:rsidP="002D1608">
            <w:pPr>
              <w:pStyle w:val="Bezmezer"/>
              <w:numPr>
                <w:ilvl w:val="0"/>
                <w:numId w:val="54"/>
              </w:numPr>
            </w:pPr>
          </w:p>
        </w:tc>
        <w:tc>
          <w:tcPr>
            <w:tcW w:w="800" w:type="pct"/>
            <w:vMerge/>
            <w:shd w:val="clear" w:color="auto" w:fill="auto"/>
          </w:tcPr>
          <w:p w14:paraId="250E6352" w14:textId="77777777" w:rsidR="00D26862" w:rsidRDefault="00D26862" w:rsidP="008C4CB0"/>
        </w:tc>
        <w:tc>
          <w:tcPr>
            <w:tcW w:w="1869" w:type="pct"/>
            <w:shd w:val="clear" w:color="auto" w:fill="auto"/>
            <w:vAlign w:val="center"/>
          </w:tcPr>
          <w:p w14:paraId="34051310" w14:textId="01C7977D" w:rsidR="00D26862" w:rsidRPr="00185223" w:rsidRDefault="00D26862" w:rsidP="000F140D">
            <w:pPr>
              <w:pStyle w:val="Odstavecseseznamem"/>
              <w:numPr>
                <w:ilvl w:val="0"/>
                <w:numId w:val="8"/>
              </w:numPr>
              <w:rPr>
                <w:rFonts w:ascii="Calibri" w:hAnsi="Calibri" w:cs="Calibri"/>
                <w:b/>
                <w:bCs/>
                <w:noProof/>
                <w:color w:val="000000"/>
                <w:sz w:val="16"/>
                <w:szCs w:val="16"/>
                <w:lang w:val="en-GB"/>
              </w:rPr>
            </w:pPr>
            <w:r>
              <w:t>K</w:t>
            </w:r>
            <w:r w:rsidRPr="000F140D">
              <w:t>onfig</w:t>
            </w:r>
            <w:r>
              <w:t>urační</w:t>
            </w:r>
            <w:r w:rsidRPr="000F140D">
              <w:t xml:space="preserve"> změny </w:t>
            </w:r>
            <w:r>
              <w:t>automaticky přes .</w:t>
            </w:r>
            <w:r w:rsidRPr="000F140D">
              <w:t>txt file</w:t>
            </w:r>
          </w:p>
        </w:tc>
        <w:tc>
          <w:tcPr>
            <w:tcW w:w="543" w:type="pct"/>
            <w:shd w:val="clear" w:color="auto" w:fill="FFFF00"/>
          </w:tcPr>
          <w:p w14:paraId="41B91139" w14:textId="77777777" w:rsidR="00D26862" w:rsidRPr="00E87B35" w:rsidRDefault="00D26862" w:rsidP="008C4CB0"/>
        </w:tc>
        <w:tc>
          <w:tcPr>
            <w:tcW w:w="1430" w:type="pct"/>
            <w:shd w:val="clear" w:color="auto" w:fill="FFFF00"/>
          </w:tcPr>
          <w:p w14:paraId="73D68B53" w14:textId="77777777" w:rsidR="00D26862" w:rsidRPr="00E87B35" w:rsidRDefault="00D26862" w:rsidP="008C4CB0"/>
        </w:tc>
      </w:tr>
      <w:tr w:rsidR="00D26862" w:rsidRPr="00AD76B0" w14:paraId="0CF9CFC9" w14:textId="77777777" w:rsidTr="006D7B8E">
        <w:trPr>
          <w:cantSplit/>
          <w:jc w:val="center"/>
        </w:trPr>
        <w:tc>
          <w:tcPr>
            <w:tcW w:w="358" w:type="pct"/>
          </w:tcPr>
          <w:p w14:paraId="2B344A3B" w14:textId="77777777" w:rsidR="00D26862" w:rsidRPr="00AD76B0" w:rsidRDefault="00D26862" w:rsidP="002D1608">
            <w:pPr>
              <w:pStyle w:val="Bezmezer"/>
              <w:numPr>
                <w:ilvl w:val="0"/>
                <w:numId w:val="54"/>
              </w:numPr>
            </w:pPr>
          </w:p>
        </w:tc>
        <w:tc>
          <w:tcPr>
            <w:tcW w:w="800" w:type="pct"/>
            <w:vMerge/>
            <w:shd w:val="clear" w:color="auto" w:fill="auto"/>
          </w:tcPr>
          <w:p w14:paraId="1010766E" w14:textId="77777777" w:rsidR="00D26862" w:rsidRDefault="00D26862" w:rsidP="008C4CB0"/>
        </w:tc>
        <w:tc>
          <w:tcPr>
            <w:tcW w:w="1869" w:type="pct"/>
            <w:shd w:val="clear" w:color="auto" w:fill="auto"/>
            <w:vAlign w:val="center"/>
          </w:tcPr>
          <w:p w14:paraId="6A235B79" w14:textId="69BCA042" w:rsidR="00D26862" w:rsidRPr="005C5939" w:rsidRDefault="00D26862" w:rsidP="005C5939">
            <w:pPr>
              <w:pStyle w:val="Odstavecseseznamem"/>
              <w:numPr>
                <w:ilvl w:val="0"/>
                <w:numId w:val="8"/>
              </w:numPr>
            </w:pPr>
            <w:r>
              <w:t xml:space="preserve">Podpora </w:t>
            </w:r>
            <w:r w:rsidRPr="005C5939">
              <w:t>syslog</w:t>
            </w:r>
            <w:r>
              <w:t xml:space="preserve"> server</w:t>
            </w:r>
          </w:p>
          <w:p w14:paraId="6BE80147" w14:textId="77777777" w:rsidR="00D26862" w:rsidRDefault="00D26862" w:rsidP="00E40AB6">
            <w:pPr>
              <w:pStyle w:val="Odstavecseseznamem"/>
              <w:numPr>
                <w:ilvl w:val="1"/>
                <w:numId w:val="8"/>
              </w:numPr>
            </w:pPr>
            <w:r>
              <w:t>L</w:t>
            </w:r>
            <w:r w:rsidRPr="00E40AB6">
              <w:t>ocal</w:t>
            </w:r>
          </w:p>
          <w:p w14:paraId="629C07E4" w14:textId="7512C3A2" w:rsidR="00D26862" w:rsidRPr="00E40AB6" w:rsidRDefault="00D26862" w:rsidP="00E40AB6">
            <w:pPr>
              <w:pStyle w:val="Odstavecseseznamem"/>
              <w:numPr>
                <w:ilvl w:val="1"/>
                <w:numId w:val="8"/>
              </w:numPr>
            </w:pPr>
            <w:r>
              <w:t>R</w:t>
            </w:r>
            <w:r w:rsidRPr="00E40AB6">
              <w:t>emote syslog server</w:t>
            </w:r>
          </w:p>
        </w:tc>
        <w:tc>
          <w:tcPr>
            <w:tcW w:w="543" w:type="pct"/>
            <w:shd w:val="clear" w:color="auto" w:fill="FFFF00"/>
          </w:tcPr>
          <w:p w14:paraId="16E79CEF" w14:textId="77777777" w:rsidR="00D26862" w:rsidRPr="00E87B35" w:rsidRDefault="00D26862" w:rsidP="008C4CB0"/>
        </w:tc>
        <w:tc>
          <w:tcPr>
            <w:tcW w:w="1430" w:type="pct"/>
            <w:shd w:val="clear" w:color="auto" w:fill="FFFF00"/>
          </w:tcPr>
          <w:p w14:paraId="4E7C2DE7" w14:textId="77777777" w:rsidR="00D26862" w:rsidRPr="00E87B35" w:rsidRDefault="00D26862" w:rsidP="008C4CB0"/>
        </w:tc>
      </w:tr>
      <w:tr w:rsidR="00D26862" w:rsidRPr="00AD76B0" w14:paraId="434928B9" w14:textId="77777777" w:rsidTr="006D7B8E">
        <w:trPr>
          <w:cantSplit/>
          <w:jc w:val="center"/>
        </w:trPr>
        <w:tc>
          <w:tcPr>
            <w:tcW w:w="358" w:type="pct"/>
          </w:tcPr>
          <w:p w14:paraId="65A84E7A" w14:textId="77777777" w:rsidR="00D26862" w:rsidRPr="00AD76B0" w:rsidRDefault="00D26862" w:rsidP="002D1608">
            <w:pPr>
              <w:pStyle w:val="Bezmezer"/>
              <w:numPr>
                <w:ilvl w:val="0"/>
                <w:numId w:val="54"/>
              </w:numPr>
            </w:pPr>
          </w:p>
        </w:tc>
        <w:tc>
          <w:tcPr>
            <w:tcW w:w="800" w:type="pct"/>
            <w:vMerge/>
            <w:shd w:val="clear" w:color="auto" w:fill="auto"/>
          </w:tcPr>
          <w:p w14:paraId="04D7826E" w14:textId="77777777" w:rsidR="00D26862" w:rsidRDefault="00D26862" w:rsidP="00990F2D"/>
        </w:tc>
        <w:tc>
          <w:tcPr>
            <w:tcW w:w="1869" w:type="pct"/>
            <w:shd w:val="clear" w:color="auto" w:fill="auto"/>
            <w:vAlign w:val="center"/>
          </w:tcPr>
          <w:p w14:paraId="5AB35CD9" w14:textId="361A85CC" w:rsidR="00D26862" w:rsidRPr="00E40AB6" w:rsidRDefault="00D26862" w:rsidP="00E40AB6">
            <w:pPr>
              <w:pStyle w:val="Odstavecseseznamem"/>
              <w:numPr>
                <w:ilvl w:val="0"/>
                <w:numId w:val="8"/>
              </w:numPr>
            </w:pPr>
            <w:r w:rsidRPr="00E40AB6">
              <w:t xml:space="preserve">Ping, </w:t>
            </w:r>
            <w:r>
              <w:t>T</w:t>
            </w:r>
            <w:r w:rsidRPr="00E40AB6">
              <w:t>raceroute</w:t>
            </w:r>
          </w:p>
        </w:tc>
        <w:tc>
          <w:tcPr>
            <w:tcW w:w="543" w:type="pct"/>
            <w:shd w:val="clear" w:color="auto" w:fill="FFFF00"/>
          </w:tcPr>
          <w:p w14:paraId="2DFDD516" w14:textId="77777777" w:rsidR="00D26862" w:rsidRPr="00E87B35" w:rsidRDefault="00D26862" w:rsidP="00990F2D"/>
        </w:tc>
        <w:tc>
          <w:tcPr>
            <w:tcW w:w="1430" w:type="pct"/>
            <w:shd w:val="clear" w:color="auto" w:fill="FFFF00"/>
          </w:tcPr>
          <w:p w14:paraId="7DE4882D" w14:textId="77777777" w:rsidR="00D26862" w:rsidRPr="00E87B35" w:rsidRDefault="00D26862" w:rsidP="00990F2D"/>
        </w:tc>
      </w:tr>
      <w:tr w:rsidR="00D26862" w:rsidRPr="00AD76B0" w14:paraId="09C2B195" w14:textId="77777777" w:rsidTr="006D7B8E">
        <w:trPr>
          <w:cantSplit/>
          <w:jc w:val="center"/>
        </w:trPr>
        <w:tc>
          <w:tcPr>
            <w:tcW w:w="358" w:type="pct"/>
          </w:tcPr>
          <w:p w14:paraId="45817724" w14:textId="77777777" w:rsidR="00D26862" w:rsidRPr="00AD76B0" w:rsidRDefault="00D26862" w:rsidP="002D1608">
            <w:pPr>
              <w:pStyle w:val="Bezmezer"/>
              <w:numPr>
                <w:ilvl w:val="0"/>
                <w:numId w:val="54"/>
              </w:numPr>
            </w:pPr>
          </w:p>
        </w:tc>
        <w:tc>
          <w:tcPr>
            <w:tcW w:w="800" w:type="pct"/>
            <w:vMerge/>
            <w:shd w:val="clear" w:color="auto" w:fill="auto"/>
          </w:tcPr>
          <w:p w14:paraId="12C47679" w14:textId="77777777" w:rsidR="00D26862" w:rsidRDefault="00D26862" w:rsidP="00FB3B60"/>
        </w:tc>
        <w:tc>
          <w:tcPr>
            <w:tcW w:w="1869" w:type="pct"/>
            <w:shd w:val="clear" w:color="auto" w:fill="auto"/>
            <w:vAlign w:val="center"/>
          </w:tcPr>
          <w:p w14:paraId="1601C3FF" w14:textId="7940944E" w:rsidR="00D26862" w:rsidRPr="00E40AB6" w:rsidRDefault="00D26862" w:rsidP="00E40AB6">
            <w:pPr>
              <w:pStyle w:val="Odstavecseseznamem"/>
              <w:numPr>
                <w:ilvl w:val="0"/>
                <w:numId w:val="8"/>
              </w:numPr>
            </w:pPr>
            <w:r w:rsidRPr="00E40AB6">
              <w:t>sFlow</w:t>
            </w:r>
            <w:r>
              <w:t xml:space="preserve"> </w:t>
            </w:r>
            <w:r w:rsidRPr="00EC67DF">
              <w:t>a/nebo jiná adekvátní technologie</w:t>
            </w:r>
          </w:p>
        </w:tc>
        <w:tc>
          <w:tcPr>
            <w:tcW w:w="543" w:type="pct"/>
            <w:shd w:val="clear" w:color="auto" w:fill="FFFF00"/>
          </w:tcPr>
          <w:p w14:paraId="5CC8BE6A" w14:textId="77777777" w:rsidR="00D26862" w:rsidRPr="00E87B35" w:rsidRDefault="00D26862" w:rsidP="00FB3B60"/>
        </w:tc>
        <w:tc>
          <w:tcPr>
            <w:tcW w:w="1430" w:type="pct"/>
            <w:shd w:val="clear" w:color="auto" w:fill="FFFF00"/>
          </w:tcPr>
          <w:p w14:paraId="1C3DCBDE" w14:textId="77777777" w:rsidR="00D26862" w:rsidRPr="00E87B35" w:rsidRDefault="00D26862" w:rsidP="00FB3B60"/>
        </w:tc>
      </w:tr>
      <w:tr w:rsidR="00D26862" w:rsidRPr="00AD76B0" w14:paraId="54157F70" w14:textId="77777777" w:rsidTr="006D7B8E">
        <w:trPr>
          <w:cantSplit/>
          <w:jc w:val="center"/>
        </w:trPr>
        <w:tc>
          <w:tcPr>
            <w:tcW w:w="358" w:type="pct"/>
          </w:tcPr>
          <w:p w14:paraId="01E52080" w14:textId="77777777" w:rsidR="00D26862" w:rsidRPr="00AD76B0" w:rsidRDefault="00D26862" w:rsidP="002D1608">
            <w:pPr>
              <w:pStyle w:val="Bezmezer"/>
              <w:numPr>
                <w:ilvl w:val="0"/>
                <w:numId w:val="54"/>
              </w:numPr>
            </w:pPr>
          </w:p>
        </w:tc>
        <w:tc>
          <w:tcPr>
            <w:tcW w:w="800" w:type="pct"/>
            <w:vMerge/>
            <w:shd w:val="clear" w:color="auto" w:fill="auto"/>
          </w:tcPr>
          <w:p w14:paraId="4E1C70BE" w14:textId="77777777" w:rsidR="00D26862" w:rsidRDefault="00D26862" w:rsidP="00FB3B60"/>
        </w:tc>
        <w:tc>
          <w:tcPr>
            <w:tcW w:w="1869" w:type="pct"/>
            <w:shd w:val="clear" w:color="auto" w:fill="auto"/>
            <w:vAlign w:val="center"/>
          </w:tcPr>
          <w:p w14:paraId="341E033E" w14:textId="64415EF0" w:rsidR="00D26862" w:rsidRPr="00E40AB6" w:rsidRDefault="00D26862" w:rsidP="00E40AB6">
            <w:pPr>
              <w:pStyle w:val="Odstavecseseznamem"/>
              <w:numPr>
                <w:ilvl w:val="0"/>
                <w:numId w:val="8"/>
              </w:numPr>
            </w:pPr>
            <w:r w:rsidRPr="00E40AB6">
              <w:t>Traffic mirroring</w:t>
            </w:r>
          </w:p>
        </w:tc>
        <w:tc>
          <w:tcPr>
            <w:tcW w:w="543" w:type="pct"/>
            <w:shd w:val="clear" w:color="auto" w:fill="FFFF00"/>
          </w:tcPr>
          <w:p w14:paraId="7E6F204F" w14:textId="77777777" w:rsidR="00D26862" w:rsidRPr="00E87B35" w:rsidRDefault="00D26862" w:rsidP="00FB3B60"/>
        </w:tc>
        <w:tc>
          <w:tcPr>
            <w:tcW w:w="1430" w:type="pct"/>
            <w:shd w:val="clear" w:color="auto" w:fill="FFFF00"/>
          </w:tcPr>
          <w:p w14:paraId="08377F26" w14:textId="77777777" w:rsidR="00D26862" w:rsidRPr="00E87B35" w:rsidRDefault="00D26862" w:rsidP="00FB3B60"/>
        </w:tc>
      </w:tr>
      <w:tr w:rsidR="00D26862" w:rsidRPr="00AD76B0" w14:paraId="04A94948" w14:textId="77777777" w:rsidTr="006D7B8E">
        <w:trPr>
          <w:cantSplit/>
          <w:jc w:val="center"/>
        </w:trPr>
        <w:tc>
          <w:tcPr>
            <w:tcW w:w="358" w:type="pct"/>
          </w:tcPr>
          <w:p w14:paraId="74E585B2" w14:textId="77777777" w:rsidR="00D26862" w:rsidRPr="00AD76B0" w:rsidRDefault="00D26862" w:rsidP="002D1608">
            <w:pPr>
              <w:pStyle w:val="Bezmezer"/>
              <w:numPr>
                <w:ilvl w:val="0"/>
                <w:numId w:val="54"/>
              </w:numPr>
            </w:pPr>
          </w:p>
        </w:tc>
        <w:tc>
          <w:tcPr>
            <w:tcW w:w="800" w:type="pct"/>
            <w:vMerge/>
            <w:shd w:val="clear" w:color="auto" w:fill="auto"/>
          </w:tcPr>
          <w:p w14:paraId="2446E751" w14:textId="77777777" w:rsidR="00D26862" w:rsidRDefault="00D26862" w:rsidP="00FB3B60"/>
        </w:tc>
        <w:tc>
          <w:tcPr>
            <w:tcW w:w="1869" w:type="pct"/>
            <w:shd w:val="clear" w:color="auto" w:fill="auto"/>
            <w:vAlign w:val="center"/>
          </w:tcPr>
          <w:p w14:paraId="4F24C666" w14:textId="77C751DA" w:rsidR="00D26862" w:rsidRPr="00E40AB6" w:rsidRDefault="00D26862" w:rsidP="00E40AB6">
            <w:pPr>
              <w:pStyle w:val="Odstavecseseznamem"/>
              <w:numPr>
                <w:ilvl w:val="0"/>
                <w:numId w:val="8"/>
              </w:numPr>
            </w:pPr>
            <w:r w:rsidRPr="00E40AB6">
              <w:t>SNMP</w:t>
            </w:r>
            <w:r>
              <w:t xml:space="preserve"> </w:t>
            </w:r>
            <w:r w:rsidRPr="00E40AB6">
              <w:t>v2/v3</w:t>
            </w:r>
          </w:p>
        </w:tc>
        <w:tc>
          <w:tcPr>
            <w:tcW w:w="543" w:type="pct"/>
            <w:shd w:val="clear" w:color="auto" w:fill="FFFF00"/>
          </w:tcPr>
          <w:p w14:paraId="50DC04D4" w14:textId="77777777" w:rsidR="00D26862" w:rsidRPr="00E87B35" w:rsidRDefault="00D26862" w:rsidP="00FB3B60"/>
        </w:tc>
        <w:tc>
          <w:tcPr>
            <w:tcW w:w="1430" w:type="pct"/>
            <w:shd w:val="clear" w:color="auto" w:fill="FFFF00"/>
          </w:tcPr>
          <w:p w14:paraId="23B227B0" w14:textId="77777777" w:rsidR="00D26862" w:rsidRPr="00E87B35" w:rsidRDefault="00D26862" w:rsidP="00FB3B60"/>
        </w:tc>
      </w:tr>
      <w:tr w:rsidR="00E42BA6" w:rsidRPr="00AD76B0" w14:paraId="44F8C80B" w14:textId="77777777" w:rsidTr="00E42BA6">
        <w:trPr>
          <w:cantSplit/>
          <w:trHeight w:val="269"/>
          <w:jc w:val="center"/>
        </w:trPr>
        <w:tc>
          <w:tcPr>
            <w:tcW w:w="358" w:type="pct"/>
            <w:vMerge w:val="restart"/>
          </w:tcPr>
          <w:p w14:paraId="7B15F916" w14:textId="77777777" w:rsidR="00E42BA6" w:rsidRPr="00AD76B0" w:rsidRDefault="00E42BA6" w:rsidP="002D1608">
            <w:pPr>
              <w:pStyle w:val="Bezmezer"/>
              <w:numPr>
                <w:ilvl w:val="0"/>
                <w:numId w:val="54"/>
              </w:numPr>
            </w:pPr>
          </w:p>
        </w:tc>
        <w:tc>
          <w:tcPr>
            <w:tcW w:w="800" w:type="pct"/>
            <w:vMerge w:val="restart"/>
            <w:shd w:val="clear" w:color="auto" w:fill="auto"/>
          </w:tcPr>
          <w:p w14:paraId="1501B3B6" w14:textId="0A4CEDC2" w:rsidR="00E42BA6" w:rsidRDefault="00E42BA6" w:rsidP="00154638">
            <w:r>
              <w:t>Záruka</w:t>
            </w:r>
          </w:p>
        </w:tc>
        <w:tc>
          <w:tcPr>
            <w:tcW w:w="1869" w:type="pct"/>
            <w:shd w:val="clear" w:color="auto" w:fill="auto"/>
          </w:tcPr>
          <w:p w14:paraId="7D580430" w14:textId="6F986ADB" w:rsidR="00E42BA6" w:rsidRPr="00E42BA6" w:rsidRDefault="00E42BA6" w:rsidP="00E42BA6">
            <w:pPr>
              <w:pStyle w:val="Odstavecseseznamem"/>
              <w:numPr>
                <w:ilvl w:val="0"/>
                <w:numId w:val="5"/>
              </w:numPr>
              <w:rPr>
                <w:rFonts w:ascii="Calibri" w:hAnsi="Calibri" w:cs="Calibri"/>
              </w:rPr>
            </w:pPr>
            <w:r w:rsidRPr="00D26862">
              <w:rPr>
                <w:rFonts w:ascii="Calibri" w:hAnsi="Calibri" w:cs="Calibri"/>
              </w:rPr>
              <w:t>Podpora řešení a aktualizace po dobu 6 let, 24x7, oprava do 24h</w:t>
            </w:r>
          </w:p>
        </w:tc>
        <w:tc>
          <w:tcPr>
            <w:tcW w:w="543" w:type="pct"/>
            <w:shd w:val="clear" w:color="auto" w:fill="FFFF00"/>
          </w:tcPr>
          <w:p w14:paraId="34A592AF" w14:textId="77777777" w:rsidR="00E42BA6" w:rsidRPr="00E87B35" w:rsidRDefault="00E42BA6" w:rsidP="00154638"/>
        </w:tc>
        <w:tc>
          <w:tcPr>
            <w:tcW w:w="1430" w:type="pct"/>
            <w:shd w:val="clear" w:color="auto" w:fill="FFFF00"/>
          </w:tcPr>
          <w:p w14:paraId="4EF9171E" w14:textId="77777777" w:rsidR="00E42BA6" w:rsidRPr="00E87B35" w:rsidRDefault="00E42BA6" w:rsidP="00D10EC5">
            <w:pPr>
              <w:keepNext/>
            </w:pPr>
          </w:p>
        </w:tc>
      </w:tr>
      <w:tr w:rsidR="00E42BA6" w:rsidRPr="00AD76B0" w14:paraId="22E8FF5B" w14:textId="77777777" w:rsidTr="00E42BA6">
        <w:trPr>
          <w:cantSplit/>
          <w:trHeight w:val="215"/>
          <w:jc w:val="center"/>
        </w:trPr>
        <w:tc>
          <w:tcPr>
            <w:tcW w:w="358" w:type="pct"/>
            <w:vMerge/>
          </w:tcPr>
          <w:p w14:paraId="3CF93071" w14:textId="77777777" w:rsidR="00E42BA6" w:rsidRPr="00AD76B0" w:rsidRDefault="00E42BA6" w:rsidP="002D1608">
            <w:pPr>
              <w:pStyle w:val="Bezmezer"/>
              <w:numPr>
                <w:ilvl w:val="0"/>
                <w:numId w:val="54"/>
              </w:numPr>
            </w:pPr>
          </w:p>
        </w:tc>
        <w:tc>
          <w:tcPr>
            <w:tcW w:w="800" w:type="pct"/>
            <w:vMerge/>
            <w:shd w:val="clear" w:color="auto" w:fill="auto"/>
          </w:tcPr>
          <w:p w14:paraId="3EC42470" w14:textId="77777777" w:rsidR="00E42BA6" w:rsidRDefault="00E42BA6" w:rsidP="00154638"/>
        </w:tc>
        <w:tc>
          <w:tcPr>
            <w:tcW w:w="1869" w:type="pct"/>
            <w:shd w:val="clear" w:color="auto" w:fill="auto"/>
          </w:tcPr>
          <w:p w14:paraId="05B6AED0" w14:textId="40E41E5B" w:rsidR="00E42BA6" w:rsidRPr="00E42BA6" w:rsidRDefault="00E42BA6" w:rsidP="00E42BA6">
            <w:pPr>
              <w:pStyle w:val="Odstavecseseznamem"/>
              <w:numPr>
                <w:ilvl w:val="0"/>
                <w:numId w:val="5"/>
              </w:numPr>
              <w:rPr>
                <w:rFonts w:ascii="Calibri" w:hAnsi="Calibri" w:cs="Calibri"/>
              </w:rPr>
            </w:pPr>
            <w:r w:rsidRPr="00D26862">
              <w:rPr>
                <w:rFonts w:ascii="Calibri" w:hAnsi="Calibri" w:cs="Calibri"/>
              </w:rPr>
              <w:t>Komunikace výhradně v českém jazyce</w:t>
            </w:r>
          </w:p>
        </w:tc>
        <w:tc>
          <w:tcPr>
            <w:tcW w:w="543" w:type="pct"/>
            <w:shd w:val="clear" w:color="auto" w:fill="FFFF00"/>
          </w:tcPr>
          <w:p w14:paraId="4C5D1809" w14:textId="77777777" w:rsidR="00E42BA6" w:rsidRPr="00E87B35" w:rsidRDefault="00E42BA6" w:rsidP="00154638"/>
        </w:tc>
        <w:tc>
          <w:tcPr>
            <w:tcW w:w="1430" w:type="pct"/>
            <w:shd w:val="clear" w:color="auto" w:fill="FFFF00"/>
          </w:tcPr>
          <w:p w14:paraId="2A6FED22" w14:textId="77777777" w:rsidR="00E42BA6" w:rsidRPr="00E87B35" w:rsidRDefault="00E42BA6" w:rsidP="00D10EC5">
            <w:pPr>
              <w:keepNext/>
            </w:pPr>
          </w:p>
        </w:tc>
      </w:tr>
      <w:tr w:rsidR="00E42BA6" w:rsidRPr="00AD76B0" w14:paraId="26700757" w14:textId="77777777" w:rsidTr="00E42BA6">
        <w:trPr>
          <w:cantSplit/>
          <w:trHeight w:val="56"/>
          <w:jc w:val="center"/>
        </w:trPr>
        <w:tc>
          <w:tcPr>
            <w:tcW w:w="358" w:type="pct"/>
            <w:vMerge/>
          </w:tcPr>
          <w:p w14:paraId="2E621400" w14:textId="77777777" w:rsidR="00E42BA6" w:rsidRPr="00AD76B0" w:rsidRDefault="00E42BA6" w:rsidP="002D1608">
            <w:pPr>
              <w:pStyle w:val="Bezmezer"/>
              <w:numPr>
                <w:ilvl w:val="0"/>
                <w:numId w:val="54"/>
              </w:numPr>
            </w:pPr>
          </w:p>
        </w:tc>
        <w:tc>
          <w:tcPr>
            <w:tcW w:w="800" w:type="pct"/>
            <w:vMerge/>
            <w:shd w:val="clear" w:color="auto" w:fill="auto"/>
          </w:tcPr>
          <w:p w14:paraId="03A617C6" w14:textId="77777777" w:rsidR="00E42BA6" w:rsidRDefault="00E42BA6" w:rsidP="00154638"/>
        </w:tc>
        <w:tc>
          <w:tcPr>
            <w:tcW w:w="1869" w:type="pct"/>
            <w:shd w:val="clear" w:color="auto" w:fill="auto"/>
          </w:tcPr>
          <w:p w14:paraId="15EABD41" w14:textId="77777777" w:rsidR="00E42BA6" w:rsidRPr="00D26862" w:rsidRDefault="00E42BA6" w:rsidP="00E42BA6">
            <w:pPr>
              <w:pStyle w:val="Odstavecseseznamem"/>
              <w:numPr>
                <w:ilvl w:val="0"/>
                <w:numId w:val="5"/>
              </w:numPr>
              <w:rPr>
                <w:rFonts w:ascii="Calibri" w:hAnsi="Calibri" w:cs="Calibri"/>
              </w:rPr>
            </w:pPr>
            <w:r w:rsidRPr="00D26862">
              <w:rPr>
                <w:rFonts w:ascii="Calibri" w:hAnsi="Calibri" w:cs="Calibri"/>
              </w:rPr>
              <w:t>Záruku garantuje přímo výrobce zařízení</w:t>
            </w:r>
          </w:p>
        </w:tc>
        <w:tc>
          <w:tcPr>
            <w:tcW w:w="543" w:type="pct"/>
            <w:shd w:val="clear" w:color="auto" w:fill="FFFF00"/>
          </w:tcPr>
          <w:p w14:paraId="696B3489" w14:textId="77777777" w:rsidR="00E42BA6" w:rsidRPr="00E87B35" w:rsidRDefault="00E42BA6" w:rsidP="00154638"/>
        </w:tc>
        <w:tc>
          <w:tcPr>
            <w:tcW w:w="1430" w:type="pct"/>
            <w:shd w:val="clear" w:color="auto" w:fill="FFFF00"/>
          </w:tcPr>
          <w:p w14:paraId="50CB6860" w14:textId="77777777" w:rsidR="00E42BA6" w:rsidRPr="00E87B35" w:rsidRDefault="00E42BA6" w:rsidP="00D10EC5">
            <w:pPr>
              <w:keepNext/>
            </w:pPr>
          </w:p>
        </w:tc>
      </w:tr>
    </w:tbl>
    <w:p w14:paraId="65EC6D35" w14:textId="57BC853A" w:rsidR="00083E0E" w:rsidRPr="005458EA" w:rsidRDefault="00D10EC5" w:rsidP="00347913">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15</w:t>
      </w:r>
      <w:r w:rsidR="00E9490C">
        <w:rPr>
          <w:noProof/>
        </w:rPr>
        <w:fldChar w:fldCharType="end"/>
      </w:r>
      <w:r>
        <w:t xml:space="preserve"> - </w:t>
      </w:r>
      <w:r w:rsidRPr="000073DE">
        <w:t xml:space="preserve">Technické parametry </w:t>
      </w:r>
      <w:r>
        <w:t>Out-of-Band</w:t>
      </w:r>
      <w:r w:rsidRPr="000073DE">
        <w:t xml:space="preserve"> MGMT </w:t>
      </w:r>
      <w:r>
        <w:t>switch</w:t>
      </w:r>
    </w:p>
    <w:p w14:paraId="7AB111EE" w14:textId="09EBF4D3" w:rsidR="00141269" w:rsidRDefault="00860D02" w:rsidP="00141269">
      <w:pPr>
        <w:spacing w:before="240"/>
        <w:jc w:val="both"/>
      </w:pPr>
      <w:r>
        <w:t>Dodavatel dodá</w:t>
      </w:r>
      <w:r w:rsidR="00141269">
        <w:t xml:space="preserve"> pro zajištění dostatečného mgmt přístupu do sítě dostatečně dimenzované síťové elementy pro funkci Terminál</w:t>
      </w:r>
      <w:r w:rsidR="00E72BD3">
        <w:t xml:space="preserve"> </w:t>
      </w:r>
      <w:r w:rsidR="00E72BD3" w:rsidRPr="005205F9">
        <w:t>(Console) Server</w:t>
      </w:r>
      <w:r w:rsidR="00141269" w:rsidRPr="00D25F17">
        <w:t xml:space="preserve">. </w:t>
      </w:r>
      <w:r w:rsidR="00141269">
        <w:t xml:space="preserve">Jejich počet v každé z lokací řešení je </w:t>
      </w:r>
      <w:r w:rsidR="0011267E">
        <w:t>1</w:t>
      </w:r>
      <w:r w:rsidR="00141269">
        <w:t xml:space="preserve">ks, tj. celkově požadováno dodat </w:t>
      </w:r>
      <w:r w:rsidR="00304F8E">
        <w:t>2</w:t>
      </w:r>
      <w:r w:rsidR="00141269">
        <w:t xml:space="preserve">ks. </w:t>
      </w:r>
    </w:p>
    <w:p w14:paraId="22712DFC" w14:textId="77777777" w:rsidR="00B16495" w:rsidRDefault="00B16495" w:rsidP="00D73624">
      <w:pPr>
        <w:jc w:val="both"/>
      </w:pPr>
      <w:r>
        <w:t>Každý Terminál Server je:</w:t>
      </w:r>
    </w:p>
    <w:p w14:paraId="6AFDCFA5" w14:textId="5E643A57" w:rsidR="00B16495" w:rsidRDefault="00B16495" w:rsidP="002D1608">
      <w:pPr>
        <w:pStyle w:val="Odstavecseseznamem"/>
        <w:numPr>
          <w:ilvl w:val="0"/>
          <w:numId w:val="53"/>
        </w:numPr>
        <w:spacing w:line="256" w:lineRule="auto"/>
        <w:jc w:val="both"/>
      </w:pPr>
      <w:r>
        <w:t>Min. 16x RJ45 RS-232 portů</w:t>
      </w:r>
      <w:r w:rsidR="00727337">
        <w:t>;</w:t>
      </w:r>
    </w:p>
    <w:p w14:paraId="2613E880" w14:textId="461F101E" w:rsidR="00B16495" w:rsidRDefault="00B16495" w:rsidP="002D1608">
      <w:pPr>
        <w:pStyle w:val="Odstavecseseznamem"/>
        <w:numPr>
          <w:ilvl w:val="0"/>
          <w:numId w:val="53"/>
        </w:numPr>
        <w:spacing w:line="256" w:lineRule="auto"/>
        <w:jc w:val="both"/>
      </w:pPr>
      <w:r>
        <w:t>Min</w:t>
      </w:r>
      <w:r w:rsidR="000167B5">
        <w:t>.</w:t>
      </w:r>
      <w:r>
        <w:t xml:space="preserve"> 2x 10/100/1000 BaseT network porty</w:t>
      </w:r>
      <w:r w:rsidR="00727337">
        <w:t>;</w:t>
      </w:r>
    </w:p>
    <w:p w14:paraId="64CB3E34" w14:textId="30BA3A0C" w:rsidR="00B16495" w:rsidRDefault="00B16495" w:rsidP="002D1608">
      <w:pPr>
        <w:pStyle w:val="Odstavecseseznamem"/>
        <w:numPr>
          <w:ilvl w:val="0"/>
          <w:numId w:val="53"/>
        </w:numPr>
        <w:spacing w:line="256" w:lineRule="auto"/>
        <w:jc w:val="both"/>
      </w:pPr>
      <w:r>
        <w:rPr>
          <w:rFonts w:eastAsia="Times New Roman" w:cstheme="minorHAnsi"/>
          <w:bCs/>
          <w:szCs w:val="20"/>
          <w:lang w:eastAsia="cs-CZ"/>
        </w:rPr>
        <w:t>Konfigurovatelnost sériových portů minimálně na úrovni „Baud Rate, Data bits, Parity, Stop bits, Flow Control</w:t>
      </w:r>
      <w:r w:rsidR="00727337">
        <w:rPr>
          <w:rFonts w:eastAsia="Times New Roman" w:cstheme="minorHAnsi"/>
          <w:bCs/>
          <w:szCs w:val="20"/>
          <w:lang w:eastAsia="cs-CZ"/>
        </w:rPr>
        <w:t>;</w:t>
      </w:r>
    </w:p>
    <w:p w14:paraId="641E4A93" w14:textId="7351AE74" w:rsidR="00B16495" w:rsidRDefault="00B16495" w:rsidP="002D1608">
      <w:pPr>
        <w:pStyle w:val="Odstavecseseznamem"/>
        <w:numPr>
          <w:ilvl w:val="0"/>
          <w:numId w:val="53"/>
        </w:numPr>
        <w:spacing w:line="256" w:lineRule="auto"/>
        <w:jc w:val="both"/>
      </w:pPr>
      <w:r>
        <w:rPr>
          <w:rFonts w:eastAsia="Times New Roman" w:cstheme="minorHAnsi"/>
          <w:szCs w:val="20"/>
          <w:lang w:eastAsia="cs-CZ"/>
        </w:rPr>
        <w:t xml:space="preserve">Možnost přímého připojení SSH na konkrétní </w:t>
      </w:r>
      <w:r w:rsidR="008E1326">
        <w:rPr>
          <w:rFonts w:eastAsia="Times New Roman" w:cstheme="minorHAnsi"/>
          <w:szCs w:val="20"/>
          <w:lang w:eastAsia="cs-CZ"/>
        </w:rPr>
        <w:t>konzolový</w:t>
      </w:r>
      <w:r>
        <w:rPr>
          <w:rFonts w:eastAsia="Times New Roman" w:cstheme="minorHAnsi"/>
          <w:szCs w:val="20"/>
          <w:lang w:eastAsia="cs-CZ"/>
        </w:rPr>
        <w:t xml:space="preserve"> port</w:t>
      </w:r>
      <w:r w:rsidR="00727337">
        <w:rPr>
          <w:rFonts w:eastAsia="Times New Roman" w:cstheme="minorHAnsi"/>
          <w:szCs w:val="20"/>
          <w:lang w:eastAsia="cs-CZ"/>
        </w:rPr>
        <w:t>;</w:t>
      </w:r>
    </w:p>
    <w:p w14:paraId="791FC2A4" w14:textId="1F9E9F04" w:rsidR="00B16495" w:rsidRDefault="00951296" w:rsidP="002D1608">
      <w:pPr>
        <w:pStyle w:val="Odstavecseseznamem"/>
        <w:numPr>
          <w:ilvl w:val="0"/>
          <w:numId w:val="53"/>
        </w:numPr>
        <w:spacing w:line="256" w:lineRule="auto"/>
        <w:jc w:val="both"/>
      </w:pPr>
      <w:r>
        <w:t>Zabudovaný</w:t>
      </w:r>
      <w:r w:rsidR="00B16495">
        <w:t xml:space="preserve"> web terminal</w:t>
      </w:r>
      <w:r w:rsidR="00727337">
        <w:t>;</w:t>
      </w:r>
    </w:p>
    <w:p w14:paraId="1DEB33FE" w14:textId="0504F676" w:rsidR="00B71103" w:rsidRDefault="00B71103" w:rsidP="002D1608">
      <w:pPr>
        <w:pStyle w:val="Odstavecseseznamem"/>
        <w:numPr>
          <w:ilvl w:val="0"/>
          <w:numId w:val="53"/>
        </w:numPr>
        <w:spacing w:line="256" w:lineRule="auto"/>
        <w:jc w:val="both"/>
      </w:pPr>
      <w:r>
        <w:t>Podpora násobných paralelních relaci</w:t>
      </w:r>
      <w:r w:rsidR="00727337">
        <w:t>;</w:t>
      </w:r>
    </w:p>
    <w:p w14:paraId="51F84F94" w14:textId="2A6FC105" w:rsidR="00B16495" w:rsidRDefault="00B71103" w:rsidP="002D1608">
      <w:pPr>
        <w:pStyle w:val="Odstavecseseznamem"/>
        <w:numPr>
          <w:ilvl w:val="0"/>
          <w:numId w:val="53"/>
        </w:numPr>
        <w:spacing w:line="256" w:lineRule="auto"/>
        <w:jc w:val="both"/>
      </w:pPr>
      <w:r>
        <w:t>Authentikace uživatele</w:t>
      </w:r>
      <w:r w:rsidR="00727337">
        <w:t>;</w:t>
      </w:r>
    </w:p>
    <w:p w14:paraId="3E11B9EE" w14:textId="1C4CA07B" w:rsidR="00B16495" w:rsidRDefault="00B16495" w:rsidP="002D1608">
      <w:pPr>
        <w:pStyle w:val="Odstavecseseznamem"/>
        <w:numPr>
          <w:ilvl w:val="0"/>
          <w:numId w:val="53"/>
        </w:numPr>
        <w:spacing w:line="256" w:lineRule="auto"/>
        <w:jc w:val="both"/>
      </w:pPr>
      <w:r>
        <w:t>Podpora L3 static routing</w:t>
      </w:r>
      <w:r w:rsidR="00727337">
        <w:t>;</w:t>
      </w:r>
    </w:p>
    <w:p w14:paraId="6755F095" w14:textId="42B542FC" w:rsidR="00292751" w:rsidRPr="0059131D" w:rsidRDefault="00B16495" w:rsidP="002D1608">
      <w:pPr>
        <w:pStyle w:val="Odstavecseseznamem"/>
        <w:numPr>
          <w:ilvl w:val="0"/>
          <w:numId w:val="53"/>
        </w:numPr>
        <w:spacing w:after="240" w:line="257" w:lineRule="auto"/>
        <w:ind w:left="1848" w:hanging="357"/>
        <w:contextualSpacing w:val="0"/>
        <w:jc w:val="both"/>
      </w:pPr>
      <w:r>
        <w:t>Vestavěný FW, IPsec VPN, SSL VPN</w:t>
      </w:r>
      <w:r w:rsidR="00727337">
        <w:t>;</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292751" w:rsidRPr="00155416" w14:paraId="577B604B"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66FB7318" w14:textId="13EF6873" w:rsidR="00292751" w:rsidRPr="00155416" w:rsidRDefault="00292751"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Terminal</w:t>
            </w:r>
            <w:r w:rsidR="00107195">
              <w:rPr>
                <w:rFonts w:ascii="Verdana" w:eastAsia="Times New Roman" w:hAnsi="Verdana" w:cs="Times New Roman"/>
                <w:b/>
                <w:bCs/>
                <w:color w:val="000000"/>
                <w:sz w:val="28"/>
                <w:szCs w:val="28"/>
                <w:lang w:eastAsia="cs-CZ"/>
              </w:rPr>
              <w:t xml:space="preserve"> Server</w:t>
            </w:r>
          </w:p>
        </w:tc>
      </w:tr>
      <w:tr w:rsidR="00292751" w:rsidRPr="00155416" w14:paraId="7D6F40E3"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32A11C3" w14:textId="77777777" w:rsidR="00292751" w:rsidRPr="00155416" w:rsidRDefault="00292751"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6FF82A9F" w14:textId="77777777" w:rsidR="00292751" w:rsidRPr="00155416" w:rsidRDefault="0029275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1E880C3A" w14:textId="77777777" w:rsidR="00292751" w:rsidRPr="00155416" w:rsidRDefault="0029275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6449C74A" w14:textId="77777777" w:rsidR="00292751" w:rsidRPr="00155416" w:rsidRDefault="00292751"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292751" w:rsidRPr="00155416" w14:paraId="44CC7419"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301950F5" w14:textId="77777777" w:rsidR="00292751" w:rsidRPr="00155416" w:rsidRDefault="00292751"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564390A8" w14:textId="77777777" w:rsidR="00292751" w:rsidRPr="00155416" w:rsidRDefault="00292751"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79116C12" w14:textId="77777777" w:rsidR="00292751" w:rsidRPr="00155416" w:rsidRDefault="00292751"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2C6BF616" w14:textId="77777777" w:rsidR="00292751" w:rsidRPr="00155416" w:rsidRDefault="00292751" w:rsidP="00EA5C98">
            <w:pPr>
              <w:keepNext/>
              <w:jc w:val="both"/>
              <w:rPr>
                <w:rFonts w:ascii="Calibri" w:eastAsia="Times New Roman" w:hAnsi="Calibri" w:cs="Times New Roman"/>
                <w:color w:val="000000"/>
                <w:lang w:eastAsia="cs-CZ"/>
              </w:rPr>
            </w:pPr>
          </w:p>
        </w:tc>
      </w:tr>
    </w:tbl>
    <w:p w14:paraId="728EAF35" w14:textId="7903B265" w:rsidR="00292751" w:rsidRPr="00433B3A" w:rsidRDefault="00292751" w:rsidP="00292751">
      <w:pPr>
        <w:pStyle w:val="Titulek"/>
        <w:jc w:val="center"/>
        <w:rPr>
          <w:b/>
          <w:bCs/>
        </w:rPr>
      </w:pPr>
      <w:r>
        <w:t xml:space="preserve">Tabulka </w:t>
      </w:r>
      <w:r w:rsidR="00E9490C">
        <w:fldChar w:fldCharType="begin"/>
      </w:r>
      <w:r w:rsidR="00E9490C">
        <w:instrText xml:space="preserve"> SEQ Tabulka \* ARABIC </w:instrText>
      </w:r>
      <w:r w:rsidR="00E9490C">
        <w:fldChar w:fldCharType="separate"/>
      </w:r>
      <w:r w:rsidR="008157DB">
        <w:rPr>
          <w:noProof/>
        </w:rPr>
        <w:t>16</w:t>
      </w:r>
      <w:r w:rsidR="00E9490C">
        <w:rPr>
          <w:noProof/>
        </w:rPr>
        <w:fldChar w:fldCharType="end"/>
      </w:r>
      <w:r>
        <w:t xml:space="preserve"> - </w:t>
      </w:r>
      <w:r w:rsidRPr="00CD6160">
        <w:t>Identifikace komponenty</w:t>
      </w:r>
      <w:r>
        <w:t xml:space="preserve"> </w:t>
      </w:r>
      <w:r w:rsidR="00107195">
        <w:t>Terminal Server</w:t>
      </w:r>
    </w:p>
    <w:p w14:paraId="66E47312" w14:textId="77777777" w:rsidR="00292751" w:rsidRDefault="00292751" w:rsidP="00292751">
      <w:pPr>
        <w:spacing w:before="240"/>
        <w:jc w:val="both"/>
      </w:pPr>
      <w:r w:rsidRPr="00076B3C">
        <w:t xml:space="preserve">Zejména musí </w:t>
      </w:r>
      <w:r>
        <w:t>poskytovat</w:t>
      </w:r>
      <w:r w:rsidRPr="00076B3C">
        <w:t xml:space="preserve"> tyto klíčové vlastnosti:</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564"/>
        <w:gridCol w:w="3654"/>
        <w:gridCol w:w="1062"/>
        <w:gridCol w:w="2796"/>
      </w:tblGrid>
      <w:tr w:rsidR="00292751" w:rsidRPr="00AD76B0" w14:paraId="0188D6FA" w14:textId="77777777" w:rsidTr="00EA5C98">
        <w:trPr>
          <w:cantSplit/>
          <w:jc w:val="center"/>
        </w:trPr>
        <w:tc>
          <w:tcPr>
            <w:tcW w:w="5000" w:type="pct"/>
            <w:gridSpan w:val="5"/>
            <w:shd w:val="clear" w:color="auto" w:fill="006600"/>
          </w:tcPr>
          <w:p w14:paraId="651F6C41" w14:textId="7428815F" w:rsidR="00292751" w:rsidRPr="00AD76B0" w:rsidRDefault="00107195" w:rsidP="00EA5C98">
            <w:pPr>
              <w:pStyle w:val="Bezmezer"/>
              <w:rPr>
                <w:rFonts w:cs="Arial"/>
                <w:b/>
                <w:bCs/>
                <w:sz w:val="28"/>
                <w:szCs w:val="28"/>
              </w:rPr>
            </w:pPr>
            <w:r>
              <w:rPr>
                <w:b/>
                <w:bCs/>
                <w:color w:val="000000"/>
                <w:sz w:val="28"/>
                <w:szCs w:val="28"/>
              </w:rPr>
              <w:t>Terminal Server</w:t>
            </w:r>
            <w:r w:rsidR="00292751">
              <w:rPr>
                <w:b/>
                <w:bCs/>
                <w:color w:val="000000"/>
                <w:sz w:val="28"/>
                <w:szCs w:val="28"/>
              </w:rPr>
              <w:t xml:space="preserve"> – min. </w:t>
            </w:r>
            <w:r>
              <w:rPr>
                <w:b/>
                <w:bCs/>
                <w:color w:val="000000"/>
                <w:sz w:val="28"/>
                <w:szCs w:val="28"/>
              </w:rPr>
              <w:t>2</w:t>
            </w:r>
            <w:r w:rsidR="00292751">
              <w:rPr>
                <w:b/>
                <w:bCs/>
                <w:color w:val="000000"/>
                <w:sz w:val="28"/>
                <w:szCs w:val="28"/>
              </w:rPr>
              <w:t>ks</w:t>
            </w:r>
          </w:p>
        </w:tc>
      </w:tr>
      <w:tr w:rsidR="00292751" w:rsidRPr="00AD76B0" w14:paraId="460CA022" w14:textId="77777777" w:rsidTr="00EA5C98">
        <w:trPr>
          <w:cantSplit/>
          <w:trHeight w:val="405"/>
          <w:jc w:val="center"/>
        </w:trPr>
        <w:tc>
          <w:tcPr>
            <w:tcW w:w="358" w:type="pct"/>
            <w:tcBorders>
              <w:bottom w:val="single" w:sz="4" w:space="0" w:color="auto"/>
            </w:tcBorders>
            <w:shd w:val="clear" w:color="auto" w:fill="006600"/>
          </w:tcPr>
          <w:p w14:paraId="79ABF4BB" w14:textId="77777777" w:rsidR="00292751" w:rsidRPr="00AD76B0" w:rsidRDefault="00292751" w:rsidP="00EA5C98">
            <w:pPr>
              <w:pStyle w:val="Bezmezer"/>
              <w:rPr>
                <w:b/>
              </w:rPr>
            </w:pPr>
            <w:r>
              <w:rPr>
                <w:b/>
              </w:rPr>
              <w:t>Číslo</w:t>
            </w:r>
          </w:p>
        </w:tc>
        <w:tc>
          <w:tcPr>
            <w:tcW w:w="800" w:type="pct"/>
            <w:tcBorders>
              <w:bottom w:val="single" w:sz="4" w:space="0" w:color="auto"/>
            </w:tcBorders>
            <w:shd w:val="clear" w:color="auto" w:fill="006600"/>
          </w:tcPr>
          <w:p w14:paraId="54D8A7D0" w14:textId="77777777" w:rsidR="00292751" w:rsidRDefault="00292751" w:rsidP="00EA5C98">
            <w:pPr>
              <w:pStyle w:val="Bezmezer"/>
              <w:rPr>
                <w:b/>
              </w:rPr>
            </w:pPr>
            <w:r w:rsidRPr="00AD76B0">
              <w:rPr>
                <w:b/>
              </w:rPr>
              <w:t>Vlastnost/</w:t>
            </w:r>
          </w:p>
          <w:p w14:paraId="16AAC1F0" w14:textId="77777777" w:rsidR="00292751" w:rsidRPr="00AD76B0" w:rsidRDefault="00292751" w:rsidP="00EA5C98">
            <w:pPr>
              <w:pStyle w:val="Bezmezer"/>
              <w:rPr>
                <w:b/>
              </w:rPr>
            </w:pPr>
            <w:r w:rsidRPr="00AD76B0">
              <w:rPr>
                <w:b/>
              </w:rPr>
              <w:t>komponenta</w:t>
            </w:r>
          </w:p>
        </w:tc>
        <w:tc>
          <w:tcPr>
            <w:tcW w:w="1869" w:type="pct"/>
            <w:tcBorders>
              <w:bottom w:val="single" w:sz="4" w:space="0" w:color="auto"/>
            </w:tcBorders>
            <w:shd w:val="clear" w:color="auto" w:fill="006600"/>
          </w:tcPr>
          <w:p w14:paraId="2FDED2D4" w14:textId="77777777" w:rsidR="00292751" w:rsidRPr="00AD76B0" w:rsidRDefault="00292751" w:rsidP="00EA5C98">
            <w:pPr>
              <w:pStyle w:val="Bezmezer"/>
              <w:rPr>
                <w:b/>
              </w:rPr>
            </w:pPr>
            <w:r w:rsidRPr="00AD76B0">
              <w:rPr>
                <w:b/>
              </w:rPr>
              <w:t>Požadované parametry</w:t>
            </w:r>
          </w:p>
        </w:tc>
        <w:tc>
          <w:tcPr>
            <w:tcW w:w="543" w:type="pct"/>
            <w:tcBorders>
              <w:bottom w:val="single" w:sz="4" w:space="0" w:color="auto"/>
            </w:tcBorders>
            <w:shd w:val="clear" w:color="auto" w:fill="006600"/>
          </w:tcPr>
          <w:p w14:paraId="124AE32A" w14:textId="77777777" w:rsidR="00292751" w:rsidRDefault="00292751" w:rsidP="00EA5C98">
            <w:pPr>
              <w:pStyle w:val="Bezmezer"/>
              <w:rPr>
                <w:b/>
              </w:rPr>
            </w:pPr>
            <w:r>
              <w:rPr>
                <w:b/>
              </w:rPr>
              <w:t>Splňuje ANO/NE</w:t>
            </w:r>
          </w:p>
        </w:tc>
        <w:tc>
          <w:tcPr>
            <w:tcW w:w="1430" w:type="pct"/>
            <w:tcBorders>
              <w:bottom w:val="single" w:sz="4" w:space="0" w:color="auto"/>
            </w:tcBorders>
            <w:shd w:val="clear" w:color="auto" w:fill="006600"/>
          </w:tcPr>
          <w:p w14:paraId="5DF9750F" w14:textId="77777777" w:rsidR="00292751" w:rsidRPr="00AD76B0" w:rsidRDefault="00292751" w:rsidP="00EA5C98">
            <w:pPr>
              <w:pStyle w:val="Bezmezer"/>
              <w:rPr>
                <w:b/>
              </w:rPr>
            </w:pPr>
            <w:r>
              <w:rPr>
                <w:b/>
              </w:rPr>
              <w:t>Skutečné parametry/Způsob splnění požadavku</w:t>
            </w:r>
          </w:p>
        </w:tc>
      </w:tr>
      <w:tr w:rsidR="00292751" w:rsidRPr="00AD76B0" w14:paraId="647B15B8" w14:textId="77777777" w:rsidTr="00EA5C98">
        <w:trPr>
          <w:cantSplit/>
          <w:trHeight w:val="405"/>
          <w:jc w:val="center"/>
        </w:trPr>
        <w:tc>
          <w:tcPr>
            <w:tcW w:w="358" w:type="pct"/>
            <w:shd w:val="clear" w:color="auto" w:fill="auto"/>
          </w:tcPr>
          <w:p w14:paraId="6D681077" w14:textId="77777777" w:rsidR="00292751" w:rsidRPr="00D9160A" w:rsidRDefault="00292751" w:rsidP="002D1608">
            <w:pPr>
              <w:pStyle w:val="Bezmezer"/>
              <w:numPr>
                <w:ilvl w:val="0"/>
                <w:numId w:val="55"/>
              </w:numPr>
            </w:pPr>
          </w:p>
        </w:tc>
        <w:tc>
          <w:tcPr>
            <w:tcW w:w="800" w:type="pct"/>
            <w:shd w:val="clear" w:color="auto" w:fill="auto"/>
          </w:tcPr>
          <w:p w14:paraId="4C4C9672" w14:textId="77777777" w:rsidR="00292751" w:rsidRPr="00D9160A" w:rsidRDefault="00292751" w:rsidP="00EA5C98">
            <w:r>
              <w:t>K</w:t>
            </w:r>
            <w:r w:rsidRPr="00E87B35">
              <w:t>ompatibilita</w:t>
            </w:r>
          </w:p>
        </w:tc>
        <w:tc>
          <w:tcPr>
            <w:tcW w:w="1869" w:type="pct"/>
            <w:shd w:val="clear" w:color="auto" w:fill="auto"/>
          </w:tcPr>
          <w:p w14:paraId="31347EF0" w14:textId="77777777" w:rsidR="00292751" w:rsidRPr="00D9160A" w:rsidRDefault="00292751" w:rsidP="00EA5C98">
            <w:pPr>
              <w:pStyle w:val="Odstavecseseznamem"/>
              <w:numPr>
                <w:ilvl w:val="0"/>
                <w:numId w:val="8"/>
              </w:numPr>
            </w:pPr>
            <w:r w:rsidRPr="00227564">
              <w:t>Zařízení musí být kompatibilní s všemi nabízenými prvky a zajišťovat všechny potřebné funkcionality v rámci celého řešení</w:t>
            </w:r>
          </w:p>
        </w:tc>
        <w:tc>
          <w:tcPr>
            <w:tcW w:w="543" w:type="pct"/>
            <w:tcBorders>
              <w:bottom w:val="single" w:sz="4" w:space="0" w:color="auto"/>
            </w:tcBorders>
            <w:shd w:val="clear" w:color="auto" w:fill="FFFF00"/>
          </w:tcPr>
          <w:p w14:paraId="45F689C4" w14:textId="77777777" w:rsidR="00292751" w:rsidRPr="00D9160A" w:rsidRDefault="00292751" w:rsidP="00EA5C98"/>
        </w:tc>
        <w:tc>
          <w:tcPr>
            <w:tcW w:w="1430" w:type="pct"/>
            <w:shd w:val="clear" w:color="auto" w:fill="FFFF00"/>
          </w:tcPr>
          <w:p w14:paraId="1E0FF01C" w14:textId="77777777" w:rsidR="00292751" w:rsidRPr="00D9160A" w:rsidRDefault="00292751" w:rsidP="00EA5C98"/>
        </w:tc>
      </w:tr>
      <w:tr w:rsidR="00292751" w:rsidRPr="00AD76B0" w14:paraId="6E082F80" w14:textId="77777777" w:rsidTr="006C3DBA">
        <w:trPr>
          <w:cantSplit/>
          <w:jc w:val="center"/>
        </w:trPr>
        <w:tc>
          <w:tcPr>
            <w:tcW w:w="358" w:type="pct"/>
          </w:tcPr>
          <w:p w14:paraId="60FD32D8" w14:textId="77777777" w:rsidR="00292751" w:rsidRPr="00AD76B0" w:rsidRDefault="00292751" w:rsidP="002D1608">
            <w:pPr>
              <w:pStyle w:val="Bezmezer"/>
              <w:numPr>
                <w:ilvl w:val="0"/>
                <w:numId w:val="55"/>
              </w:numPr>
            </w:pPr>
          </w:p>
        </w:tc>
        <w:tc>
          <w:tcPr>
            <w:tcW w:w="800" w:type="pct"/>
            <w:vMerge w:val="restart"/>
            <w:shd w:val="clear" w:color="auto" w:fill="auto"/>
            <w:vAlign w:val="center"/>
          </w:tcPr>
          <w:p w14:paraId="6C948419" w14:textId="77777777" w:rsidR="00292751" w:rsidRPr="00E87B35" w:rsidRDefault="00292751" w:rsidP="00EA5C98">
            <w:r w:rsidRPr="00733CE9">
              <w:t>Technické vlastnosti a rozměry</w:t>
            </w:r>
          </w:p>
        </w:tc>
        <w:tc>
          <w:tcPr>
            <w:tcW w:w="1869" w:type="pct"/>
            <w:shd w:val="clear" w:color="auto" w:fill="auto"/>
          </w:tcPr>
          <w:p w14:paraId="189CA80C" w14:textId="77777777" w:rsidR="00292751" w:rsidRPr="00C25974" w:rsidRDefault="00292751" w:rsidP="00EA5C98">
            <w:pPr>
              <w:pStyle w:val="Odstavecseseznamem"/>
              <w:numPr>
                <w:ilvl w:val="0"/>
                <w:numId w:val="8"/>
              </w:numPr>
            </w:pPr>
            <w:r w:rsidRPr="00C25974">
              <w:t>Kompatibilní s RACK 19”</w:t>
            </w:r>
          </w:p>
        </w:tc>
        <w:tc>
          <w:tcPr>
            <w:tcW w:w="543" w:type="pct"/>
            <w:tcBorders>
              <w:bottom w:val="single" w:sz="4" w:space="0" w:color="auto"/>
            </w:tcBorders>
            <w:shd w:val="clear" w:color="auto" w:fill="FFFF00"/>
          </w:tcPr>
          <w:p w14:paraId="4CE79CAA" w14:textId="77777777" w:rsidR="00292751" w:rsidRPr="00C25974" w:rsidRDefault="00292751" w:rsidP="00EA5C98"/>
        </w:tc>
        <w:tc>
          <w:tcPr>
            <w:tcW w:w="1430" w:type="pct"/>
            <w:shd w:val="clear" w:color="auto" w:fill="FFFF00"/>
          </w:tcPr>
          <w:p w14:paraId="6C720A76" w14:textId="77777777" w:rsidR="00292751" w:rsidRPr="00C25974" w:rsidRDefault="00292751" w:rsidP="00EA5C98"/>
        </w:tc>
      </w:tr>
      <w:tr w:rsidR="00292751" w:rsidRPr="00AD76B0" w14:paraId="0D926816" w14:textId="77777777" w:rsidTr="006C3DBA">
        <w:trPr>
          <w:cantSplit/>
          <w:jc w:val="center"/>
        </w:trPr>
        <w:tc>
          <w:tcPr>
            <w:tcW w:w="358" w:type="pct"/>
          </w:tcPr>
          <w:p w14:paraId="4B132B39" w14:textId="77777777" w:rsidR="00292751" w:rsidRPr="00AD76B0" w:rsidRDefault="00292751" w:rsidP="002D1608">
            <w:pPr>
              <w:pStyle w:val="Bezmezer"/>
              <w:numPr>
                <w:ilvl w:val="0"/>
                <w:numId w:val="55"/>
              </w:numPr>
            </w:pPr>
          </w:p>
        </w:tc>
        <w:tc>
          <w:tcPr>
            <w:tcW w:w="800" w:type="pct"/>
            <w:vMerge/>
            <w:shd w:val="clear" w:color="auto" w:fill="auto"/>
          </w:tcPr>
          <w:p w14:paraId="396E0EF0" w14:textId="77777777" w:rsidR="00292751" w:rsidRDefault="00292751" w:rsidP="00EA5C98"/>
        </w:tc>
        <w:tc>
          <w:tcPr>
            <w:tcW w:w="1869" w:type="pct"/>
            <w:shd w:val="clear" w:color="auto" w:fill="auto"/>
          </w:tcPr>
          <w:p w14:paraId="4E3FCFE0" w14:textId="0C885066" w:rsidR="00292751" w:rsidRPr="00C25974" w:rsidRDefault="006C3DBA" w:rsidP="00EA5C98">
            <w:pPr>
              <w:pStyle w:val="Odstavecseseznamem"/>
              <w:numPr>
                <w:ilvl w:val="0"/>
                <w:numId w:val="8"/>
              </w:numPr>
            </w:pPr>
            <w:r>
              <w:t>Dodavatel uvede</w:t>
            </w:r>
            <w:r w:rsidR="00292751" w:rsidRPr="00C25974">
              <w:t xml:space="preserve"> velikost v EIA (jednotek U) pro systémovou skříň 19”.</w:t>
            </w:r>
          </w:p>
        </w:tc>
        <w:tc>
          <w:tcPr>
            <w:tcW w:w="543" w:type="pct"/>
            <w:tcBorders>
              <w:tr2bl w:val="single" w:sz="4" w:space="0" w:color="auto"/>
            </w:tcBorders>
            <w:shd w:val="clear" w:color="auto" w:fill="F2F2F2" w:themeFill="background1" w:themeFillShade="F2"/>
          </w:tcPr>
          <w:p w14:paraId="0116912E" w14:textId="77777777" w:rsidR="00292751" w:rsidRPr="00C25974" w:rsidRDefault="00292751" w:rsidP="00EA5C98"/>
        </w:tc>
        <w:tc>
          <w:tcPr>
            <w:tcW w:w="1430" w:type="pct"/>
            <w:shd w:val="clear" w:color="auto" w:fill="FFFF00"/>
          </w:tcPr>
          <w:p w14:paraId="59CC4C27" w14:textId="77777777" w:rsidR="00292751" w:rsidRPr="00C25974" w:rsidRDefault="00292751" w:rsidP="00EA5C98"/>
        </w:tc>
      </w:tr>
      <w:tr w:rsidR="00292751" w:rsidRPr="00AD76B0" w14:paraId="12DB78F5" w14:textId="77777777" w:rsidTr="006C3DBA">
        <w:trPr>
          <w:cantSplit/>
          <w:jc w:val="center"/>
        </w:trPr>
        <w:tc>
          <w:tcPr>
            <w:tcW w:w="358" w:type="pct"/>
          </w:tcPr>
          <w:p w14:paraId="44AFD2DB" w14:textId="77777777" w:rsidR="00292751" w:rsidRPr="00AD76B0" w:rsidRDefault="00292751" w:rsidP="002D1608">
            <w:pPr>
              <w:pStyle w:val="Bezmezer"/>
              <w:numPr>
                <w:ilvl w:val="0"/>
                <w:numId w:val="55"/>
              </w:numPr>
            </w:pPr>
          </w:p>
        </w:tc>
        <w:tc>
          <w:tcPr>
            <w:tcW w:w="800" w:type="pct"/>
            <w:vMerge/>
            <w:shd w:val="clear" w:color="auto" w:fill="auto"/>
          </w:tcPr>
          <w:p w14:paraId="2839049C" w14:textId="77777777" w:rsidR="00292751" w:rsidRDefault="00292751" w:rsidP="00EA5C98"/>
        </w:tc>
        <w:tc>
          <w:tcPr>
            <w:tcW w:w="1869" w:type="pct"/>
            <w:shd w:val="clear" w:color="auto" w:fill="auto"/>
          </w:tcPr>
          <w:p w14:paraId="2E72A17A" w14:textId="13CC0FCE" w:rsidR="00292751" w:rsidRPr="00C25974" w:rsidRDefault="006C3DBA" w:rsidP="00EA5C98">
            <w:pPr>
              <w:pStyle w:val="Odstavecseseznamem"/>
              <w:numPr>
                <w:ilvl w:val="0"/>
                <w:numId w:val="8"/>
              </w:numPr>
            </w:pPr>
            <w:r>
              <w:t>Dodavatel uvede</w:t>
            </w:r>
            <w:r w:rsidR="00292751" w:rsidRPr="00C25974">
              <w:t xml:space="preserve"> počet a typ napájení (C13/14 nebo C19/C20 a počet).</w:t>
            </w:r>
          </w:p>
        </w:tc>
        <w:tc>
          <w:tcPr>
            <w:tcW w:w="543" w:type="pct"/>
            <w:tcBorders>
              <w:tr2bl w:val="single" w:sz="4" w:space="0" w:color="auto"/>
            </w:tcBorders>
            <w:shd w:val="clear" w:color="auto" w:fill="F2F2F2" w:themeFill="background1" w:themeFillShade="F2"/>
          </w:tcPr>
          <w:p w14:paraId="7EA97FC3" w14:textId="77777777" w:rsidR="00292751" w:rsidRPr="00C25974" w:rsidRDefault="00292751" w:rsidP="00EA5C98"/>
        </w:tc>
        <w:tc>
          <w:tcPr>
            <w:tcW w:w="1430" w:type="pct"/>
            <w:shd w:val="clear" w:color="auto" w:fill="FFFF00"/>
          </w:tcPr>
          <w:p w14:paraId="47974FC1" w14:textId="77777777" w:rsidR="00292751" w:rsidRPr="00C25974" w:rsidRDefault="00292751" w:rsidP="00EA5C98"/>
        </w:tc>
      </w:tr>
      <w:tr w:rsidR="00292751" w:rsidRPr="00AD76B0" w14:paraId="1C4C1814" w14:textId="77777777" w:rsidTr="006C3DBA">
        <w:trPr>
          <w:cantSplit/>
          <w:jc w:val="center"/>
        </w:trPr>
        <w:tc>
          <w:tcPr>
            <w:tcW w:w="358" w:type="pct"/>
          </w:tcPr>
          <w:p w14:paraId="08BBFA51" w14:textId="77777777" w:rsidR="00292751" w:rsidRPr="00AD76B0" w:rsidRDefault="00292751" w:rsidP="002D1608">
            <w:pPr>
              <w:pStyle w:val="Bezmezer"/>
              <w:numPr>
                <w:ilvl w:val="0"/>
                <w:numId w:val="55"/>
              </w:numPr>
            </w:pPr>
          </w:p>
        </w:tc>
        <w:tc>
          <w:tcPr>
            <w:tcW w:w="800" w:type="pct"/>
            <w:vMerge/>
            <w:shd w:val="clear" w:color="auto" w:fill="auto"/>
          </w:tcPr>
          <w:p w14:paraId="2E7EA874" w14:textId="77777777" w:rsidR="00292751" w:rsidRDefault="00292751" w:rsidP="00EA5C98"/>
        </w:tc>
        <w:tc>
          <w:tcPr>
            <w:tcW w:w="1869" w:type="pct"/>
            <w:shd w:val="clear" w:color="auto" w:fill="auto"/>
          </w:tcPr>
          <w:p w14:paraId="4C11385E" w14:textId="252EA7AF" w:rsidR="00292751" w:rsidRPr="00C25974" w:rsidRDefault="006C3DBA" w:rsidP="00EA5C98">
            <w:pPr>
              <w:pStyle w:val="Odstavecseseznamem"/>
              <w:numPr>
                <w:ilvl w:val="0"/>
                <w:numId w:val="8"/>
              </w:numPr>
            </w:pPr>
            <w:r>
              <w:t>Dodavatel uvede</w:t>
            </w:r>
            <w:r w:rsidR="00292751" w:rsidRPr="00C25974">
              <w:t xml:space="preserve"> hmotnost a typický a maximální elektrický příkon.</w:t>
            </w:r>
          </w:p>
        </w:tc>
        <w:tc>
          <w:tcPr>
            <w:tcW w:w="543" w:type="pct"/>
            <w:tcBorders>
              <w:tr2bl w:val="single" w:sz="4" w:space="0" w:color="auto"/>
            </w:tcBorders>
            <w:shd w:val="clear" w:color="auto" w:fill="F2F2F2" w:themeFill="background1" w:themeFillShade="F2"/>
          </w:tcPr>
          <w:p w14:paraId="4BAC39E7" w14:textId="77777777" w:rsidR="00292751" w:rsidRPr="00C25974" w:rsidRDefault="00292751" w:rsidP="00EA5C98"/>
        </w:tc>
        <w:tc>
          <w:tcPr>
            <w:tcW w:w="1430" w:type="pct"/>
            <w:shd w:val="clear" w:color="auto" w:fill="FFFF00"/>
          </w:tcPr>
          <w:p w14:paraId="29361EE6" w14:textId="77777777" w:rsidR="00292751" w:rsidRPr="00C25974" w:rsidRDefault="00292751" w:rsidP="00EA5C98"/>
        </w:tc>
      </w:tr>
      <w:tr w:rsidR="00292751" w:rsidRPr="00AD76B0" w14:paraId="27E0A06B" w14:textId="77777777" w:rsidTr="006C3DBA">
        <w:trPr>
          <w:cantSplit/>
          <w:jc w:val="center"/>
        </w:trPr>
        <w:tc>
          <w:tcPr>
            <w:tcW w:w="358" w:type="pct"/>
          </w:tcPr>
          <w:p w14:paraId="2E44656C" w14:textId="77777777" w:rsidR="00292751" w:rsidRPr="00AD76B0" w:rsidRDefault="00292751" w:rsidP="002D1608">
            <w:pPr>
              <w:pStyle w:val="Bezmezer"/>
              <w:numPr>
                <w:ilvl w:val="0"/>
                <w:numId w:val="55"/>
              </w:numPr>
            </w:pPr>
          </w:p>
        </w:tc>
        <w:tc>
          <w:tcPr>
            <w:tcW w:w="800" w:type="pct"/>
            <w:vMerge/>
            <w:shd w:val="clear" w:color="auto" w:fill="auto"/>
          </w:tcPr>
          <w:p w14:paraId="10F3B5E1" w14:textId="77777777" w:rsidR="00292751" w:rsidRDefault="00292751" w:rsidP="00EA5C98"/>
        </w:tc>
        <w:tc>
          <w:tcPr>
            <w:tcW w:w="1869" w:type="pct"/>
            <w:shd w:val="clear" w:color="auto" w:fill="auto"/>
          </w:tcPr>
          <w:p w14:paraId="709543D0" w14:textId="11EC3BD5" w:rsidR="00292751" w:rsidRPr="00C25974" w:rsidRDefault="006C3DBA" w:rsidP="00EA5C98">
            <w:pPr>
              <w:pStyle w:val="Odstavecseseznamem"/>
              <w:numPr>
                <w:ilvl w:val="0"/>
                <w:numId w:val="8"/>
              </w:numPr>
            </w:pPr>
            <w:r>
              <w:t>Dodavatel uvede</w:t>
            </w:r>
            <w:r w:rsidR="00292751" w:rsidRPr="00C25974">
              <w:t>, jaké jsou požadavky na elektrické jištění.</w:t>
            </w:r>
          </w:p>
        </w:tc>
        <w:tc>
          <w:tcPr>
            <w:tcW w:w="543" w:type="pct"/>
            <w:tcBorders>
              <w:tr2bl w:val="single" w:sz="4" w:space="0" w:color="auto"/>
            </w:tcBorders>
            <w:shd w:val="clear" w:color="auto" w:fill="F2F2F2" w:themeFill="background1" w:themeFillShade="F2"/>
          </w:tcPr>
          <w:p w14:paraId="295782EB" w14:textId="77777777" w:rsidR="00292751" w:rsidRPr="00C25974" w:rsidRDefault="00292751" w:rsidP="00EA5C98"/>
        </w:tc>
        <w:tc>
          <w:tcPr>
            <w:tcW w:w="1430" w:type="pct"/>
            <w:shd w:val="clear" w:color="auto" w:fill="FFFF00"/>
          </w:tcPr>
          <w:p w14:paraId="1D462AB2" w14:textId="77777777" w:rsidR="00292751" w:rsidRPr="00C25974" w:rsidRDefault="00292751" w:rsidP="00EA5C98"/>
        </w:tc>
      </w:tr>
      <w:tr w:rsidR="00292751" w:rsidRPr="00AD76B0" w14:paraId="78EF7A9C" w14:textId="77777777" w:rsidTr="00EA5C98">
        <w:trPr>
          <w:cantSplit/>
          <w:jc w:val="center"/>
        </w:trPr>
        <w:tc>
          <w:tcPr>
            <w:tcW w:w="358" w:type="pct"/>
          </w:tcPr>
          <w:p w14:paraId="6F76F3B9" w14:textId="77777777" w:rsidR="00292751" w:rsidRPr="00AD76B0" w:rsidRDefault="00292751" w:rsidP="002D1608">
            <w:pPr>
              <w:pStyle w:val="Bezmezer"/>
              <w:numPr>
                <w:ilvl w:val="0"/>
                <w:numId w:val="55"/>
              </w:numPr>
            </w:pPr>
          </w:p>
        </w:tc>
        <w:tc>
          <w:tcPr>
            <w:tcW w:w="800" w:type="pct"/>
            <w:vMerge w:val="restart"/>
            <w:shd w:val="clear" w:color="auto" w:fill="auto"/>
            <w:vAlign w:val="center"/>
          </w:tcPr>
          <w:p w14:paraId="4170EBA8" w14:textId="77777777" w:rsidR="00292751" w:rsidRDefault="00292751" w:rsidP="00EA5C98">
            <w:r>
              <w:t>N</w:t>
            </w:r>
            <w:r w:rsidRPr="00E87B35">
              <w:t>apájení</w:t>
            </w:r>
            <w:r>
              <w:t xml:space="preserve"> a chlazení</w:t>
            </w:r>
          </w:p>
        </w:tc>
        <w:tc>
          <w:tcPr>
            <w:tcW w:w="1869" w:type="pct"/>
            <w:shd w:val="clear" w:color="auto" w:fill="auto"/>
          </w:tcPr>
          <w:p w14:paraId="240D51CB" w14:textId="77777777" w:rsidR="00292751" w:rsidRPr="00C25974" w:rsidRDefault="00292751" w:rsidP="00EA5C98">
            <w:pPr>
              <w:pStyle w:val="Odstavecseseznamem"/>
              <w:numPr>
                <w:ilvl w:val="0"/>
                <w:numId w:val="8"/>
              </w:numPr>
            </w:pPr>
            <w:r w:rsidRPr="00C25974">
              <w:t>Zařízení musí mít redundantní napájecí zdroje 250VAC, vyměnitelné za chodu.</w:t>
            </w:r>
          </w:p>
        </w:tc>
        <w:tc>
          <w:tcPr>
            <w:tcW w:w="543" w:type="pct"/>
            <w:shd w:val="clear" w:color="auto" w:fill="FFFF00"/>
          </w:tcPr>
          <w:p w14:paraId="2E079058" w14:textId="77777777" w:rsidR="00292751" w:rsidRPr="00C25974" w:rsidRDefault="00292751" w:rsidP="00EA5C98"/>
        </w:tc>
        <w:tc>
          <w:tcPr>
            <w:tcW w:w="1430" w:type="pct"/>
            <w:shd w:val="clear" w:color="auto" w:fill="FFFF00"/>
          </w:tcPr>
          <w:p w14:paraId="73395143" w14:textId="77777777" w:rsidR="00292751" w:rsidRPr="00C25974" w:rsidRDefault="00292751" w:rsidP="00EA5C98"/>
        </w:tc>
      </w:tr>
      <w:tr w:rsidR="00292751" w:rsidRPr="00AD76B0" w14:paraId="28814286" w14:textId="77777777" w:rsidTr="00EA5C98">
        <w:trPr>
          <w:cantSplit/>
          <w:jc w:val="center"/>
        </w:trPr>
        <w:tc>
          <w:tcPr>
            <w:tcW w:w="358" w:type="pct"/>
          </w:tcPr>
          <w:p w14:paraId="163FBBDE" w14:textId="77777777" w:rsidR="00292751" w:rsidRPr="00AD76B0" w:rsidRDefault="00292751" w:rsidP="002D1608">
            <w:pPr>
              <w:pStyle w:val="Bezmezer"/>
              <w:numPr>
                <w:ilvl w:val="0"/>
                <w:numId w:val="55"/>
              </w:numPr>
            </w:pPr>
          </w:p>
        </w:tc>
        <w:tc>
          <w:tcPr>
            <w:tcW w:w="800" w:type="pct"/>
            <w:vMerge/>
            <w:shd w:val="clear" w:color="auto" w:fill="auto"/>
          </w:tcPr>
          <w:p w14:paraId="2616FD9B" w14:textId="77777777" w:rsidR="00292751" w:rsidRDefault="00292751" w:rsidP="00EA5C98"/>
        </w:tc>
        <w:tc>
          <w:tcPr>
            <w:tcW w:w="1869" w:type="pct"/>
            <w:shd w:val="clear" w:color="auto" w:fill="auto"/>
          </w:tcPr>
          <w:p w14:paraId="5B0BE17F" w14:textId="680904BC" w:rsidR="00292751" w:rsidRPr="00C25974" w:rsidRDefault="00D42B8C" w:rsidP="00EA5C98">
            <w:pPr>
              <w:pStyle w:val="Odstavecseseznamem"/>
              <w:numPr>
                <w:ilvl w:val="0"/>
                <w:numId w:val="8"/>
              </w:numPr>
            </w:pPr>
            <w:r>
              <w:t>Aktivní</w:t>
            </w:r>
            <w:r w:rsidR="00292751">
              <w:t xml:space="preserve"> chlazení</w:t>
            </w:r>
            <w:r w:rsidR="006557CE">
              <w:t>.</w:t>
            </w:r>
          </w:p>
        </w:tc>
        <w:tc>
          <w:tcPr>
            <w:tcW w:w="543" w:type="pct"/>
            <w:shd w:val="clear" w:color="auto" w:fill="FFFF00"/>
          </w:tcPr>
          <w:p w14:paraId="71D6BC32" w14:textId="77777777" w:rsidR="00292751" w:rsidRPr="00C25974" w:rsidRDefault="00292751" w:rsidP="00EA5C98"/>
        </w:tc>
        <w:tc>
          <w:tcPr>
            <w:tcW w:w="1430" w:type="pct"/>
            <w:shd w:val="clear" w:color="auto" w:fill="FFFF00"/>
          </w:tcPr>
          <w:p w14:paraId="55FEBC0E" w14:textId="77777777" w:rsidR="00292751" w:rsidRPr="00C25974" w:rsidRDefault="00292751" w:rsidP="00EA5C98"/>
        </w:tc>
      </w:tr>
      <w:tr w:rsidR="00292751" w:rsidRPr="00AD76B0" w14:paraId="0308C151" w14:textId="77777777" w:rsidTr="00EA5C98">
        <w:trPr>
          <w:cantSplit/>
          <w:jc w:val="center"/>
        </w:trPr>
        <w:tc>
          <w:tcPr>
            <w:tcW w:w="358" w:type="pct"/>
          </w:tcPr>
          <w:p w14:paraId="01E1D591" w14:textId="77777777" w:rsidR="00292751" w:rsidRPr="00AD76B0" w:rsidRDefault="00292751" w:rsidP="002D1608">
            <w:pPr>
              <w:pStyle w:val="Bezmezer"/>
              <w:numPr>
                <w:ilvl w:val="0"/>
                <w:numId w:val="55"/>
              </w:numPr>
            </w:pPr>
          </w:p>
        </w:tc>
        <w:tc>
          <w:tcPr>
            <w:tcW w:w="800" w:type="pct"/>
            <w:shd w:val="clear" w:color="auto" w:fill="auto"/>
          </w:tcPr>
          <w:p w14:paraId="4FCAC8B5" w14:textId="77777777" w:rsidR="00292751" w:rsidRDefault="00292751" w:rsidP="00EA5C98">
            <w:r w:rsidRPr="00E87B35">
              <w:t>Propojovací kabely</w:t>
            </w:r>
          </w:p>
        </w:tc>
        <w:tc>
          <w:tcPr>
            <w:tcW w:w="1869" w:type="pct"/>
            <w:shd w:val="clear" w:color="auto" w:fill="auto"/>
          </w:tcPr>
          <w:p w14:paraId="3182A7F7" w14:textId="77777777" w:rsidR="00292751" w:rsidRPr="00CC025D" w:rsidRDefault="00292751" w:rsidP="00EA5C98">
            <w:pPr>
              <w:pStyle w:val="Odstavecseseznamem"/>
              <w:numPr>
                <w:ilvl w:val="0"/>
                <w:numId w:val="8"/>
              </w:numPr>
              <w:rPr>
                <w:color w:val="92D050"/>
              </w:rPr>
            </w:pPr>
            <w:r w:rsidRPr="001F1FC2">
              <w:t>Odpovídající počet propojovacích kabelů pro plné zprovoznění systému</w:t>
            </w:r>
          </w:p>
        </w:tc>
        <w:tc>
          <w:tcPr>
            <w:tcW w:w="543" w:type="pct"/>
            <w:shd w:val="clear" w:color="auto" w:fill="FFFF00"/>
          </w:tcPr>
          <w:p w14:paraId="7C7281E6" w14:textId="77777777" w:rsidR="00292751" w:rsidRPr="00E87B35" w:rsidRDefault="00292751" w:rsidP="00EA5C98"/>
        </w:tc>
        <w:tc>
          <w:tcPr>
            <w:tcW w:w="1430" w:type="pct"/>
            <w:shd w:val="clear" w:color="auto" w:fill="FFFF00"/>
          </w:tcPr>
          <w:p w14:paraId="4FEE4638" w14:textId="77777777" w:rsidR="00292751" w:rsidRPr="00E87B35" w:rsidRDefault="00292751" w:rsidP="00EA5C98"/>
        </w:tc>
      </w:tr>
      <w:tr w:rsidR="00292751" w:rsidRPr="00AD76B0" w14:paraId="0FFCCE67" w14:textId="77777777" w:rsidTr="00EA5C98">
        <w:trPr>
          <w:cantSplit/>
          <w:jc w:val="center"/>
        </w:trPr>
        <w:tc>
          <w:tcPr>
            <w:tcW w:w="358" w:type="pct"/>
          </w:tcPr>
          <w:p w14:paraId="01ECF448" w14:textId="77777777" w:rsidR="00292751" w:rsidRPr="00AD76B0" w:rsidRDefault="00292751" w:rsidP="002D1608">
            <w:pPr>
              <w:pStyle w:val="Bezmezer"/>
              <w:numPr>
                <w:ilvl w:val="0"/>
                <w:numId w:val="55"/>
              </w:numPr>
            </w:pPr>
          </w:p>
        </w:tc>
        <w:tc>
          <w:tcPr>
            <w:tcW w:w="800" w:type="pct"/>
            <w:vMerge w:val="restart"/>
            <w:shd w:val="clear" w:color="auto" w:fill="auto"/>
            <w:vAlign w:val="center"/>
          </w:tcPr>
          <w:p w14:paraId="7A6415F1" w14:textId="77777777" w:rsidR="00292751" w:rsidRDefault="00292751" w:rsidP="00EA5C98">
            <w:r>
              <w:t>Konektivita</w:t>
            </w:r>
          </w:p>
        </w:tc>
        <w:tc>
          <w:tcPr>
            <w:tcW w:w="1869" w:type="pct"/>
            <w:shd w:val="clear" w:color="auto" w:fill="auto"/>
          </w:tcPr>
          <w:p w14:paraId="6B936685" w14:textId="49DE21C4" w:rsidR="002A4B0F" w:rsidRDefault="002A4B0F" w:rsidP="002A4B0F">
            <w:pPr>
              <w:pStyle w:val="Odstavecseseznamem"/>
              <w:numPr>
                <w:ilvl w:val="0"/>
                <w:numId w:val="8"/>
              </w:numPr>
              <w:spacing w:line="256" w:lineRule="auto"/>
              <w:jc w:val="both"/>
            </w:pPr>
            <w:r>
              <w:t>Min. 16</w:t>
            </w:r>
            <w:r w:rsidR="001F054A">
              <w:t xml:space="preserve">ks </w:t>
            </w:r>
            <w:r>
              <w:t>RJ45 RS-232 portů</w:t>
            </w:r>
          </w:p>
          <w:p w14:paraId="6DAF527D" w14:textId="0E60EEF8" w:rsidR="00292751" w:rsidRDefault="00623AE9" w:rsidP="002A4B0F">
            <w:pPr>
              <w:pStyle w:val="Odstavecseseznamem"/>
              <w:numPr>
                <w:ilvl w:val="1"/>
                <w:numId w:val="8"/>
              </w:numPr>
            </w:pPr>
            <w:r>
              <w:t>Dodavatel dodá</w:t>
            </w:r>
            <w:r w:rsidR="00292751">
              <w:t xml:space="preserve"> plně dostatečný počet portů pro </w:t>
            </w:r>
            <w:r w:rsidR="002A4B0F">
              <w:t>Terminal Server</w:t>
            </w:r>
            <w:r w:rsidR="005F4039">
              <w:t xml:space="preserve"> na </w:t>
            </w:r>
            <w:r w:rsidR="00EE3B6E">
              <w:t>propojení</w:t>
            </w:r>
            <w:r w:rsidR="00292751">
              <w:t xml:space="preserve"> jednotlivých síťových elementů a mgmt portů specifikovaných výpočetních zařízení, a to včetně dostatečné rezervy vzhledem k ŽC 6let)</w:t>
            </w:r>
          </w:p>
        </w:tc>
        <w:tc>
          <w:tcPr>
            <w:tcW w:w="543" w:type="pct"/>
            <w:shd w:val="clear" w:color="auto" w:fill="FFFF00"/>
          </w:tcPr>
          <w:p w14:paraId="79FC7FEA" w14:textId="77777777" w:rsidR="00292751" w:rsidRPr="00E87B35" w:rsidRDefault="00292751" w:rsidP="00EA5C98"/>
        </w:tc>
        <w:tc>
          <w:tcPr>
            <w:tcW w:w="1430" w:type="pct"/>
            <w:shd w:val="clear" w:color="auto" w:fill="FFFF00"/>
          </w:tcPr>
          <w:p w14:paraId="66C4339C" w14:textId="77777777" w:rsidR="00292751" w:rsidRPr="00E87B35" w:rsidRDefault="00292751" w:rsidP="00EA5C98"/>
        </w:tc>
      </w:tr>
      <w:tr w:rsidR="00CB47E7" w:rsidRPr="00AD76B0" w14:paraId="6B49BFDD" w14:textId="77777777" w:rsidTr="00EA5C98">
        <w:trPr>
          <w:cantSplit/>
          <w:jc w:val="center"/>
        </w:trPr>
        <w:tc>
          <w:tcPr>
            <w:tcW w:w="358" w:type="pct"/>
          </w:tcPr>
          <w:p w14:paraId="0E84F31D" w14:textId="77777777" w:rsidR="00CB47E7" w:rsidRPr="00AD76B0" w:rsidRDefault="00CB47E7" w:rsidP="002D1608">
            <w:pPr>
              <w:pStyle w:val="Bezmezer"/>
              <w:numPr>
                <w:ilvl w:val="0"/>
                <w:numId w:val="55"/>
              </w:numPr>
            </w:pPr>
          </w:p>
        </w:tc>
        <w:tc>
          <w:tcPr>
            <w:tcW w:w="800" w:type="pct"/>
            <w:vMerge/>
            <w:shd w:val="clear" w:color="auto" w:fill="auto"/>
            <w:vAlign w:val="center"/>
          </w:tcPr>
          <w:p w14:paraId="1D6F6260" w14:textId="77777777" w:rsidR="00CB47E7" w:rsidRDefault="00CB47E7" w:rsidP="00EA5C98"/>
        </w:tc>
        <w:tc>
          <w:tcPr>
            <w:tcW w:w="1869" w:type="pct"/>
            <w:shd w:val="clear" w:color="auto" w:fill="auto"/>
          </w:tcPr>
          <w:p w14:paraId="551DB140" w14:textId="72FF122D" w:rsidR="00CB47E7" w:rsidRDefault="000167B5" w:rsidP="009A2640">
            <w:pPr>
              <w:pStyle w:val="Odstavecseseznamem"/>
              <w:numPr>
                <w:ilvl w:val="0"/>
                <w:numId w:val="8"/>
              </w:numPr>
              <w:spacing w:line="256" w:lineRule="auto"/>
              <w:jc w:val="both"/>
            </w:pPr>
            <w:r>
              <w:t>Min. 2</w:t>
            </w:r>
            <w:r w:rsidR="001F054A">
              <w:t>ks</w:t>
            </w:r>
            <w:r>
              <w:t xml:space="preserve"> 10/100/1000BaseT </w:t>
            </w:r>
            <w:r w:rsidR="009A2640">
              <w:t>síťové</w:t>
            </w:r>
            <w:r>
              <w:t xml:space="preserve"> porty</w:t>
            </w:r>
          </w:p>
        </w:tc>
        <w:tc>
          <w:tcPr>
            <w:tcW w:w="543" w:type="pct"/>
            <w:shd w:val="clear" w:color="auto" w:fill="FFFF00"/>
          </w:tcPr>
          <w:p w14:paraId="6F25BCD0" w14:textId="77777777" w:rsidR="00CB47E7" w:rsidRPr="00E87B35" w:rsidRDefault="00CB47E7" w:rsidP="00EA5C98"/>
        </w:tc>
        <w:tc>
          <w:tcPr>
            <w:tcW w:w="1430" w:type="pct"/>
            <w:shd w:val="clear" w:color="auto" w:fill="FFFF00"/>
          </w:tcPr>
          <w:p w14:paraId="15C96C3B" w14:textId="77777777" w:rsidR="00CB47E7" w:rsidRPr="00E87B35" w:rsidRDefault="00CB47E7" w:rsidP="00EA5C98"/>
        </w:tc>
      </w:tr>
      <w:tr w:rsidR="00AC7098" w:rsidRPr="00AD76B0" w14:paraId="39F8CBAF" w14:textId="77777777" w:rsidTr="00AC7098">
        <w:trPr>
          <w:cantSplit/>
          <w:jc w:val="center"/>
        </w:trPr>
        <w:tc>
          <w:tcPr>
            <w:tcW w:w="358" w:type="pct"/>
          </w:tcPr>
          <w:p w14:paraId="5B0C804B" w14:textId="77777777" w:rsidR="00AC7098" w:rsidRPr="00AD76B0" w:rsidRDefault="00AC7098" w:rsidP="002D1608">
            <w:pPr>
              <w:pStyle w:val="Bezmezer"/>
              <w:numPr>
                <w:ilvl w:val="0"/>
                <w:numId w:val="55"/>
              </w:numPr>
            </w:pPr>
          </w:p>
        </w:tc>
        <w:tc>
          <w:tcPr>
            <w:tcW w:w="800" w:type="pct"/>
            <w:vMerge w:val="restart"/>
            <w:shd w:val="clear" w:color="auto" w:fill="auto"/>
            <w:vAlign w:val="center"/>
          </w:tcPr>
          <w:p w14:paraId="09A2A7F3" w14:textId="2A443469" w:rsidR="00AC7098" w:rsidRDefault="00AC7098" w:rsidP="00AC7098">
            <w:r>
              <w:t>Vlastnosti a funkcionality</w:t>
            </w:r>
          </w:p>
        </w:tc>
        <w:tc>
          <w:tcPr>
            <w:tcW w:w="1869" w:type="pct"/>
            <w:shd w:val="clear" w:color="auto" w:fill="auto"/>
            <w:vAlign w:val="center"/>
          </w:tcPr>
          <w:p w14:paraId="4011BB91" w14:textId="26B7E318" w:rsidR="00AC7098" w:rsidRDefault="00951296" w:rsidP="00035D62">
            <w:pPr>
              <w:pStyle w:val="Odstavecseseznamem"/>
              <w:numPr>
                <w:ilvl w:val="0"/>
                <w:numId w:val="8"/>
              </w:numPr>
              <w:spacing w:line="256" w:lineRule="auto"/>
              <w:jc w:val="both"/>
            </w:pPr>
            <w:r>
              <w:t>Zabudovaný</w:t>
            </w:r>
            <w:r w:rsidR="00AC7098" w:rsidRPr="00043112">
              <w:t xml:space="preserve"> web</w:t>
            </w:r>
            <w:r w:rsidR="00A3654A">
              <w:t xml:space="preserve"> terminál</w:t>
            </w:r>
            <w:r w:rsidR="008860F3">
              <w:t xml:space="preserve"> dostupný přes standardní webov</w:t>
            </w:r>
            <w:r w:rsidR="00623AE9">
              <w:t>é</w:t>
            </w:r>
            <w:r w:rsidR="00AC7098" w:rsidRPr="00043112">
              <w:t xml:space="preserve"> prohlížeče</w:t>
            </w:r>
          </w:p>
        </w:tc>
        <w:tc>
          <w:tcPr>
            <w:tcW w:w="543" w:type="pct"/>
            <w:shd w:val="clear" w:color="auto" w:fill="FFFF00"/>
          </w:tcPr>
          <w:p w14:paraId="03557C8D" w14:textId="77777777" w:rsidR="00AC7098" w:rsidRPr="00E87B35" w:rsidRDefault="00AC7098" w:rsidP="00830D25"/>
        </w:tc>
        <w:tc>
          <w:tcPr>
            <w:tcW w:w="1430" w:type="pct"/>
            <w:shd w:val="clear" w:color="auto" w:fill="FFFF00"/>
          </w:tcPr>
          <w:p w14:paraId="0197DCA8" w14:textId="77777777" w:rsidR="00AC7098" w:rsidRPr="00E87B35" w:rsidRDefault="00AC7098" w:rsidP="00830D25"/>
        </w:tc>
      </w:tr>
      <w:tr w:rsidR="00AC7098" w:rsidRPr="00AD76B0" w14:paraId="22B1AB13" w14:textId="77777777" w:rsidTr="00EA5C98">
        <w:trPr>
          <w:cantSplit/>
          <w:jc w:val="center"/>
        </w:trPr>
        <w:tc>
          <w:tcPr>
            <w:tcW w:w="358" w:type="pct"/>
          </w:tcPr>
          <w:p w14:paraId="4CA72128" w14:textId="77777777" w:rsidR="00AC7098" w:rsidRPr="00AD76B0" w:rsidRDefault="00AC7098" w:rsidP="002D1608">
            <w:pPr>
              <w:pStyle w:val="Bezmezer"/>
              <w:numPr>
                <w:ilvl w:val="0"/>
                <w:numId w:val="55"/>
              </w:numPr>
            </w:pPr>
          </w:p>
        </w:tc>
        <w:tc>
          <w:tcPr>
            <w:tcW w:w="800" w:type="pct"/>
            <w:vMerge/>
            <w:shd w:val="clear" w:color="auto" w:fill="auto"/>
          </w:tcPr>
          <w:p w14:paraId="42AFE28F" w14:textId="77777777" w:rsidR="00AC7098" w:rsidRDefault="00AC7098" w:rsidP="00830D25"/>
        </w:tc>
        <w:tc>
          <w:tcPr>
            <w:tcW w:w="1869" w:type="pct"/>
            <w:shd w:val="clear" w:color="auto" w:fill="auto"/>
            <w:vAlign w:val="center"/>
          </w:tcPr>
          <w:p w14:paraId="7093586B" w14:textId="53837035" w:rsidR="00AC7098" w:rsidRDefault="00AC7098" w:rsidP="00035D62">
            <w:pPr>
              <w:pStyle w:val="Odstavecseseznamem"/>
              <w:numPr>
                <w:ilvl w:val="0"/>
                <w:numId w:val="8"/>
              </w:numPr>
              <w:spacing w:line="256" w:lineRule="auto"/>
              <w:jc w:val="both"/>
            </w:pPr>
            <w:r>
              <w:t>Podpora násobných paralelních relaci</w:t>
            </w:r>
          </w:p>
        </w:tc>
        <w:tc>
          <w:tcPr>
            <w:tcW w:w="543" w:type="pct"/>
            <w:shd w:val="clear" w:color="auto" w:fill="FFFF00"/>
          </w:tcPr>
          <w:p w14:paraId="5FB40438" w14:textId="77777777" w:rsidR="00AC7098" w:rsidRPr="00E87B35" w:rsidRDefault="00AC7098" w:rsidP="00830D25"/>
        </w:tc>
        <w:tc>
          <w:tcPr>
            <w:tcW w:w="1430" w:type="pct"/>
            <w:shd w:val="clear" w:color="auto" w:fill="FFFF00"/>
          </w:tcPr>
          <w:p w14:paraId="1812C238" w14:textId="77777777" w:rsidR="00AC7098" w:rsidRPr="00E87B35" w:rsidRDefault="00AC7098" w:rsidP="00830D25"/>
        </w:tc>
      </w:tr>
      <w:tr w:rsidR="00AC7098" w:rsidRPr="00AD76B0" w14:paraId="36898BEF" w14:textId="77777777" w:rsidTr="00EA5C98">
        <w:trPr>
          <w:cantSplit/>
          <w:jc w:val="center"/>
        </w:trPr>
        <w:tc>
          <w:tcPr>
            <w:tcW w:w="358" w:type="pct"/>
          </w:tcPr>
          <w:p w14:paraId="760FD9E1" w14:textId="77777777" w:rsidR="00AC7098" w:rsidRPr="00AD76B0" w:rsidRDefault="00AC7098" w:rsidP="002D1608">
            <w:pPr>
              <w:pStyle w:val="Bezmezer"/>
              <w:numPr>
                <w:ilvl w:val="0"/>
                <w:numId w:val="55"/>
              </w:numPr>
            </w:pPr>
          </w:p>
        </w:tc>
        <w:tc>
          <w:tcPr>
            <w:tcW w:w="800" w:type="pct"/>
            <w:vMerge/>
            <w:shd w:val="clear" w:color="auto" w:fill="auto"/>
          </w:tcPr>
          <w:p w14:paraId="59267496" w14:textId="77777777" w:rsidR="00AC7098" w:rsidRDefault="00AC7098" w:rsidP="00830D25"/>
        </w:tc>
        <w:tc>
          <w:tcPr>
            <w:tcW w:w="1869" w:type="pct"/>
            <w:shd w:val="clear" w:color="auto" w:fill="auto"/>
            <w:vAlign w:val="center"/>
          </w:tcPr>
          <w:p w14:paraId="084FAF6F" w14:textId="77777777" w:rsidR="00AC7098" w:rsidRPr="00742FA5" w:rsidRDefault="00AC7098" w:rsidP="00C62072">
            <w:pPr>
              <w:pStyle w:val="Odstavecseseznamem"/>
              <w:numPr>
                <w:ilvl w:val="0"/>
                <w:numId w:val="8"/>
              </w:numPr>
            </w:pPr>
            <w:r w:rsidRPr="00742FA5">
              <w:t>Authentikace uživatele:</w:t>
            </w:r>
          </w:p>
          <w:p w14:paraId="7409F709" w14:textId="77777777" w:rsidR="00AC7098" w:rsidRPr="00742FA5" w:rsidRDefault="00AC7098" w:rsidP="00C62072">
            <w:pPr>
              <w:pStyle w:val="Odstavecseseznamem"/>
              <w:numPr>
                <w:ilvl w:val="1"/>
                <w:numId w:val="8"/>
              </w:numPr>
            </w:pPr>
            <w:r>
              <w:t>L</w:t>
            </w:r>
            <w:r w:rsidRPr="00742FA5">
              <w:t>ocal</w:t>
            </w:r>
          </w:p>
          <w:p w14:paraId="12313236" w14:textId="77777777" w:rsidR="00AC7098" w:rsidRDefault="00AC7098" w:rsidP="00C62072">
            <w:pPr>
              <w:pStyle w:val="Odstavecseseznamem"/>
              <w:numPr>
                <w:ilvl w:val="1"/>
                <w:numId w:val="8"/>
              </w:numPr>
            </w:pPr>
            <w:r w:rsidRPr="00742FA5">
              <w:t>Radius, TACAC+</w:t>
            </w:r>
          </w:p>
          <w:p w14:paraId="33539568" w14:textId="552BF3B4" w:rsidR="00AC7098" w:rsidRDefault="00AC7098" w:rsidP="00C62072">
            <w:pPr>
              <w:pStyle w:val="Odstavecseseznamem"/>
              <w:numPr>
                <w:ilvl w:val="1"/>
                <w:numId w:val="8"/>
              </w:numPr>
            </w:pPr>
            <w:r w:rsidRPr="00742FA5">
              <w:t>RBAC</w:t>
            </w:r>
          </w:p>
        </w:tc>
        <w:tc>
          <w:tcPr>
            <w:tcW w:w="543" w:type="pct"/>
            <w:shd w:val="clear" w:color="auto" w:fill="FFFF00"/>
          </w:tcPr>
          <w:p w14:paraId="28977460" w14:textId="77777777" w:rsidR="00AC7098" w:rsidRPr="00E87B35" w:rsidRDefault="00AC7098" w:rsidP="00830D25"/>
        </w:tc>
        <w:tc>
          <w:tcPr>
            <w:tcW w:w="1430" w:type="pct"/>
            <w:shd w:val="clear" w:color="auto" w:fill="FFFF00"/>
          </w:tcPr>
          <w:p w14:paraId="55584630" w14:textId="77777777" w:rsidR="00AC7098" w:rsidRPr="00E87B35" w:rsidRDefault="00AC7098" w:rsidP="00830D25"/>
        </w:tc>
      </w:tr>
      <w:tr w:rsidR="00AC7098" w:rsidRPr="00AD76B0" w14:paraId="71F1D7D0" w14:textId="77777777" w:rsidTr="00EA5C98">
        <w:trPr>
          <w:cantSplit/>
          <w:jc w:val="center"/>
        </w:trPr>
        <w:tc>
          <w:tcPr>
            <w:tcW w:w="358" w:type="pct"/>
          </w:tcPr>
          <w:p w14:paraId="7EDB76A3" w14:textId="77777777" w:rsidR="00AC7098" w:rsidRPr="00AD76B0" w:rsidRDefault="00AC7098" w:rsidP="002D1608">
            <w:pPr>
              <w:pStyle w:val="Bezmezer"/>
              <w:numPr>
                <w:ilvl w:val="0"/>
                <w:numId w:val="55"/>
              </w:numPr>
            </w:pPr>
          </w:p>
        </w:tc>
        <w:tc>
          <w:tcPr>
            <w:tcW w:w="800" w:type="pct"/>
            <w:vMerge/>
            <w:shd w:val="clear" w:color="auto" w:fill="auto"/>
          </w:tcPr>
          <w:p w14:paraId="44633B15" w14:textId="77777777" w:rsidR="00AC7098" w:rsidRDefault="00AC7098" w:rsidP="00830D25"/>
        </w:tc>
        <w:tc>
          <w:tcPr>
            <w:tcW w:w="1869" w:type="pct"/>
            <w:shd w:val="clear" w:color="auto" w:fill="auto"/>
            <w:vAlign w:val="center"/>
          </w:tcPr>
          <w:p w14:paraId="2DDE75D0" w14:textId="3B7A4505" w:rsidR="00AC7098" w:rsidRDefault="00AC7098" w:rsidP="00830D25">
            <w:pPr>
              <w:pStyle w:val="Odstavecseseznamem"/>
              <w:numPr>
                <w:ilvl w:val="0"/>
                <w:numId w:val="8"/>
              </w:numPr>
              <w:jc w:val="both"/>
            </w:pPr>
            <w:r w:rsidRPr="00AE6733">
              <w:t>Lokální logování aktivit v systému, přístupových a komunikačních případů na seriál i stíťových portech</w:t>
            </w:r>
          </w:p>
        </w:tc>
        <w:tc>
          <w:tcPr>
            <w:tcW w:w="543" w:type="pct"/>
            <w:shd w:val="clear" w:color="auto" w:fill="FFFF00"/>
          </w:tcPr>
          <w:p w14:paraId="4A5A7697" w14:textId="77777777" w:rsidR="00AC7098" w:rsidRPr="00E87B35" w:rsidRDefault="00AC7098" w:rsidP="00830D25"/>
        </w:tc>
        <w:tc>
          <w:tcPr>
            <w:tcW w:w="1430" w:type="pct"/>
            <w:shd w:val="clear" w:color="auto" w:fill="FFFF00"/>
          </w:tcPr>
          <w:p w14:paraId="0B846A62" w14:textId="77777777" w:rsidR="00AC7098" w:rsidRPr="00E87B35" w:rsidRDefault="00AC7098" w:rsidP="00830D25"/>
        </w:tc>
      </w:tr>
      <w:tr w:rsidR="00AC7098" w:rsidRPr="00AD76B0" w14:paraId="2AE18E9F" w14:textId="77777777" w:rsidTr="00EA5C98">
        <w:trPr>
          <w:cantSplit/>
          <w:jc w:val="center"/>
        </w:trPr>
        <w:tc>
          <w:tcPr>
            <w:tcW w:w="358" w:type="pct"/>
          </w:tcPr>
          <w:p w14:paraId="373EBA3C" w14:textId="77777777" w:rsidR="00AC7098" w:rsidRPr="00AD76B0" w:rsidRDefault="00AC7098" w:rsidP="002D1608">
            <w:pPr>
              <w:pStyle w:val="Bezmezer"/>
              <w:numPr>
                <w:ilvl w:val="0"/>
                <w:numId w:val="55"/>
              </w:numPr>
            </w:pPr>
          </w:p>
        </w:tc>
        <w:tc>
          <w:tcPr>
            <w:tcW w:w="800" w:type="pct"/>
            <w:vMerge/>
            <w:shd w:val="clear" w:color="auto" w:fill="auto"/>
          </w:tcPr>
          <w:p w14:paraId="7C7B4FDB" w14:textId="77777777" w:rsidR="00AC7098" w:rsidRDefault="00AC7098" w:rsidP="00830D25"/>
        </w:tc>
        <w:tc>
          <w:tcPr>
            <w:tcW w:w="1869" w:type="pct"/>
            <w:shd w:val="clear" w:color="auto" w:fill="auto"/>
            <w:vAlign w:val="center"/>
          </w:tcPr>
          <w:p w14:paraId="21B39061" w14:textId="21855F5E" w:rsidR="00AC7098" w:rsidRDefault="00AC7098" w:rsidP="00830D25">
            <w:pPr>
              <w:pStyle w:val="Odstavecseseznamem"/>
              <w:numPr>
                <w:ilvl w:val="0"/>
                <w:numId w:val="8"/>
              </w:numPr>
              <w:jc w:val="both"/>
            </w:pPr>
            <w:r w:rsidRPr="002A1C80">
              <w:t>Podpora Static a DHCP IPv4 a IPv6 na síťových portech</w:t>
            </w:r>
          </w:p>
        </w:tc>
        <w:tc>
          <w:tcPr>
            <w:tcW w:w="543" w:type="pct"/>
            <w:shd w:val="clear" w:color="auto" w:fill="FFFF00"/>
          </w:tcPr>
          <w:p w14:paraId="00B68A9F" w14:textId="77777777" w:rsidR="00AC7098" w:rsidRPr="00E87B35" w:rsidRDefault="00AC7098" w:rsidP="00830D25"/>
        </w:tc>
        <w:tc>
          <w:tcPr>
            <w:tcW w:w="1430" w:type="pct"/>
            <w:shd w:val="clear" w:color="auto" w:fill="FFFF00"/>
          </w:tcPr>
          <w:p w14:paraId="75F09DC5" w14:textId="77777777" w:rsidR="00AC7098" w:rsidRPr="00E87B35" w:rsidRDefault="00AC7098" w:rsidP="00830D25"/>
        </w:tc>
      </w:tr>
      <w:tr w:rsidR="00AC7098" w:rsidRPr="00AD76B0" w14:paraId="1C196604" w14:textId="77777777" w:rsidTr="00EA5C98">
        <w:trPr>
          <w:cantSplit/>
          <w:jc w:val="center"/>
        </w:trPr>
        <w:tc>
          <w:tcPr>
            <w:tcW w:w="358" w:type="pct"/>
          </w:tcPr>
          <w:p w14:paraId="27F40BAD" w14:textId="77777777" w:rsidR="00AC7098" w:rsidRPr="00AD76B0" w:rsidRDefault="00AC7098" w:rsidP="002D1608">
            <w:pPr>
              <w:pStyle w:val="Bezmezer"/>
              <w:numPr>
                <w:ilvl w:val="0"/>
                <w:numId w:val="55"/>
              </w:numPr>
            </w:pPr>
          </w:p>
        </w:tc>
        <w:tc>
          <w:tcPr>
            <w:tcW w:w="800" w:type="pct"/>
            <w:vMerge/>
            <w:shd w:val="clear" w:color="auto" w:fill="auto"/>
          </w:tcPr>
          <w:p w14:paraId="5870ACA9" w14:textId="77777777" w:rsidR="00AC7098" w:rsidRDefault="00AC7098" w:rsidP="00830D25"/>
        </w:tc>
        <w:tc>
          <w:tcPr>
            <w:tcW w:w="1869" w:type="pct"/>
            <w:shd w:val="clear" w:color="auto" w:fill="auto"/>
            <w:vAlign w:val="center"/>
          </w:tcPr>
          <w:p w14:paraId="759CADCD" w14:textId="135C0352" w:rsidR="00AC7098" w:rsidRDefault="00AC7098" w:rsidP="00830D25">
            <w:pPr>
              <w:pStyle w:val="Odstavecseseznamem"/>
              <w:numPr>
                <w:ilvl w:val="0"/>
                <w:numId w:val="8"/>
              </w:numPr>
              <w:jc w:val="both"/>
            </w:pPr>
            <w:r w:rsidRPr="00E41302">
              <w:t>Statický routing</w:t>
            </w:r>
          </w:p>
        </w:tc>
        <w:tc>
          <w:tcPr>
            <w:tcW w:w="543" w:type="pct"/>
            <w:shd w:val="clear" w:color="auto" w:fill="FFFF00"/>
          </w:tcPr>
          <w:p w14:paraId="16C48C95" w14:textId="77777777" w:rsidR="00AC7098" w:rsidRPr="00E87B35" w:rsidRDefault="00AC7098" w:rsidP="00830D25"/>
        </w:tc>
        <w:tc>
          <w:tcPr>
            <w:tcW w:w="1430" w:type="pct"/>
            <w:shd w:val="clear" w:color="auto" w:fill="FFFF00"/>
          </w:tcPr>
          <w:p w14:paraId="0D51F464" w14:textId="77777777" w:rsidR="00AC7098" w:rsidRPr="00E87B35" w:rsidRDefault="00AC7098" w:rsidP="00830D25"/>
        </w:tc>
      </w:tr>
      <w:tr w:rsidR="00AC7098" w:rsidRPr="00AD76B0" w14:paraId="5BD87D46" w14:textId="77777777" w:rsidTr="00EA5C98">
        <w:trPr>
          <w:cantSplit/>
          <w:jc w:val="center"/>
        </w:trPr>
        <w:tc>
          <w:tcPr>
            <w:tcW w:w="358" w:type="pct"/>
          </w:tcPr>
          <w:p w14:paraId="10465E27" w14:textId="77777777" w:rsidR="00AC7098" w:rsidRPr="00AD76B0" w:rsidRDefault="00AC7098" w:rsidP="002D1608">
            <w:pPr>
              <w:pStyle w:val="Bezmezer"/>
              <w:numPr>
                <w:ilvl w:val="0"/>
                <w:numId w:val="55"/>
              </w:numPr>
            </w:pPr>
          </w:p>
        </w:tc>
        <w:tc>
          <w:tcPr>
            <w:tcW w:w="800" w:type="pct"/>
            <w:vMerge/>
            <w:shd w:val="clear" w:color="auto" w:fill="auto"/>
          </w:tcPr>
          <w:p w14:paraId="7696BCCE" w14:textId="77777777" w:rsidR="00AC7098" w:rsidRDefault="00AC7098" w:rsidP="00830D25"/>
        </w:tc>
        <w:tc>
          <w:tcPr>
            <w:tcW w:w="1869" w:type="pct"/>
            <w:shd w:val="clear" w:color="auto" w:fill="auto"/>
            <w:vAlign w:val="center"/>
          </w:tcPr>
          <w:p w14:paraId="0FD62559" w14:textId="7CC5CC09" w:rsidR="00AC7098" w:rsidRDefault="00AC7098" w:rsidP="00830D25">
            <w:pPr>
              <w:pStyle w:val="Odstavecseseznamem"/>
              <w:numPr>
                <w:ilvl w:val="0"/>
                <w:numId w:val="8"/>
              </w:numPr>
              <w:jc w:val="both"/>
            </w:pPr>
            <w:r>
              <w:t>Možnost k</w:t>
            </w:r>
            <w:r w:rsidRPr="002A1C80">
              <w:t>onfigur</w:t>
            </w:r>
            <w:r>
              <w:t xml:space="preserve">ace </w:t>
            </w:r>
            <w:r w:rsidRPr="002A1C80">
              <w:t>sériových portů minimálně na úrovni „Baud Rate, Data bits, Parity, Stop bits“</w:t>
            </w:r>
          </w:p>
        </w:tc>
        <w:tc>
          <w:tcPr>
            <w:tcW w:w="543" w:type="pct"/>
            <w:shd w:val="clear" w:color="auto" w:fill="FFFF00"/>
          </w:tcPr>
          <w:p w14:paraId="25637A36" w14:textId="77777777" w:rsidR="00AC7098" w:rsidRPr="00E87B35" w:rsidRDefault="00AC7098" w:rsidP="00830D25"/>
        </w:tc>
        <w:tc>
          <w:tcPr>
            <w:tcW w:w="1430" w:type="pct"/>
            <w:shd w:val="clear" w:color="auto" w:fill="FFFF00"/>
          </w:tcPr>
          <w:p w14:paraId="745429E7" w14:textId="77777777" w:rsidR="00AC7098" w:rsidRPr="00E87B35" w:rsidRDefault="00AC7098" w:rsidP="00830D25"/>
        </w:tc>
      </w:tr>
      <w:tr w:rsidR="00AC7098" w:rsidRPr="00AD76B0" w14:paraId="5AAC4A38" w14:textId="77777777" w:rsidTr="00EA5C98">
        <w:trPr>
          <w:cantSplit/>
          <w:jc w:val="center"/>
        </w:trPr>
        <w:tc>
          <w:tcPr>
            <w:tcW w:w="358" w:type="pct"/>
          </w:tcPr>
          <w:p w14:paraId="051BFCE6" w14:textId="77777777" w:rsidR="00AC7098" w:rsidRPr="00AD76B0" w:rsidRDefault="00AC7098" w:rsidP="002D1608">
            <w:pPr>
              <w:pStyle w:val="Bezmezer"/>
              <w:numPr>
                <w:ilvl w:val="0"/>
                <w:numId w:val="55"/>
              </w:numPr>
            </w:pPr>
          </w:p>
        </w:tc>
        <w:tc>
          <w:tcPr>
            <w:tcW w:w="800" w:type="pct"/>
            <w:vMerge/>
            <w:shd w:val="clear" w:color="auto" w:fill="auto"/>
          </w:tcPr>
          <w:p w14:paraId="1DC1C39F" w14:textId="77777777" w:rsidR="00AC7098" w:rsidRDefault="00AC7098" w:rsidP="00830D25"/>
        </w:tc>
        <w:tc>
          <w:tcPr>
            <w:tcW w:w="1869" w:type="pct"/>
            <w:shd w:val="clear" w:color="auto" w:fill="auto"/>
            <w:vAlign w:val="center"/>
          </w:tcPr>
          <w:p w14:paraId="2D7A69DA" w14:textId="04D4ED1D" w:rsidR="00AC7098" w:rsidRDefault="00AC7098" w:rsidP="00E41302">
            <w:pPr>
              <w:pStyle w:val="Odstavecseseznamem"/>
              <w:numPr>
                <w:ilvl w:val="0"/>
                <w:numId w:val="8"/>
              </w:numPr>
            </w:pPr>
            <w:r w:rsidRPr="00E41302">
              <w:t>Možnost přímého připojení SSH na konkrétní konzolový port</w:t>
            </w:r>
          </w:p>
        </w:tc>
        <w:tc>
          <w:tcPr>
            <w:tcW w:w="543" w:type="pct"/>
            <w:shd w:val="clear" w:color="auto" w:fill="FFFF00"/>
          </w:tcPr>
          <w:p w14:paraId="4C3BA7C9" w14:textId="77777777" w:rsidR="00AC7098" w:rsidRPr="00E87B35" w:rsidRDefault="00AC7098" w:rsidP="00830D25"/>
        </w:tc>
        <w:tc>
          <w:tcPr>
            <w:tcW w:w="1430" w:type="pct"/>
            <w:shd w:val="clear" w:color="auto" w:fill="FFFF00"/>
          </w:tcPr>
          <w:p w14:paraId="27A0B0D3" w14:textId="77777777" w:rsidR="00AC7098" w:rsidRPr="00E87B35" w:rsidRDefault="00AC7098" w:rsidP="00830D25"/>
        </w:tc>
      </w:tr>
      <w:tr w:rsidR="00AC7098" w:rsidRPr="00AD76B0" w14:paraId="60D629E3" w14:textId="77777777" w:rsidTr="00EA5C98">
        <w:trPr>
          <w:cantSplit/>
          <w:jc w:val="center"/>
        </w:trPr>
        <w:tc>
          <w:tcPr>
            <w:tcW w:w="358" w:type="pct"/>
          </w:tcPr>
          <w:p w14:paraId="67F61AC1" w14:textId="77777777" w:rsidR="00AC7098" w:rsidRPr="00AD76B0" w:rsidRDefault="00AC7098" w:rsidP="002D1608">
            <w:pPr>
              <w:pStyle w:val="Bezmezer"/>
              <w:numPr>
                <w:ilvl w:val="0"/>
                <w:numId w:val="55"/>
              </w:numPr>
            </w:pPr>
          </w:p>
        </w:tc>
        <w:tc>
          <w:tcPr>
            <w:tcW w:w="800" w:type="pct"/>
            <w:vMerge/>
            <w:shd w:val="clear" w:color="auto" w:fill="auto"/>
          </w:tcPr>
          <w:p w14:paraId="676D4AD5" w14:textId="77777777" w:rsidR="00AC7098" w:rsidRDefault="00AC7098" w:rsidP="00830D25"/>
        </w:tc>
        <w:tc>
          <w:tcPr>
            <w:tcW w:w="1869" w:type="pct"/>
            <w:shd w:val="clear" w:color="auto" w:fill="auto"/>
            <w:vAlign w:val="center"/>
          </w:tcPr>
          <w:p w14:paraId="66DCBCB8" w14:textId="26CA0629" w:rsidR="00AC7098" w:rsidRDefault="00AC7098" w:rsidP="00E41302">
            <w:pPr>
              <w:pStyle w:val="Odstavecseseznamem"/>
              <w:numPr>
                <w:ilvl w:val="0"/>
                <w:numId w:val="8"/>
              </w:numPr>
            </w:pPr>
            <w:r w:rsidRPr="00E41302">
              <w:t>Vestavěný Firewall / IPsec VPN / SSL VPN</w:t>
            </w:r>
          </w:p>
        </w:tc>
        <w:tc>
          <w:tcPr>
            <w:tcW w:w="543" w:type="pct"/>
            <w:shd w:val="clear" w:color="auto" w:fill="FFFF00"/>
          </w:tcPr>
          <w:p w14:paraId="3D40DBE6" w14:textId="77777777" w:rsidR="00AC7098" w:rsidRPr="00E87B35" w:rsidRDefault="00AC7098" w:rsidP="00830D25"/>
        </w:tc>
        <w:tc>
          <w:tcPr>
            <w:tcW w:w="1430" w:type="pct"/>
            <w:shd w:val="clear" w:color="auto" w:fill="FFFF00"/>
          </w:tcPr>
          <w:p w14:paraId="7C40E676" w14:textId="77777777" w:rsidR="00AC7098" w:rsidRPr="00E87B35" w:rsidRDefault="00AC7098" w:rsidP="00830D25"/>
        </w:tc>
      </w:tr>
      <w:tr w:rsidR="00E42BA6" w:rsidRPr="00AD76B0" w14:paraId="308E3617" w14:textId="77777777" w:rsidTr="00E42BA6">
        <w:trPr>
          <w:cantSplit/>
          <w:trHeight w:val="350"/>
          <w:jc w:val="center"/>
        </w:trPr>
        <w:tc>
          <w:tcPr>
            <w:tcW w:w="358" w:type="pct"/>
            <w:vMerge w:val="restart"/>
          </w:tcPr>
          <w:p w14:paraId="29AFBD22" w14:textId="77777777" w:rsidR="00E42BA6" w:rsidRPr="00AD76B0" w:rsidRDefault="00E42BA6" w:rsidP="002D1608">
            <w:pPr>
              <w:pStyle w:val="Bezmezer"/>
              <w:numPr>
                <w:ilvl w:val="0"/>
                <w:numId w:val="55"/>
              </w:numPr>
            </w:pPr>
          </w:p>
        </w:tc>
        <w:tc>
          <w:tcPr>
            <w:tcW w:w="800" w:type="pct"/>
            <w:vMerge w:val="restart"/>
            <w:shd w:val="clear" w:color="auto" w:fill="auto"/>
          </w:tcPr>
          <w:p w14:paraId="55F7901A" w14:textId="7B5BF2A9" w:rsidR="00E42BA6" w:rsidRDefault="00E42BA6" w:rsidP="00AE6733">
            <w:r>
              <w:t>Záruka</w:t>
            </w:r>
          </w:p>
        </w:tc>
        <w:tc>
          <w:tcPr>
            <w:tcW w:w="1869" w:type="pct"/>
            <w:shd w:val="clear" w:color="auto" w:fill="auto"/>
          </w:tcPr>
          <w:p w14:paraId="15600B9E" w14:textId="23B10B66" w:rsidR="00E42BA6" w:rsidRPr="00E42BA6" w:rsidRDefault="00E42BA6" w:rsidP="00E42BA6">
            <w:pPr>
              <w:pStyle w:val="Odstavecseseznamem"/>
              <w:numPr>
                <w:ilvl w:val="0"/>
                <w:numId w:val="5"/>
              </w:numPr>
              <w:rPr>
                <w:rFonts w:ascii="Calibri" w:hAnsi="Calibri" w:cs="Calibri"/>
              </w:rPr>
            </w:pPr>
            <w:r w:rsidRPr="00D25F17">
              <w:rPr>
                <w:rFonts w:ascii="Calibri" w:hAnsi="Calibri" w:cs="Calibri"/>
              </w:rPr>
              <w:t>Podpora řešení a aktualizace po dobu 6 let</w:t>
            </w:r>
            <w:r>
              <w:rPr>
                <w:rFonts w:ascii="Calibri" w:hAnsi="Calibri" w:cs="Calibri"/>
              </w:rPr>
              <w:t xml:space="preserve">, </w:t>
            </w:r>
            <w:r w:rsidRPr="00727337">
              <w:rPr>
                <w:rFonts w:ascii="Calibri" w:hAnsi="Calibri" w:cs="Calibri"/>
              </w:rPr>
              <w:t>24x7, oprava do 24h</w:t>
            </w:r>
          </w:p>
        </w:tc>
        <w:tc>
          <w:tcPr>
            <w:tcW w:w="543" w:type="pct"/>
            <w:shd w:val="clear" w:color="auto" w:fill="FFFF00"/>
          </w:tcPr>
          <w:p w14:paraId="20AA5B88" w14:textId="77777777" w:rsidR="00E42BA6" w:rsidRPr="00E87B35" w:rsidRDefault="00E42BA6" w:rsidP="00AE6733"/>
        </w:tc>
        <w:tc>
          <w:tcPr>
            <w:tcW w:w="1430" w:type="pct"/>
            <w:shd w:val="clear" w:color="auto" w:fill="FFFF00"/>
          </w:tcPr>
          <w:p w14:paraId="42862D8C" w14:textId="77777777" w:rsidR="00E42BA6" w:rsidRPr="00E87B35" w:rsidRDefault="00E42BA6" w:rsidP="00AC7098">
            <w:pPr>
              <w:keepNext/>
            </w:pPr>
          </w:p>
        </w:tc>
      </w:tr>
      <w:tr w:rsidR="00E42BA6" w:rsidRPr="00AD76B0" w14:paraId="0A9334B0" w14:textId="77777777" w:rsidTr="00E42BA6">
        <w:trPr>
          <w:cantSplit/>
          <w:trHeight w:val="318"/>
          <w:jc w:val="center"/>
        </w:trPr>
        <w:tc>
          <w:tcPr>
            <w:tcW w:w="358" w:type="pct"/>
            <w:vMerge/>
          </w:tcPr>
          <w:p w14:paraId="35430E59" w14:textId="77777777" w:rsidR="00E42BA6" w:rsidRPr="00AD76B0" w:rsidRDefault="00E42BA6" w:rsidP="002D1608">
            <w:pPr>
              <w:pStyle w:val="Bezmezer"/>
              <w:numPr>
                <w:ilvl w:val="0"/>
                <w:numId w:val="55"/>
              </w:numPr>
            </w:pPr>
          </w:p>
        </w:tc>
        <w:tc>
          <w:tcPr>
            <w:tcW w:w="800" w:type="pct"/>
            <w:vMerge/>
            <w:shd w:val="clear" w:color="auto" w:fill="auto"/>
          </w:tcPr>
          <w:p w14:paraId="688A4EB6" w14:textId="77777777" w:rsidR="00E42BA6" w:rsidRDefault="00E42BA6" w:rsidP="00AE6733"/>
        </w:tc>
        <w:tc>
          <w:tcPr>
            <w:tcW w:w="1869" w:type="pct"/>
            <w:shd w:val="clear" w:color="auto" w:fill="auto"/>
          </w:tcPr>
          <w:p w14:paraId="1CFA88EA" w14:textId="5609871C" w:rsidR="00E42BA6" w:rsidRPr="00E42BA6" w:rsidRDefault="00E42BA6" w:rsidP="00E42BA6">
            <w:pPr>
              <w:pStyle w:val="Odstavecseseznamem"/>
              <w:numPr>
                <w:ilvl w:val="0"/>
                <w:numId w:val="5"/>
              </w:numPr>
              <w:rPr>
                <w:rFonts w:ascii="Calibri" w:hAnsi="Calibri" w:cs="Calibri"/>
              </w:rPr>
            </w:pPr>
            <w:r w:rsidRPr="00D25F17">
              <w:rPr>
                <w:rFonts w:ascii="Calibri" w:hAnsi="Calibri" w:cs="Calibri"/>
              </w:rPr>
              <w:t>Komunikace výhradně v českém jazyce</w:t>
            </w:r>
          </w:p>
        </w:tc>
        <w:tc>
          <w:tcPr>
            <w:tcW w:w="543" w:type="pct"/>
            <w:shd w:val="clear" w:color="auto" w:fill="FFFF00"/>
          </w:tcPr>
          <w:p w14:paraId="526348F5" w14:textId="77777777" w:rsidR="00E42BA6" w:rsidRPr="00E87B35" w:rsidRDefault="00E42BA6" w:rsidP="00AE6733"/>
        </w:tc>
        <w:tc>
          <w:tcPr>
            <w:tcW w:w="1430" w:type="pct"/>
            <w:shd w:val="clear" w:color="auto" w:fill="FFFF00"/>
          </w:tcPr>
          <w:p w14:paraId="45F2B193" w14:textId="77777777" w:rsidR="00E42BA6" w:rsidRPr="00E87B35" w:rsidRDefault="00E42BA6" w:rsidP="00AC7098">
            <w:pPr>
              <w:keepNext/>
            </w:pPr>
          </w:p>
        </w:tc>
      </w:tr>
      <w:tr w:rsidR="00E42BA6" w:rsidRPr="00AD76B0" w14:paraId="1C4E82C6" w14:textId="77777777" w:rsidTr="00E42BA6">
        <w:trPr>
          <w:cantSplit/>
          <w:trHeight w:val="272"/>
          <w:jc w:val="center"/>
        </w:trPr>
        <w:tc>
          <w:tcPr>
            <w:tcW w:w="358" w:type="pct"/>
            <w:vMerge/>
          </w:tcPr>
          <w:p w14:paraId="1F90011C" w14:textId="77777777" w:rsidR="00E42BA6" w:rsidRPr="00AD76B0" w:rsidRDefault="00E42BA6" w:rsidP="002D1608">
            <w:pPr>
              <w:pStyle w:val="Bezmezer"/>
              <w:numPr>
                <w:ilvl w:val="0"/>
                <w:numId w:val="55"/>
              </w:numPr>
            </w:pPr>
          </w:p>
        </w:tc>
        <w:tc>
          <w:tcPr>
            <w:tcW w:w="800" w:type="pct"/>
            <w:vMerge/>
            <w:shd w:val="clear" w:color="auto" w:fill="auto"/>
          </w:tcPr>
          <w:p w14:paraId="72874125" w14:textId="77777777" w:rsidR="00E42BA6" w:rsidRDefault="00E42BA6" w:rsidP="00AE6733"/>
        </w:tc>
        <w:tc>
          <w:tcPr>
            <w:tcW w:w="1869" w:type="pct"/>
            <w:shd w:val="clear" w:color="auto" w:fill="auto"/>
          </w:tcPr>
          <w:p w14:paraId="49DB2E90" w14:textId="77777777" w:rsidR="00E42BA6" w:rsidRPr="00D25F17" w:rsidRDefault="00E42BA6" w:rsidP="00E42BA6">
            <w:pPr>
              <w:pStyle w:val="Odstavecseseznamem"/>
              <w:numPr>
                <w:ilvl w:val="0"/>
                <w:numId w:val="8"/>
              </w:numPr>
              <w:jc w:val="both"/>
              <w:rPr>
                <w:rFonts w:ascii="Calibri" w:hAnsi="Calibri" w:cs="Calibri"/>
              </w:rPr>
            </w:pPr>
            <w:r w:rsidRPr="00154638">
              <w:rPr>
                <w:rFonts w:ascii="Calibri" w:hAnsi="Calibri" w:cs="Calibri"/>
              </w:rPr>
              <w:t>Záruku garantuje přímo výrobce zařízení</w:t>
            </w:r>
            <w:r>
              <w:rPr>
                <w:rFonts w:ascii="Calibri" w:hAnsi="Calibri" w:cs="Calibri"/>
              </w:rPr>
              <w:t>.</w:t>
            </w:r>
          </w:p>
        </w:tc>
        <w:tc>
          <w:tcPr>
            <w:tcW w:w="543" w:type="pct"/>
            <w:shd w:val="clear" w:color="auto" w:fill="FFFF00"/>
          </w:tcPr>
          <w:p w14:paraId="7896298B" w14:textId="77777777" w:rsidR="00E42BA6" w:rsidRPr="00E87B35" w:rsidRDefault="00E42BA6" w:rsidP="00AE6733"/>
        </w:tc>
        <w:tc>
          <w:tcPr>
            <w:tcW w:w="1430" w:type="pct"/>
            <w:shd w:val="clear" w:color="auto" w:fill="FFFF00"/>
          </w:tcPr>
          <w:p w14:paraId="33C4B488" w14:textId="77777777" w:rsidR="00E42BA6" w:rsidRPr="00E87B35" w:rsidRDefault="00E42BA6" w:rsidP="00AC7098">
            <w:pPr>
              <w:keepNext/>
            </w:pPr>
          </w:p>
        </w:tc>
      </w:tr>
    </w:tbl>
    <w:p w14:paraId="66A1C6D6" w14:textId="52EBF21F" w:rsidR="00292751" w:rsidRDefault="00AC7098" w:rsidP="006F1E0B">
      <w:pPr>
        <w:pStyle w:val="Titulek"/>
        <w:jc w:val="center"/>
        <w:rPr>
          <w:color w:val="FF0000"/>
        </w:rPr>
      </w:pPr>
      <w:r>
        <w:t xml:space="preserve">Tabulka </w:t>
      </w:r>
      <w:r w:rsidR="00E9490C">
        <w:fldChar w:fldCharType="begin"/>
      </w:r>
      <w:r w:rsidR="00E9490C">
        <w:instrText xml:space="preserve"> SEQ Tabulka \* ARABIC </w:instrText>
      </w:r>
      <w:r w:rsidR="00E9490C">
        <w:fldChar w:fldCharType="separate"/>
      </w:r>
      <w:r w:rsidR="008157DB">
        <w:rPr>
          <w:noProof/>
        </w:rPr>
        <w:t>17</w:t>
      </w:r>
      <w:r w:rsidR="00E9490C">
        <w:rPr>
          <w:noProof/>
        </w:rPr>
        <w:fldChar w:fldCharType="end"/>
      </w:r>
      <w:r>
        <w:t xml:space="preserve"> - </w:t>
      </w:r>
      <w:r w:rsidRPr="00F14130">
        <w:t xml:space="preserve">Technické parametry </w:t>
      </w:r>
      <w:r>
        <w:t>Terminal Serveru</w:t>
      </w:r>
    </w:p>
    <w:p w14:paraId="24166FE1" w14:textId="36EC3BDB" w:rsidR="00A27025" w:rsidRDefault="00A27025" w:rsidP="00A53345">
      <w:pPr>
        <w:pStyle w:val="Nadpis2"/>
        <w:rPr>
          <w:sz w:val="40"/>
          <w:szCs w:val="40"/>
        </w:rPr>
      </w:pPr>
      <w:bookmarkStart w:id="508" w:name="_Ref166922741"/>
      <w:bookmarkStart w:id="509" w:name="_Toc177708959"/>
      <w:bookmarkStart w:id="510" w:name="_Toc194331283"/>
      <w:r w:rsidRPr="00A27025">
        <w:rPr>
          <w:sz w:val="40"/>
          <w:szCs w:val="40"/>
        </w:rPr>
        <w:t>Systémové skříně (Rack)</w:t>
      </w:r>
      <w:bookmarkEnd w:id="508"/>
      <w:bookmarkEnd w:id="509"/>
      <w:bookmarkEnd w:id="510"/>
    </w:p>
    <w:p w14:paraId="0ED1459C" w14:textId="370A12A6" w:rsidR="004D58CC" w:rsidRDefault="004D58CC" w:rsidP="004D58CC">
      <w:pPr>
        <w:pStyle w:val="Nadpis3"/>
        <w:rPr>
          <w:sz w:val="32"/>
          <w:szCs w:val="32"/>
        </w:rPr>
      </w:pPr>
      <w:bookmarkStart w:id="511" w:name="_Toc177708960"/>
      <w:bookmarkStart w:id="512" w:name="_Toc194331284"/>
      <w:r w:rsidRPr="004D58CC">
        <w:rPr>
          <w:sz w:val="32"/>
          <w:szCs w:val="32"/>
        </w:rPr>
        <w:t>Popis současného stavu</w:t>
      </w:r>
      <w:bookmarkEnd w:id="511"/>
      <w:bookmarkEnd w:id="512"/>
    </w:p>
    <w:p w14:paraId="2022430B" w14:textId="41EC4141" w:rsidR="004D58CC" w:rsidRPr="004936D6" w:rsidRDefault="006451F7" w:rsidP="00C3313F">
      <w:pPr>
        <w:spacing w:before="240"/>
        <w:jc w:val="both"/>
      </w:pPr>
      <w:r>
        <w:t>V</w:t>
      </w:r>
      <w:r w:rsidR="004D58CC" w:rsidRPr="004936D6">
        <w:t>eškeré technologie jsou aktuálně umístěny rovnoměrně ve dvou sálech DC Chodov (V lomech 2339/1, 149 00 Praha 4 – Chodov).</w:t>
      </w:r>
    </w:p>
    <w:p w14:paraId="3C52B2E4" w14:textId="047294F3" w:rsidR="00C3313F" w:rsidRPr="004936D6" w:rsidRDefault="004D58CC" w:rsidP="00BB6954">
      <w:pPr>
        <w:jc w:val="both"/>
      </w:pPr>
      <w:r w:rsidRPr="004936D6">
        <w:t>Aktuálně využívané technologie</w:t>
      </w:r>
      <w:r w:rsidR="00C3313F" w:rsidRPr="004936D6">
        <w:t xml:space="preserve"> zajišťující provoz IS SZIF</w:t>
      </w:r>
      <w:r w:rsidRPr="004936D6">
        <w:t xml:space="preserve"> jsou umístěny v</w:t>
      </w:r>
      <w:r w:rsidR="00C3313F" w:rsidRPr="004936D6">
        <w:t> plně osazených šesti</w:t>
      </w:r>
      <w:r w:rsidRPr="004936D6">
        <w:t xml:space="preserve"> systémových skříních</w:t>
      </w:r>
      <w:r w:rsidR="00A4710A" w:rsidRPr="004936D6">
        <w:t xml:space="preserve"> viz </w:t>
      </w:r>
      <w:r w:rsidR="00195C0C" w:rsidRPr="004936D6">
        <w:rPr>
          <w:highlight w:val="yellow"/>
        </w:rPr>
        <w:fldChar w:fldCharType="begin"/>
      </w:r>
      <w:r w:rsidR="00195C0C" w:rsidRPr="004936D6">
        <w:instrText xml:space="preserve"> REF _Ref167116372 \h </w:instrText>
      </w:r>
      <w:r w:rsidR="00195C0C" w:rsidRPr="004936D6">
        <w:rPr>
          <w:highlight w:val="yellow"/>
        </w:rPr>
      </w:r>
      <w:r w:rsidR="00195C0C" w:rsidRPr="004936D6">
        <w:rPr>
          <w:highlight w:val="yellow"/>
        </w:rPr>
        <w:fldChar w:fldCharType="separate"/>
      </w:r>
      <w:r w:rsidR="00195C0C" w:rsidRPr="004936D6">
        <w:t xml:space="preserve">Obrázek </w:t>
      </w:r>
      <w:r w:rsidR="00195C0C" w:rsidRPr="004936D6">
        <w:rPr>
          <w:noProof/>
        </w:rPr>
        <w:t>2</w:t>
      </w:r>
      <w:r w:rsidR="00195C0C" w:rsidRPr="004936D6">
        <w:t xml:space="preserve"> - Rack plán lokalita A</w:t>
      </w:r>
      <w:r w:rsidR="00195C0C" w:rsidRPr="004936D6">
        <w:rPr>
          <w:highlight w:val="yellow"/>
        </w:rPr>
        <w:fldChar w:fldCharType="end"/>
      </w:r>
      <w:r w:rsidR="00195C0C" w:rsidRPr="004936D6">
        <w:t xml:space="preserve"> </w:t>
      </w:r>
      <w:r w:rsidR="00D43AB3" w:rsidRPr="004936D6">
        <w:t xml:space="preserve">a </w:t>
      </w:r>
      <w:r w:rsidR="00195C0C" w:rsidRPr="004936D6">
        <w:fldChar w:fldCharType="begin"/>
      </w:r>
      <w:r w:rsidR="00195C0C" w:rsidRPr="004936D6">
        <w:instrText xml:space="preserve"> REF _Ref167116391 \h </w:instrText>
      </w:r>
      <w:r w:rsidR="00195C0C" w:rsidRPr="004936D6">
        <w:fldChar w:fldCharType="separate"/>
      </w:r>
      <w:r w:rsidR="00195C0C" w:rsidRPr="004936D6">
        <w:t xml:space="preserve">Obrázek </w:t>
      </w:r>
      <w:r w:rsidR="00195C0C" w:rsidRPr="004936D6">
        <w:rPr>
          <w:noProof/>
        </w:rPr>
        <w:t>3</w:t>
      </w:r>
      <w:r w:rsidR="00195C0C" w:rsidRPr="004936D6">
        <w:t xml:space="preserve"> - Rack plán lokalita B</w:t>
      </w:r>
      <w:r w:rsidR="00195C0C" w:rsidRPr="004936D6">
        <w:fldChar w:fldCharType="end"/>
      </w:r>
      <w:r w:rsidRPr="004936D6">
        <w:t xml:space="preserve">, které jsou rovnoměrně umístěné </w:t>
      </w:r>
      <w:r w:rsidR="00C3313F" w:rsidRPr="004936D6">
        <w:t xml:space="preserve">v každém sále po třech kusem </w:t>
      </w:r>
      <w:r w:rsidRPr="004936D6">
        <w:t>spolu s páskov</w:t>
      </w:r>
      <w:r w:rsidR="00C3313F" w:rsidRPr="004936D6">
        <w:t>ou</w:t>
      </w:r>
      <w:r w:rsidRPr="004936D6">
        <w:t xml:space="preserve"> knihovn</w:t>
      </w:r>
      <w:r w:rsidR="00C3313F" w:rsidRPr="004936D6">
        <w:t xml:space="preserve">ou viz </w:t>
      </w:r>
      <w:r w:rsidR="00195C0C" w:rsidRPr="004936D6">
        <w:rPr>
          <w:highlight w:val="yellow"/>
        </w:rPr>
        <w:fldChar w:fldCharType="begin"/>
      </w:r>
      <w:r w:rsidR="00195C0C" w:rsidRPr="004936D6">
        <w:instrText xml:space="preserve"> REF _Ref167116412 \h </w:instrText>
      </w:r>
      <w:r w:rsidR="00195C0C" w:rsidRPr="004936D6">
        <w:rPr>
          <w:highlight w:val="yellow"/>
        </w:rPr>
      </w:r>
      <w:r w:rsidR="00195C0C" w:rsidRPr="004936D6">
        <w:rPr>
          <w:highlight w:val="yellow"/>
        </w:rPr>
        <w:fldChar w:fldCharType="separate"/>
      </w:r>
      <w:r w:rsidR="00195C0C" w:rsidRPr="004936D6">
        <w:t xml:space="preserve">Obrázek </w:t>
      </w:r>
      <w:r w:rsidR="00195C0C" w:rsidRPr="004936D6">
        <w:rPr>
          <w:noProof/>
        </w:rPr>
        <w:t>1</w:t>
      </w:r>
      <w:r w:rsidR="00195C0C" w:rsidRPr="004936D6">
        <w:t xml:space="preserve"> - Architektura</w:t>
      </w:r>
      <w:r w:rsidR="00195C0C" w:rsidRPr="004936D6">
        <w:rPr>
          <w:highlight w:val="yellow"/>
        </w:rPr>
        <w:fldChar w:fldCharType="end"/>
      </w:r>
      <w:r w:rsidR="00C3313F" w:rsidRPr="004936D6">
        <w:t xml:space="preserve">.  </w:t>
      </w:r>
    </w:p>
    <w:p w14:paraId="53EF5B3E" w14:textId="77777777" w:rsidR="00562BB7" w:rsidRDefault="00562BB7" w:rsidP="00562BB7">
      <w:pPr>
        <w:keepNext/>
        <w:jc w:val="center"/>
      </w:pPr>
      <w:r>
        <w:rPr>
          <w:noProof/>
        </w:rPr>
        <w:drawing>
          <wp:inline distT="0" distB="0" distL="0" distR="0" wp14:anchorId="7130D795" wp14:editId="0AF9B2F5">
            <wp:extent cx="5581650" cy="464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36">
                      <a:extLst>
                        <a:ext uri="{28A0092B-C50C-407E-A947-70E740481C1C}">
                          <a14:useLocalDpi xmlns:a14="http://schemas.microsoft.com/office/drawing/2010/main" val="0"/>
                        </a:ext>
                      </a:extLst>
                    </a:blip>
                    <a:stretch>
                      <a:fillRect/>
                    </a:stretch>
                  </pic:blipFill>
                  <pic:spPr>
                    <a:xfrm>
                      <a:off x="0" y="0"/>
                      <a:ext cx="5581650" cy="4648200"/>
                    </a:xfrm>
                    <a:prstGeom prst="rect">
                      <a:avLst/>
                    </a:prstGeom>
                  </pic:spPr>
                </pic:pic>
              </a:graphicData>
            </a:graphic>
          </wp:inline>
        </w:drawing>
      </w:r>
    </w:p>
    <w:p w14:paraId="2C75E049" w14:textId="13145081" w:rsidR="00A4710A" w:rsidRDefault="00562BB7" w:rsidP="00562BB7">
      <w:pPr>
        <w:pStyle w:val="Titulek"/>
        <w:jc w:val="center"/>
      </w:pPr>
      <w:bookmarkStart w:id="513" w:name="_Ref167116372"/>
      <w:r>
        <w:t xml:space="preserve">Obrázek </w:t>
      </w:r>
      <w:r>
        <w:fldChar w:fldCharType="begin"/>
      </w:r>
      <w:r>
        <w:instrText>SEQ Obrázek \* ARABIC</w:instrText>
      </w:r>
      <w:r>
        <w:fldChar w:fldCharType="separate"/>
      </w:r>
      <w:r w:rsidR="00C0772E">
        <w:rPr>
          <w:noProof/>
        </w:rPr>
        <w:t>6</w:t>
      </w:r>
      <w:r>
        <w:fldChar w:fldCharType="end"/>
      </w:r>
      <w:r>
        <w:t xml:space="preserve"> - Rack plán lokalita A</w:t>
      </w:r>
      <w:bookmarkEnd w:id="513"/>
    </w:p>
    <w:p w14:paraId="19871EDB" w14:textId="6FB764BD" w:rsidR="00562BB7" w:rsidRDefault="00562BB7" w:rsidP="00BB6954">
      <w:pPr>
        <w:jc w:val="both"/>
      </w:pPr>
    </w:p>
    <w:p w14:paraId="1DF31E4B" w14:textId="77777777" w:rsidR="00D43AB3" w:rsidRDefault="00562BB7" w:rsidP="00D43AB3">
      <w:pPr>
        <w:keepNext/>
        <w:jc w:val="center"/>
      </w:pPr>
      <w:r>
        <w:rPr>
          <w:noProof/>
        </w:rPr>
        <w:drawing>
          <wp:inline distT="0" distB="0" distL="0" distR="0" wp14:anchorId="0E8978D6" wp14:editId="3783C660">
            <wp:extent cx="5760720" cy="4602480"/>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37">
                      <a:extLst>
                        <a:ext uri="{28A0092B-C50C-407E-A947-70E740481C1C}">
                          <a14:useLocalDpi xmlns:a14="http://schemas.microsoft.com/office/drawing/2010/main" val="0"/>
                        </a:ext>
                      </a:extLst>
                    </a:blip>
                    <a:stretch>
                      <a:fillRect/>
                    </a:stretch>
                  </pic:blipFill>
                  <pic:spPr>
                    <a:xfrm>
                      <a:off x="0" y="0"/>
                      <a:ext cx="5760720" cy="4602480"/>
                    </a:xfrm>
                    <a:prstGeom prst="rect">
                      <a:avLst/>
                    </a:prstGeom>
                  </pic:spPr>
                </pic:pic>
              </a:graphicData>
            </a:graphic>
          </wp:inline>
        </w:drawing>
      </w:r>
    </w:p>
    <w:p w14:paraId="69A094CD" w14:textId="3FF626E1" w:rsidR="00562BB7" w:rsidRDefault="00D43AB3" w:rsidP="00D43AB3">
      <w:pPr>
        <w:pStyle w:val="Titulek"/>
        <w:jc w:val="center"/>
      </w:pPr>
      <w:bookmarkStart w:id="514" w:name="_Ref167116391"/>
      <w:r>
        <w:t xml:space="preserve">Obrázek </w:t>
      </w:r>
      <w:r>
        <w:fldChar w:fldCharType="begin"/>
      </w:r>
      <w:r>
        <w:instrText>SEQ Obrázek \* ARABIC</w:instrText>
      </w:r>
      <w:r>
        <w:fldChar w:fldCharType="separate"/>
      </w:r>
      <w:r w:rsidR="008157DB">
        <w:rPr>
          <w:noProof/>
        </w:rPr>
        <w:t>6</w:t>
      </w:r>
      <w:r>
        <w:fldChar w:fldCharType="end"/>
      </w:r>
      <w:r w:rsidRPr="00745727">
        <w:t xml:space="preserve"> - Rack plán lokali</w:t>
      </w:r>
      <w:r>
        <w:t>ta B</w:t>
      </w:r>
      <w:bookmarkEnd w:id="514"/>
    </w:p>
    <w:p w14:paraId="107691D5" w14:textId="70148CC2" w:rsidR="0031523D" w:rsidRPr="007008B9" w:rsidRDefault="001D0666" w:rsidP="0031523D">
      <w:pPr>
        <w:pStyle w:val="Nadpis3"/>
        <w:rPr>
          <w:sz w:val="32"/>
          <w:szCs w:val="32"/>
        </w:rPr>
      </w:pPr>
      <w:bookmarkStart w:id="515" w:name="_Toc177708961"/>
      <w:bookmarkStart w:id="516" w:name="_Toc194331285"/>
      <w:r w:rsidRPr="00BB6954">
        <w:rPr>
          <w:sz w:val="32"/>
          <w:szCs w:val="32"/>
        </w:rPr>
        <w:t>Popis možností DC</w:t>
      </w:r>
      <w:bookmarkEnd w:id="515"/>
      <w:bookmarkEnd w:id="516"/>
    </w:p>
    <w:p w14:paraId="68A9A169" w14:textId="5F68E084" w:rsidR="00BB6954" w:rsidRPr="004936D6" w:rsidRDefault="00BB6954" w:rsidP="00EE2877">
      <w:pPr>
        <w:spacing w:before="240"/>
        <w:jc w:val="both"/>
      </w:pPr>
      <w:r w:rsidRPr="004936D6">
        <w:t>Specifikace pro DC Chodov</w:t>
      </w:r>
      <w:r w:rsidR="007008B9" w:rsidRPr="004936D6">
        <w:t>:</w:t>
      </w:r>
    </w:p>
    <w:p w14:paraId="6B75B9E1" w14:textId="1369D5C8" w:rsidR="00D55B3E" w:rsidRPr="004936D6" w:rsidRDefault="007008B9" w:rsidP="007D227D">
      <w:pPr>
        <w:pStyle w:val="Odstavecseseznamem"/>
        <w:numPr>
          <w:ilvl w:val="0"/>
          <w:numId w:val="26"/>
        </w:numPr>
        <w:jc w:val="both"/>
      </w:pPr>
      <w:r w:rsidRPr="004936D6">
        <w:rPr>
          <w:rFonts w:eastAsia="Times New Roman"/>
        </w:rPr>
        <w:t>Nosnost zdvojené podlahy je 2000 kg/m2 v celé ploše datového sálu.</w:t>
      </w:r>
    </w:p>
    <w:p w14:paraId="06F9347F" w14:textId="7820CD75" w:rsidR="007008B9" w:rsidRPr="004936D6" w:rsidRDefault="007008B9" w:rsidP="007D227D">
      <w:pPr>
        <w:pStyle w:val="Odstavecseseznamem"/>
        <w:numPr>
          <w:ilvl w:val="0"/>
          <w:numId w:val="26"/>
        </w:numPr>
        <w:jc w:val="both"/>
        <w:rPr>
          <w:rFonts w:eastAsia="Times New Roman"/>
        </w:rPr>
      </w:pPr>
      <w:r w:rsidRPr="004936D6">
        <w:rPr>
          <w:rFonts w:eastAsia="Times New Roman"/>
        </w:rPr>
        <w:t>Standardně je poskytováno napájení v konfiguraci typicky:</w:t>
      </w:r>
    </w:p>
    <w:p w14:paraId="215FB230" w14:textId="77777777" w:rsidR="007008B9" w:rsidRPr="004936D6" w:rsidRDefault="007008B9" w:rsidP="007D227D">
      <w:pPr>
        <w:pStyle w:val="Odstavecseseznamem"/>
        <w:numPr>
          <w:ilvl w:val="1"/>
          <w:numId w:val="26"/>
        </w:numPr>
        <w:jc w:val="both"/>
        <w:rPr>
          <w:rFonts w:eastAsia="Times New Roman"/>
        </w:rPr>
      </w:pPr>
      <w:r w:rsidRPr="004936D6">
        <w:rPr>
          <w:rFonts w:eastAsia="Times New Roman"/>
        </w:rPr>
        <w:t>1F/230V/16A – cca 3 kW</w:t>
      </w:r>
    </w:p>
    <w:p w14:paraId="6F439FA6" w14:textId="77777777" w:rsidR="007008B9" w:rsidRPr="004936D6" w:rsidRDefault="007008B9" w:rsidP="007D227D">
      <w:pPr>
        <w:pStyle w:val="Odstavecseseznamem"/>
        <w:numPr>
          <w:ilvl w:val="1"/>
          <w:numId w:val="26"/>
        </w:numPr>
        <w:jc w:val="both"/>
        <w:rPr>
          <w:rFonts w:eastAsia="Times New Roman"/>
        </w:rPr>
      </w:pPr>
      <w:r w:rsidRPr="004936D6">
        <w:rPr>
          <w:rFonts w:eastAsia="Times New Roman"/>
        </w:rPr>
        <w:t>1F/230V/32A – cca 6 kW</w:t>
      </w:r>
    </w:p>
    <w:p w14:paraId="10508FCE" w14:textId="77777777" w:rsidR="007008B9" w:rsidRPr="004936D6" w:rsidRDefault="007008B9" w:rsidP="007D227D">
      <w:pPr>
        <w:pStyle w:val="Odstavecseseznamem"/>
        <w:numPr>
          <w:ilvl w:val="1"/>
          <w:numId w:val="26"/>
        </w:numPr>
        <w:jc w:val="both"/>
        <w:rPr>
          <w:rFonts w:eastAsia="Times New Roman"/>
        </w:rPr>
      </w:pPr>
      <w:r w:rsidRPr="004936D6">
        <w:rPr>
          <w:rFonts w:eastAsia="Times New Roman"/>
        </w:rPr>
        <w:t>3F/400V/16A – cca 11 kW</w:t>
      </w:r>
    </w:p>
    <w:p w14:paraId="7DA985E8" w14:textId="77777777" w:rsidR="007008B9" w:rsidRPr="004936D6" w:rsidRDefault="007008B9" w:rsidP="007D227D">
      <w:pPr>
        <w:pStyle w:val="Odstavecseseznamem"/>
        <w:numPr>
          <w:ilvl w:val="1"/>
          <w:numId w:val="26"/>
        </w:numPr>
        <w:jc w:val="both"/>
        <w:rPr>
          <w:rFonts w:eastAsia="Times New Roman"/>
        </w:rPr>
      </w:pPr>
      <w:r w:rsidRPr="004936D6">
        <w:rPr>
          <w:rFonts w:eastAsia="Times New Roman"/>
        </w:rPr>
        <w:t>3F/400V/32A – cca 21 kW</w:t>
      </w:r>
    </w:p>
    <w:p w14:paraId="54964658" w14:textId="36DF2F35" w:rsidR="007008B9" w:rsidRPr="004936D6" w:rsidRDefault="007008B9" w:rsidP="007D227D">
      <w:pPr>
        <w:pStyle w:val="Odstavecseseznamem"/>
        <w:numPr>
          <w:ilvl w:val="0"/>
          <w:numId w:val="26"/>
        </w:numPr>
        <w:jc w:val="both"/>
        <w:rPr>
          <w:rFonts w:eastAsia="Times New Roman"/>
        </w:rPr>
      </w:pPr>
      <w:r w:rsidRPr="004936D6">
        <w:rPr>
          <w:rFonts w:eastAsia="Times New Roman"/>
        </w:rPr>
        <w:t xml:space="preserve">Do každého racku </w:t>
      </w:r>
      <w:r w:rsidR="008311E0">
        <w:t>Objednatel</w:t>
      </w:r>
      <w:r w:rsidRPr="004936D6">
        <w:rPr>
          <w:rFonts w:eastAsia="Times New Roman"/>
        </w:rPr>
        <w:t>e vedou typicky dvě zcela nezávislé napájecí větve. Průběh napájecích větví je bez souběhu v trase vedení po celém DC. Každá větev má vlastní UPS, vlastní rozvaděč na datovém sále, vlastní jištění.</w:t>
      </w:r>
    </w:p>
    <w:p w14:paraId="5E3B190B" w14:textId="732A2E8C" w:rsidR="007008B9" w:rsidRPr="004936D6" w:rsidRDefault="007008B9" w:rsidP="007D227D">
      <w:pPr>
        <w:pStyle w:val="Odstavecseseznamem"/>
        <w:numPr>
          <w:ilvl w:val="0"/>
          <w:numId w:val="26"/>
        </w:numPr>
        <w:jc w:val="both"/>
      </w:pPr>
      <w:r w:rsidRPr="004936D6">
        <w:rPr>
          <w:rFonts w:eastAsia="Times New Roman"/>
        </w:rPr>
        <w:t>DC má vlastní transformátory z VN na NN. Redundance N+1</w:t>
      </w:r>
    </w:p>
    <w:p w14:paraId="0F9D6CB2" w14:textId="77777777" w:rsidR="007008B9" w:rsidRPr="004936D6" w:rsidRDefault="007008B9" w:rsidP="007D227D">
      <w:pPr>
        <w:pStyle w:val="Odstavecseseznamem"/>
        <w:numPr>
          <w:ilvl w:val="0"/>
          <w:numId w:val="26"/>
        </w:numPr>
        <w:jc w:val="both"/>
        <w:rPr>
          <w:rFonts w:eastAsia="Times New Roman"/>
        </w:rPr>
      </w:pPr>
      <w:r w:rsidRPr="004936D6">
        <w:rPr>
          <w:rFonts w:eastAsia="Times New Roman"/>
        </w:rPr>
        <w:t>Chlazení na datových sálech je zajištěno chladícími jednotkami určenými pro datová centra. Na každém sále jsou chladící jednotky v redundanci N+1.</w:t>
      </w:r>
    </w:p>
    <w:p w14:paraId="616C5C4A" w14:textId="0A727D1D" w:rsidR="007008B9" w:rsidRPr="004936D6" w:rsidRDefault="007008B9" w:rsidP="007D227D">
      <w:pPr>
        <w:pStyle w:val="Odstavecseseznamem"/>
        <w:numPr>
          <w:ilvl w:val="0"/>
          <w:numId w:val="26"/>
        </w:numPr>
        <w:jc w:val="both"/>
      </w:pPr>
      <w:r w:rsidRPr="004936D6">
        <w:rPr>
          <w:rFonts w:eastAsia="Times New Roman"/>
        </w:rPr>
        <w:t>Jednotlivé sály mají různou kapacitu chlazení, v závislosti na počtu chladících jednotek. Kapacita chlazení se pohybuje od 200 kW do 400 kW na jeden sál.</w:t>
      </w:r>
    </w:p>
    <w:p w14:paraId="1BD518B5" w14:textId="77777777" w:rsidR="007008B9" w:rsidRPr="004936D6" w:rsidRDefault="007008B9" w:rsidP="007D227D">
      <w:pPr>
        <w:pStyle w:val="Odstavecseseznamem"/>
        <w:numPr>
          <w:ilvl w:val="0"/>
          <w:numId w:val="26"/>
        </w:numPr>
        <w:jc w:val="both"/>
        <w:rPr>
          <w:rFonts w:eastAsia="Times New Roman"/>
        </w:rPr>
      </w:pPr>
      <w:r w:rsidRPr="004936D6">
        <w:rPr>
          <w:rFonts w:eastAsia="Times New Roman"/>
        </w:rPr>
        <w:t>Do DC je možné navážet materiál nákladním autem, vjezd pro nákladní automobil je zajištěn bránou ovládanou z recepce DC.</w:t>
      </w:r>
    </w:p>
    <w:p w14:paraId="7DAA8237" w14:textId="77777777" w:rsidR="007008B9" w:rsidRPr="004936D6" w:rsidRDefault="007008B9" w:rsidP="007D227D">
      <w:pPr>
        <w:pStyle w:val="Odstavecseseznamem"/>
        <w:numPr>
          <w:ilvl w:val="0"/>
          <w:numId w:val="26"/>
        </w:numPr>
        <w:jc w:val="both"/>
        <w:rPr>
          <w:rFonts w:eastAsia="Times New Roman"/>
        </w:rPr>
      </w:pPr>
      <w:r w:rsidRPr="004936D6">
        <w:rPr>
          <w:rFonts w:eastAsia="Times New Roman"/>
        </w:rPr>
        <w:t>Veškeré trasy v DC – přístupy do datových sálů – jsou bezbariérové.</w:t>
      </w:r>
    </w:p>
    <w:p w14:paraId="17FE19F0" w14:textId="77777777" w:rsidR="007008B9" w:rsidRPr="004936D6" w:rsidRDefault="007008B9" w:rsidP="007D227D">
      <w:pPr>
        <w:pStyle w:val="Odstavecseseznamem"/>
        <w:numPr>
          <w:ilvl w:val="0"/>
          <w:numId w:val="26"/>
        </w:numPr>
        <w:jc w:val="both"/>
        <w:rPr>
          <w:rFonts w:eastAsia="Times New Roman"/>
        </w:rPr>
      </w:pPr>
      <w:r w:rsidRPr="004936D6">
        <w:rPr>
          <w:rFonts w:eastAsia="Times New Roman"/>
        </w:rPr>
        <w:t>V DC jsou zákazníkům k dispozici manipulační vozíky a paletové vozíky.</w:t>
      </w:r>
    </w:p>
    <w:p w14:paraId="55FC3F01" w14:textId="13694CC8" w:rsidR="001D0666" w:rsidRPr="00BB6954" w:rsidRDefault="001D0666" w:rsidP="001D0666">
      <w:pPr>
        <w:pStyle w:val="Nadpis3"/>
        <w:rPr>
          <w:sz w:val="32"/>
          <w:szCs w:val="32"/>
        </w:rPr>
      </w:pPr>
      <w:bookmarkStart w:id="517" w:name="_Toc177708962"/>
      <w:bookmarkStart w:id="518" w:name="_Toc194331286"/>
      <w:r w:rsidRPr="00BB6954">
        <w:rPr>
          <w:sz w:val="32"/>
          <w:szCs w:val="32"/>
        </w:rPr>
        <w:t>Požadavky na systémové skříně (Rack)</w:t>
      </w:r>
      <w:bookmarkEnd w:id="517"/>
      <w:bookmarkEnd w:id="518"/>
    </w:p>
    <w:p w14:paraId="3F383F84" w14:textId="416843E4" w:rsidR="0031523D" w:rsidRPr="004936D6" w:rsidRDefault="0031523D" w:rsidP="00A27025">
      <w:pPr>
        <w:spacing w:before="240"/>
        <w:jc w:val="both"/>
      </w:pPr>
      <w:r w:rsidRPr="004936D6">
        <w:t xml:space="preserve">Samostatnou oblastí </w:t>
      </w:r>
      <w:r w:rsidR="0067081B">
        <w:t>předmětu plnění</w:t>
      </w:r>
      <w:r w:rsidR="001C505F" w:rsidRPr="004936D6">
        <w:t xml:space="preserve"> jsou požadavky pro</w:t>
      </w:r>
      <w:r w:rsidRPr="004936D6">
        <w:t xml:space="preserve"> umístění </w:t>
      </w:r>
      <w:r w:rsidR="001C505F" w:rsidRPr="004936D6">
        <w:t xml:space="preserve">nabízené </w:t>
      </w:r>
      <w:r w:rsidRPr="004936D6">
        <w:t>technologi</w:t>
      </w:r>
      <w:r w:rsidR="001C505F" w:rsidRPr="004936D6">
        <w:t>e (všech funkčních celků)</w:t>
      </w:r>
      <w:r w:rsidRPr="004936D6">
        <w:t xml:space="preserve"> </w:t>
      </w:r>
      <w:r w:rsidR="001C505F" w:rsidRPr="004936D6">
        <w:t>v</w:t>
      </w:r>
      <w:r w:rsidRPr="004936D6">
        <w:t xml:space="preserve"> jednotlivých </w:t>
      </w:r>
      <w:r w:rsidR="001C505F" w:rsidRPr="004936D6">
        <w:t>lokalitách</w:t>
      </w:r>
      <w:r w:rsidRPr="004936D6">
        <w:t xml:space="preserve"> a příslušných Rack rozvaděčích, které definuj</w:t>
      </w:r>
      <w:r w:rsidR="001C505F" w:rsidRPr="004936D6">
        <w:t>í</w:t>
      </w:r>
      <w:r w:rsidRPr="004936D6">
        <w:t xml:space="preserve"> celkovou fyzickou robustnost architektury řešení s ohledem na </w:t>
      </w:r>
      <w:r w:rsidR="001C505F" w:rsidRPr="004936D6">
        <w:t xml:space="preserve">možné </w:t>
      </w:r>
      <w:r w:rsidRPr="004936D6">
        <w:t>využití prostor v</w:t>
      </w:r>
      <w:r w:rsidR="001C505F" w:rsidRPr="004936D6">
        <w:t xml:space="preserve"> současném a budoucím </w:t>
      </w:r>
      <w:r w:rsidRPr="004936D6">
        <w:t xml:space="preserve">DC </w:t>
      </w:r>
      <w:r w:rsidR="008311E0">
        <w:t>Objednatel</w:t>
      </w:r>
      <w:r w:rsidRPr="004936D6">
        <w:t>e.</w:t>
      </w:r>
    </w:p>
    <w:p w14:paraId="3E378440" w14:textId="77777777" w:rsidR="001C505F" w:rsidRPr="004936D6" w:rsidRDefault="00A27025" w:rsidP="00EE1BB8">
      <w:pPr>
        <w:jc w:val="both"/>
      </w:pPr>
      <w:r w:rsidRPr="004936D6">
        <w:t xml:space="preserve">Součástí dodávky budou příslušné </w:t>
      </w:r>
      <w:r w:rsidR="00A53345" w:rsidRPr="004936D6">
        <w:t>Racky</w:t>
      </w:r>
      <w:r w:rsidRPr="004936D6">
        <w:t xml:space="preserve">, které však nesmí přesáhnout maximální povolenou hodnotu </w:t>
      </w:r>
      <w:r w:rsidR="001C505F" w:rsidRPr="004936D6">
        <w:t>čtyř</w:t>
      </w:r>
      <w:r w:rsidRPr="004936D6">
        <w:t xml:space="preserve"> dodávaných </w:t>
      </w:r>
      <w:r w:rsidR="00A53345" w:rsidRPr="004936D6">
        <w:t>Racků</w:t>
      </w:r>
      <w:r w:rsidRPr="004936D6">
        <w:t xml:space="preserve"> na jednu lokalitu (jeden sál)</w:t>
      </w:r>
      <w:r w:rsidR="001C505F" w:rsidRPr="004936D6">
        <w:t xml:space="preserve"> plus pásková knihovna</w:t>
      </w:r>
      <w:r w:rsidRPr="004936D6">
        <w:t>. Tedy maximální přípustné množství dodávaných R</w:t>
      </w:r>
      <w:r w:rsidR="001C505F" w:rsidRPr="004936D6">
        <w:t>ack</w:t>
      </w:r>
      <w:r w:rsidRPr="004936D6">
        <w:t xml:space="preserve">ů je </w:t>
      </w:r>
      <w:r w:rsidR="001C505F" w:rsidRPr="004936D6">
        <w:t>osm</w:t>
      </w:r>
      <w:r w:rsidRPr="004936D6">
        <w:t>, s podmínkou rovnoměrného rozložení přes obě lokality</w:t>
      </w:r>
      <w:r w:rsidR="001C505F" w:rsidRPr="004936D6">
        <w:t xml:space="preserve">. </w:t>
      </w:r>
    </w:p>
    <w:p w14:paraId="19F60105" w14:textId="4B4F58A4" w:rsidR="00A27025" w:rsidRPr="004936D6" w:rsidRDefault="00A27025" w:rsidP="00EE1BB8">
      <w:pPr>
        <w:jc w:val="both"/>
      </w:pPr>
      <w:r w:rsidRPr="004936D6">
        <w:t xml:space="preserve">Po provedení kompletní </w:t>
      </w:r>
      <w:r w:rsidR="00EE1BB8" w:rsidRPr="004936D6">
        <w:t xml:space="preserve">implementace a následní </w:t>
      </w:r>
      <w:r w:rsidRPr="004936D6">
        <w:t>migrace a ukončení provozu stávající infrastruktury IS SZIF k 3</w:t>
      </w:r>
      <w:r w:rsidR="00EE1BB8" w:rsidRPr="004936D6">
        <w:t>0</w:t>
      </w:r>
      <w:r w:rsidRPr="004936D6">
        <w:t>.</w:t>
      </w:r>
      <w:r w:rsidR="00EE1BB8" w:rsidRPr="004936D6">
        <w:t>6</w:t>
      </w:r>
      <w:r w:rsidRPr="004936D6">
        <w:t>.20</w:t>
      </w:r>
      <w:r w:rsidR="00EE1BB8" w:rsidRPr="004936D6">
        <w:t>25</w:t>
      </w:r>
      <w:r w:rsidRPr="004936D6">
        <w:t xml:space="preserve"> budou </w:t>
      </w:r>
      <w:r w:rsidR="00EE1BB8" w:rsidRPr="004936D6">
        <w:t xml:space="preserve">tedy </w:t>
      </w:r>
      <w:r w:rsidRPr="004936D6">
        <w:t xml:space="preserve">v každé lokalitě (v každém </w:t>
      </w:r>
      <w:r w:rsidRPr="00602A7E">
        <w:t>sále) umístěny 4</w:t>
      </w:r>
      <w:r w:rsidR="00EE1BB8" w:rsidRPr="00602A7E">
        <w:t xml:space="preserve"> ks</w:t>
      </w:r>
      <w:r w:rsidRPr="00602A7E">
        <w:t xml:space="preserve"> </w:t>
      </w:r>
      <w:r w:rsidR="00EE1BB8" w:rsidRPr="00602A7E">
        <w:t>Rack</w:t>
      </w:r>
      <w:r w:rsidRPr="00602A7E">
        <w:t>y</w:t>
      </w:r>
      <w:r w:rsidR="00EE1BB8" w:rsidRPr="00602A7E">
        <w:t xml:space="preserve"> a </w:t>
      </w:r>
      <w:r w:rsidR="00E67868" w:rsidRPr="00602A7E">
        <w:t xml:space="preserve">až dva </w:t>
      </w:r>
      <w:r w:rsidR="0046315C" w:rsidRPr="00602A7E">
        <w:t xml:space="preserve">kusy </w:t>
      </w:r>
      <w:r w:rsidR="00EE1BB8" w:rsidRPr="00602A7E">
        <w:t>páskov</w:t>
      </w:r>
      <w:r w:rsidR="0046315C" w:rsidRPr="00602A7E">
        <w:t>é</w:t>
      </w:r>
      <w:r w:rsidR="00EE1BB8" w:rsidRPr="00602A7E">
        <w:t xml:space="preserve"> knihovn</w:t>
      </w:r>
      <w:r w:rsidR="0046315C" w:rsidRPr="00602A7E">
        <w:t>y</w:t>
      </w:r>
      <w:r w:rsidR="00EE1BB8" w:rsidRPr="00602A7E">
        <w:t xml:space="preserve">, tzn. </w:t>
      </w:r>
      <w:r w:rsidRPr="00602A7E">
        <w:t xml:space="preserve"> </w:t>
      </w:r>
      <w:r w:rsidR="00EE1BB8" w:rsidRPr="00602A7E">
        <w:t>takto budou provozovány</w:t>
      </w:r>
      <w:r w:rsidRPr="00602A7E">
        <w:t xml:space="preserve"> veškeré technologie zajišťující provoz Informačního systému SZIF na aplikační platformě SAP</w:t>
      </w:r>
      <w:r w:rsidR="00EE1BB8" w:rsidRPr="00602A7E">
        <w:t xml:space="preserve"> v jedné lokalitě</w:t>
      </w:r>
      <w:r w:rsidRPr="00602A7E">
        <w:t>.</w:t>
      </w:r>
    </w:p>
    <w:p w14:paraId="5A6A6096" w14:textId="4AA54BD3" w:rsidR="00700C79" w:rsidRPr="004936D6" w:rsidRDefault="00700C79" w:rsidP="00A27025">
      <w:r w:rsidRPr="004936D6">
        <w:t>Součástí dodávky bude zapojení PDU všech racků do DC včetně revize tohoto zapojení.</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D07CE3" w:rsidRPr="00155416" w14:paraId="1A091470"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1A0A591B" w14:textId="77777777" w:rsidR="00D07CE3" w:rsidRPr="00155416" w:rsidRDefault="00D07CE3" w:rsidP="00EA5C98">
            <w:pPr>
              <w:rPr>
                <w:rFonts w:ascii="Verdana" w:eastAsia="Times New Roman" w:hAnsi="Verdana" w:cs="Times New Roman"/>
                <w:b/>
                <w:bCs/>
                <w:color w:val="000000"/>
                <w:sz w:val="28"/>
                <w:szCs w:val="28"/>
                <w:lang w:eastAsia="cs-CZ"/>
              </w:rPr>
            </w:pPr>
            <w:r w:rsidRPr="00155416">
              <w:rPr>
                <w:rFonts w:ascii="Verdana" w:eastAsia="Times New Roman" w:hAnsi="Verdana" w:cs="Times New Roman"/>
                <w:b/>
                <w:bCs/>
                <w:color w:val="000000"/>
                <w:sz w:val="28"/>
                <w:szCs w:val="28"/>
                <w:lang w:eastAsia="cs-CZ"/>
              </w:rPr>
              <w:t xml:space="preserve">Rack </w:t>
            </w:r>
          </w:p>
        </w:tc>
      </w:tr>
      <w:tr w:rsidR="00D07CE3" w:rsidRPr="00155416" w14:paraId="0613DE67"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6961C5EE" w14:textId="77777777" w:rsidR="00D07CE3" w:rsidRPr="00155416" w:rsidRDefault="00D07CE3"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66F332F8" w14:textId="77777777" w:rsidR="00D07CE3" w:rsidRPr="00155416" w:rsidRDefault="00D07CE3"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1AF7496F" w14:textId="77777777" w:rsidR="00D07CE3" w:rsidRPr="00155416" w:rsidRDefault="00D07CE3"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1BC8EC09" w14:textId="77777777" w:rsidR="00D07CE3" w:rsidRPr="00155416" w:rsidRDefault="00D07CE3"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D07CE3" w:rsidRPr="00155416" w14:paraId="315C99CB"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347D3AF" w14:textId="77777777" w:rsidR="00D07CE3" w:rsidRPr="00155416" w:rsidRDefault="00D07CE3"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3590B83E" w14:textId="77777777" w:rsidR="00D07CE3" w:rsidRPr="00155416" w:rsidRDefault="00D07CE3"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0BF8E9EF" w14:textId="77777777" w:rsidR="00D07CE3" w:rsidRPr="00155416" w:rsidRDefault="00D07CE3"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67332D45" w14:textId="77777777" w:rsidR="00D07CE3" w:rsidRPr="00155416" w:rsidRDefault="00D07CE3" w:rsidP="00D07CE3">
            <w:pPr>
              <w:keepNext/>
              <w:jc w:val="both"/>
              <w:rPr>
                <w:rFonts w:ascii="Calibri" w:eastAsia="Times New Roman" w:hAnsi="Calibri" w:cs="Times New Roman"/>
                <w:color w:val="000000"/>
                <w:lang w:eastAsia="cs-CZ"/>
              </w:rPr>
            </w:pPr>
          </w:p>
        </w:tc>
      </w:tr>
    </w:tbl>
    <w:p w14:paraId="1DAD68F4" w14:textId="527F6462" w:rsidR="00D07CE3" w:rsidRDefault="00D07CE3" w:rsidP="00D07CE3">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18</w:t>
      </w:r>
      <w:r w:rsidR="00E9490C">
        <w:rPr>
          <w:noProof/>
        </w:rPr>
        <w:fldChar w:fldCharType="end"/>
      </w:r>
      <w:r>
        <w:t xml:space="preserve"> - Identifikace komponenty RACK</w:t>
      </w:r>
    </w:p>
    <w:p w14:paraId="0D91DA90" w14:textId="59D16CD6" w:rsidR="00A27025" w:rsidRDefault="002A33D6" w:rsidP="00A53345">
      <w:pPr>
        <w:spacing w:before="240"/>
        <w:jc w:val="both"/>
      </w:pPr>
      <w:r>
        <w:t>Nabízené Racky musí z</w:t>
      </w:r>
      <w:r w:rsidR="00A53345" w:rsidRPr="00076B3C">
        <w:t>ejména</w:t>
      </w:r>
      <w:r>
        <w:t xml:space="preserve"> </w:t>
      </w:r>
      <w:r w:rsidR="00A53345">
        <w:t>poskytovat</w:t>
      </w:r>
      <w:r w:rsidR="00782655">
        <w:t xml:space="preserve"> min.</w:t>
      </w:r>
      <w:r w:rsidR="00A53345" w:rsidRPr="00076B3C">
        <w:t xml:space="preserve"> tyto klíčové </w:t>
      </w:r>
      <w:r w:rsidR="00782655">
        <w:t>standardy</w:t>
      </w:r>
      <w:r w:rsidR="00A53345" w:rsidRPr="00076B3C">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552"/>
        <w:gridCol w:w="2236"/>
        <w:gridCol w:w="1443"/>
        <w:gridCol w:w="2131"/>
      </w:tblGrid>
      <w:tr w:rsidR="00C25E85" w:rsidRPr="00AD76B0" w14:paraId="06BC21C9" w14:textId="468A6641" w:rsidTr="00C25E85">
        <w:trPr>
          <w:cantSplit/>
          <w:jc w:val="center"/>
        </w:trPr>
        <w:tc>
          <w:tcPr>
            <w:tcW w:w="5000" w:type="pct"/>
            <w:gridSpan w:val="5"/>
            <w:shd w:val="clear" w:color="auto" w:fill="006600"/>
          </w:tcPr>
          <w:p w14:paraId="46819438" w14:textId="14A69A74" w:rsidR="00C25E85" w:rsidRDefault="00C25E85" w:rsidP="00EA5C98">
            <w:pPr>
              <w:pStyle w:val="Bezmezer"/>
              <w:rPr>
                <w:rFonts w:cs="Arial"/>
                <w:b/>
                <w:bCs/>
                <w:sz w:val="28"/>
                <w:szCs w:val="28"/>
              </w:rPr>
            </w:pPr>
            <w:r>
              <w:rPr>
                <w:rFonts w:cs="Arial"/>
                <w:b/>
                <w:bCs/>
                <w:sz w:val="28"/>
                <w:szCs w:val="28"/>
              </w:rPr>
              <w:t>Rack</w:t>
            </w:r>
            <w:r w:rsidRPr="00AD76B0">
              <w:rPr>
                <w:rFonts w:cs="Arial"/>
                <w:b/>
                <w:bCs/>
                <w:sz w:val="28"/>
                <w:szCs w:val="28"/>
              </w:rPr>
              <w:t xml:space="preserve"> </w:t>
            </w:r>
            <w:r>
              <w:rPr>
                <w:rFonts w:cs="Arial"/>
                <w:b/>
                <w:bCs/>
                <w:sz w:val="28"/>
                <w:szCs w:val="28"/>
              </w:rPr>
              <w:t>–</w:t>
            </w:r>
            <w:r w:rsidRPr="00AD76B0">
              <w:rPr>
                <w:rFonts w:cs="Arial"/>
                <w:b/>
                <w:bCs/>
                <w:sz w:val="28"/>
                <w:szCs w:val="28"/>
              </w:rPr>
              <w:t xml:space="preserve"> </w:t>
            </w:r>
            <w:r>
              <w:rPr>
                <w:rFonts w:cs="Arial"/>
                <w:b/>
                <w:bCs/>
                <w:sz w:val="28"/>
                <w:szCs w:val="28"/>
              </w:rPr>
              <w:t>max 8</w:t>
            </w:r>
            <w:r w:rsidRPr="00AD76B0">
              <w:rPr>
                <w:rFonts w:cs="Arial"/>
                <w:b/>
                <w:bCs/>
                <w:sz w:val="28"/>
                <w:szCs w:val="28"/>
              </w:rPr>
              <w:t xml:space="preserve"> ks</w:t>
            </w:r>
          </w:p>
        </w:tc>
      </w:tr>
      <w:tr w:rsidR="005D4771" w:rsidRPr="00AD76B0" w14:paraId="515F24BB" w14:textId="7420028E" w:rsidTr="00C25E85">
        <w:trPr>
          <w:cantSplit/>
          <w:jc w:val="center"/>
        </w:trPr>
        <w:tc>
          <w:tcPr>
            <w:tcW w:w="386" w:type="pct"/>
            <w:shd w:val="clear" w:color="auto" w:fill="006600"/>
          </w:tcPr>
          <w:p w14:paraId="7A68D0D7" w14:textId="77777777" w:rsidR="005D4771" w:rsidRPr="00AD76B0" w:rsidRDefault="005D4771" w:rsidP="00EA5C98">
            <w:pPr>
              <w:pStyle w:val="Bezmezer"/>
              <w:rPr>
                <w:b/>
              </w:rPr>
            </w:pPr>
            <w:r>
              <w:rPr>
                <w:b/>
              </w:rPr>
              <w:t>Číslo</w:t>
            </w:r>
          </w:p>
        </w:tc>
        <w:tc>
          <w:tcPr>
            <w:tcW w:w="1408" w:type="pct"/>
            <w:shd w:val="clear" w:color="auto" w:fill="006600"/>
          </w:tcPr>
          <w:p w14:paraId="2220CA7C" w14:textId="77777777" w:rsidR="005D4771" w:rsidRPr="00A53345" w:rsidRDefault="005D4771" w:rsidP="00EA5C98">
            <w:pPr>
              <w:pStyle w:val="Bezmezer"/>
              <w:rPr>
                <w:b/>
              </w:rPr>
            </w:pPr>
            <w:r w:rsidRPr="00A53345">
              <w:rPr>
                <w:b/>
              </w:rPr>
              <w:t>Vlastnost/komponenta</w:t>
            </w:r>
          </w:p>
        </w:tc>
        <w:tc>
          <w:tcPr>
            <w:tcW w:w="1234" w:type="pct"/>
            <w:shd w:val="clear" w:color="auto" w:fill="006600"/>
          </w:tcPr>
          <w:p w14:paraId="5F04AC9E" w14:textId="77777777" w:rsidR="005D4771" w:rsidRPr="00A53345" w:rsidRDefault="005D4771" w:rsidP="00EA5C98">
            <w:pPr>
              <w:pStyle w:val="Bezmezer"/>
              <w:rPr>
                <w:b/>
              </w:rPr>
            </w:pPr>
            <w:r w:rsidRPr="00A53345">
              <w:rPr>
                <w:b/>
              </w:rPr>
              <w:t>Požadované parametry</w:t>
            </w:r>
          </w:p>
        </w:tc>
        <w:tc>
          <w:tcPr>
            <w:tcW w:w="796" w:type="pct"/>
            <w:tcBorders>
              <w:bottom w:val="single" w:sz="4" w:space="0" w:color="auto"/>
            </w:tcBorders>
            <w:shd w:val="clear" w:color="auto" w:fill="006600"/>
          </w:tcPr>
          <w:p w14:paraId="5EFB2CA2" w14:textId="3A661C1D" w:rsidR="005D4771" w:rsidRDefault="005D4771" w:rsidP="00EA5C98">
            <w:pPr>
              <w:pStyle w:val="Bezmezer"/>
              <w:rPr>
                <w:b/>
              </w:rPr>
            </w:pPr>
            <w:r>
              <w:rPr>
                <w:b/>
              </w:rPr>
              <w:t>Splňuje ANO/NE</w:t>
            </w:r>
          </w:p>
        </w:tc>
        <w:tc>
          <w:tcPr>
            <w:tcW w:w="1176" w:type="pct"/>
            <w:tcBorders>
              <w:bottom w:val="single" w:sz="4" w:space="0" w:color="auto"/>
            </w:tcBorders>
            <w:shd w:val="clear" w:color="auto" w:fill="006600"/>
          </w:tcPr>
          <w:p w14:paraId="0B0EF61A" w14:textId="02890E6D" w:rsidR="005D4771" w:rsidRPr="00A53345" w:rsidRDefault="005D4771" w:rsidP="00EA5C98">
            <w:pPr>
              <w:pStyle w:val="Bezmezer"/>
              <w:rPr>
                <w:b/>
              </w:rPr>
            </w:pPr>
            <w:r>
              <w:rPr>
                <w:b/>
              </w:rPr>
              <w:t>Skutečné parametry/Způsob splnění požadavku</w:t>
            </w:r>
          </w:p>
        </w:tc>
      </w:tr>
      <w:tr w:rsidR="005D4771" w:rsidRPr="00AD76B0" w14:paraId="1A2B8C71" w14:textId="5804084E" w:rsidTr="00C25E85">
        <w:trPr>
          <w:cantSplit/>
          <w:jc w:val="center"/>
        </w:trPr>
        <w:tc>
          <w:tcPr>
            <w:tcW w:w="386" w:type="pct"/>
          </w:tcPr>
          <w:p w14:paraId="4A10F306" w14:textId="77777777" w:rsidR="005D4771" w:rsidRPr="00AD76B0" w:rsidRDefault="005D4771" w:rsidP="004A173D">
            <w:pPr>
              <w:pStyle w:val="Bezmezer"/>
              <w:numPr>
                <w:ilvl w:val="0"/>
                <w:numId w:val="23"/>
              </w:numPr>
            </w:pPr>
          </w:p>
        </w:tc>
        <w:tc>
          <w:tcPr>
            <w:tcW w:w="1408" w:type="pct"/>
            <w:shd w:val="clear" w:color="auto" w:fill="auto"/>
          </w:tcPr>
          <w:p w14:paraId="074805E6" w14:textId="77777777" w:rsidR="005D4771" w:rsidRPr="00E87B35" w:rsidRDefault="005D4771" w:rsidP="00EA5C98">
            <w:pPr>
              <w:spacing w:line="240" w:lineRule="auto"/>
            </w:pPr>
            <w:r w:rsidRPr="00E87B35">
              <w:t>Velikost</w:t>
            </w:r>
          </w:p>
        </w:tc>
        <w:tc>
          <w:tcPr>
            <w:tcW w:w="1234" w:type="pct"/>
            <w:shd w:val="clear" w:color="auto" w:fill="auto"/>
          </w:tcPr>
          <w:p w14:paraId="7116FE6D" w14:textId="6827B2A4" w:rsidR="005D4771" w:rsidRPr="007416A2" w:rsidRDefault="005D4771" w:rsidP="00C245D4">
            <w:pPr>
              <w:pStyle w:val="Odstavecseseznamem"/>
              <w:numPr>
                <w:ilvl w:val="0"/>
                <w:numId w:val="8"/>
              </w:numPr>
              <w:spacing w:line="240" w:lineRule="auto"/>
            </w:pPr>
            <w:r w:rsidRPr="007416A2">
              <w:t>Kompatibilita RACK 19” s velikostí v EIA (42U)</w:t>
            </w:r>
          </w:p>
        </w:tc>
        <w:tc>
          <w:tcPr>
            <w:tcW w:w="796" w:type="pct"/>
            <w:shd w:val="clear" w:color="auto" w:fill="FFFF00"/>
          </w:tcPr>
          <w:p w14:paraId="56E2946E" w14:textId="77777777" w:rsidR="005D4771" w:rsidRPr="00C245D4" w:rsidRDefault="005D4771" w:rsidP="00EA5C98">
            <w:pPr>
              <w:spacing w:line="240" w:lineRule="auto"/>
              <w:rPr>
                <w:highlight w:val="yellow"/>
              </w:rPr>
            </w:pPr>
          </w:p>
        </w:tc>
        <w:tc>
          <w:tcPr>
            <w:tcW w:w="1176" w:type="pct"/>
            <w:shd w:val="clear" w:color="auto" w:fill="FFFF00"/>
          </w:tcPr>
          <w:p w14:paraId="2DBF6F67" w14:textId="3A6BDBF8" w:rsidR="005D4771" w:rsidRPr="00C245D4" w:rsidRDefault="005D4771" w:rsidP="00EA5C98">
            <w:pPr>
              <w:spacing w:line="240" w:lineRule="auto"/>
              <w:rPr>
                <w:highlight w:val="yellow"/>
              </w:rPr>
            </w:pPr>
          </w:p>
        </w:tc>
      </w:tr>
      <w:tr w:rsidR="005D4771" w:rsidRPr="00AD76B0" w14:paraId="598A25D2" w14:textId="24219ECE" w:rsidTr="00C25E85">
        <w:trPr>
          <w:cantSplit/>
          <w:jc w:val="center"/>
        </w:trPr>
        <w:tc>
          <w:tcPr>
            <w:tcW w:w="386" w:type="pct"/>
          </w:tcPr>
          <w:p w14:paraId="13B793CF" w14:textId="77777777" w:rsidR="005D4771" w:rsidRDefault="005D4771" w:rsidP="004A173D">
            <w:pPr>
              <w:pStyle w:val="Bezmezer"/>
              <w:numPr>
                <w:ilvl w:val="0"/>
                <w:numId w:val="23"/>
              </w:numPr>
            </w:pPr>
          </w:p>
        </w:tc>
        <w:tc>
          <w:tcPr>
            <w:tcW w:w="1408" w:type="pct"/>
            <w:shd w:val="clear" w:color="auto" w:fill="auto"/>
          </w:tcPr>
          <w:p w14:paraId="04AE2DFD" w14:textId="77777777" w:rsidR="005D4771" w:rsidRPr="00E87B35" w:rsidRDefault="005D4771" w:rsidP="00EA5C98">
            <w:pPr>
              <w:spacing w:line="240" w:lineRule="auto"/>
            </w:pPr>
            <w:r>
              <w:t>R</w:t>
            </w:r>
            <w:r w:rsidRPr="00E87B35">
              <w:t>ozměr</w:t>
            </w:r>
          </w:p>
        </w:tc>
        <w:tc>
          <w:tcPr>
            <w:tcW w:w="1234" w:type="pct"/>
            <w:shd w:val="clear" w:color="auto" w:fill="auto"/>
          </w:tcPr>
          <w:p w14:paraId="292708D2" w14:textId="55E243B1" w:rsidR="005D4771" w:rsidRPr="007416A2" w:rsidRDefault="005D4771" w:rsidP="00C245D4">
            <w:pPr>
              <w:pStyle w:val="Odstavecseseznamem"/>
              <w:numPr>
                <w:ilvl w:val="0"/>
                <w:numId w:val="8"/>
              </w:numPr>
              <w:spacing w:line="240" w:lineRule="auto"/>
            </w:pPr>
            <w:r w:rsidRPr="007416A2">
              <w:t xml:space="preserve">Max. 65 cm šířka x </w:t>
            </w:r>
            <w:r w:rsidR="00B92B77">
              <w:t xml:space="preserve">max. </w:t>
            </w:r>
            <w:r w:rsidRPr="007416A2">
              <w:t>120 cm hloubka.</w:t>
            </w:r>
          </w:p>
        </w:tc>
        <w:tc>
          <w:tcPr>
            <w:tcW w:w="796" w:type="pct"/>
            <w:shd w:val="clear" w:color="auto" w:fill="FFFF00"/>
          </w:tcPr>
          <w:p w14:paraId="7A5D4032" w14:textId="77777777" w:rsidR="005D4771" w:rsidRPr="00C245D4" w:rsidRDefault="005D4771" w:rsidP="00EA5C98">
            <w:pPr>
              <w:spacing w:line="240" w:lineRule="auto"/>
              <w:rPr>
                <w:highlight w:val="yellow"/>
              </w:rPr>
            </w:pPr>
          </w:p>
        </w:tc>
        <w:tc>
          <w:tcPr>
            <w:tcW w:w="1176" w:type="pct"/>
            <w:shd w:val="clear" w:color="auto" w:fill="FFFF00"/>
          </w:tcPr>
          <w:p w14:paraId="38D61D41" w14:textId="1C581653" w:rsidR="005D4771" w:rsidRPr="00C245D4" w:rsidRDefault="005D4771" w:rsidP="00EA5C98">
            <w:pPr>
              <w:spacing w:line="240" w:lineRule="auto"/>
              <w:rPr>
                <w:highlight w:val="yellow"/>
              </w:rPr>
            </w:pPr>
          </w:p>
        </w:tc>
      </w:tr>
      <w:tr w:rsidR="005D4771" w:rsidRPr="00AD76B0" w14:paraId="3FED0DB7" w14:textId="092D06FB" w:rsidTr="00C25E85">
        <w:trPr>
          <w:cantSplit/>
          <w:jc w:val="center"/>
        </w:trPr>
        <w:tc>
          <w:tcPr>
            <w:tcW w:w="386" w:type="pct"/>
          </w:tcPr>
          <w:p w14:paraId="23D9D8B6" w14:textId="77777777" w:rsidR="005D4771" w:rsidRDefault="005D4771" w:rsidP="004A173D">
            <w:pPr>
              <w:pStyle w:val="Bezmezer"/>
              <w:numPr>
                <w:ilvl w:val="0"/>
                <w:numId w:val="23"/>
              </w:numPr>
            </w:pPr>
          </w:p>
        </w:tc>
        <w:tc>
          <w:tcPr>
            <w:tcW w:w="1408" w:type="pct"/>
            <w:shd w:val="clear" w:color="auto" w:fill="auto"/>
          </w:tcPr>
          <w:p w14:paraId="775B7569" w14:textId="77777777" w:rsidR="005D4771" w:rsidRPr="00E87B35" w:rsidRDefault="005D4771" w:rsidP="00EA5C98">
            <w:pPr>
              <w:spacing w:line="240" w:lineRule="auto"/>
            </w:pPr>
            <w:r w:rsidRPr="00E87B35">
              <w:t>Napájení</w:t>
            </w:r>
          </w:p>
        </w:tc>
        <w:tc>
          <w:tcPr>
            <w:tcW w:w="1234" w:type="pct"/>
            <w:shd w:val="clear" w:color="auto" w:fill="auto"/>
          </w:tcPr>
          <w:p w14:paraId="0AB43F4C" w14:textId="41AF1AC5" w:rsidR="005D4771" w:rsidRPr="007416A2" w:rsidRDefault="005D4771" w:rsidP="001D0666">
            <w:pPr>
              <w:pStyle w:val="Odstavecseseznamem"/>
              <w:numPr>
                <w:ilvl w:val="0"/>
                <w:numId w:val="8"/>
              </w:numPr>
              <w:spacing w:line="240" w:lineRule="auto"/>
            </w:pPr>
            <w:r w:rsidRPr="007416A2">
              <w:t>PDU musí mít dostatečný počet konektorů C13 – C14/C19 – C20 pro připojení veškeré nabízené technologie.</w:t>
            </w:r>
          </w:p>
        </w:tc>
        <w:tc>
          <w:tcPr>
            <w:tcW w:w="796" w:type="pct"/>
            <w:shd w:val="clear" w:color="auto" w:fill="FFFF00"/>
          </w:tcPr>
          <w:p w14:paraId="08689C79" w14:textId="77777777" w:rsidR="005D4771" w:rsidRPr="00C245D4" w:rsidRDefault="005D4771" w:rsidP="00BB6954">
            <w:pPr>
              <w:keepNext/>
              <w:spacing w:line="240" w:lineRule="auto"/>
              <w:rPr>
                <w:highlight w:val="yellow"/>
              </w:rPr>
            </w:pPr>
          </w:p>
        </w:tc>
        <w:tc>
          <w:tcPr>
            <w:tcW w:w="1176" w:type="pct"/>
            <w:shd w:val="clear" w:color="auto" w:fill="FFFF00"/>
          </w:tcPr>
          <w:p w14:paraId="1F717FC9" w14:textId="019D3E38" w:rsidR="005D4771" w:rsidRPr="00C245D4" w:rsidRDefault="005D4771" w:rsidP="00BB6954">
            <w:pPr>
              <w:keepNext/>
              <w:spacing w:line="240" w:lineRule="auto"/>
              <w:rPr>
                <w:highlight w:val="yellow"/>
              </w:rPr>
            </w:pPr>
          </w:p>
        </w:tc>
      </w:tr>
    </w:tbl>
    <w:p w14:paraId="5A5147D4" w14:textId="695AF390" w:rsidR="00A53345" w:rsidRPr="00A53345" w:rsidRDefault="00BB6954" w:rsidP="00BB6954">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19</w:t>
      </w:r>
      <w:r w:rsidR="00E9490C">
        <w:rPr>
          <w:noProof/>
        </w:rPr>
        <w:fldChar w:fldCharType="end"/>
      </w:r>
      <w:r>
        <w:t xml:space="preserve"> – Vlastnosti Racku</w:t>
      </w:r>
    </w:p>
    <w:p w14:paraId="68760F67" w14:textId="0FDF917A" w:rsidR="00DC43E9" w:rsidRPr="00C74561" w:rsidRDefault="00A27025" w:rsidP="00A27025">
      <w:pPr>
        <w:pStyle w:val="Nadpis3"/>
        <w:rPr>
          <w:sz w:val="32"/>
          <w:szCs w:val="32"/>
        </w:rPr>
      </w:pPr>
      <w:bookmarkStart w:id="519" w:name="_Toc177708963"/>
      <w:bookmarkStart w:id="520" w:name="_Toc194331287"/>
      <w:r w:rsidRPr="00BB6954">
        <w:rPr>
          <w:sz w:val="32"/>
          <w:szCs w:val="32"/>
        </w:rPr>
        <w:t>Popis dodávaného řešení</w:t>
      </w:r>
      <w:r w:rsidR="006B3BD4" w:rsidRPr="00BB6954">
        <w:rPr>
          <w:sz w:val="32"/>
          <w:szCs w:val="32"/>
        </w:rPr>
        <w:t xml:space="preserve">  - Racky</w:t>
      </w:r>
      <w:bookmarkEnd w:id="519"/>
      <w:bookmarkEnd w:id="520"/>
    </w:p>
    <w:p w14:paraId="5C018580" w14:textId="11D5B2AA" w:rsidR="00A27025" w:rsidRPr="004936D6" w:rsidRDefault="00A27025" w:rsidP="00071F9D">
      <w:pPr>
        <w:spacing w:before="240"/>
        <w:jc w:val="both"/>
      </w:pPr>
      <w:r w:rsidRPr="004936D6">
        <w:t xml:space="preserve">Dodavatel </w:t>
      </w:r>
      <w:r w:rsidR="00760B26">
        <w:t xml:space="preserve">zpracuje a předloží </w:t>
      </w:r>
      <w:r w:rsidR="00760B26" w:rsidRPr="00760B26">
        <w:t>Objednateli</w:t>
      </w:r>
      <w:r w:rsidRPr="00760B26">
        <w:t xml:space="preserve"> </w:t>
      </w:r>
      <w:r w:rsidR="00760B26">
        <w:t xml:space="preserve">popis </w:t>
      </w:r>
      <w:r w:rsidRPr="00760B26">
        <w:t>způsob</w:t>
      </w:r>
      <w:r w:rsidR="00760B26">
        <w:t>u</w:t>
      </w:r>
      <w:r w:rsidRPr="00760B26">
        <w:t xml:space="preserve"> realizace </w:t>
      </w:r>
      <w:r w:rsidR="000D3707" w:rsidRPr="00760B26">
        <w:t xml:space="preserve">osazení Racků nabízeným </w:t>
      </w:r>
      <w:r w:rsidRPr="00760B26">
        <w:t>řešení</w:t>
      </w:r>
      <w:r w:rsidR="000D3707" w:rsidRPr="00760B26">
        <w:t>m</w:t>
      </w:r>
      <w:r w:rsidR="00760B26">
        <w:t xml:space="preserve"> a</w:t>
      </w:r>
      <w:r w:rsidR="00D7242E">
        <w:t> </w:t>
      </w:r>
      <w:r w:rsidRPr="00760B26">
        <w:t>naplnění</w:t>
      </w:r>
      <w:r w:rsidRPr="004936D6">
        <w:t xml:space="preserve"> všech požadavků a</w:t>
      </w:r>
      <w:r w:rsidR="003E698A">
        <w:t xml:space="preserve"> </w:t>
      </w:r>
      <w:r w:rsidRPr="004936D6">
        <w:t xml:space="preserve">parametrů </w:t>
      </w:r>
      <w:r w:rsidR="003E698A" w:rsidRPr="004936D6">
        <w:t xml:space="preserve">stanovených </w:t>
      </w:r>
      <w:r w:rsidR="008D41EA" w:rsidRPr="004936D6">
        <w:t>v</w:t>
      </w:r>
      <w:r w:rsidRPr="004936D6">
        <w:t xml:space="preserve"> </w:t>
      </w:r>
      <w:r w:rsidR="00644CF6">
        <w:t>r</w:t>
      </w:r>
      <w:r w:rsidR="000D3707" w:rsidRPr="004936D6">
        <w:t>ack plánu ve vysokém detailu</w:t>
      </w:r>
      <w:r w:rsidR="00760B26">
        <w:t xml:space="preserve">, </w:t>
      </w:r>
      <w:r w:rsidR="00D7242E">
        <w:t>který bude obsahovat</w:t>
      </w:r>
      <w:r w:rsidR="00644CF6">
        <w:t xml:space="preserve"> minimálně tyto náležitosti:</w:t>
      </w:r>
    </w:p>
    <w:p w14:paraId="4CF4E30A" w14:textId="4D82F2D8" w:rsidR="00700C79" w:rsidRPr="004936D6" w:rsidRDefault="00700C79" w:rsidP="007D227D">
      <w:pPr>
        <w:pStyle w:val="Odstavecseseznamem"/>
        <w:numPr>
          <w:ilvl w:val="0"/>
          <w:numId w:val="26"/>
        </w:numPr>
        <w:jc w:val="both"/>
        <w:rPr>
          <w:rFonts w:eastAsia="Times New Roman"/>
        </w:rPr>
      </w:pPr>
      <w:r w:rsidRPr="004936D6">
        <w:rPr>
          <w:rFonts w:eastAsia="Times New Roman"/>
        </w:rPr>
        <w:t>Osazení rackových skříní technologiemi.</w:t>
      </w:r>
      <w:r w:rsidR="001D6C29" w:rsidRPr="004936D6">
        <w:rPr>
          <w:rFonts w:eastAsia="Times New Roman"/>
        </w:rPr>
        <w:t>;</w:t>
      </w:r>
    </w:p>
    <w:p w14:paraId="0BFE2E82" w14:textId="7C9871F6" w:rsidR="00176A5B" w:rsidRPr="004936D6" w:rsidRDefault="00176A5B" w:rsidP="007D227D">
      <w:pPr>
        <w:pStyle w:val="Odstavecseseznamem"/>
        <w:numPr>
          <w:ilvl w:val="0"/>
          <w:numId w:val="26"/>
        </w:numPr>
        <w:jc w:val="both"/>
        <w:rPr>
          <w:rFonts w:eastAsia="Times New Roman"/>
        </w:rPr>
      </w:pPr>
      <w:r>
        <w:rPr>
          <w:rFonts w:eastAsia="Times New Roman"/>
        </w:rPr>
        <w:t>Název</w:t>
      </w:r>
      <w:r w:rsidR="005824AC">
        <w:rPr>
          <w:rFonts w:eastAsia="Times New Roman"/>
        </w:rPr>
        <w:t xml:space="preserve"> a </w:t>
      </w:r>
      <w:r>
        <w:rPr>
          <w:rFonts w:eastAsia="Times New Roman"/>
        </w:rPr>
        <w:t>popis CMDB položky.;</w:t>
      </w:r>
    </w:p>
    <w:p w14:paraId="2B1E76E5" w14:textId="10D9980D" w:rsidR="00700C79" w:rsidRPr="004936D6" w:rsidRDefault="00700C79" w:rsidP="007D227D">
      <w:pPr>
        <w:pStyle w:val="Odstavecseseznamem"/>
        <w:numPr>
          <w:ilvl w:val="0"/>
          <w:numId w:val="26"/>
        </w:numPr>
        <w:jc w:val="both"/>
        <w:rPr>
          <w:rFonts w:eastAsia="Times New Roman"/>
        </w:rPr>
      </w:pPr>
      <w:r w:rsidRPr="004936D6">
        <w:rPr>
          <w:rFonts w:eastAsia="Times New Roman"/>
        </w:rPr>
        <w:t>Rozložení technologií s uvedením počtu EIA jednotek „U“ včetně schématu.</w:t>
      </w:r>
      <w:r w:rsidR="001D6C29" w:rsidRPr="004936D6">
        <w:rPr>
          <w:rFonts w:eastAsia="Times New Roman"/>
        </w:rPr>
        <w:t>;</w:t>
      </w:r>
    </w:p>
    <w:p w14:paraId="484CF6FD" w14:textId="49303AF7" w:rsidR="005704A5" w:rsidRPr="004936D6" w:rsidRDefault="005704A5" w:rsidP="007D227D">
      <w:pPr>
        <w:pStyle w:val="Odstavecseseznamem"/>
        <w:numPr>
          <w:ilvl w:val="0"/>
          <w:numId w:val="26"/>
        </w:numPr>
        <w:jc w:val="both"/>
        <w:rPr>
          <w:rFonts w:eastAsia="Times New Roman"/>
        </w:rPr>
      </w:pPr>
      <w:r>
        <w:rPr>
          <w:rFonts w:eastAsia="Times New Roman"/>
        </w:rPr>
        <w:t>Lokace</w:t>
      </w:r>
      <w:r w:rsidR="00B53B70">
        <w:rPr>
          <w:rFonts w:eastAsia="Times New Roman"/>
        </w:rPr>
        <w:t xml:space="preserve"> PoP/PoD</w:t>
      </w:r>
      <w:r w:rsidR="002747AC">
        <w:rPr>
          <w:rFonts w:eastAsia="Times New Roman"/>
        </w:rPr>
        <w:t>.;</w:t>
      </w:r>
    </w:p>
    <w:p w14:paraId="3FF8B2DB" w14:textId="49A90537" w:rsidR="00700C79" w:rsidRPr="004936D6" w:rsidRDefault="00CE4A88" w:rsidP="007D227D">
      <w:pPr>
        <w:pStyle w:val="Odstavecseseznamem"/>
        <w:numPr>
          <w:ilvl w:val="0"/>
          <w:numId w:val="26"/>
        </w:numPr>
        <w:jc w:val="both"/>
        <w:rPr>
          <w:rFonts w:eastAsia="Times New Roman"/>
        </w:rPr>
      </w:pPr>
      <w:r w:rsidRPr="004936D6">
        <w:rPr>
          <w:rFonts w:eastAsia="Times New Roman"/>
        </w:rPr>
        <w:t xml:space="preserve">Definice </w:t>
      </w:r>
      <w:r w:rsidR="00CA7994">
        <w:rPr>
          <w:rFonts w:eastAsia="Times New Roman"/>
        </w:rPr>
        <w:t xml:space="preserve">el. </w:t>
      </w:r>
      <w:r w:rsidRPr="004936D6">
        <w:rPr>
          <w:rFonts w:eastAsia="Times New Roman"/>
        </w:rPr>
        <w:t>spotřeby jednotlivých technologií.</w:t>
      </w:r>
      <w:r w:rsidR="001D6C29" w:rsidRPr="004936D6">
        <w:rPr>
          <w:rFonts w:eastAsia="Times New Roman"/>
        </w:rPr>
        <w:t>;</w:t>
      </w:r>
    </w:p>
    <w:p w14:paraId="41D4D32B" w14:textId="463AF43E" w:rsidR="0030638B" w:rsidRDefault="00DC04E1" w:rsidP="007D227D">
      <w:pPr>
        <w:pStyle w:val="Odstavecseseznamem"/>
        <w:numPr>
          <w:ilvl w:val="0"/>
          <w:numId w:val="26"/>
        </w:numPr>
        <w:jc w:val="both"/>
        <w:rPr>
          <w:rFonts w:eastAsia="Times New Roman"/>
        </w:rPr>
      </w:pPr>
      <w:r>
        <w:rPr>
          <w:rFonts w:eastAsia="Times New Roman"/>
        </w:rPr>
        <w:t>Typ napájení</w:t>
      </w:r>
      <w:r w:rsidR="00003AC4">
        <w:rPr>
          <w:rFonts w:eastAsia="Times New Roman"/>
        </w:rPr>
        <w:t xml:space="preserve"> a</w:t>
      </w:r>
      <w:r>
        <w:rPr>
          <w:rFonts w:eastAsia="Times New Roman"/>
        </w:rPr>
        <w:t xml:space="preserve"> typ el. zásuvky</w:t>
      </w:r>
      <w:r w:rsidR="00003AC4">
        <w:rPr>
          <w:rFonts w:eastAsia="Times New Roman"/>
        </w:rPr>
        <w:t>.;</w:t>
      </w:r>
      <w:r>
        <w:rPr>
          <w:rFonts w:eastAsia="Times New Roman"/>
        </w:rPr>
        <w:t xml:space="preserve"> </w:t>
      </w:r>
    </w:p>
    <w:p w14:paraId="31361E68" w14:textId="2EE8BD01" w:rsidR="00C23BCF" w:rsidRPr="004936D6" w:rsidRDefault="00D92997" w:rsidP="007D227D">
      <w:pPr>
        <w:pStyle w:val="Odstavecseseznamem"/>
        <w:numPr>
          <w:ilvl w:val="0"/>
          <w:numId w:val="26"/>
        </w:numPr>
        <w:jc w:val="both"/>
        <w:rPr>
          <w:rFonts w:eastAsia="Times New Roman"/>
        </w:rPr>
      </w:pPr>
      <w:r>
        <w:rPr>
          <w:rFonts w:eastAsia="Times New Roman"/>
        </w:rPr>
        <w:t>Celkové teplotní výstupy za Rack (BTU/h)</w:t>
      </w:r>
      <w:r w:rsidR="00C22B94">
        <w:rPr>
          <w:rFonts w:eastAsia="Times New Roman"/>
        </w:rPr>
        <w:t>.;</w:t>
      </w:r>
    </w:p>
    <w:p w14:paraId="5904084A" w14:textId="63912268" w:rsidR="00CE4A88" w:rsidRPr="004936D6" w:rsidRDefault="00CE4A88" w:rsidP="007D227D">
      <w:pPr>
        <w:pStyle w:val="Odstavecseseznamem"/>
        <w:numPr>
          <w:ilvl w:val="0"/>
          <w:numId w:val="26"/>
        </w:numPr>
        <w:jc w:val="both"/>
        <w:rPr>
          <w:rFonts w:eastAsia="Times New Roman"/>
        </w:rPr>
      </w:pPr>
      <w:r w:rsidRPr="004936D6">
        <w:rPr>
          <w:rFonts w:eastAsia="Times New Roman"/>
        </w:rPr>
        <w:t>Definice požadavků na chlazení jednotlivých technologií.</w:t>
      </w:r>
      <w:r w:rsidR="001D6C29" w:rsidRPr="004936D6">
        <w:rPr>
          <w:rFonts w:eastAsia="Times New Roman"/>
        </w:rPr>
        <w:t>;</w:t>
      </w:r>
    </w:p>
    <w:p w14:paraId="4C3AFDA3" w14:textId="51E1CF2A" w:rsidR="00700C79" w:rsidRPr="004936D6" w:rsidRDefault="00700C79" w:rsidP="007D227D">
      <w:pPr>
        <w:pStyle w:val="Odstavecseseznamem"/>
        <w:numPr>
          <w:ilvl w:val="0"/>
          <w:numId w:val="26"/>
        </w:numPr>
        <w:jc w:val="both"/>
        <w:rPr>
          <w:rFonts w:eastAsia="Times New Roman"/>
        </w:rPr>
      </w:pPr>
      <w:r w:rsidRPr="004936D6">
        <w:rPr>
          <w:rFonts w:eastAsia="Times New Roman"/>
        </w:rPr>
        <w:t>Popis dodávaných PDU a jejich zapojení do DC.</w:t>
      </w:r>
      <w:r w:rsidR="001D6C29" w:rsidRPr="004936D6">
        <w:rPr>
          <w:rFonts w:eastAsia="Times New Roman"/>
        </w:rPr>
        <w:t>;</w:t>
      </w:r>
    </w:p>
    <w:p w14:paraId="1A736581" w14:textId="5ED560DD" w:rsidR="008D41EA" w:rsidRPr="004936D6" w:rsidRDefault="008D41EA" w:rsidP="007D227D">
      <w:pPr>
        <w:pStyle w:val="Odstavecseseznamem"/>
        <w:numPr>
          <w:ilvl w:val="0"/>
          <w:numId w:val="26"/>
        </w:numPr>
        <w:jc w:val="both"/>
        <w:rPr>
          <w:rFonts w:eastAsia="Times New Roman"/>
        </w:rPr>
      </w:pPr>
      <w:r w:rsidRPr="004936D6">
        <w:rPr>
          <w:rFonts w:eastAsia="Times New Roman"/>
        </w:rPr>
        <w:t>Definice požadavků na elektrické jištění.</w:t>
      </w:r>
      <w:r w:rsidR="001D6C29" w:rsidRPr="004936D6">
        <w:rPr>
          <w:rFonts w:eastAsia="Times New Roman"/>
        </w:rPr>
        <w:t>;</w:t>
      </w:r>
    </w:p>
    <w:p w14:paraId="1624FD4F" w14:textId="3AF1D9A0" w:rsidR="00A27025" w:rsidRPr="004936D6" w:rsidRDefault="008D41EA" w:rsidP="007D227D">
      <w:pPr>
        <w:pStyle w:val="Odstavecseseznamem"/>
        <w:numPr>
          <w:ilvl w:val="0"/>
          <w:numId w:val="26"/>
        </w:numPr>
        <w:jc w:val="both"/>
        <w:rPr>
          <w:rFonts w:eastAsia="Times New Roman"/>
        </w:rPr>
      </w:pPr>
      <w:r w:rsidRPr="004936D6">
        <w:rPr>
          <w:rFonts w:eastAsia="Times New Roman"/>
        </w:rPr>
        <w:t>Váha osazeného Racku.</w:t>
      </w:r>
      <w:r w:rsidR="001D6C29" w:rsidRPr="004936D6">
        <w:rPr>
          <w:rFonts w:eastAsia="Times New Roman"/>
        </w:rPr>
        <w:t>;</w:t>
      </w:r>
    </w:p>
    <w:p w14:paraId="7AB6241D" w14:textId="5B8F501D" w:rsidR="00CC1E42" w:rsidRPr="004936D6" w:rsidRDefault="003D3DD5" w:rsidP="007D227D">
      <w:pPr>
        <w:pStyle w:val="Odstavecseseznamem"/>
        <w:numPr>
          <w:ilvl w:val="0"/>
          <w:numId w:val="26"/>
        </w:numPr>
        <w:jc w:val="both"/>
        <w:rPr>
          <w:rFonts w:eastAsia="Times New Roman"/>
        </w:rPr>
      </w:pPr>
      <w:r w:rsidRPr="004936D6">
        <w:rPr>
          <w:rFonts w:eastAsia="Times New Roman"/>
        </w:rPr>
        <w:t>atd.</w:t>
      </w:r>
    </w:p>
    <w:p w14:paraId="0B6FC0E7" w14:textId="7819F1A1" w:rsidR="00A71CC8" w:rsidRPr="004C3A4D" w:rsidRDefault="00A71CC8" w:rsidP="00A71CC8">
      <w:pPr>
        <w:pStyle w:val="Nadpis2"/>
        <w:rPr>
          <w:sz w:val="40"/>
          <w:szCs w:val="40"/>
        </w:rPr>
      </w:pPr>
      <w:bookmarkStart w:id="521" w:name="_Toc177708964"/>
      <w:bookmarkStart w:id="522" w:name="_Toc194331288"/>
      <w:r w:rsidRPr="004C3A4D">
        <w:rPr>
          <w:sz w:val="40"/>
          <w:szCs w:val="40"/>
        </w:rPr>
        <w:t>Datová úložiště</w:t>
      </w:r>
      <w:bookmarkEnd w:id="521"/>
      <w:bookmarkEnd w:id="522"/>
    </w:p>
    <w:p w14:paraId="05DA09A2" w14:textId="75FC205E" w:rsidR="004D214F" w:rsidRPr="004C3A4D" w:rsidRDefault="00416E43" w:rsidP="004D214F">
      <w:pPr>
        <w:pStyle w:val="Nadpis3"/>
        <w:rPr>
          <w:sz w:val="36"/>
          <w:szCs w:val="36"/>
        </w:rPr>
      </w:pPr>
      <w:bookmarkStart w:id="523" w:name="_Toc177708965"/>
      <w:bookmarkStart w:id="524" w:name="_Toc194331289"/>
      <w:r>
        <w:rPr>
          <w:sz w:val="36"/>
          <w:szCs w:val="36"/>
        </w:rPr>
        <w:t>Řešení</w:t>
      </w:r>
      <w:r w:rsidR="004D214F" w:rsidRPr="004C3A4D">
        <w:rPr>
          <w:sz w:val="36"/>
          <w:szCs w:val="36"/>
        </w:rPr>
        <w:t xml:space="preserve"> pro ukládání dat</w:t>
      </w:r>
      <w:bookmarkEnd w:id="523"/>
      <w:bookmarkEnd w:id="524"/>
    </w:p>
    <w:p w14:paraId="3E9C739E" w14:textId="4F7B683C" w:rsidR="004D214F" w:rsidRPr="004C3A4D" w:rsidRDefault="004D214F" w:rsidP="004D214F">
      <w:pPr>
        <w:pStyle w:val="Nadpis4"/>
        <w:rPr>
          <w:i w:val="0"/>
          <w:iCs w:val="0"/>
          <w:sz w:val="32"/>
          <w:szCs w:val="32"/>
        </w:rPr>
      </w:pPr>
      <w:bookmarkStart w:id="525" w:name="_Toc177708966"/>
      <w:bookmarkStart w:id="526" w:name="_Toc194331290"/>
      <w:r w:rsidRPr="004C3A4D">
        <w:rPr>
          <w:i w:val="0"/>
          <w:iCs w:val="0"/>
          <w:sz w:val="32"/>
          <w:szCs w:val="32"/>
        </w:rPr>
        <w:t>Popis současného stavu</w:t>
      </w:r>
      <w:bookmarkEnd w:id="525"/>
      <w:bookmarkEnd w:id="526"/>
    </w:p>
    <w:p w14:paraId="3D07306B" w14:textId="2865DEE4" w:rsidR="00073234" w:rsidRDefault="008311E0" w:rsidP="00073234">
      <w:pPr>
        <w:spacing w:before="240"/>
        <w:jc w:val="both"/>
      </w:pPr>
      <w:r>
        <w:t>Objednatel</w:t>
      </w:r>
      <w:r w:rsidR="00073234">
        <w:t xml:space="preserve"> provozuje</w:t>
      </w:r>
      <w:r w:rsidR="00073234" w:rsidRPr="00076B3C">
        <w:t xml:space="preserve"> úložiště dat </w:t>
      </w:r>
      <w:r w:rsidR="00073234">
        <w:t>ve dvou</w:t>
      </w:r>
      <w:r w:rsidR="00073234" w:rsidRPr="00076B3C">
        <w:t xml:space="preserve"> lokalit</w:t>
      </w:r>
      <w:r w:rsidR="00073234">
        <w:t>ách, kde jsou</w:t>
      </w:r>
      <w:r w:rsidR="00073234" w:rsidRPr="00076B3C">
        <w:t xml:space="preserve"> instalovány dva nody diskového pole IBM SVC, které tvoří HA cluster využívající technologii Hyperswap pro zajištění vysoké dostupnosti dat. Dále jsou v každé lokalitě instalovány </w:t>
      </w:r>
      <w:r w:rsidR="00073234">
        <w:t xml:space="preserve">další </w:t>
      </w:r>
      <w:r w:rsidR="00AB502A">
        <w:t>2</w:t>
      </w:r>
      <w:r w:rsidR="00073234" w:rsidRPr="00076B3C">
        <w:t xml:space="preserve"> diskové pole</w:t>
      </w:r>
      <w:r w:rsidR="00073234">
        <w:t xml:space="preserve">, které </w:t>
      </w:r>
      <w:r w:rsidR="00073234" w:rsidRPr="00076B3C">
        <w:t xml:space="preserve">jsou virtualizovány pomocí IBM SVC </w:t>
      </w:r>
      <w:r w:rsidR="00073234">
        <w:t>a</w:t>
      </w:r>
      <w:r w:rsidR="00073234" w:rsidRPr="00076B3C">
        <w:t xml:space="preserve"> zajiš</w:t>
      </w:r>
      <w:r w:rsidR="00073234">
        <w:t>ťují</w:t>
      </w:r>
      <w:r w:rsidR="00073234" w:rsidRPr="00076B3C">
        <w:t xml:space="preserve"> potřebnou vysokou dostupnost diskových polí. </w:t>
      </w:r>
    </w:p>
    <w:p w14:paraId="59EDBD68" w14:textId="66A11CC1" w:rsidR="00885CB6" w:rsidRPr="00073234" w:rsidRDefault="008311E0" w:rsidP="00885CB6">
      <w:pPr>
        <w:spacing w:before="240"/>
        <w:jc w:val="both"/>
      </w:pPr>
      <w:r>
        <w:t>Objednatel</w:t>
      </w:r>
      <w:r w:rsidR="00885CB6">
        <w:t xml:space="preserve"> provozuje</w:t>
      </w:r>
      <w:r w:rsidR="00885CB6" w:rsidRPr="00076B3C">
        <w:t xml:space="preserve"> </w:t>
      </w:r>
      <w:r w:rsidR="00885CB6">
        <w:t>pro účely zálohování</w:t>
      </w:r>
      <w:r w:rsidR="00885CB6" w:rsidRPr="00076B3C">
        <w:t xml:space="preserve"> datov</w:t>
      </w:r>
      <w:r w:rsidR="00AB502A">
        <w:t>á</w:t>
      </w:r>
      <w:r w:rsidR="00885CB6" w:rsidRPr="00076B3C">
        <w:t xml:space="preserve"> úložiště HPE 3par Storserv 8200, která jsou připojena přímo k zálohovacím serverům IBM Spectrum Protect. Část kapacity z datových úložišť HPE je virtualizována pomocí IBM SVC.</w:t>
      </w:r>
    </w:p>
    <w:p w14:paraId="29D48B38" w14:textId="47AE0E67" w:rsidR="00885CB6" w:rsidRDefault="00885CB6" w:rsidP="00885CB6">
      <w:pPr>
        <w:jc w:val="both"/>
      </w:pPr>
      <w:r w:rsidRPr="00076B3C">
        <w:t>Dále jsou pro ukládání záloh použity dvě páskové knihovny IBM TS4500 a LTO-8 driv</w:t>
      </w:r>
      <w:r w:rsidR="00AB502A">
        <w:t>er</w:t>
      </w:r>
      <w:r w:rsidRPr="00076B3C">
        <w:t>. Každá z knihoven je v jiné lokalitě. Data na páskových knihovnách obsahují kopii záloh uložených na diskových polích. Dále jsou páskové knihovny používány pro ukládání záloh OFFSITE.</w:t>
      </w:r>
    </w:p>
    <w:p w14:paraId="1B63F729" w14:textId="1FCAB6D1" w:rsidR="003110EB" w:rsidRPr="004C3A4D" w:rsidRDefault="003110EB" w:rsidP="003110EB">
      <w:pPr>
        <w:pStyle w:val="Nadpis4"/>
        <w:rPr>
          <w:i w:val="0"/>
          <w:iCs w:val="0"/>
          <w:sz w:val="32"/>
          <w:szCs w:val="32"/>
        </w:rPr>
      </w:pPr>
      <w:bookmarkStart w:id="527" w:name="_Ref166923141"/>
      <w:bookmarkStart w:id="528" w:name="_Toc177708967"/>
      <w:bookmarkStart w:id="529" w:name="_Toc194331291"/>
      <w:r w:rsidRPr="004C3A4D">
        <w:rPr>
          <w:i w:val="0"/>
          <w:iCs w:val="0"/>
          <w:sz w:val="32"/>
          <w:szCs w:val="32"/>
        </w:rPr>
        <w:t>Požadavky na nové řešení</w:t>
      </w:r>
      <w:bookmarkEnd w:id="527"/>
      <w:bookmarkEnd w:id="528"/>
      <w:bookmarkEnd w:id="529"/>
    </w:p>
    <w:p w14:paraId="6E64354C" w14:textId="77777777" w:rsidR="003110EB" w:rsidRPr="003110EB" w:rsidRDefault="00250D76" w:rsidP="00073234">
      <w:pPr>
        <w:spacing w:before="240"/>
        <w:jc w:val="both"/>
      </w:pPr>
      <w:r w:rsidRPr="003110EB">
        <w:t xml:space="preserve">Zařízení pro ukládání dat jsou klíčová zařízení nejen z pohledu výkonu pro produkční servery a na nich provozované aplikace SAP, AMS, PF, GT Foto a další, ale také z pohledu vysoké dostupnosti, bezpečnosti a ochrany před ransomware útokem. Kromě vlastních produkčních kapacit patří mezi zařízení pro ukládání dat také zálohovací diskové a páskové systémy. Návrh pro zálohování vychází z pravidla 3-2-1 pro strategii ochrany dat. Ta doporučuje mít tři kopie dat uložené na dvou různých typech médií a jednu kopii uchovávat mimo pracoviště. </w:t>
      </w:r>
    </w:p>
    <w:p w14:paraId="450FAB4E" w14:textId="77777777" w:rsidR="003110EB" w:rsidRPr="003110EB" w:rsidRDefault="00250D76" w:rsidP="00250D76">
      <w:pPr>
        <w:jc w:val="both"/>
      </w:pPr>
      <w:r w:rsidRPr="003110EB">
        <w:t xml:space="preserve">Pravidlo 3-2-1 je široce přijímanou strategií zálohování dat, která předepisuje: </w:t>
      </w:r>
    </w:p>
    <w:p w14:paraId="78C380F9" w14:textId="6287BCE9" w:rsidR="003110EB" w:rsidRPr="003110EB" w:rsidRDefault="003110EB" w:rsidP="003110EB">
      <w:pPr>
        <w:ind w:left="708"/>
        <w:jc w:val="both"/>
      </w:pPr>
      <w:r w:rsidRPr="003110EB">
        <w:t>1</w:t>
      </w:r>
      <w:r w:rsidR="00250D76" w:rsidRPr="003110EB">
        <w:t>) Udržovat minimálně tři kopie dat</w:t>
      </w:r>
      <w:r w:rsidRPr="003110EB">
        <w:t>;</w:t>
      </w:r>
      <w:r w:rsidR="00250D76" w:rsidRPr="003110EB">
        <w:t xml:space="preserve"> </w:t>
      </w:r>
    </w:p>
    <w:p w14:paraId="177E40E9" w14:textId="69B68DCB" w:rsidR="003110EB" w:rsidRPr="003110EB" w:rsidRDefault="003110EB" w:rsidP="003110EB">
      <w:pPr>
        <w:ind w:left="708"/>
        <w:jc w:val="both"/>
      </w:pPr>
      <w:r w:rsidRPr="003110EB">
        <w:t>2</w:t>
      </w:r>
      <w:r w:rsidR="00250D76" w:rsidRPr="003110EB">
        <w:t>) K ukládání používat dva různé typy médií</w:t>
      </w:r>
      <w:r w:rsidRPr="003110EB">
        <w:t>;</w:t>
      </w:r>
    </w:p>
    <w:p w14:paraId="5EA08A6F" w14:textId="62D70C03" w:rsidR="003110EB" w:rsidRPr="003110EB" w:rsidRDefault="003110EB" w:rsidP="003110EB">
      <w:pPr>
        <w:ind w:left="708"/>
        <w:jc w:val="both"/>
      </w:pPr>
      <w:r w:rsidRPr="003110EB">
        <w:t>3</w:t>
      </w:r>
      <w:r w:rsidR="00250D76" w:rsidRPr="003110EB">
        <w:t>) Alespoň jednu kopii uchovat v oddělené lokalitě mimo pracoviště</w:t>
      </w:r>
      <w:r w:rsidRPr="003110EB">
        <w:t>;</w:t>
      </w:r>
      <w:r w:rsidR="00250D76" w:rsidRPr="003110EB">
        <w:t xml:space="preserve"> </w:t>
      </w:r>
    </w:p>
    <w:p w14:paraId="68BF2A46" w14:textId="1933478A" w:rsidR="00250D76" w:rsidRPr="00FF41DD" w:rsidRDefault="00250D76" w:rsidP="003110EB">
      <w:pPr>
        <w:jc w:val="both"/>
      </w:pPr>
      <w:r w:rsidRPr="00FF41DD">
        <w:t xml:space="preserve">Související zálohovací servery </w:t>
      </w:r>
      <w:r w:rsidR="003110EB" w:rsidRPr="00FF41DD">
        <w:t>budou</w:t>
      </w:r>
      <w:r w:rsidRPr="00FF41DD">
        <w:t xml:space="preserve"> rozloženy do dvou lokalit pro zachování možnosti přechodu při DR situaci a pro realizaci vysoké dostupnosti. Pro uložení záloh bude využito diskových a páskových prostor.</w:t>
      </w:r>
    </w:p>
    <w:p w14:paraId="08C5B78B" w14:textId="50348C57" w:rsidR="00250D76" w:rsidRPr="00FF41DD" w:rsidRDefault="00250D76" w:rsidP="00FF41DD">
      <w:pPr>
        <w:jc w:val="both"/>
      </w:pPr>
      <w:r w:rsidRPr="00FF41DD">
        <w:t xml:space="preserve">Zařízení pro ukládání dat </w:t>
      </w:r>
      <w:r w:rsidR="003110EB" w:rsidRPr="00FF41DD">
        <w:t>bude</w:t>
      </w:r>
      <w:r w:rsidRPr="00FF41DD">
        <w:t xml:space="preserve"> rozděleno na 3 části:</w:t>
      </w:r>
    </w:p>
    <w:p w14:paraId="241F097E" w14:textId="606719C2" w:rsidR="00250D76" w:rsidRPr="00FF41DD" w:rsidRDefault="00250D76" w:rsidP="004A173D">
      <w:pPr>
        <w:pStyle w:val="Odstavecseseznamem"/>
        <w:numPr>
          <w:ilvl w:val="0"/>
          <w:numId w:val="10"/>
        </w:numPr>
        <w:jc w:val="both"/>
      </w:pPr>
      <w:r w:rsidRPr="00FF41DD">
        <w:t>Vlastní produkční zařízení pro ukládání dat. Toto zařízení musí být na flash nebo obdobně výkonné technologii, podporované pro SAP HANA a splňující výkonnostní a kapacitní požadavky. Dále toto zařízení musí být integrovatelné do sw nástrojů pro detekci ransomware a musí podporovat všechny běžné provozní funkce (kopie, vzdálené zrcadlení apod.)</w:t>
      </w:r>
    </w:p>
    <w:p w14:paraId="0BDAD348" w14:textId="77777777" w:rsidR="003110EB" w:rsidRPr="0027537E" w:rsidRDefault="003110EB" w:rsidP="003110EB">
      <w:pPr>
        <w:pStyle w:val="Odstavecseseznamem"/>
        <w:spacing w:before="120" w:after="120" w:line="276" w:lineRule="auto"/>
        <w:jc w:val="both"/>
        <w:rPr>
          <w:rFonts w:ascii="Verdana" w:eastAsia="Times New Roman" w:hAnsi="Verdana" w:cs="Times New Roman"/>
          <w:i/>
          <w:iCs/>
          <w:kern w:val="0"/>
          <w:sz w:val="18"/>
          <w:szCs w:val="18"/>
          <w:lang w:eastAsia="cs-CZ"/>
          <w14:ligatures w14:val="none"/>
        </w:rPr>
      </w:pPr>
    </w:p>
    <w:p w14:paraId="55BBF0E0" w14:textId="77777777" w:rsidR="00250D76" w:rsidRPr="00FF41DD" w:rsidRDefault="00250D76" w:rsidP="004A173D">
      <w:pPr>
        <w:pStyle w:val="Odstavecseseznamem"/>
        <w:numPr>
          <w:ilvl w:val="0"/>
          <w:numId w:val="10"/>
        </w:numPr>
        <w:jc w:val="both"/>
      </w:pPr>
      <w:r w:rsidRPr="00FF41DD">
        <w:t>Zařízení pro ukládání dat záloh. U tohoto zařízení není kladen důraz na výkonnost, ale na kapacitu a možnost rychlé obnovy v případě jakéhokoli poškození produkčních kapacit.</w:t>
      </w:r>
    </w:p>
    <w:p w14:paraId="3BA0CC31" w14:textId="77777777" w:rsidR="003110EB" w:rsidRPr="00FF41DD" w:rsidRDefault="003110EB" w:rsidP="00FF41DD">
      <w:pPr>
        <w:pStyle w:val="Odstavecseseznamem"/>
        <w:jc w:val="both"/>
      </w:pPr>
    </w:p>
    <w:p w14:paraId="2614B3DE" w14:textId="77777777" w:rsidR="00250D76" w:rsidRPr="00FF41DD" w:rsidRDefault="00250D76" w:rsidP="004A173D">
      <w:pPr>
        <w:pStyle w:val="Odstavecseseznamem"/>
        <w:numPr>
          <w:ilvl w:val="0"/>
          <w:numId w:val="10"/>
        </w:numPr>
        <w:jc w:val="both"/>
      </w:pPr>
      <w:r w:rsidRPr="00FF41DD">
        <w:t>Páskové zařízení používající zcela odlišné médium a zabezpečující poslední úroveň ochrany dat jak před selháním jakékoli hardwarové komponenty v zařízeních A) a B), tak před případným útokem na data v zařízeních A) a B). Jedná se o fyzicky bezpečně oddělené zálohy.</w:t>
      </w:r>
    </w:p>
    <w:p w14:paraId="67C1B4B4" w14:textId="4260769C" w:rsidR="00FF41DD" w:rsidRPr="004C3A4D" w:rsidRDefault="00A13A2D" w:rsidP="00FF41DD">
      <w:pPr>
        <w:pStyle w:val="Nadpis4"/>
        <w:rPr>
          <w:i w:val="0"/>
          <w:iCs w:val="0"/>
          <w:sz w:val="28"/>
          <w:szCs w:val="28"/>
        </w:rPr>
      </w:pPr>
      <w:bookmarkStart w:id="530" w:name="_Ref166922860"/>
      <w:bookmarkStart w:id="531" w:name="_Toc177708968"/>
      <w:bookmarkStart w:id="532" w:name="_Toc194331292"/>
      <w:r>
        <w:rPr>
          <w:i w:val="0"/>
          <w:iCs w:val="0"/>
          <w:sz w:val="28"/>
          <w:szCs w:val="28"/>
        </w:rPr>
        <w:t>D</w:t>
      </w:r>
      <w:r w:rsidR="00FF41DD" w:rsidRPr="004C3A4D">
        <w:rPr>
          <w:i w:val="0"/>
          <w:iCs w:val="0"/>
          <w:sz w:val="28"/>
          <w:szCs w:val="28"/>
        </w:rPr>
        <w:t>isková pole</w:t>
      </w:r>
      <w:r>
        <w:rPr>
          <w:i w:val="0"/>
          <w:iCs w:val="0"/>
          <w:sz w:val="28"/>
          <w:szCs w:val="28"/>
        </w:rPr>
        <w:t xml:space="preserve"> pro produk</w:t>
      </w:r>
      <w:r w:rsidR="00CE4A88">
        <w:rPr>
          <w:i w:val="0"/>
          <w:iCs w:val="0"/>
          <w:sz w:val="28"/>
          <w:szCs w:val="28"/>
        </w:rPr>
        <w:t>ční</w:t>
      </w:r>
      <w:r>
        <w:rPr>
          <w:i w:val="0"/>
          <w:iCs w:val="0"/>
          <w:sz w:val="28"/>
          <w:szCs w:val="28"/>
        </w:rPr>
        <w:t xml:space="preserve"> provoz</w:t>
      </w:r>
      <w:bookmarkEnd w:id="530"/>
      <w:bookmarkEnd w:id="531"/>
      <w:bookmarkEnd w:id="532"/>
    </w:p>
    <w:p w14:paraId="392DAD5C" w14:textId="68938D97" w:rsidR="004C26F0" w:rsidRDefault="00212C16" w:rsidP="00A144FB">
      <w:pPr>
        <w:spacing w:before="240"/>
        <w:jc w:val="both"/>
      </w:pPr>
      <w:r w:rsidRPr="00076B3C">
        <w:t xml:space="preserve">Nové prostředí diskových polí </w:t>
      </w:r>
      <w:r w:rsidR="00A84BC9">
        <w:t>musí</w:t>
      </w:r>
      <w:r w:rsidRPr="00076B3C">
        <w:t xml:space="preserve"> z pohledu přístupu k datům a vysoké dostupnosti odpovídat aktuální architektuře. </w:t>
      </w:r>
      <w:r w:rsidR="008311E0">
        <w:t>Objednatel</w:t>
      </w:r>
      <w:r w:rsidR="00A83CF9">
        <w:t xml:space="preserve"> požaduje</w:t>
      </w:r>
      <w:r w:rsidR="00A83CF9" w:rsidRPr="0027537E">
        <w:t xml:space="preserve"> dvě identická disková pole </w:t>
      </w:r>
      <w:r w:rsidR="00A83CF9">
        <w:t>s popsanými parametry</w:t>
      </w:r>
      <w:r w:rsidR="00A83CF9" w:rsidRPr="0027537E">
        <w:t>.</w:t>
      </w:r>
      <w:r w:rsidR="00A83CF9">
        <w:t xml:space="preserve">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4C26F0" w:rsidRPr="00155416" w14:paraId="39313329"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0F11CEA4" w14:textId="2D11F126" w:rsidR="004C26F0" w:rsidRPr="00155416" w:rsidRDefault="004C26F0"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Produkční disková pole</w:t>
            </w:r>
            <w:r w:rsidRPr="00155416">
              <w:rPr>
                <w:rFonts w:ascii="Verdana" w:eastAsia="Times New Roman" w:hAnsi="Verdana" w:cs="Times New Roman"/>
                <w:b/>
                <w:bCs/>
                <w:color w:val="000000"/>
                <w:sz w:val="28"/>
                <w:szCs w:val="28"/>
                <w:lang w:eastAsia="cs-CZ"/>
              </w:rPr>
              <w:t xml:space="preserve"> </w:t>
            </w:r>
          </w:p>
        </w:tc>
      </w:tr>
      <w:tr w:rsidR="004C26F0" w:rsidRPr="00155416" w14:paraId="1C853C5E"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2F846D9C" w14:textId="77777777" w:rsidR="004C26F0" w:rsidRPr="00155416" w:rsidRDefault="004C26F0"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066DB89E" w14:textId="77777777" w:rsidR="004C26F0" w:rsidRPr="00155416" w:rsidRDefault="004C26F0"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3A5028B1" w14:textId="77777777" w:rsidR="004C26F0" w:rsidRPr="00155416" w:rsidRDefault="004C26F0"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3035D6FC" w14:textId="77777777" w:rsidR="004C26F0" w:rsidRPr="00155416" w:rsidRDefault="004C26F0"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4C26F0" w:rsidRPr="00155416" w14:paraId="5EDDD021"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3E69AC2E" w14:textId="77777777" w:rsidR="004C26F0" w:rsidRPr="00155416" w:rsidRDefault="004C26F0"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76FF25DE" w14:textId="77777777" w:rsidR="004C26F0" w:rsidRPr="00155416" w:rsidRDefault="004C26F0"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355CA897" w14:textId="77777777" w:rsidR="004C26F0" w:rsidRPr="00155416" w:rsidRDefault="004C26F0"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3EBC74E8" w14:textId="77777777" w:rsidR="004C26F0" w:rsidRPr="00155416" w:rsidRDefault="004C26F0" w:rsidP="004C26F0">
            <w:pPr>
              <w:keepNext/>
              <w:jc w:val="both"/>
              <w:rPr>
                <w:rFonts w:ascii="Calibri" w:eastAsia="Times New Roman" w:hAnsi="Calibri" w:cs="Times New Roman"/>
                <w:color w:val="000000"/>
                <w:lang w:eastAsia="cs-CZ"/>
              </w:rPr>
            </w:pPr>
          </w:p>
        </w:tc>
      </w:tr>
    </w:tbl>
    <w:p w14:paraId="2F0E9942" w14:textId="2575E929" w:rsidR="004C26F0" w:rsidRDefault="004C26F0" w:rsidP="004C26F0">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20</w:t>
      </w:r>
      <w:r w:rsidR="00E9490C">
        <w:rPr>
          <w:noProof/>
        </w:rPr>
        <w:fldChar w:fldCharType="end"/>
      </w:r>
      <w:r>
        <w:t xml:space="preserve"> - Identifikace komponenty Produkční diskové pole</w:t>
      </w:r>
    </w:p>
    <w:p w14:paraId="1E7E729B" w14:textId="28608302" w:rsidR="004C3A4D" w:rsidRPr="0027537E" w:rsidRDefault="00212C16" w:rsidP="00A144FB">
      <w:pPr>
        <w:spacing w:before="240"/>
        <w:jc w:val="both"/>
      </w:pPr>
      <w:r w:rsidRPr="00076B3C">
        <w:t xml:space="preserve">Zejména musí </w:t>
      </w:r>
      <w:r w:rsidR="00A83CF9">
        <w:t>poskytovat</w:t>
      </w:r>
      <w:r w:rsidRPr="00076B3C">
        <w:t xml:space="preserve"> tyto klíčové vlastnosti:</w:t>
      </w:r>
    </w:p>
    <w:tbl>
      <w:tblPr>
        <w:tblW w:w="9771" w:type="dxa"/>
        <w:tblLayout w:type="fixed"/>
        <w:tblCellMar>
          <w:left w:w="70" w:type="dxa"/>
          <w:right w:w="70" w:type="dxa"/>
        </w:tblCellMar>
        <w:tblLook w:val="04A0" w:firstRow="1" w:lastRow="0" w:firstColumn="1" w:lastColumn="0" w:noHBand="0" w:noVBand="1"/>
      </w:tblPr>
      <w:tblGrid>
        <w:gridCol w:w="708"/>
        <w:gridCol w:w="1834"/>
        <w:gridCol w:w="3827"/>
        <w:gridCol w:w="1134"/>
        <w:gridCol w:w="2268"/>
      </w:tblGrid>
      <w:tr w:rsidR="005D4771" w:rsidRPr="0027537E" w14:paraId="2AEDB11C" w14:textId="77777777" w:rsidTr="00EC545F">
        <w:trPr>
          <w:cantSplit/>
          <w:trHeight w:val="375"/>
        </w:trPr>
        <w:tc>
          <w:tcPr>
            <w:tcW w:w="9771" w:type="dxa"/>
            <w:gridSpan w:val="5"/>
            <w:tcBorders>
              <w:top w:val="single" w:sz="8" w:space="0" w:color="auto"/>
              <w:left w:val="single" w:sz="8" w:space="0" w:color="auto"/>
              <w:bottom w:val="single" w:sz="8" w:space="0" w:color="auto"/>
              <w:right w:val="single" w:sz="8" w:space="0" w:color="000000"/>
            </w:tcBorders>
            <w:shd w:val="clear" w:color="auto" w:fill="006600"/>
          </w:tcPr>
          <w:p w14:paraId="73FF79B9" w14:textId="7EFB0C81" w:rsidR="005D4771" w:rsidRPr="0027537E" w:rsidRDefault="005D4771" w:rsidP="00EA5C98">
            <w:pPr>
              <w:rPr>
                <w:rFonts w:ascii="Verdana" w:eastAsia="Times New Roman" w:hAnsi="Verdana" w:cs="Times New Roman"/>
                <w:b/>
                <w:bCs/>
                <w:color w:val="000000"/>
                <w:sz w:val="28"/>
                <w:szCs w:val="28"/>
                <w:lang w:eastAsia="cs-CZ"/>
              </w:rPr>
            </w:pPr>
            <w:r w:rsidRPr="0027537E">
              <w:rPr>
                <w:rFonts w:ascii="Verdana" w:eastAsia="Times New Roman" w:hAnsi="Verdana" w:cs="Times New Roman"/>
                <w:b/>
                <w:bCs/>
                <w:color w:val="000000"/>
                <w:sz w:val="28"/>
                <w:szCs w:val="28"/>
                <w:lang w:eastAsia="cs-CZ"/>
              </w:rPr>
              <w:t>Produkční disková pole (2ks)</w:t>
            </w:r>
          </w:p>
        </w:tc>
      </w:tr>
      <w:tr w:rsidR="005D4771" w:rsidRPr="0027537E" w14:paraId="6D689C24"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8" w:type="dxa"/>
            <w:shd w:val="clear" w:color="auto" w:fill="006600"/>
          </w:tcPr>
          <w:p w14:paraId="7BB03F3B" w14:textId="77777777" w:rsidR="005D4771" w:rsidRPr="0027537E" w:rsidRDefault="005D4771" w:rsidP="00EA5C98">
            <w:pPr>
              <w:pStyle w:val="Bezmezer"/>
              <w:rPr>
                <w:b/>
              </w:rPr>
            </w:pPr>
            <w:bookmarkStart w:id="533" w:name="_Hlk170222059"/>
            <w:r w:rsidRPr="0027537E">
              <w:rPr>
                <w:b/>
              </w:rPr>
              <w:t>Číslo</w:t>
            </w:r>
          </w:p>
        </w:tc>
        <w:tc>
          <w:tcPr>
            <w:tcW w:w="1834" w:type="dxa"/>
            <w:shd w:val="clear" w:color="auto" w:fill="006600"/>
          </w:tcPr>
          <w:p w14:paraId="64BE93B5" w14:textId="77777777" w:rsidR="005D4771" w:rsidRDefault="005D4771" w:rsidP="00EA5C98">
            <w:pPr>
              <w:pStyle w:val="Bezmezer"/>
              <w:rPr>
                <w:b/>
              </w:rPr>
            </w:pPr>
            <w:r w:rsidRPr="0027537E">
              <w:rPr>
                <w:b/>
              </w:rPr>
              <w:t>Vlastnost</w:t>
            </w:r>
          </w:p>
          <w:p w14:paraId="3376C640" w14:textId="626F5938" w:rsidR="005D4771" w:rsidRPr="0027537E" w:rsidRDefault="005D4771" w:rsidP="00EA5C98">
            <w:pPr>
              <w:pStyle w:val="Bezmezer"/>
              <w:rPr>
                <w:b/>
              </w:rPr>
            </w:pPr>
            <w:r w:rsidRPr="0027537E">
              <w:rPr>
                <w:b/>
              </w:rPr>
              <w:t>/komponenta</w:t>
            </w:r>
          </w:p>
        </w:tc>
        <w:tc>
          <w:tcPr>
            <w:tcW w:w="3827" w:type="dxa"/>
            <w:shd w:val="clear" w:color="auto" w:fill="006600"/>
          </w:tcPr>
          <w:p w14:paraId="6EA05CFD" w14:textId="77777777" w:rsidR="005D4771" w:rsidRPr="0027537E" w:rsidRDefault="005D4771" w:rsidP="00EA5C98">
            <w:pPr>
              <w:pStyle w:val="Bezmezer"/>
              <w:rPr>
                <w:b/>
              </w:rPr>
            </w:pPr>
            <w:r w:rsidRPr="0027537E">
              <w:rPr>
                <w:b/>
              </w:rPr>
              <w:t>Požadované parametry</w:t>
            </w:r>
          </w:p>
        </w:tc>
        <w:tc>
          <w:tcPr>
            <w:tcW w:w="1134" w:type="dxa"/>
            <w:tcBorders>
              <w:bottom w:val="single" w:sz="4" w:space="0" w:color="auto"/>
            </w:tcBorders>
            <w:shd w:val="clear" w:color="auto" w:fill="006600"/>
          </w:tcPr>
          <w:p w14:paraId="0A10F0AF" w14:textId="4B0A249E" w:rsidR="005D4771" w:rsidRPr="0027537E" w:rsidRDefault="005D4771" w:rsidP="00EA5C98">
            <w:pPr>
              <w:pStyle w:val="Bezmezer"/>
              <w:rPr>
                <w:b/>
              </w:rPr>
            </w:pPr>
            <w:r>
              <w:rPr>
                <w:b/>
              </w:rPr>
              <w:t>Splňuje ANO/NE</w:t>
            </w:r>
          </w:p>
        </w:tc>
        <w:tc>
          <w:tcPr>
            <w:tcW w:w="2268" w:type="dxa"/>
            <w:shd w:val="clear" w:color="auto" w:fill="006600"/>
          </w:tcPr>
          <w:p w14:paraId="191C4AA7" w14:textId="5503B3AE" w:rsidR="005D4771" w:rsidRPr="0027537E" w:rsidRDefault="005D4771" w:rsidP="00EA5C98">
            <w:pPr>
              <w:pStyle w:val="Bezmezer"/>
              <w:rPr>
                <w:b/>
              </w:rPr>
            </w:pPr>
            <w:r w:rsidRPr="0027537E">
              <w:rPr>
                <w:b/>
              </w:rPr>
              <w:t>Skutečné parametry/Způsob splnění požadavku</w:t>
            </w:r>
          </w:p>
        </w:tc>
      </w:tr>
      <w:tr w:rsidR="005D4771" w:rsidRPr="0027537E" w14:paraId="65E6B8E7"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263069A" w14:textId="77777777" w:rsidR="005D4771" w:rsidRPr="0027537E" w:rsidRDefault="005D4771" w:rsidP="004A173D">
            <w:pPr>
              <w:pStyle w:val="Odstavecseseznamem"/>
              <w:numPr>
                <w:ilvl w:val="0"/>
                <w:numId w:val="12"/>
              </w:numPr>
              <w:spacing w:after="0" w:line="240" w:lineRule="auto"/>
              <w:jc w:val="both"/>
            </w:pPr>
          </w:p>
        </w:tc>
        <w:tc>
          <w:tcPr>
            <w:tcW w:w="1834" w:type="dxa"/>
            <w:shd w:val="clear" w:color="auto" w:fill="auto"/>
          </w:tcPr>
          <w:p w14:paraId="2C00ED41" w14:textId="1CD090F1" w:rsidR="005D4771" w:rsidRPr="00733CE9" w:rsidRDefault="005D4771" w:rsidP="00EA5C98">
            <w:r w:rsidRPr="00733CE9">
              <w:t>Kompatibilita</w:t>
            </w:r>
          </w:p>
        </w:tc>
        <w:tc>
          <w:tcPr>
            <w:tcW w:w="3827" w:type="dxa"/>
            <w:shd w:val="clear" w:color="auto" w:fill="auto"/>
          </w:tcPr>
          <w:p w14:paraId="3A9AB001" w14:textId="34290B3E" w:rsidR="005D4771" w:rsidRPr="007416A2" w:rsidRDefault="005D4771" w:rsidP="009E1F0D">
            <w:pPr>
              <w:pStyle w:val="Odstavecseseznamem"/>
              <w:numPr>
                <w:ilvl w:val="0"/>
                <w:numId w:val="8"/>
              </w:numPr>
              <w:jc w:val="both"/>
            </w:pPr>
            <w:r w:rsidRPr="007416A2">
              <w:t>Zařízení musí být kompatibilní s OS a virtualizací: PowerVM (V3/V4), VMware (V7 a vyšší), OS AIX 7.2/7.3, OS RedHat 8.6/9, OS Suse, Windows 20 a vyšší, SAP HANA (podpora dle SAP pro minimálně 60 HANA node)</w:t>
            </w:r>
          </w:p>
        </w:tc>
        <w:tc>
          <w:tcPr>
            <w:tcW w:w="1134" w:type="dxa"/>
            <w:shd w:val="clear" w:color="auto" w:fill="FFFF00"/>
          </w:tcPr>
          <w:p w14:paraId="4036ECB5" w14:textId="77777777" w:rsidR="005D4771" w:rsidRPr="007416A2" w:rsidRDefault="005D4771" w:rsidP="00EA5C98"/>
        </w:tc>
        <w:tc>
          <w:tcPr>
            <w:tcW w:w="2268" w:type="dxa"/>
            <w:shd w:val="clear" w:color="auto" w:fill="FFFF00"/>
          </w:tcPr>
          <w:p w14:paraId="5B5EFB97" w14:textId="75790EBA" w:rsidR="005D4771" w:rsidRPr="007416A2" w:rsidRDefault="005D4771" w:rsidP="00EA5C98"/>
        </w:tc>
      </w:tr>
      <w:tr w:rsidR="005D4771" w:rsidRPr="0027537E" w14:paraId="1C021DC1"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2A15C1C"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shd w:val="clear" w:color="auto" w:fill="auto"/>
            <w:vAlign w:val="center"/>
          </w:tcPr>
          <w:p w14:paraId="03576283" w14:textId="74B68DA4" w:rsidR="005D4771" w:rsidRPr="00733CE9" w:rsidRDefault="005D4771" w:rsidP="00733CE9">
            <w:r w:rsidRPr="00733CE9">
              <w:t>Technické vlastnosti a rozměry</w:t>
            </w:r>
          </w:p>
        </w:tc>
        <w:tc>
          <w:tcPr>
            <w:tcW w:w="3827" w:type="dxa"/>
            <w:shd w:val="clear" w:color="auto" w:fill="auto"/>
          </w:tcPr>
          <w:p w14:paraId="4A6AE1E1" w14:textId="1B64D2E6" w:rsidR="005D4771" w:rsidRPr="007416A2" w:rsidRDefault="005D4771" w:rsidP="009E1F0D">
            <w:pPr>
              <w:pStyle w:val="Odstavecseseznamem"/>
              <w:numPr>
                <w:ilvl w:val="0"/>
                <w:numId w:val="8"/>
              </w:numPr>
              <w:jc w:val="both"/>
            </w:pPr>
            <w:r w:rsidRPr="007416A2">
              <w:t>Kompatibilní s RACK 19”</w:t>
            </w:r>
          </w:p>
        </w:tc>
        <w:tc>
          <w:tcPr>
            <w:tcW w:w="1134" w:type="dxa"/>
            <w:tcBorders>
              <w:bottom w:val="single" w:sz="4" w:space="0" w:color="auto"/>
            </w:tcBorders>
            <w:shd w:val="clear" w:color="auto" w:fill="FFFF00"/>
          </w:tcPr>
          <w:p w14:paraId="3A68742E" w14:textId="77777777" w:rsidR="005D4771" w:rsidRPr="007416A2" w:rsidRDefault="005D4771" w:rsidP="00733CE9"/>
        </w:tc>
        <w:tc>
          <w:tcPr>
            <w:tcW w:w="2268" w:type="dxa"/>
            <w:shd w:val="clear" w:color="auto" w:fill="FFFF00"/>
          </w:tcPr>
          <w:p w14:paraId="01685E9B" w14:textId="2EEFA3B7" w:rsidR="005D4771" w:rsidRPr="007416A2" w:rsidRDefault="005D4771" w:rsidP="00733CE9"/>
        </w:tc>
      </w:tr>
      <w:tr w:rsidR="005D4771" w:rsidRPr="0027537E" w14:paraId="6FFE776F"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3B2AD13"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58A6AFA1" w14:textId="77777777" w:rsidR="005D4771" w:rsidRDefault="005D4771" w:rsidP="00733CE9"/>
        </w:tc>
        <w:tc>
          <w:tcPr>
            <w:tcW w:w="3827" w:type="dxa"/>
            <w:shd w:val="clear" w:color="auto" w:fill="auto"/>
          </w:tcPr>
          <w:p w14:paraId="0DACABC0" w14:textId="7AEF63EF" w:rsidR="005D4771" w:rsidRPr="007416A2" w:rsidRDefault="006C3DBA" w:rsidP="009E1F0D">
            <w:pPr>
              <w:pStyle w:val="Odstavecseseznamem"/>
              <w:numPr>
                <w:ilvl w:val="0"/>
                <w:numId w:val="8"/>
              </w:numPr>
              <w:jc w:val="both"/>
            </w:pPr>
            <w:r>
              <w:t>Dodavatel uvede</w:t>
            </w:r>
            <w:r w:rsidR="005D4771" w:rsidRPr="007416A2">
              <w:t xml:space="preserve"> velikost v EIA (jednotek U) pro systémovou skříň 19”.</w:t>
            </w:r>
          </w:p>
        </w:tc>
        <w:tc>
          <w:tcPr>
            <w:tcW w:w="1134" w:type="dxa"/>
            <w:tcBorders>
              <w:tr2bl w:val="single" w:sz="4" w:space="0" w:color="auto"/>
            </w:tcBorders>
            <w:shd w:val="clear" w:color="auto" w:fill="F2F2F2" w:themeFill="background1" w:themeFillShade="F2"/>
          </w:tcPr>
          <w:p w14:paraId="34A7F9A0" w14:textId="77777777" w:rsidR="005D4771" w:rsidRPr="007416A2" w:rsidRDefault="005D4771" w:rsidP="00733CE9"/>
        </w:tc>
        <w:tc>
          <w:tcPr>
            <w:tcW w:w="2268" w:type="dxa"/>
            <w:shd w:val="clear" w:color="auto" w:fill="FFFF00"/>
          </w:tcPr>
          <w:p w14:paraId="3445ACAF" w14:textId="2C578577" w:rsidR="005D4771" w:rsidRPr="007416A2" w:rsidRDefault="005D4771" w:rsidP="00733CE9"/>
        </w:tc>
      </w:tr>
      <w:tr w:rsidR="005D4771" w:rsidRPr="0027537E" w14:paraId="7A508050"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44C5A10E"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6CC06907" w14:textId="77777777" w:rsidR="005D4771" w:rsidRDefault="005D4771" w:rsidP="00733CE9"/>
        </w:tc>
        <w:tc>
          <w:tcPr>
            <w:tcW w:w="3827" w:type="dxa"/>
            <w:shd w:val="clear" w:color="auto" w:fill="auto"/>
          </w:tcPr>
          <w:p w14:paraId="2C8A34AB" w14:textId="22EDB029" w:rsidR="005D4771" w:rsidRPr="007416A2" w:rsidRDefault="006C3DBA" w:rsidP="009E1F0D">
            <w:pPr>
              <w:pStyle w:val="Odstavecseseznamem"/>
              <w:numPr>
                <w:ilvl w:val="0"/>
                <w:numId w:val="8"/>
              </w:numPr>
              <w:jc w:val="both"/>
            </w:pPr>
            <w:r>
              <w:t>Dodavatel uvede</w:t>
            </w:r>
            <w:r w:rsidR="005D4771" w:rsidRPr="007416A2">
              <w:t xml:space="preserve"> počet a typ napájení (C13/14 nebo C19/C20 a počet).</w:t>
            </w:r>
          </w:p>
        </w:tc>
        <w:tc>
          <w:tcPr>
            <w:tcW w:w="1134" w:type="dxa"/>
            <w:tcBorders>
              <w:tr2bl w:val="single" w:sz="4" w:space="0" w:color="auto"/>
            </w:tcBorders>
            <w:shd w:val="clear" w:color="auto" w:fill="F2F2F2" w:themeFill="background1" w:themeFillShade="F2"/>
          </w:tcPr>
          <w:p w14:paraId="36BB41A9" w14:textId="77777777" w:rsidR="005D4771" w:rsidRPr="007416A2" w:rsidRDefault="005D4771" w:rsidP="00733CE9"/>
        </w:tc>
        <w:tc>
          <w:tcPr>
            <w:tcW w:w="2268" w:type="dxa"/>
            <w:shd w:val="clear" w:color="auto" w:fill="FFFF00"/>
          </w:tcPr>
          <w:p w14:paraId="4D13592A" w14:textId="68B65A83" w:rsidR="005D4771" w:rsidRPr="007416A2" w:rsidRDefault="005D4771" w:rsidP="00733CE9"/>
        </w:tc>
      </w:tr>
      <w:tr w:rsidR="005D4771" w:rsidRPr="0027537E" w14:paraId="0FBEA8DC"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3B296E0D"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3F6FCE8D" w14:textId="77777777" w:rsidR="005D4771" w:rsidRDefault="005D4771" w:rsidP="00733CE9"/>
        </w:tc>
        <w:tc>
          <w:tcPr>
            <w:tcW w:w="3827" w:type="dxa"/>
            <w:shd w:val="clear" w:color="auto" w:fill="auto"/>
          </w:tcPr>
          <w:p w14:paraId="3F53CB4B" w14:textId="33485195" w:rsidR="005D4771" w:rsidRPr="007416A2" w:rsidRDefault="006C3DBA" w:rsidP="009E1F0D">
            <w:pPr>
              <w:pStyle w:val="Odstavecseseznamem"/>
              <w:numPr>
                <w:ilvl w:val="0"/>
                <w:numId w:val="8"/>
              </w:numPr>
              <w:jc w:val="both"/>
            </w:pPr>
            <w:r>
              <w:t>Dodavatel uvede</w:t>
            </w:r>
            <w:r w:rsidR="005D4771" w:rsidRPr="007416A2">
              <w:t xml:space="preserve"> hmotnost a typický a maximální elektrický příkon.</w:t>
            </w:r>
          </w:p>
        </w:tc>
        <w:tc>
          <w:tcPr>
            <w:tcW w:w="1134" w:type="dxa"/>
            <w:tcBorders>
              <w:tr2bl w:val="single" w:sz="4" w:space="0" w:color="auto"/>
            </w:tcBorders>
            <w:shd w:val="clear" w:color="auto" w:fill="F2F2F2" w:themeFill="background1" w:themeFillShade="F2"/>
          </w:tcPr>
          <w:p w14:paraId="50CECD21" w14:textId="77777777" w:rsidR="005D4771" w:rsidRPr="007416A2" w:rsidRDefault="005D4771" w:rsidP="00733CE9"/>
        </w:tc>
        <w:tc>
          <w:tcPr>
            <w:tcW w:w="2268" w:type="dxa"/>
            <w:shd w:val="clear" w:color="auto" w:fill="FFFF00"/>
          </w:tcPr>
          <w:p w14:paraId="0CAACE72" w14:textId="3779A57F" w:rsidR="005D4771" w:rsidRPr="007416A2" w:rsidRDefault="005D4771" w:rsidP="00733CE9"/>
        </w:tc>
      </w:tr>
      <w:tr w:rsidR="005D4771" w:rsidRPr="0027537E" w14:paraId="58BE5884"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510BA48B"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46B448B4" w14:textId="77777777" w:rsidR="005D4771" w:rsidRDefault="005D4771" w:rsidP="00733CE9"/>
        </w:tc>
        <w:tc>
          <w:tcPr>
            <w:tcW w:w="3827" w:type="dxa"/>
            <w:shd w:val="clear" w:color="auto" w:fill="auto"/>
          </w:tcPr>
          <w:p w14:paraId="0D5603ED" w14:textId="71ADEB0B" w:rsidR="005D4771" w:rsidRPr="007416A2" w:rsidRDefault="006C3DBA" w:rsidP="009E1F0D">
            <w:pPr>
              <w:pStyle w:val="Odstavecseseznamem"/>
              <w:numPr>
                <w:ilvl w:val="0"/>
                <w:numId w:val="8"/>
              </w:numPr>
              <w:jc w:val="both"/>
            </w:pPr>
            <w:r>
              <w:t>Dodavatel uvede</w:t>
            </w:r>
            <w:r w:rsidR="005D4771" w:rsidRPr="007416A2">
              <w:t>, jaké jsou požadavky na elektrické jištění.</w:t>
            </w:r>
          </w:p>
        </w:tc>
        <w:tc>
          <w:tcPr>
            <w:tcW w:w="1134" w:type="dxa"/>
            <w:tcBorders>
              <w:tr2bl w:val="single" w:sz="4" w:space="0" w:color="auto"/>
            </w:tcBorders>
            <w:shd w:val="clear" w:color="auto" w:fill="F2F2F2" w:themeFill="background1" w:themeFillShade="F2"/>
          </w:tcPr>
          <w:p w14:paraId="174F8405" w14:textId="77777777" w:rsidR="005D4771" w:rsidRPr="007416A2" w:rsidRDefault="005D4771" w:rsidP="00733CE9"/>
        </w:tc>
        <w:tc>
          <w:tcPr>
            <w:tcW w:w="2268" w:type="dxa"/>
            <w:shd w:val="clear" w:color="auto" w:fill="FFFF00"/>
          </w:tcPr>
          <w:p w14:paraId="37E1491B" w14:textId="19D83AAB" w:rsidR="005D4771" w:rsidRPr="007416A2" w:rsidRDefault="005D4771" w:rsidP="00733CE9"/>
        </w:tc>
      </w:tr>
      <w:tr w:rsidR="005D4771" w:rsidRPr="0027537E" w14:paraId="2F45856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15989AA" w14:textId="77777777" w:rsidR="005D4771" w:rsidRPr="0027537E" w:rsidRDefault="005D4771" w:rsidP="004A173D">
            <w:pPr>
              <w:pStyle w:val="Odstavecseseznamem"/>
              <w:numPr>
                <w:ilvl w:val="0"/>
                <w:numId w:val="12"/>
              </w:numPr>
              <w:spacing w:after="0" w:line="240" w:lineRule="auto"/>
              <w:jc w:val="both"/>
            </w:pPr>
          </w:p>
        </w:tc>
        <w:tc>
          <w:tcPr>
            <w:tcW w:w="1834" w:type="dxa"/>
            <w:shd w:val="clear" w:color="auto" w:fill="auto"/>
          </w:tcPr>
          <w:p w14:paraId="6302F1DC" w14:textId="1831B336" w:rsidR="005D4771" w:rsidRDefault="005D4771" w:rsidP="00733CE9">
            <w:r>
              <w:t>N</w:t>
            </w:r>
            <w:r w:rsidRPr="00E87B35">
              <w:t>apájení</w:t>
            </w:r>
          </w:p>
        </w:tc>
        <w:tc>
          <w:tcPr>
            <w:tcW w:w="3827" w:type="dxa"/>
            <w:shd w:val="clear" w:color="auto" w:fill="auto"/>
          </w:tcPr>
          <w:p w14:paraId="0305711E" w14:textId="77F05158" w:rsidR="005D4771" w:rsidRPr="007416A2" w:rsidRDefault="005D4771" w:rsidP="009E1F0D">
            <w:pPr>
              <w:pStyle w:val="Odstavecseseznamem"/>
              <w:numPr>
                <w:ilvl w:val="0"/>
                <w:numId w:val="8"/>
              </w:numPr>
              <w:jc w:val="both"/>
            </w:pPr>
            <w:r w:rsidRPr="007416A2">
              <w:t>Zařízení musí mít redundantní napájecí zdroje 250VAC, vyměnitelné za chodu.</w:t>
            </w:r>
          </w:p>
        </w:tc>
        <w:tc>
          <w:tcPr>
            <w:tcW w:w="1134" w:type="dxa"/>
            <w:shd w:val="clear" w:color="auto" w:fill="FFFF00"/>
          </w:tcPr>
          <w:p w14:paraId="74BC5F91" w14:textId="77777777" w:rsidR="005D4771" w:rsidRPr="007416A2" w:rsidRDefault="005D4771" w:rsidP="00733CE9"/>
        </w:tc>
        <w:tc>
          <w:tcPr>
            <w:tcW w:w="2268" w:type="dxa"/>
            <w:shd w:val="clear" w:color="auto" w:fill="FFFF00"/>
          </w:tcPr>
          <w:p w14:paraId="02D1375C" w14:textId="763BF1E9" w:rsidR="005D4771" w:rsidRPr="007416A2" w:rsidRDefault="005D4771" w:rsidP="00733CE9"/>
        </w:tc>
      </w:tr>
      <w:tr w:rsidR="005D4771" w:rsidRPr="0027537E" w14:paraId="3CBE376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1D24A16" w14:textId="77777777" w:rsidR="005D4771" w:rsidRPr="0027537E" w:rsidRDefault="005D4771" w:rsidP="004A173D">
            <w:pPr>
              <w:pStyle w:val="Odstavecseseznamem"/>
              <w:numPr>
                <w:ilvl w:val="0"/>
                <w:numId w:val="12"/>
              </w:numPr>
              <w:spacing w:after="0" w:line="240" w:lineRule="auto"/>
              <w:jc w:val="both"/>
            </w:pPr>
          </w:p>
        </w:tc>
        <w:tc>
          <w:tcPr>
            <w:tcW w:w="1834" w:type="dxa"/>
            <w:shd w:val="clear" w:color="auto" w:fill="auto"/>
          </w:tcPr>
          <w:p w14:paraId="5B712427" w14:textId="7C1BF078" w:rsidR="005D4771" w:rsidRDefault="005D4771" w:rsidP="00C1148F">
            <w:r>
              <w:t>Konektivita</w:t>
            </w:r>
          </w:p>
        </w:tc>
        <w:tc>
          <w:tcPr>
            <w:tcW w:w="3827" w:type="dxa"/>
            <w:shd w:val="clear" w:color="auto" w:fill="auto"/>
          </w:tcPr>
          <w:p w14:paraId="1E84D72B" w14:textId="1B3908B3" w:rsidR="005D4771" w:rsidRPr="007416A2" w:rsidRDefault="005D4771" w:rsidP="009E1F0D">
            <w:pPr>
              <w:pStyle w:val="Odstavecseseznamem"/>
              <w:numPr>
                <w:ilvl w:val="0"/>
                <w:numId w:val="8"/>
              </w:numPr>
              <w:jc w:val="both"/>
            </w:pPr>
            <w:r w:rsidRPr="007416A2">
              <w:t xml:space="preserve">Připojena k SAN infrastruktuře je minimální 16x </w:t>
            </w:r>
            <w:r w:rsidR="001B55F3">
              <w:t xml:space="preserve">min. </w:t>
            </w:r>
            <w:r w:rsidRPr="007416A2">
              <w:t>64 Gb</w:t>
            </w:r>
            <w:r w:rsidR="00622E6F" w:rsidRPr="007416A2">
              <w:t>/</w:t>
            </w:r>
            <w:r w:rsidRPr="007416A2">
              <w:t>s (pro každé zařízení).</w:t>
            </w:r>
          </w:p>
        </w:tc>
        <w:tc>
          <w:tcPr>
            <w:tcW w:w="1134" w:type="dxa"/>
            <w:shd w:val="clear" w:color="auto" w:fill="FFFF00"/>
          </w:tcPr>
          <w:p w14:paraId="100F7C45" w14:textId="77777777" w:rsidR="005D4771" w:rsidRPr="007416A2" w:rsidRDefault="005D4771" w:rsidP="00C1148F"/>
        </w:tc>
        <w:tc>
          <w:tcPr>
            <w:tcW w:w="2268" w:type="dxa"/>
            <w:shd w:val="clear" w:color="auto" w:fill="FFFF00"/>
          </w:tcPr>
          <w:p w14:paraId="693F4EC8" w14:textId="110BE2FB" w:rsidR="005D4771" w:rsidRPr="007416A2" w:rsidRDefault="005D4771" w:rsidP="00C1148F"/>
        </w:tc>
      </w:tr>
      <w:tr w:rsidR="005D4771" w:rsidRPr="0027537E" w14:paraId="2723D5B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A239CAA"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shd w:val="clear" w:color="auto" w:fill="auto"/>
            <w:vAlign w:val="center"/>
          </w:tcPr>
          <w:p w14:paraId="133DDDA8" w14:textId="39D5E2D7" w:rsidR="005D4771" w:rsidRPr="00436618" w:rsidRDefault="005D4771" w:rsidP="00436618">
            <w:r w:rsidRPr="00436618">
              <w:t>Výkon</w:t>
            </w:r>
          </w:p>
        </w:tc>
        <w:tc>
          <w:tcPr>
            <w:tcW w:w="3827" w:type="dxa"/>
            <w:shd w:val="clear" w:color="auto" w:fill="auto"/>
          </w:tcPr>
          <w:p w14:paraId="476D3CD7" w14:textId="5D6C28F2" w:rsidR="005D4771" w:rsidRPr="007416A2" w:rsidRDefault="005D4771" w:rsidP="009E1F0D">
            <w:pPr>
              <w:pStyle w:val="Odstavecseseznamem"/>
              <w:numPr>
                <w:ilvl w:val="0"/>
                <w:numId w:val="8"/>
              </w:numPr>
              <w:jc w:val="both"/>
            </w:pPr>
            <w:r w:rsidRPr="007416A2">
              <w:t xml:space="preserve">Řešení musí poskytnout výkon minimálně: náhodný IO výkon: 177.000 IO/s, poměr čtení:zápis 70:30, 100% náhodná zátěž při velikosti bloku 64 kB. </w:t>
            </w:r>
          </w:p>
        </w:tc>
        <w:tc>
          <w:tcPr>
            <w:tcW w:w="1134" w:type="dxa"/>
            <w:shd w:val="clear" w:color="auto" w:fill="FFFF00"/>
          </w:tcPr>
          <w:p w14:paraId="081A1577" w14:textId="77777777" w:rsidR="005D4771" w:rsidRPr="007416A2" w:rsidRDefault="005D4771" w:rsidP="00436618"/>
        </w:tc>
        <w:tc>
          <w:tcPr>
            <w:tcW w:w="2268" w:type="dxa"/>
            <w:shd w:val="clear" w:color="auto" w:fill="FFFF00"/>
          </w:tcPr>
          <w:p w14:paraId="44C3D088" w14:textId="0E26F88E" w:rsidR="005D4771" w:rsidRPr="007416A2" w:rsidRDefault="005D4771" w:rsidP="00436618"/>
        </w:tc>
      </w:tr>
      <w:tr w:rsidR="005D4771" w:rsidRPr="0027537E" w14:paraId="596ECCF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E7FF93C"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2E892706" w14:textId="77777777" w:rsidR="005D4771" w:rsidRDefault="005D4771" w:rsidP="00436618"/>
        </w:tc>
        <w:tc>
          <w:tcPr>
            <w:tcW w:w="3827" w:type="dxa"/>
            <w:shd w:val="clear" w:color="auto" w:fill="auto"/>
          </w:tcPr>
          <w:p w14:paraId="5EAADBCF" w14:textId="3C464EA3" w:rsidR="005D4771" w:rsidRPr="007416A2" w:rsidRDefault="005D4771" w:rsidP="009E1F0D">
            <w:pPr>
              <w:pStyle w:val="Odstavecseseznamem"/>
              <w:numPr>
                <w:ilvl w:val="0"/>
                <w:numId w:val="8"/>
              </w:numPr>
              <w:jc w:val="both"/>
            </w:pPr>
            <w:r w:rsidRPr="007416A2">
              <w:t>Celková velikost cache/RAM v jednom řadiči musí být minimálně 1024 GB.</w:t>
            </w:r>
          </w:p>
        </w:tc>
        <w:tc>
          <w:tcPr>
            <w:tcW w:w="1134" w:type="dxa"/>
            <w:shd w:val="clear" w:color="auto" w:fill="FFFF00"/>
          </w:tcPr>
          <w:p w14:paraId="79671A70" w14:textId="77777777" w:rsidR="005D4771" w:rsidRPr="007416A2" w:rsidRDefault="005D4771" w:rsidP="00436618"/>
        </w:tc>
        <w:tc>
          <w:tcPr>
            <w:tcW w:w="2268" w:type="dxa"/>
            <w:shd w:val="clear" w:color="auto" w:fill="FFFF00"/>
          </w:tcPr>
          <w:p w14:paraId="5BBF6ABD" w14:textId="3D4E217A" w:rsidR="005D4771" w:rsidRPr="007416A2" w:rsidRDefault="005D4771" w:rsidP="00436618"/>
        </w:tc>
      </w:tr>
      <w:tr w:rsidR="005D4771" w:rsidRPr="0027537E" w14:paraId="0A98D4C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5F506915"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shd w:val="clear" w:color="auto" w:fill="auto"/>
            <w:vAlign w:val="center"/>
          </w:tcPr>
          <w:p w14:paraId="2ADC2B70" w14:textId="1529763B" w:rsidR="005D4771" w:rsidRPr="00607CAD" w:rsidRDefault="005D4771" w:rsidP="00436618">
            <w:r w:rsidRPr="00607CAD">
              <w:t>Charakteristiky a funkce</w:t>
            </w:r>
          </w:p>
        </w:tc>
        <w:tc>
          <w:tcPr>
            <w:tcW w:w="3827" w:type="dxa"/>
            <w:shd w:val="clear" w:color="auto" w:fill="auto"/>
          </w:tcPr>
          <w:p w14:paraId="5B7B353D" w14:textId="3C5694BA" w:rsidR="005D4771" w:rsidRPr="007416A2" w:rsidRDefault="005D4771" w:rsidP="009E1F0D">
            <w:pPr>
              <w:pStyle w:val="Odstavecseseznamem"/>
              <w:numPr>
                <w:ilvl w:val="0"/>
                <w:numId w:val="8"/>
              </w:numPr>
              <w:spacing w:after="120"/>
              <w:jc w:val="both"/>
            </w:pPr>
            <w:r w:rsidRPr="007416A2">
              <w:t>Plně redundantní architektura bez jediného bodu selhání (SPOF).</w:t>
            </w:r>
          </w:p>
        </w:tc>
        <w:tc>
          <w:tcPr>
            <w:tcW w:w="1134" w:type="dxa"/>
            <w:shd w:val="clear" w:color="auto" w:fill="FFFF00"/>
          </w:tcPr>
          <w:p w14:paraId="595FA7D0" w14:textId="77777777" w:rsidR="005D4771" w:rsidRPr="007416A2" w:rsidRDefault="005D4771" w:rsidP="00436618"/>
        </w:tc>
        <w:tc>
          <w:tcPr>
            <w:tcW w:w="2268" w:type="dxa"/>
            <w:shd w:val="clear" w:color="auto" w:fill="FFFF00"/>
          </w:tcPr>
          <w:p w14:paraId="20B63EED" w14:textId="108F0280" w:rsidR="005D4771" w:rsidRPr="007416A2" w:rsidRDefault="005D4771" w:rsidP="00436618"/>
        </w:tc>
      </w:tr>
      <w:tr w:rsidR="005D4771" w:rsidRPr="0027537E" w14:paraId="681C141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C7A131B"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123BBE57" w14:textId="77777777" w:rsidR="005D4771" w:rsidRPr="0027537E" w:rsidRDefault="005D4771" w:rsidP="00436618">
            <w:pPr>
              <w:rPr>
                <w:b/>
                <w:bCs/>
              </w:rPr>
            </w:pPr>
          </w:p>
        </w:tc>
        <w:tc>
          <w:tcPr>
            <w:tcW w:w="3827" w:type="dxa"/>
            <w:shd w:val="clear" w:color="auto" w:fill="auto"/>
          </w:tcPr>
          <w:p w14:paraId="1901C6AE" w14:textId="06491468" w:rsidR="005D4771" w:rsidRPr="007416A2" w:rsidRDefault="005D4771" w:rsidP="009E1F0D">
            <w:pPr>
              <w:pStyle w:val="Odstavecseseznamem"/>
              <w:numPr>
                <w:ilvl w:val="0"/>
                <w:numId w:val="8"/>
              </w:numPr>
              <w:spacing w:after="120"/>
              <w:jc w:val="both"/>
            </w:pPr>
            <w:r w:rsidRPr="007416A2">
              <w:t>Active-active přístup k diskovým prostorům (LUNům) v obou lokalitách.</w:t>
            </w:r>
          </w:p>
        </w:tc>
        <w:tc>
          <w:tcPr>
            <w:tcW w:w="1134" w:type="dxa"/>
            <w:shd w:val="clear" w:color="auto" w:fill="FFFF00"/>
          </w:tcPr>
          <w:p w14:paraId="12A9281B" w14:textId="77777777" w:rsidR="005D4771" w:rsidRPr="007416A2" w:rsidRDefault="005D4771" w:rsidP="00436618"/>
        </w:tc>
        <w:tc>
          <w:tcPr>
            <w:tcW w:w="2268" w:type="dxa"/>
            <w:shd w:val="clear" w:color="auto" w:fill="FFFF00"/>
          </w:tcPr>
          <w:p w14:paraId="742FC817" w14:textId="170E1786" w:rsidR="005D4771" w:rsidRPr="007416A2" w:rsidRDefault="005D4771" w:rsidP="00436618"/>
        </w:tc>
      </w:tr>
      <w:tr w:rsidR="005D4771" w:rsidRPr="0027537E" w14:paraId="2A7B75F6"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03D32B7"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26CF7F62" w14:textId="77777777" w:rsidR="005D4771" w:rsidRPr="0027537E" w:rsidRDefault="005D4771" w:rsidP="00436618">
            <w:pPr>
              <w:rPr>
                <w:b/>
                <w:bCs/>
              </w:rPr>
            </w:pPr>
          </w:p>
        </w:tc>
        <w:tc>
          <w:tcPr>
            <w:tcW w:w="3827" w:type="dxa"/>
            <w:shd w:val="clear" w:color="auto" w:fill="auto"/>
          </w:tcPr>
          <w:p w14:paraId="01569178" w14:textId="6983C000" w:rsidR="005D4771" w:rsidRPr="007416A2" w:rsidRDefault="005D4771" w:rsidP="009E1F0D">
            <w:pPr>
              <w:pStyle w:val="Odstavecseseznamem"/>
              <w:numPr>
                <w:ilvl w:val="0"/>
                <w:numId w:val="8"/>
              </w:numPr>
              <w:jc w:val="both"/>
            </w:pPr>
            <w:r w:rsidRPr="007416A2">
              <w:t>Modulární, minimálně dvou řadičové all flash / hybridní diskové pole aktiv-aktiv designu založené na NVMe architektuře, řešení je koncipováno jako HW, SW a FW od jednoho výrobce.</w:t>
            </w:r>
          </w:p>
        </w:tc>
        <w:tc>
          <w:tcPr>
            <w:tcW w:w="1134" w:type="dxa"/>
            <w:shd w:val="clear" w:color="auto" w:fill="FFFF00"/>
          </w:tcPr>
          <w:p w14:paraId="58098094" w14:textId="77777777" w:rsidR="005D4771" w:rsidRPr="007416A2" w:rsidRDefault="005D4771" w:rsidP="00436618"/>
        </w:tc>
        <w:tc>
          <w:tcPr>
            <w:tcW w:w="2268" w:type="dxa"/>
            <w:shd w:val="clear" w:color="auto" w:fill="FFFF00"/>
          </w:tcPr>
          <w:p w14:paraId="71176B47" w14:textId="0A96D8D8" w:rsidR="005D4771" w:rsidRPr="007416A2" w:rsidRDefault="005D4771" w:rsidP="00436618"/>
        </w:tc>
      </w:tr>
      <w:tr w:rsidR="005D4771" w:rsidRPr="0027537E" w14:paraId="76FA3D7F"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A0387B4"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247A02B9" w14:textId="77777777" w:rsidR="005D4771" w:rsidRPr="0027537E" w:rsidRDefault="005D4771" w:rsidP="00436618">
            <w:pPr>
              <w:rPr>
                <w:b/>
                <w:bCs/>
              </w:rPr>
            </w:pPr>
          </w:p>
        </w:tc>
        <w:tc>
          <w:tcPr>
            <w:tcW w:w="3827" w:type="dxa"/>
            <w:shd w:val="clear" w:color="auto" w:fill="auto"/>
          </w:tcPr>
          <w:p w14:paraId="77C7301F" w14:textId="7130F83F" w:rsidR="005D4771" w:rsidRPr="007416A2" w:rsidRDefault="005D4771" w:rsidP="009E1F0D">
            <w:pPr>
              <w:pStyle w:val="Odstavecseseznamem"/>
              <w:numPr>
                <w:ilvl w:val="0"/>
                <w:numId w:val="8"/>
              </w:numPr>
              <w:jc w:val="both"/>
            </w:pPr>
            <w:r w:rsidRPr="007416A2">
              <w:t>Řešení musí poskytovat nativní replikace po FC nebo IP v minimálně v synchronních a asynchronních režimech. Podpora replikace dat do třetí lokality</w:t>
            </w:r>
            <w:r w:rsidRPr="007416A2">
              <w:cr/>
              <w:t>.</w:t>
            </w:r>
          </w:p>
        </w:tc>
        <w:tc>
          <w:tcPr>
            <w:tcW w:w="1134" w:type="dxa"/>
            <w:shd w:val="clear" w:color="auto" w:fill="FFFF00"/>
          </w:tcPr>
          <w:p w14:paraId="01552226" w14:textId="77777777" w:rsidR="005D4771" w:rsidRPr="007416A2" w:rsidRDefault="005D4771" w:rsidP="00436618"/>
        </w:tc>
        <w:tc>
          <w:tcPr>
            <w:tcW w:w="2268" w:type="dxa"/>
            <w:shd w:val="clear" w:color="auto" w:fill="FFFF00"/>
          </w:tcPr>
          <w:p w14:paraId="2F8E08F4" w14:textId="7054D3FA" w:rsidR="005D4771" w:rsidRPr="007416A2" w:rsidRDefault="005D4771" w:rsidP="00436618"/>
        </w:tc>
      </w:tr>
      <w:tr w:rsidR="005D4771" w:rsidRPr="0027537E" w14:paraId="674C475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915"/>
          <w:jc w:val="center"/>
        </w:trPr>
        <w:tc>
          <w:tcPr>
            <w:tcW w:w="708" w:type="dxa"/>
            <w:shd w:val="clear" w:color="auto" w:fill="auto"/>
          </w:tcPr>
          <w:p w14:paraId="7B44C279"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17E599F4" w14:textId="77777777" w:rsidR="005D4771" w:rsidRPr="0027537E" w:rsidRDefault="005D4771" w:rsidP="00436618"/>
        </w:tc>
        <w:tc>
          <w:tcPr>
            <w:tcW w:w="3827" w:type="dxa"/>
            <w:shd w:val="clear" w:color="auto" w:fill="auto"/>
          </w:tcPr>
          <w:p w14:paraId="5E4FD66B" w14:textId="7DD7B61D" w:rsidR="005D4771" w:rsidRPr="007416A2" w:rsidRDefault="005D4771" w:rsidP="009E1F0D">
            <w:pPr>
              <w:pStyle w:val="Odstavecseseznamem"/>
              <w:numPr>
                <w:ilvl w:val="0"/>
                <w:numId w:val="8"/>
              </w:numPr>
              <w:jc w:val="both"/>
            </w:pPr>
            <w:r w:rsidRPr="007416A2">
              <w:t>Řešení musí podporovat min. následující režimy: RAID 1, 6</w:t>
            </w:r>
            <w:r w:rsidR="000F51EA">
              <w:t xml:space="preserve"> a </w:t>
            </w:r>
            <w:r w:rsidRPr="007416A2">
              <w:t xml:space="preserve">10 nebo distribuovaný RAID 1 a 6. </w:t>
            </w:r>
          </w:p>
        </w:tc>
        <w:tc>
          <w:tcPr>
            <w:tcW w:w="1134" w:type="dxa"/>
            <w:shd w:val="clear" w:color="auto" w:fill="FFFF00"/>
          </w:tcPr>
          <w:p w14:paraId="3E84EDA9" w14:textId="77777777" w:rsidR="005D4771" w:rsidRPr="007416A2" w:rsidRDefault="005D4771" w:rsidP="00436618"/>
        </w:tc>
        <w:tc>
          <w:tcPr>
            <w:tcW w:w="2268" w:type="dxa"/>
            <w:shd w:val="clear" w:color="auto" w:fill="FFFF00"/>
          </w:tcPr>
          <w:p w14:paraId="37E1AA3A" w14:textId="752F9C1D" w:rsidR="005D4771" w:rsidRPr="007416A2" w:rsidRDefault="005D4771" w:rsidP="00436618"/>
        </w:tc>
      </w:tr>
      <w:tr w:rsidR="005D4771" w:rsidRPr="0027537E" w14:paraId="778F5786"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745AA1E2"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540158E8" w14:textId="77777777" w:rsidR="005D4771" w:rsidRPr="0027537E" w:rsidRDefault="005D4771" w:rsidP="00436618"/>
        </w:tc>
        <w:tc>
          <w:tcPr>
            <w:tcW w:w="3827" w:type="dxa"/>
            <w:shd w:val="clear" w:color="auto" w:fill="auto"/>
          </w:tcPr>
          <w:p w14:paraId="52BC9538" w14:textId="3958C506" w:rsidR="005D4771" w:rsidRPr="007416A2" w:rsidRDefault="005D4771" w:rsidP="009E1F0D">
            <w:pPr>
              <w:pStyle w:val="Odstavecseseznamem"/>
              <w:numPr>
                <w:ilvl w:val="0"/>
                <w:numId w:val="8"/>
              </w:numPr>
              <w:jc w:val="both"/>
            </w:pPr>
            <w:r w:rsidRPr="007416A2">
              <w:t>Diskový subsystém musí disponovat vytvářením virtuálních logických disků, thin provisioning (včetně detekce a reklamace prázdného prostoru).</w:t>
            </w:r>
          </w:p>
        </w:tc>
        <w:tc>
          <w:tcPr>
            <w:tcW w:w="1134" w:type="dxa"/>
            <w:shd w:val="clear" w:color="auto" w:fill="FFFF00"/>
          </w:tcPr>
          <w:p w14:paraId="67BE6A8C" w14:textId="77777777" w:rsidR="005D4771" w:rsidRPr="007416A2" w:rsidRDefault="005D4771" w:rsidP="00436618"/>
        </w:tc>
        <w:tc>
          <w:tcPr>
            <w:tcW w:w="2268" w:type="dxa"/>
            <w:shd w:val="clear" w:color="auto" w:fill="FFFF00"/>
          </w:tcPr>
          <w:p w14:paraId="27B5767D" w14:textId="34B6E6BB" w:rsidR="005D4771" w:rsidRPr="007416A2" w:rsidRDefault="005D4771" w:rsidP="00436618"/>
        </w:tc>
      </w:tr>
      <w:tr w:rsidR="005D4771" w:rsidRPr="0027537E" w14:paraId="398D04CB"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3E58FB7C"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76B48AA0" w14:textId="77777777" w:rsidR="005D4771" w:rsidRPr="0027537E" w:rsidRDefault="005D4771" w:rsidP="00194162"/>
        </w:tc>
        <w:tc>
          <w:tcPr>
            <w:tcW w:w="3827" w:type="dxa"/>
            <w:shd w:val="clear" w:color="auto" w:fill="auto"/>
          </w:tcPr>
          <w:p w14:paraId="3D59C935" w14:textId="77777777" w:rsidR="005D4771" w:rsidRPr="007416A2" w:rsidRDefault="005D4771" w:rsidP="009E1F0D">
            <w:pPr>
              <w:pStyle w:val="Odstavecseseznamem"/>
              <w:numPr>
                <w:ilvl w:val="0"/>
                <w:numId w:val="8"/>
              </w:numPr>
              <w:jc w:val="both"/>
            </w:pPr>
            <w:r w:rsidRPr="007416A2">
              <w:t xml:space="preserve">Řešení musí poskytovat možnost vytváření snapshotů (CoW a RoW) a klonů v následujících režimech: </w:t>
            </w:r>
          </w:p>
          <w:p w14:paraId="4E640ECD" w14:textId="77777777" w:rsidR="005D4771" w:rsidRPr="007416A2" w:rsidRDefault="005D4771" w:rsidP="009E1F0D">
            <w:pPr>
              <w:pStyle w:val="Odstavecseseznamem"/>
              <w:numPr>
                <w:ilvl w:val="1"/>
                <w:numId w:val="8"/>
              </w:numPr>
              <w:jc w:val="both"/>
            </w:pPr>
            <w:r w:rsidRPr="007416A2">
              <w:t>a) snapshot se po určité době může automaticky stát klonem;</w:t>
            </w:r>
          </w:p>
          <w:p w14:paraId="5DAA92DE" w14:textId="3A6FB08E" w:rsidR="005D4771" w:rsidRPr="007416A2" w:rsidRDefault="005D4771" w:rsidP="009E1F0D">
            <w:pPr>
              <w:pStyle w:val="Odstavecseseznamem"/>
              <w:numPr>
                <w:ilvl w:val="1"/>
                <w:numId w:val="8"/>
              </w:numPr>
              <w:jc w:val="both"/>
            </w:pPr>
            <w:r w:rsidRPr="007416A2">
              <w:t>b) inkrementální snapshoty, tzn. kopírují se jen rozdílová data mezi dvěma okamžiky iniciace klonu;</w:t>
            </w:r>
          </w:p>
          <w:p w14:paraId="24659A9F" w14:textId="68E97929" w:rsidR="005D4771" w:rsidRPr="007416A2" w:rsidRDefault="005D4771" w:rsidP="009E1F0D">
            <w:pPr>
              <w:pStyle w:val="Odstavecseseznamem"/>
              <w:numPr>
                <w:ilvl w:val="1"/>
                <w:numId w:val="8"/>
              </w:numPr>
              <w:jc w:val="both"/>
            </w:pPr>
            <w:r w:rsidRPr="007416A2">
              <w:t>c) reverzní snapshoty lze provést zpětné přesunutí dat z klonu do původního originálního Volume;</w:t>
            </w:r>
          </w:p>
          <w:p w14:paraId="07372061" w14:textId="0F6EF198" w:rsidR="005D4771" w:rsidRPr="007416A2" w:rsidRDefault="005D4771" w:rsidP="009E1F0D">
            <w:pPr>
              <w:pStyle w:val="Odstavecseseznamem"/>
              <w:numPr>
                <w:ilvl w:val="1"/>
                <w:numId w:val="8"/>
              </w:numPr>
              <w:jc w:val="both"/>
            </w:pPr>
            <w:r w:rsidRPr="007416A2">
              <w:t>d) lze udržovat min. 3 inkrementálně pořizované klony z jednoho originálu (s možností reverzních snapshotů).</w:t>
            </w:r>
          </w:p>
        </w:tc>
        <w:tc>
          <w:tcPr>
            <w:tcW w:w="1134" w:type="dxa"/>
            <w:shd w:val="clear" w:color="auto" w:fill="FFFF00"/>
          </w:tcPr>
          <w:p w14:paraId="7FB26A7A" w14:textId="77777777" w:rsidR="005D4771" w:rsidRPr="007416A2" w:rsidRDefault="005D4771" w:rsidP="00194162"/>
        </w:tc>
        <w:tc>
          <w:tcPr>
            <w:tcW w:w="2268" w:type="dxa"/>
            <w:shd w:val="clear" w:color="auto" w:fill="FFFF00"/>
          </w:tcPr>
          <w:p w14:paraId="68E1CD47" w14:textId="570897BF" w:rsidR="005D4771" w:rsidRPr="007416A2" w:rsidRDefault="005D4771" w:rsidP="00194162"/>
        </w:tc>
      </w:tr>
      <w:tr w:rsidR="005D4771" w:rsidRPr="0027537E" w14:paraId="438CFEC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4CE48DDF"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77238EDB" w14:textId="77777777" w:rsidR="005D4771" w:rsidRPr="0027537E" w:rsidRDefault="005D4771" w:rsidP="00194162"/>
        </w:tc>
        <w:tc>
          <w:tcPr>
            <w:tcW w:w="3827" w:type="dxa"/>
            <w:shd w:val="clear" w:color="auto" w:fill="auto"/>
          </w:tcPr>
          <w:p w14:paraId="2A2C6883" w14:textId="37214E77" w:rsidR="005D4771" w:rsidRPr="007416A2" w:rsidRDefault="005D4771" w:rsidP="009E1F0D">
            <w:pPr>
              <w:pStyle w:val="Odstavecseseznamem"/>
              <w:numPr>
                <w:ilvl w:val="0"/>
                <w:numId w:val="8"/>
              </w:numPr>
              <w:jc w:val="both"/>
            </w:pPr>
            <w:r w:rsidRPr="007416A2">
              <w:t>Upgrade software a hardware u řadičů je musí být proveditelný za chodu a bez ztráty přístupu hostitelských serverů k datům.</w:t>
            </w:r>
          </w:p>
        </w:tc>
        <w:tc>
          <w:tcPr>
            <w:tcW w:w="1134" w:type="dxa"/>
            <w:shd w:val="clear" w:color="auto" w:fill="FFFF00"/>
          </w:tcPr>
          <w:p w14:paraId="53F18E67" w14:textId="77777777" w:rsidR="005D4771" w:rsidRPr="007416A2" w:rsidRDefault="005D4771" w:rsidP="00194162"/>
        </w:tc>
        <w:tc>
          <w:tcPr>
            <w:tcW w:w="2268" w:type="dxa"/>
            <w:shd w:val="clear" w:color="auto" w:fill="FFFF00"/>
          </w:tcPr>
          <w:p w14:paraId="04B2344C" w14:textId="1DD01CE7" w:rsidR="005D4771" w:rsidRPr="007416A2" w:rsidRDefault="005D4771" w:rsidP="00194162"/>
        </w:tc>
      </w:tr>
      <w:tr w:rsidR="005D4771" w:rsidRPr="0027537E" w14:paraId="16F76CE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771FE706"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1DEEC5B2" w14:textId="77777777" w:rsidR="005D4771" w:rsidRPr="0027537E" w:rsidRDefault="005D4771" w:rsidP="00194162"/>
        </w:tc>
        <w:tc>
          <w:tcPr>
            <w:tcW w:w="3827" w:type="dxa"/>
            <w:shd w:val="clear" w:color="auto" w:fill="auto"/>
          </w:tcPr>
          <w:p w14:paraId="6C230285" w14:textId="5EEC825A" w:rsidR="005D4771" w:rsidRPr="007416A2" w:rsidRDefault="000B4F8B" w:rsidP="009E1F0D">
            <w:pPr>
              <w:pStyle w:val="Odstavecseseznamem"/>
              <w:numPr>
                <w:ilvl w:val="0"/>
                <w:numId w:val="8"/>
              </w:numPr>
              <w:jc w:val="both"/>
            </w:pPr>
            <w:r>
              <w:t>Dodávané</w:t>
            </w:r>
            <w:r w:rsidRPr="007416A2">
              <w:t xml:space="preserve"> </w:t>
            </w:r>
            <w:r w:rsidR="005D4771" w:rsidRPr="007416A2">
              <w:t>řešení musí obsahovat licence pro vytvoření automatického vysoce dostupného (HA Fail-over) řešení, tzn. možnost vytvoření globálního Volume, který bude dostupný i při výpadku jedné lokality.</w:t>
            </w:r>
          </w:p>
        </w:tc>
        <w:tc>
          <w:tcPr>
            <w:tcW w:w="1134" w:type="dxa"/>
            <w:shd w:val="clear" w:color="auto" w:fill="FFFF00"/>
          </w:tcPr>
          <w:p w14:paraId="09AE49EC" w14:textId="77777777" w:rsidR="005D4771" w:rsidRPr="007416A2" w:rsidRDefault="005D4771" w:rsidP="00194162"/>
        </w:tc>
        <w:tc>
          <w:tcPr>
            <w:tcW w:w="2268" w:type="dxa"/>
            <w:shd w:val="clear" w:color="auto" w:fill="FFFF00"/>
          </w:tcPr>
          <w:p w14:paraId="1624A5C0" w14:textId="26C5B49A" w:rsidR="005D4771" w:rsidRPr="007416A2" w:rsidRDefault="005D4771" w:rsidP="00194162"/>
        </w:tc>
      </w:tr>
      <w:tr w:rsidR="005D4771" w:rsidRPr="0027537E" w14:paraId="23805C84"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2B0B6522"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6F33831E" w14:textId="77777777" w:rsidR="005D4771" w:rsidRPr="0027537E" w:rsidRDefault="005D4771" w:rsidP="00194162"/>
        </w:tc>
        <w:tc>
          <w:tcPr>
            <w:tcW w:w="3827" w:type="dxa"/>
            <w:shd w:val="clear" w:color="auto" w:fill="auto"/>
          </w:tcPr>
          <w:p w14:paraId="263A17D3" w14:textId="7B6A1CF2" w:rsidR="005D4771" w:rsidRPr="007416A2" w:rsidRDefault="005D4771" w:rsidP="009E1F0D">
            <w:pPr>
              <w:pStyle w:val="Odstavecseseznamem"/>
              <w:numPr>
                <w:ilvl w:val="0"/>
                <w:numId w:val="8"/>
              </w:numPr>
              <w:jc w:val="both"/>
            </w:pPr>
            <w:r w:rsidRPr="007416A2">
              <w:t xml:space="preserve">Disková pole musí umožňovat integraci funkcí kopií dat se stávajícím zálohovacím softwarem IBM Storage Protect a s novým zálohovacím systémem. </w:t>
            </w:r>
          </w:p>
        </w:tc>
        <w:tc>
          <w:tcPr>
            <w:tcW w:w="1134" w:type="dxa"/>
            <w:shd w:val="clear" w:color="auto" w:fill="FFFF00"/>
          </w:tcPr>
          <w:p w14:paraId="68349D0C" w14:textId="77777777" w:rsidR="005D4771" w:rsidRPr="007416A2" w:rsidRDefault="005D4771" w:rsidP="00194162"/>
        </w:tc>
        <w:tc>
          <w:tcPr>
            <w:tcW w:w="2268" w:type="dxa"/>
            <w:shd w:val="clear" w:color="auto" w:fill="FFFF00"/>
          </w:tcPr>
          <w:p w14:paraId="1DB0D24C" w14:textId="30D7F73D" w:rsidR="005D4771" w:rsidRPr="007416A2" w:rsidRDefault="005D4771" w:rsidP="00194162"/>
        </w:tc>
      </w:tr>
      <w:tr w:rsidR="005D4771" w:rsidRPr="0027537E" w14:paraId="71EC4E4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9F5E4D2"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shd w:val="clear" w:color="auto" w:fill="auto"/>
            <w:vAlign w:val="center"/>
          </w:tcPr>
          <w:p w14:paraId="39580130" w14:textId="62F966B7" w:rsidR="005D4771" w:rsidRPr="0027537E" w:rsidRDefault="005D4771" w:rsidP="00194162">
            <w:r>
              <w:t>Ochrana proti ransomware</w:t>
            </w:r>
          </w:p>
        </w:tc>
        <w:tc>
          <w:tcPr>
            <w:tcW w:w="3827" w:type="dxa"/>
            <w:shd w:val="clear" w:color="auto" w:fill="auto"/>
          </w:tcPr>
          <w:p w14:paraId="0032716C" w14:textId="29EC632D" w:rsidR="005D4771" w:rsidRPr="007416A2" w:rsidRDefault="005D4771" w:rsidP="009E1F0D">
            <w:pPr>
              <w:pStyle w:val="Odstavecseseznamem"/>
              <w:numPr>
                <w:ilvl w:val="0"/>
                <w:numId w:val="8"/>
              </w:numPr>
              <w:jc w:val="both"/>
            </w:pPr>
            <w:r w:rsidRPr="007416A2">
              <w:t xml:space="preserve">Disková pole musí umožňovat vytváření aplikačně konzistentní a nesmazatelné kopie produkčních dat z důvodu zvýšené ochrany dat proti ransomware útokům. </w:t>
            </w:r>
          </w:p>
        </w:tc>
        <w:tc>
          <w:tcPr>
            <w:tcW w:w="1134" w:type="dxa"/>
            <w:shd w:val="clear" w:color="auto" w:fill="FFFF00"/>
          </w:tcPr>
          <w:p w14:paraId="61748B23" w14:textId="77777777" w:rsidR="005D4771" w:rsidRPr="007416A2" w:rsidRDefault="005D4771" w:rsidP="00194162"/>
        </w:tc>
        <w:tc>
          <w:tcPr>
            <w:tcW w:w="2268" w:type="dxa"/>
            <w:shd w:val="clear" w:color="auto" w:fill="FFFF00"/>
          </w:tcPr>
          <w:p w14:paraId="2A35EDB0" w14:textId="3C8BFCF8" w:rsidR="005D4771" w:rsidRPr="007416A2" w:rsidRDefault="005D4771" w:rsidP="00194162"/>
        </w:tc>
      </w:tr>
      <w:tr w:rsidR="005D4771" w:rsidRPr="0027537E" w14:paraId="0F5D50C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7388666E"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52CE75A2" w14:textId="77777777" w:rsidR="005D4771" w:rsidRDefault="005D4771" w:rsidP="00194162"/>
        </w:tc>
        <w:tc>
          <w:tcPr>
            <w:tcW w:w="3827" w:type="dxa"/>
            <w:shd w:val="clear" w:color="auto" w:fill="auto"/>
          </w:tcPr>
          <w:p w14:paraId="5583A270" w14:textId="4D378D74" w:rsidR="005D4771" w:rsidRPr="007416A2" w:rsidRDefault="005D4771" w:rsidP="009E1F0D">
            <w:pPr>
              <w:pStyle w:val="Odstavecseseznamem"/>
              <w:numPr>
                <w:ilvl w:val="0"/>
                <w:numId w:val="8"/>
              </w:numPr>
              <w:jc w:val="both"/>
            </w:pPr>
            <w:r w:rsidRPr="007416A2">
              <w:t xml:space="preserve">Aplikačně konzistentní, nesmazatelné a nemodifikovatelné kopie je nutné vytvářet minimálně pro DB Oracle nad OS AIX a prostředí SAP HANA nad RedHat. </w:t>
            </w:r>
          </w:p>
        </w:tc>
        <w:tc>
          <w:tcPr>
            <w:tcW w:w="1134" w:type="dxa"/>
            <w:shd w:val="clear" w:color="auto" w:fill="FFFF00"/>
          </w:tcPr>
          <w:p w14:paraId="4B912234" w14:textId="77777777" w:rsidR="005D4771" w:rsidRPr="007416A2" w:rsidRDefault="005D4771" w:rsidP="00194162"/>
        </w:tc>
        <w:tc>
          <w:tcPr>
            <w:tcW w:w="2268" w:type="dxa"/>
            <w:shd w:val="clear" w:color="auto" w:fill="FFFF00"/>
          </w:tcPr>
          <w:p w14:paraId="35FB93AE" w14:textId="50CFB64A" w:rsidR="005D4771" w:rsidRPr="007416A2" w:rsidRDefault="005D4771" w:rsidP="00194162"/>
        </w:tc>
      </w:tr>
      <w:tr w:rsidR="005D4771" w:rsidRPr="0027537E" w14:paraId="1CB6FC5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5848D516"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7D239524" w14:textId="77777777" w:rsidR="005D4771" w:rsidRDefault="005D4771" w:rsidP="00194162"/>
        </w:tc>
        <w:tc>
          <w:tcPr>
            <w:tcW w:w="3827" w:type="dxa"/>
            <w:shd w:val="clear" w:color="auto" w:fill="auto"/>
          </w:tcPr>
          <w:p w14:paraId="591D7259" w14:textId="0FA26F88" w:rsidR="005D4771" w:rsidRPr="007416A2" w:rsidRDefault="005D4771" w:rsidP="009E1F0D">
            <w:pPr>
              <w:pStyle w:val="Odstavecseseznamem"/>
              <w:numPr>
                <w:ilvl w:val="0"/>
                <w:numId w:val="8"/>
              </w:numPr>
              <w:jc w:val="both"/>
            </w:pPr>
            <w:r w:rsidRPr="007416A2">
              <w:t>Aplikačně konzistentní, nesmazatelné a nemodifikovatelné kopie musí být možno vytvářet bez nutnosti výpadku Oracle a SAP HANA.;</w:t>
            </w:r>
          </w:p>
        </w:tc>
        <w:tc>
          <w:tcPr>
            <w:tcW w:w="1134" w:type="dxa"/>
            <w:shd w:val="clear" w:color="auto" w:fill="FFFF00"/>
          </w:tcPr>
          <w:p w14:paraId="75A87EAB" w14:textId="77777777" w:rsidR="005D4771" w:rsidRPr="007416A2" w:rsidRDefault="005D4771" w:rsidP="00194162"/>
        </w:tc>
        <w:tc>
          <w:tcPr>
            <w:tcW w:w="2268" w:type="dxa"/>
            <w:shd w:val="clear" w:color="auto" w:fill="FFFF00"/>
          </w:tcPr>
          <w:p w14:paraId="59B8AC4D" w14:textId="4B7F81EF" w:rsidR="005D4771" w:rsidRPr="007416A2" w:rsidRDefault="005D4771" w:rsidP="00194162"/>
        </w:tc>
      </w:tr>
      <w:tr w:rsidR="005D4771" w:rsidRPr="0027537E" w14:paraId="76FFB8AF"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2C9D9FFA" w14:textId="77777777" w:rsidR="005D4771" w:rsidRPr="0027537E" w:rsidRDefault="005D4771" w:rsidP="004A173D">
            <w:pPr>
              <w:pStyle w:val="Odstavecseseznamem"/>
              <w:numPr>
                <w:ilvl w:val="0"/>
                <w:numId w:val="12"/>
              </w:numPr>
              <w:spacing w:after="0" w:line="240" w:lineRule="auto"/>
              <w:jc w:val="both"/>
            </w:pPr>
          </w:p>
        </w:tc>
        <w:tc>
          <w:tcPr>
            <w:tcW w:w="1834" w:type="dxa"/>
            <w:vMerge/>
            <w:shd w:val="clear" w:color="auto" w:fill="auto"/>
          </w:tcPr>
          <w:p w14:paraId="360F14A2" w14:textId="77777777" w:rsidR="005D4771" w:rsidRPr="0027537E" w:rsidRDefault="005D4771" w:rsidP="00194162"/>
        </w:tc>
        <w:tc>
          <w:tcPr>
            <w:tcW w:w="3827" w:type="dxa"/>
            <w:shd w:val="clear" w:color="auto" w:fill="auto"/>
          </w:tcPr>
          <w:p w14:paraId="7B976A62" w14:textId="4B01EFED" w:rsidR="005D4771" w:rsidRPr="007416A2" w:rsidRDefault="005D4771" w:rsidP="009E1F0D">
            <w:pPr>
              <w:pStyle w:val="Odstavecseseznamem"/>
              <w:numPr>
                <w:ilvl w:val="0"/>
                <w:numId w:val="8"/>
              </w:numPr>
              <w:jc w:val="both"/>
            </w:pPr>
            <w:r w:rsidRPr="007416A2">
              <w:t>Disková pole musí podporovat integraci do systému detekce ransomware.</w:t>
            </w:r>
          </w:p>
        </w:tc>
        <w:tc>
          <w:tcPr>
            <w:tcW w:w="1134" w:type="dxa"/>
            <w:shd w:val="clear" w:color="auto" w:fill="FFFF00"/>
          </w:tcPr>
          <w:p w14:paraId="78E85623" w14:textId="77777777" w:rsidR="005D4771" w:rsidRPr="007416A2" w:rsidRDefault="005D4771" w:rsidP="00194162"/>
        </w:tc>
        <w:tc>
          <w:tcPr>
            <w:tcW w:w="2268" w:type="dxa"/>
            <w:shd w:val="clear" w:color="auto" w:fill="FFFF00"/>
          </w:tcPr>
          <w:p w14:paraId="7AD92224" w14:textId="09D2D955" w:rsidR="005D4771" w:rsidRPr="007416A2" w:rsidRDefault="005D4771" w:rsidP="00194162"/>
        </w:tc>
      </w:tr>
      <w:tr w:rsidR="005D4771" w:rsidRPr="0027537E" w14:paraId="0E87BD57"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DC5B4CD"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74B5CDB3" w14:textId="77777777" w:rsidR="005D4771" w:rsidRPr="00713301" w:rsidRDefault="005D4771" w:rsidP="00194162">
            <w:r w:rsidRPr="00713301">
              <w:t>Kapacita</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DA132D3" w14:textId="55B5F9FF" w:rsidR="005D4771" w:rsidRPr="007416A2" w:rsidRDefault="005D4771" w:rsidP="009E1F0D">
            <w:pPr>
              <w:pStyle w:val="Odstavecseseznamem"/>
              <w:numPr>
                <w:ilvl w:val="0"/>
                <w:numId w:val="8"/>
              </w:numPr>
              <w:jc w:val="both"/>
            </w:pPr>
            <w:r w:rsidRPr="007416A2">
              <w:t>Minimální požadovaná čistá kapacita (po RAID nebo dRAID6)</w:t>
            </w:r>
            <w:r w:rsidRPr="00B24CA2">
              <w:rPr>
                <w:b/>
                <w:bCs/>
              </w:rPr>
              <w:t xml:space="preserve"> </w:t>
            </w:r>
            <w:r w:rsidR="00B24CA2" w:rsidRPr="00B24CA2">
              <w:rPr>
                <w:b/>
                <w:bCs/>
              </w:rPr>
              <w:t>1128</w:t>
            </w:r>
            <w:r w:rsidRPr="007416A2">
              <w:rPr>
                <w:b/>
                <w:bCs/>
              </w:rPr>
              <w:t xml:space="preserve"> TB</w:t>
            </w:r>
            <w:r w:rsidRPr="007416A2">
              <w:t xml:space="preserve"> (kapacita bez optimalizace kompresními či deduplikačními nástroji a algoritmy).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405D16D"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C27D0F3" w14:textId="79B29B89" w:rsidR="005D4771" w:rsidRPr="007416A2" w:rsidRDefault="005D4771" w:rsidP="00194162"/>
        </w:tc>
      </w:tr>
      <w:tr w:rsidR="005D4771" w:rsidRPr="0027537E" w14:paraId="61D5E93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8777BE4"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vAlign w:val="center"/>
          </w:tcPr>
          <w:p w14:paraId="6AD87FAA" w14:textId="77777777" w:rsidR="005D4771" w:rsidRPr="0027537E"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A6928C" w14:textId="77777777" w:rsidR="005D4771" w:rsidRPr="007416A2" w:rsidRDefault="005D4771" w:rsidP="009E1F0D">
            <w:pPr>
              <w:pStyle w:val="Odstavecseseznamem"/>
              <w:numPr>
                <w:ilvl w:val="0"/>
                <w:numId w:val="8"/>
              </w:numPr>
              <w:jc w:val="both"/>
            </w:pPr>
            <w:r w:rsidRPr="007416A2">
              <w:t>Počet sparedisků dle doporučení výrobce.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F050DF4"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750CD04" w14:textId="5FAF3159" w:rsidR="005D4771" w:rsidRPr="007416A2" w:rsidRDefault="005D4771" w:rsidP="00194162"/>
        </w:tc>
      </w:tr>
      <w:tr w:rsidR="005D4771" w:rsidRPr="0027537E" w14:paraId="0FEA4AC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4B961FAD"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vAlign w:val="center"/>
          </w:tcPr>
          <w:p w14:paraId="594A0351" w14:textId="77777777" w:rsidR="005D4771" w:rsidRPr="0027537E"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076E219B" w14:textId="76792D4D" w:rsidR="005D4771" w:rsidRPr="007416A2" w:rsidRDefault="005D4771" w:rsidP="009E1F0D">
            <w:pPr>
              <w:pStyle w:val="Odstavecseseznamem"/>
              <w:numPr>
                <w:ilvl w:val="0"/>
                <w:numId w:val="8"/>
              </w:numPr>
              <w:jc w:val="both"/>
            </w:pPr>
            <w:r w:rsidRPr="007416A2">
              <w:t>Podporovány musí být enterprise SSD disky nebo Flash moduly, DWPD hodnota nabízených disků/modulů musí být 1 nebo vyšší.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D802646"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70BEF5B" w14:textId="351ABAE1" w:rsidR="005D4771" w:rsidRPr="007416A2" w:rsidRDefault="005D4771" w:rsidP="00194162"/>
        </w:tc>
      </w:tr>
      <w:tr w:rsidR="005D4771" w:rsidRPr="0027537E" w14:paraId="54133AC1"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E2E09DB"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073CEF5A" w14:textId="73D328BD" w:rsidR="005D4771" w:rsidRPr="0027537E" w:rsidRDefault="005D4771" w:rsidP="00194162">
            <w:r>
              <w:t>Redukce dat</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7B70C89" w14:textId="60E2FA95" w:rsidR="005D4771" w:rsidRPr="007416A2" w:rsidRDefault="005D4771" w:rsidP="009E1F0D">
            <w:pPr>
              <w:pStyle w:val="Odstavecseseznamem"/>
              <w:numPr>
                <w:ilvl w:val="0"/>
                <w:numId w:val="8"/>
              </w:numPr>
              <w:jc w:val="both"/>
            </w:pPr>
            <w:r w:rsidRPr="007416A2">
              <w:t>Řešení musí poskytovat kompresi dat v reálném čase bez nutnosti dedikování dodatečného diskového prostoru pro post-processing pro celou nabízenou kapacitu včetně patřičného HW akcelerátoru nebo na jednotlivých modulech.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F602FD0"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468D07D" w14:textId="7F30D4C9" w:rsidR="005D4771" w:rsidRPr="007416A2" w:rsidRDefault="005D4771" w:rsidP="00194162"/>
        </w:tc>
      </w:tr>
      <w:tr w:rsidR="005D4771" w:rsidRPr="0027537E" w14:paraId="2708B47B"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87CD507"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38052B49" w14:textId="7B296A9D" w:rsidR="005D4771"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5A5CC5" w14:textId="2417704F" w:rsidR="005D4771" w:rsidRPr="007416A2" w:rsidRDefault="005D4771" w:rsidP="009E1F0D">
            <w:pPr>
              <w:pStyle w:val="Odstavecseseznamem"/>
              <w:numPr>
                <w:ilvl w:val="0"/>
                <w:numId w:val="8"/>
              </w:numPr>
              <w:jc w:val="both"/>
            </w:pPr>
            <w:r w:rsidRPr="007416A2">
              <w:t>Řešení musí poskytovat deduplikaci dat v reálném čase bez nutnosti dedikování dodatečného diskového prostoru pro post-processing pro celou požadovanou kapacitu včetně SW licence.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47C652C"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AA5D5D2" w14:textId="0AE87FD2" w:rsidR="005D4771" w:rsidRPr="007416A2" w:rsidRDefault="005D4771" w:rsidP="00194162"/>
        </w:tc>
      </w:tr>
      <w:tr w:rsidR="005D4771" w:rsidRPr="0027537E" w14:paraId="004EAF85"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0C1D4CF" w14:textId="77777777" w:rsidR="005D4771" w:rsidRPr="0027537E" w:rsidRDefault="005D4771" w:rsidP="004A173D">
            <w:pPr>
              <w:pStyle w:val="Odstavecseseznamem"/>
              <w:numPr>
                <w:ilvl w:val="0"/>
                <w:numId w:val="12"/>
              </w:numPr>
              <w:spacing w:after="0" w:line="240" w:lineRule="auto"/>
              <w:jc w:val="both"/>
            </w:pP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270DC2BF" w14:textId="414934B9" w:rsidR="005D4771" w:rsidRPr="0027537E" w:rsidRDefault="005D4771" w:rsidP="00194162">
            <w:r>
              <w:t>Šifrování</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877453C" w14:textId="77777777" w:rsidR="005D4771" w:rsidRPr="007416A2" w:rsidRDefault="005D4771" w:rsidP="009E1F0D">
            <w:pPr>
              <w:pStyle w:val="Odstavecseseznamem"/>
              <w:numPr>
                <w:ilvl w:val="0"/>
                <w:numId w:val="8"/>
              </w:numPr>
              <w:jc w:val="both"/>
            </w:pPr>
            <w:r w:rsidRPr="007416A2">
              <w:t>Řešení musí poskytovat šifrování dat minimálně pro flash kapacitu ve standardu minimálně FIPS 140-2 bez nutnosti přítomnosti speciálních pevných disků včetně příslušné licence.</w:t>
            </w:r>
          </w:p>
          <w:p w14:paraId="55F4E00B" w14:textId="75CA99B2" w:rsidR="005D4771" w:rsidRPr="007416A2" w:rsidRDefault="005D4771" w:rsidP="009E1F0D">
            <w:pPr>
              <w:pStyle w:val="Odstavecseseznamem"/>
              <w:numPr>
                <w:ilvl w:val="0"/>
                <w:numId w:val="8"/>
              </w:numPr>
              <w:jc w:val="both"/>
            </w:pPr>
            <w:r w:rsidRPr="007416A2">
              <w:t>Pokud nabízené řešení neumožňuje šifrování dat nad úrovní disků, jsou požadovány SED disky pro celou nabízenou flash kapacitu, opět minimálně ve standardu FIPS 140-2.</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5DD1B0C"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E43F65A" w14:textId="4FD1920F" w:rsidR="005D4771" w:rsidRPr="007416A2" w:rsidRDefault="005D4771" w:rsidP="00194162"/>
        </w:tc>
      </w:tr>
      <w:tr w:rsidR="005D4771" w:rsidRPr="0027537E" w14:paraId="225A7C36"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5"/>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578F37F"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0C2212BA" w14:textId="4885F9A1" w:rsidR="005D4771" w:rsidRPr="0027537E" w:rsidRDefault="005D4771" w:rsidP="00194162">
            <w:r>
              <w:t>Management/</w:t>
            </w:r>
            <w:r w:rsidRPr="00561F26">
              <w:t>Řídící software</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9BC71A3" w14:textId="5E6209F8"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 xml:space="preserve">MGMT rozhraní ve webové nebo grafické podobě.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8373965"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D604C42" w14:textId="4A4445D1" w:rsidR="005D4771" w:rsidRPr="007416A2" w:rsidRDefault="005D4771" w:rsidP="00194162"/>
        </w:tc>
      </w:tr>
      <w:tr w:rsidR="005D4771" w:rsidRPr="0027537E" w14:paraId="3406F0F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87"/>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D12A1C1"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2ED462F3" w14:textId="77777777" w:rsidR="005D4771"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24E4C518" w14:textId="63CE4041"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 xml:space="preserve">MGMT rozhraní musí umožnit </w:t>
            </w:r>
            <w:r w:rsidRPr="007416A2">
              <w:t>sledovat výkon systému a metriky měření.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F19EB1B"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769E1C3" w14:textId="47DC724E" w:rsidR="005D4771" w:rsidRPr="007416A2" w:rsidRDefault="005D4771" w:rsidP="00194162"/>
        </w:tc>
      </w:tr>
      <w:tr w:rsidR="005D4771" w:rsidRPr="0027537E" w14:paraId="1F5C120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45BDD64"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5348FA87" w14:textId="500F5FB2" w:rsidR="005D4771" w:rsidRPr="0027537E" w:rsidRDefault="005D4771" w:rsidP="00194162">
            <w:r>
              <w:t>Provozní a výkonnostní monitoring</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4677FF7" w14:textId="55D58A0D"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 xml:space="preserve">Řešení musí umožnit sledování aktivity diskového pole v reálném čase s možností náhledu na různé výkonnostní parametry do minulosti (min. 1 rok)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62360AD"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1A4EE70" w14:textId="167A1FD1" w:rsidR="005D4771" w:rsidRPr="007416A2" w:rsidRDefault="005D4771" w:rsidP="00194162"/>
        </w:tc>
      </w:tr>
      <w:tr w:rsidR="005D4771" w:rsidRPr="0027537E" w14:paraId="649880FF"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7B85C12"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tcPr>
          <w:p w14:paraId="16B0CA60" w14:textId="77777777" w:rsidR="005D4771"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508252" w14:textId="4817C877"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Řešení musí umožňovat automatické generovaní reportů ve formátech HTML, PDF s automatickým zasíláním formou SMTP zvoleným příjemcům.</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1374F38"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6A4352C" w14:textId="12E89F63" w:rsidR="005D4771" w:rsidRPr="007416A2" w:rsidRDefault="005D4771" w:rsidP="00194162"/>
        </w:tc>
      </w:tr>
      <w:tr w:rsidR="005D4771" w:rsidRPr="0027537E" w14:paraId="6EE33BD9"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935C5B5"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3EEE771D" w14:textId="77777777" w:rsidR="005D4771"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6295F209" w14:textId="7D810814"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Řešení musí umožnit tvorbu reportů o vytížení pole.</w:t>
            </w:r>
          </w:p>
          <w:p w14:paraId="2D7328B9" w14:textId="630C137B"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Minimální požadovaná funkcionalita:</w:t>
            </w:r>
          </w:p>
          <w:p w14:paraId="35EE18CD" w14:textId="3EDDBC3E" w:rsidR="005D4771" w:rsidRPr="007416A2" w:rsidRDefault="005D4771"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I/O</w:t>
            </w:r>
          </w:p>
          <w:p w14:paraId="0A3A30EA" w14:textId="77777777" w:rsidR="005D4771" w:rsidRPr="007416A2" w:rsidRDefault="005D4771"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Zobrazení počet operací Read, write, Total I/O</w:t>
            </w:r>
          </w:p>
          <w:p w14:paraId="75733C93" w14:textId="77777777" w:rsidR="005D4771" w:rsidRPr="007416A2" w:rsidRDefault="005D4771"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Latency</w:t>
            </w:r>
          </w:p>
          <w:p w14:paraId="60E7BCC0" w14:textId="77777777" w:rsidR="005D4771" w:rsidRPr="007416A2" w:rsidRDefault="005D4771"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Zobrazeni odezvy pro čtení a zápis (ms)</w:t>
            </w:r>
          </w:p>
          <w:p w14:paraId="3540FA93" w14:textId="77777777" w:rsidR="005D4771" w:rsidRPr="007416A2" w:rsidRDefault="005D4771"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Bandwidth – šířka pásma</w:t>
            </w:r>
          </w:p>
          <w:p w14:paraId="18D9B7AA" w14:textId="2F0563DA" w:rsidR="005D4771" w:rsidRPr="007416A2" w:rsidRDefault="005D4771"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Zobrazeni šířky pásma v (MB/s) pro čtení, zápis a celkovou</w:t>
            </w:r>
          </w:p>
          <w:p w14:paraId="7367BB90" w14:textId="77777777" w:rsidR="005D4771" w:rsidRPr="007416A2" w:rsidRDefault="005D4771"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CPU</w:t>
            </w:r>
          </w:p>
          <w:p w14:paraId="6D93761A" w14:textId="77777777" w:rsidR="005D4771" w:rsidRPr="007416A2" w:rsidRDefault="005D4771"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Utilizace CPU v %</w:t>
            </w:r>
          </w:p>
          <w:p w14:paraId="5D5C5C84" w14:textId="77777777" w:rsidR="005D4771" w:rsidRPr="007416A2" w:rsidRDefault="005D4771" w:rsidP="009E1F0D">
            <w:pPr>
              <w:pStyle w:val="Bezmezer"/>
            </w:pP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3D21AD2"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B560AA5" w14:textId="5724A4C6" w:rsidR="005D4771" w:rsidRPr="007416A2" w:rsidRDefault="005D4771" w:rsidP="00194162"/>
        </w:tc>
      </w:tr>
      <w:tr w:rsidR="005D4771" w:rsidRPr="0027537E" w14:paraId="0DD4CFFF" w14:textId="77777777" w:rsidTr="006C3D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A2BAFF8" w14:textId="77777777" w:rsidR="005D4771" w:rsidRPr="0027537E" w:rsidRDefault="005D4771"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690A7D61" w14:textId="77777777" w:rsidR="005D4771" w:rsidRPr="00A144FB" w:rsidRDefault="005D4771" w:rsidP="00194162">
            <w:r w:rsidRPr="00A144FB">
              <w:t xml:space="preserve">Rozšiřitelnost </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41974D0" w14:textId="4E870BEC" w:rsidR="005D4771" w:rsidRPr="007416A2" w:rsidRDefault="006C3DBA"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t>Dodavatel uvede</w:t>
            </w:r>
            <w:r w:rsidR="005D4771" w:rsidRPr="007416A2">
              <w:rPr>
                <w:rFonts w:asciiTheme="minorHAnsi" w:eastAsiaTheme="minorHAnsi" w:hAnsiTheme="minorHAnsi" w:cstheme="minorBidi"/>
                <w:kern w:val="2"/>
                <w:sz w:val="22"/>
                <w:szCs w:val="22"/>
                <w:lang w:eastAsia="en-US"/>
                <w14:ligatures w14:val="standardContextual"/>
              </w:rPr>
              <w:t xml:space="preserve"> počet volných pozic pro SSD/Flash disky či moduly.</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672562B2"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FA31120" w14:textId="24F5074A" w:rsidR="005D4771" w:rsidRPr="007416A2" w:rsidRDefault="005D4771" w:rsidP="00194162"/>
        </w:tc>
      </w:tr>
      <w:tr w:rsidR="005D4771" w:rsidRPr="0027537E" w14:paraId="33D3D6C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8081B47"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tcPr>
          <w:p w14:paraId="3A0B27B1" w14:textId="77777777" w:rsidR="005D4771" w:rsidRPr="0027537E" w:rsidRDefault="005D4771" w:rsidP="00194162">
            <w:pPr>
              <w:rPr>
                <w:b/>
                <w:bCs/>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8FE9448" w14:textId="23BB1398" w:rsidR="005D4771" w:rsidRPr="007416A2" w:rsidRDefault="005D4771"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t>Řešení musí umožnit rozšíření o minimálně 3</w:t>
            </w:r>
            <w:r w:rsidR="00C42A54">
              <w:t>3</w:t>
            </w:r>
            <w:r w:rsidRPr="007416A2">
              <w:t xml:space="preserve">% (na </w:t>
            </w:r>
            <w:r w:rsidR="00B24CA2" w:rsidRPr="00B24CA2">
              <w:rPr>
                <w:b/>
                <w:bCs/>
              </w:rPr>
              <w:t>1</w:t>
            </w:r>
            <w:r w:rsidR="00C42A54">
              <w:rPr>
                <w:b/>
                <w:bCs/>
              </w:rPr>
              <w:t>500</w:t>
            </w:r>
            <w:r w:rsidRPr="007416A2">
              <w:t xml:space="preserve"> </w:t>
            </w:r>
            <w:r w:rsidRPr="008157DB">
              <w:rPr>
                <w:b/>
                <w:bCs/>
              </w:rPr>
              <w:t>TB</w:t>
            </w:r>
            <w:r w:rsidRPr="007416A2">
              <w: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07CC27C"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98B65F9" w14:textId="7A7B8A7C" w:rsidR="005D4771" w:rsidRPr="007416A2" w:rsidRDefault="005D4771" w:rsidP="00194162"/>
        </w:tc>
      </w:tr>
      <w:tr w:rsidR="005D4771" w:rsidRPr="0027537E" w14:paraId="2D0BCA8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83C152C"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tcPr>
          <w:p w14:paraId="740500EA" w14:textId="77777777" w:rsidR="005D4771" w:rsidRPr="0027537E"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63663FBF" w14:textId="4199381A" w:rsidR="005D4771" w:rsidRPr="007416A2" w:rsidRDefault="005D4771" w:rsidP="009E1F0D">
            <w:pPr>
              <w:pStyle w:val="Odstavecseseznamem"/>
              <w:numPr>
                <w:ilvl w:val="0"/>
                <w:numId w:val="8"/>
              </w:numPr>
              <w:jc w:val="both"/>
            </w:pPr>
            <w:r w:rsidRPr="007416A2">
              <w:t>Škálování výkonnosti je prováděno nativním přidáváním dalších řadičů minimálně do čtyř řadičové konfigurace.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FB47542"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4A87134" w14:textId="5E87181A" w:rsidR="005D4771" w:rsidRPr="007416A2" w:rsidRDefault="005D4771" w:rsidP="00194162"/>
        </w:tc>
      </w:tr>
      <w:tr w:rsidR="005D4771" w:rsidRPr="0027537E" w14:paraId="3FCDB2F1"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3D572DB"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tcPr>
          <w:p w14:paraId="4EA4140C" w14:textId="77777777" w:rsidR="005D4771" w:rsidRPr="0027537E"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07A1FE0F" w14:textId="46515035" w:rsidR="005D4771" w:rsidRPr="007416A2" w:rsidRDefault="005D4771" w:rsidP="009E1F0D">
            <w:pPr>
              <w:pStyle w:val="Odstavecseseznamem"/>
              <w:numPr>
                <w:ilvl w:val="0"/>
                <w:numId w:val="8"/>
              </w:numPr>
              <w:jc w:val="both"/>
            </w:pPr>
            <w:r w:rsidRPr="007416A2">
              <w:t>Škálování kapacit je prováděno pomocí expanzních jednotek.</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F97C33A"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C9C35ED" w14:textId="3606026C" w:rsidR="005D4771" w:rsidRPr="007416A2" w:rsidRDefault="005D4771" w:rsidP="00194162"/>
        </w:tc>
      </w:tr>
      <w:tr w:rsidR="005D4771" w:rsidRPr="0027537E" w14:paraId="0C075529"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86599CD" w14:textId="77777777" w:rsidR="005D4771" w:rsidRPr="0027537E" w:rsidRDefault="005D4771"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2CCA1182" w14:textId="77777777" w:rsidR="005D4771" w:rsidRPr="0027537E" w:rsidRDefault="005D4771"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6D920A7C" w14:textId="013A8382" w:rsidR="005D4771" w:rsidRPr="007416A2" w:rsidRDefault="006C3DBA" w:rsidP="009E1F0D">
            <w:pPr>
              <w:pStyle w:val="Odstavecseseznamem"/>
              <w:numPr>
                <w:ilvl w:val="0"/>
                <w:numId w:val="8"/>
              </w:numPr>
              <w:jc w:val="both"/>
            </w:pPr>
            <w:r>
              <w:t>Dodavatel uvede</w:t>
            </w:r>
            <w:r w:rsidR="005D4771" w:rsidRPr="007416A2">
              <w:t xml:space="preserve"> možnosti rozšiřitelnosti a to:</w:t>
            </w:r>
          </w:p>
          <w:p w14:paraId="16A93381" w14:textId="77777777" w:rsidR="005D4771" w:rsidRPr="007416A2" w:rsidRDefault="005D4771" w:rsidP="009E1F0D">
            <w:pPr>
              <w:pStyle w:val="Odstavecseseznamem"/>
              <w:numPr>
                <w:ilvl w:val="0"/>
                <w:numId w:val="8"/>
              </w:numPr>
              <w:jc w:val="both"/>
            </w:pPr>
            <w:r w:rsidRPr="007416A2">
              <w:t xml:space="preserve">A) pro Cache, </w:t>
            </w:r>
          </w:p>
          <w:p w14:paraId="5F0E7F5E" w14:textId="7429AA76" w:rsidR="005D4771" w:rsidRPr="007416A2" w:rsidRDefault="005D4771" w:rsidP="009E1F0D">
            <w:pPr>
              <w:pStyle w:val="Odstavecseseznamem"/>
              <w:numPr>
                <w:ilvl w:val="0"/>
                <w:numId w:val="8"/>
              </w:numPr>
              <w:jc w:val="both"/>
            </w:pPr>
            <w:r w:rsidRPr="007416A2">
              <w:t>B) pro počty FC FC připojení.</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3BD8E519" w14:textId="77777777" w:rsidR="005D4771" w:rsidRPr="007416A2" w:rsidRDefault="005D4771" w:rsidP="00194162"/>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A391C81" w14:textId="37CC8361" w:rsidR="005D4771" w:rsidRPr="007416A2" w:rsidRDefault="005D4771" w:rsidP="00194162"/>
        </w:tc>
      </w:tr>
      <w:tr w:rsidR="00E42BA6" w:rsidRPr="0027537E" w14:paraId="27E10EBF"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29"/>
          <w:jc w:val="center"/>
        </w:trPr>
        <w:tc>
          <w:tcPr>
            <w:tcW w:w="708" w:type="dxa"/>
            <w:vMerge w:val="restart"/>
            <w:tcBorders>
              <w:top w:val="single" w:sz="4" w:space="0" w:color="auto"/>
              <w:left w:val="single" w:sz="4" w:space="0" w:color="auto"/>
              <w:right w:val="single" w:sz="4" w:space="0" w:color="auto"/>
            </w:tcBorders>
            <w:shd w:val="clear" w:color="auto" w:fill="auto"/>
          </w:tcPr>
          <w:p w14:paraId="71ABDD8A" w14:textId="77777777" w:rsidR="00E42BA6" w:rsidRPr="0027537E" w:rsidRDefault="00E42BA6" w:rsidP="004A173D">
            <w:pPr>
              <w:pStyle w:val="Odstavecseseznamem"/>
              <w:numPr>
                <w:ilvl w:val="0"/>
                <w:numId w:val="12"/>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tcPr>
          <w:p w14:paraId="695EED25" w14:textId="50983F52" w:rsidR="00E42BA6" w:rsidRPr="0027537E" w:rsidRDefault="00E42BA6" w:rsidP="00194162">
            <w:r>
              <w:t>Záruka</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9BC8193" w14:textId="0D1BEAC8"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6 let, 24x7, oprava do 24h</w:t>
            </w:r>
          </w:p>
        </w:tc>
        <w:tc>
          <w:tcPr>
            <w:tcW w:w="1134" w:type="dxa"/>
            <w:tcBorders>
              <w:top w:val="single" w:sz="4" w:space="0" w:color="auto"/>
              <w:left w:val="single" w:sz="4" w:space="0" w:color="auto"/>
              <w:right w:val="single" w:sz="4" w:space="0" w:color="auto"/>
            </w:tcBorders>
            <w:shd w:val="clear" w:color="auto" w:fill="FFFF00"/>
          </w:tcPr>
          <w:p w14:paraId="35AAF5B5" w14:textId="77777777" w:rsidR="00E42BA6" w:rsidRPr="007416A2" w:rsidRDefault="00E42BA6" w:rsidP="00A144FB">
            <w:pPr>
              <w:keepNext/>
            </w:pPr>
          </w:p>
        </w:tc>
        <w:tc>
          <w:tcPr>
            <w:tcW w:w="2268" w:type="dxa"/>
            <w:tcBorders>
              <w:top w:val="single" w:sz="4" w:space="0" w:color="auto"/>
              <w:left w:val="single" w:sz="4" w:space="0" w:color="auto"/>
              <w:right w:val="single" w:sz="4" w:space="0" w:color="auto"/>
            </w:tcBorders>
            <w:shd w:val="clear" w:color="auto" w:fill="FFFF00"/>
          </w:tcPr>
          <w:p w14:paraId="4FC3DC23" w14:textId="77CE0537" w:rsidR="00E42BA6" w:rsidRPr="007416A2" w:rsidRDefault="00E42BA6" w:rsidP="00A144FB">
            <w:pPr>
              <w:keepNext/>
            </w:pPr>
          </w:p>
        </w:tc>
      </w:tr>
      <w:tr w:rsidR="00E42BA6" w:rsidRPr="0027537E" w14:paraId="5FC262D9"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34"/>
          <w:jc w:val="center"/>
        </w:trPr>
        <w:tc>
          <w:tcPr>
            <w:tcW w:w="708" w:type="dxa"/>
            <w:vMerge/>
            <w:tcBorders>
              <w:left w:val="single" w:sz="4" w:space="0" w:color="auto"/>
              <w:right w:val="single" w:sz="4" w:space="0" w:color="auto"/>
            </w:tcBorders>
            <w:shd w:val="clear" w:color="auto" w:fill="auto"/>
          </w:tcPr>
          <w:p w14:paraId="54662B34" w14:textId="77777777" w:rsidR="00E42BA6" w:rsidRPr="0027537E" w:rsidRDefault="00E42BA6" w:rsidP="004A173D">
            <w:pPr>
              <w:pStyle w:val="Odstavecseseznamem"/>
              <w:numPr>
                <w:ilvl w:val="0"/>
                <w:numId w:val="12"/>
              </w:numPr>
              <w:spacing w:after="0" w:line="240" w:lineRule="auto"/>
              <w:jc w:val="both"/>
            </w:pPr>
          </w:p>
        </w:tc>
        <w:tc>
          <w:tcPr>
            <w:tcW w:w="1834" w:type="dxa"/>
            <w:vMerge/>
            <w:tcBorders>
              <w:left w:val="single" w:sz="4" w:space="0" w:color="auto"/>
              <w:right w:val="single" w:sz="4" w:space="0" w:color="auto"/>
            </w:tcBorders>
            <w:shd w:val="clear" w:color="auto" w:fill="auto"/>
          </w:tcPr>
          <w:p w14:paraId="6E9453E9" w14:textId="77777777" w:rsidR="00E42BA6" w:rsidRDefault="00E42BA6"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4B6412AC" w14:textId="7436DB39"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Komunikace výhradně v českém jazyce</w:t>
            </w:r>
          </w:p>
        </w:tc>
        <w:tc>
          <w:tcPr>
            <w:tcW w:w="1134" w:type="dxa"/>
            <w:tcBorders>
              <w:left w:val="single" w:sz="4" w:space="0" w:color="auto"/>
              <w:right w:val="single" w:sz="4" w:space="0" w:color="auto"/>
            </w:tcBorders>
            <w:shd w:val="clear" w:color="auto" w:fill="FFFF00"/>
          </w:tcPr>
          <w:p w14:paraId="592D223B" w14:textId="77777777" w:rsidR="00E42BA6" w:rsidRPr="007416A2" w:rsidRDefault="00E42BA6" w:rsidP="00A144FB">
            <w:pPr>
              <w:keepNext/>
            </w:pPr>
          </w:p>
        </w:tc>
        <w:tc>
          <w:tcPr>
            <w:tcW w:w="2268" w:type="dxa"/>
            <w:tcBorders>
              <w:left w:val="single" w:sz="4" w:space="0" w:color="auto"/>
              <w:right w:val="single" w:sz="4" w:space="0" w:color="auto"/>
            </w:tcBorders>
            <w:shd w:val="clear" w:color="auto" w:fill="FFFF00"/>
          </w:tcPr>
          <w:p w14:paraId="338711CB" w14:textId="77777777" w:rsidR="00E42BA6" w:rsidRPr="007416A2" w:rsidRDefault="00E42BA6" w:rsidP="00A144FB">
            <w:pPr>
              <w:keepNext/>
            </w:pPr>
          </w:p>
        </w:tc>
      </w:tr>
      <w:tr w:rsidR="00E42BA6" w:rsidRPr="0027537E" w14:paraId="29AB6C26"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330"/>
          <w:jc w:val="center"/>
        </w:trPr>
        <w:tc>
          <w:tcPr>
            <w:tcW w:w="708" w:type="dxa"/>
            <w:vMerge/>
            <w:tcBorders>
              <w:left w:val="single" w:sz="4" w:space="0" w:color="auto"/>
              <w:bottom w:val="single" w:sz="4" w:space="0" w:color="auto"/>
              <w:right w:val="single" w:sz="4" w:space="0" w:color="auto"/>
            </w:tcBorders>
            <w:shd w:val="clear" w:color="auto" w:fill="auto"/>
          </w:tcPr>
          <w:p w14:paraId="7C9EB9D1" w14:textId="77777777" w:rsidR="00E42BA6" w:rsidRPr="0027537E" w:rsidRDefault="00E42BA6" w:rsidP="004A173D">
            <w:pPr>
              <w:pStyle w:val="Odstavecseseznamem"/>
              <w:numPr>
                <w:ilvl w:val="0"/>
                <w:numId w:val="12"/>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704B7897" w14:textId="77777777" w:rsidR="00E42BA6" w:rsidRDefault="00E42BA6" w:rsidP="00194162"/>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5E27D4"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left w:val="single" w:sz="4" w:space="0" w:color="auto"/>
              <w:bottom w:val="single" w:sz="4" w:space="0" w:color="auto"/>
              <w:right w:val="single" w:sz="4" w:space="0" w:color="auto"/>
            </w:tcBorders>
            <w:shd w:val="clear" w:color="auto" w:fill="FFFF00"/>
          </w:tcPr>
          <w:p w14:paraId="292AA3F1" w14:textId="77777777" w:rsidR="00E42BA6" w:rsidRPr="007416A2" w:rsidRDefault="00E42BA6" w:rsidP="00A144FB">
            <w:pPr>
              <w:keepNext/>
            </w:pPr>
          </w:p>
        </w:tc>
        <w:tc>
          <w:tcPr>
            <w:tcW w:w="2268" w:type="dxa"/>
            <w:tcBorders>
              <w:left w:val="single" w:sz="4" w:space="0" w:color="auto"/>
              <w:bottom w:val="single" w:sz="4" w:space="0" w:color="auto"/>
              <w:right w:val="single" w:sz="4" w:space="0" w:color="auto"/>
            </w:tcBorders>
            <w:shd w:val="clear" w:color="auto" w:fill="FFFF00"/>
          </w:tcPr>
          <w:p w14:paraId="63E029AB" w14:textId="77777777" w:rsidR="00E42BA6" w:rsidRPr="007416A2" w:rsidRDefault="00E42BA6" w:rsidP="00A144FB">
            <w:pPr>
              <w:keepNext/>
            </w:pPr>
          </w:p>
        </w:tc>
      </w:tr>
    </w:tbl>
    <w:bookmarkEnd w:id="533"/>
    <w:p w14:paraId="2220E958" w14:textId="017FC52B" w:rsidR="004D214F" w:rsidRDefault="00A144FB" w:rsidP="00A144FB">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21</w:t>
      </w:r>
      <w:r w:rsidR="00E9490C">
        <w:rPr>
          <w:noProof/>
        </w:rPr>
        <w:fldChar w:fldCharType="end"/>
      </w:r>
      <w:r>
        <w:t xml:space="preserve"> - Parametry diskového pole</w:t>
      </w:r>
    </w:p>
    <w:p w14:paraId="54FF4283" w14:textId="64297AC6" w:rsidR="006374AD" w:rsidRPr="00AB502A" w:rsidRDefault="00A13A2D" w:rsidP="006374AD">
      <w:pPr>
        <w:pStyle w:val="Nadpis4"/>
        <w:rPr>
          <w:i w:val="0"/>
          <w:iCs w:val="0"/>
          <w:sz w:val="28"/>
          <w:szCs w:val="28"/>
        </w:rPr>
      </w:pPr>
      <w:bookmarkStart w:id="534" w:name="_Ref166922919"/>
      <w:bookmarkStart w:id="535" w:name="_Toc177708969"/>
      <w:bookmarkStart w:id="536" w:name="_Toc194331293"/>
      <w:r>
        <w:rPr>
          <w:i w:val="0"/>
          <w:iCs w:val="0"/>
          <w:sz w:val="28"/>
          <w:szCs w:val="28"/>
        </w:rPr>
        <w:t>D</w:t>
      </w:r>
      <w:r w:rsidRPr="004C3A4D">
        <w:rPr>
          <w:i w:val="0"/>
          <w:iCs w:val="0"/>
          <w:sz w:val="28"/>
          <w:szCs w:val="28"/>
        </w:rPr>
        <w:t>isková pole</w:t>
      </w:r>
      <w:r>
        <w:rPr>
          <w:i w:val="0"/>
          <w:iCs w:val="0"/>
          <w:sz w:val="28"/>
          <w:szCs w:val="28"/>
        </w:rPr>
        <w:t xml:space="preserve"> pro zálohování dat</w:t>
      </w:r>
      <w:bookmarkEnd w:id="534"/>
      <w:bookmarkEnd w:id="535"/>
      <w:bookmarkEnd w:id="536"/>
    </w:p>
    <w:p w14:paraId="4E16E6B8" w14:textId="0205913C" w:rsidR="00CA0FDE" w:rsidRDefault="008311E0" w:rsidP="00AA3F83">
      <w:pPr>
        <w:spacing w:before="240"/>
        <w:jc w:val="both"/>
      </w:pPr>
      <w:r>
        <w:t>Objednatel</w:t>
      </w:r>
      <w:r w:rsidR="00BB0EA6">
        <w:t xml:space="preserve"> požaduje</w:t>
      </w:r>
      <w:r w:rsidR="00BB0EA6" w:rsidRPr="0027537E">
        <w:t xml:space="preserve"> dvě identická disková pole </w:t>
      </w:r>
      <w:r w:rsidR="00BB0EA6">
        <w:t>s popsanými parametry pro potřeby zálohovacích systémů</w:t>
      </w:r>
      <w:r w:rsidR="00BB0EA6" w:rsidRPr="0027537E">
        <w:t>.</w:t>
      </w:r>
      <w:r w:rsidR="00BB0EA6">
        <w:t xml:space="preserve"> Požadavky vychází z existující, jednoduché a provozně osvědčené architektury.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7A68C9" w:rsidRPr="00155416" w14:paraId="693FF952"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7266B523" w14:textId="22C2F01B" w:rsidR="007A68C9" w:rsidRPr="00155416" w:rsidRDefault="007A68C9"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Zálohovací disko</w:t>
            </w:r>
            <w:r w:rsidR="00877CEB">
              <w:rPr>
                <w:rFonts w:ascii="Verdana" w:eastAsia="Times New Roman" w:hAnsi="Verdana" w:cs="Times New Roman"/>
                <w:b/>
                <w:bCs/>
                <w:color w:val="000000"/>
                <w:sz w:val="28"/>
                <w:szCs w:val="28"/>
                <w:lang w:eastAsia="cs-CZ"/>
              </w:rPr>
              <w:t>vé pole</w:t>
            </w:r>
          </w:p>
        </w:tc>
      </w:tr>
      <w:tr w:rsidR="007A68C9" w:rsidRPr="00155416" w14:paraId="0DC04D2B"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564CB77F" w14:textId="77777777" w:rsidR="007A68C9" w:rsidRPr="00155416" w:rsidRDefault="007A68C9"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582874E0" w14:textId="77777777" w:rsidR="007A68C9" w:rsidRPr="00155416" w:rsidRDefault="007A68C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318AB3D" w14:textId="77777777" w:rsidR="007A68C9" w:rsidRPr="00155416" w:rsidRDefault="007A68C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46E124A" w14:textId="77777777" w:rsidR="007A68C9" w:rsidRPr="00155416" w:rsidRDefault="007A68C9"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7A68C9" w:rsidRPr="00155416" w14:paraId="628C9E29"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255D2B83" w14:textId="77777777" w:rsidR="007A68C9" w:rsidRPr="00155416" w:rsidRDefault="007A68C9"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025AFF9C" w14:textId="77777777" w:rsidR="007A68C9" w:rsidRPr="00155416" w:rsidRDefault="007A68C9"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780CADEE" w14:textId="77777777" w:rsidR="007A68C9" w:rsidRPr="00155416" w:rsidRDefault="007A68C9"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19796E63" w14:textId="77777777" w:rsidR="007A68C9" w:rsidRPr="00155416" w:rsidRDefault="007A68C9" w:rsidP="00877CEB">
            <w:pPr>
              <w:keepNext/>
              <w:jc w:val="both"/>
              <w:rPr>
                <w:rFonts w:ascii="Calibri" w:eastAsia="Times New Roman" w:hAnsi="Calibri" w:cs="Times New Roman"/>
                <w:color w:val="000000"/>
                <w:lang w:eastAsia="cs-CZ"/>
              </w:rPr>
            </w:pPr>
          </w:p>
        </w:tc>
      </w:tr>
    </w:tbl>
    <w:p w14:paraId="000324C0" w14:textId="6DC62F6F" w:rsidR="00877CEB" w:rsidRDefault="00877CEB" w:rsidP="00877CEB">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22</w:t>
      </w:r>
      <w:r w:rsidR="00E9490C">
        <w:rPr>
          <w:noProof/>
        </w:rPr>
        <w:fldChar w:fldCharType="end"/>
      </w:r>
      <w:r>
        <w:t xml:space="preserve"> - Identifikaci komponenty Zálohovací diskové pole</w:t>
      </w:r>
    </w:p>
    <w:p w14:paraId="09B84271" w14:textId="71726EF0" w:rsidR="00885CB6" w:rsidRPr="0027537E" w:rsidRDefault="00BB0EA6" w:rsidP="00AA3F83">
      <w:pPr>
        <w:spacing w:before="240"/>
        <w:jc w:val="both"/>
      </w:pPr>
      <w:r>
        <w:t xml:space="preserve">Disková pole </w:t>
      </w:r>
      <w:r w:rsidRPr="00076B3C">
        <w:t xml:space="preserve">musí </w:t>
      </w:r>
      <w:r>
        <w:t>poskytovat</w:t>
      </w:r>
      <w:r w:rsidRPr="00076B3C">
        <w:t xml:space="preserve"> </w:t>
      </w:r>
      <w:r>
        <w:t xml:space="preserve">zejména </w:t>
      </w:r>
      <w:r w:rsidRPr="00076B3C">
        <w:t>tyto klíčové vlastnosti:</w:t>
      </w:r>
    </w:p>
    <w:tbl>
      <w:tblPr>
        <w:tblW w:w="9488" w:type="dxa"/>
        <w:tblLayout w:type="fixed"/>
        <w:tblCellMar>
          <w:left w:w="70" w:type="dxa"/>
          <w:right w:w="70" w:type="dxa"/>
        </w:tblCellMar>
        <w:tblLook w:val="04A0" w:firstRow="1" w:lastRow="0" w:firstColumn="1" w:lastColumn="0" w:noHBand="0" w:noVBand="1"/>
      </w:tblPr>
      <w:tblGrid>
        <w:gridCol w:w="708"/>
        <w:gridCol w:w="1834"/>
        <w:gridCol w:w="3544"/>
        <w:gridCol w:w="1134"/>
        <w:gridCol w:w="2268"/>
      </w:tblGrid>
      <w:tr w:rsidR="00D2133A" w:rsidRPr="0027537E" w14:paraId="38D1D1CB" w14:textId="77777777" w:rsidTr="00EC545F">
        <w:trPr>
          <w:cantSplit/>
          <w:trHeight w:val="375"/>
        </w:trPr>
        <w:tc>
          <w:tcPr>
            <w:tcW w:w="9488" w:type="dxa"/>
            <w:gridSpan w:val="5"/>
            <w:tcBorders>
              <w:top w:val="single" w:sz="8" w:space="0" w:color="auto"/>
              <w:left w:val="single" w:sz="8" w:space="0" w:color="auto"/>
              <w:bottom w:val="single" w:sz="8" w:space="0" w:color="auto"/>
              <w:right w:val="single" w:sz="8" w:space="0" w:color="000000"/>
            </w:tcBorders>
            <w:shd w:val="clear" w:color="auto" w:fill="006600"/>
          </w:tcPr>
          <w:p w14:paraId="5FA78623" w14:textId="38E9B52E" w:rsidR="00D2133A" w:rsidRPr="0027537E" w:rsidRDefault="00D2133A" w:rsidP="00EA5C98">
            <w:pPr>
              <w:rPr>
                <w:rFonts w:ascii="Verdana" w:eastAsia="Times New Roman" w:hAnsi="Verdana" w:cs="Times New Roman"/>
                <w:b/>
                <w:bCs/>
                <w:color w:val="000000"/>
                <w:sz w:val="28"/>
                <w:szCs w:val="28"/>
                <w:lang w:eastAsia="cs-CZ"/>
              </w:rPr>
            </w:pPr>
            <w:r w:rsidRPr="0027537E">
              <w:rPr>
                <w:rFonts w:ascii="Verdana" w:eastAsia="Times New Roman" w:hAnsi="Verdana" w:cs="Times New Roman"/>
                <w:b/>
                <w:bCs/>
                <w:color w:val="000000"/>
                <w:sz w:val="28"/>
                <w:szCs w:val="28"/>
                <w:lang w:eastAsia="cs-CZ"/>
              </w:rPr>
              <w:t>Zálohovací disková pole (2ks)</w:t>
            </w:r>
          </w:p>
        </w:tc>
      </w:tr>
      <w:tr w:rsidR="00D2133A" w:rsidRPr="0027537E" w14:paraId="73D0426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8" w:type="dxa"/>
            <w:shd w:val="clear" w:color="auto" w:fill="006600"/>
          </w:tcPr>
          <w:p w14:paraId="646A33DB" w14:textId="77777777" w:rsidR="00D2133A" w:rsidRPr="0027537E" w:rsidRDefault="00D2133A" w:rsidP="00EA5C98">
            <w:pPr>
              <w:pStyle w:val="Bezmezer"/>
              <w:rPr>
                <w:b/>
              </w:rPr>
            </w:pPr>
            <w:bookmarkStart w:id="537" w:name="_Hlk170222828"/>
            <w:r w:rsidRPr="0027537E">
              <w:rPr>
                <w:b/>
              </w:rPr>
              <w:t>Číslo</w:t>
            </w:r>
          </w:p>
        </w:tc>
        <w:tc>
          <w:tcPr>
            <w:tcW w:w="1834" w:type="dxa"/>
            <w:shd w:val="clear" w:color="auto" w:fill="006600"/>
          </w:tcPr>
          <w:p w14:paraId="595453F7" w14:textId="04DFAFB5" w:rsidR="00D2133A" w:rsidRPr="0027537E" w:rsidRDefault="00D2133A" w:rsidP="00EA5C98">
            <w:pPr>
              <w:pStyle w:val="Bezmezer"/>
              <w:rPr>
                <w:b/>
              </w:rPr>
            </w:pPr>
            <w:r w:rsidRPr="0027537E">
              <w:rPr>
                <w:b/>
              </w:rPr>
              <w:t>Vlastnost</w:t>
            </w:r>
            <w:r>
              <w:rPr>
                <w:b/>
              </w:rPr>
              <w:t xml:space="preserve"> </w:t>
            </w:r>
            <w:r w:rsidRPr="0027537E">
              <w:rPr>
                <w:b/>
              </w:rPr>
              <w:t>/komponenta</w:t>
            </w:r>
          </w:p>
        </w:tc>
        <w:tc>
          <w:tcPr>
            <w:tcW w:w="3544" w:type="dxa"/>
            <w:shd w:val="clear" w:color="auto" w:fill="006600"/>
          </w:tcPr>
          <w:p w14:paraId="13260ACB" w14:textId="77777777" w:rsidR="00D2133A" w:rsidRPr="0027537E" w:rsidRDefault="00D2133A" w:rsidP="00EA5C98">
            <w:pPr>
              <w:pStyle w:val="Bezmezer"/>
              <w:rPr>
                <w:b/>
              </w:rPr>
            </w:pPr>
            <w:r w:rsidRPr="0027537E">
              <w:rPr>
                <w:b/>
              </w:rPr>
              <w:t>Požadované parametry</w:t>
            </w:r>
          </w:p>
        </w:tc>
        <w:tc>
          <w:tcPr>
            <w:tcW w:w="1134" w:type="dxa"/>
            <w:tcBorders>
              <w:bottom w:val="single" w:sz="4" w:space="0" w:color="auto"/>
            </w:tcBorders>
            <w:shd w:val="clear" w:color="auto" w:fill="006600"/>
          </w:tcPr>
          <w:p w14:paraId="0304FB8E" w14:textId="3141C987" w:rsidR="00D2133A" w:rsidRPr="0027537E" w:rsidRDefault="00D2133A" w:rsidP="00EA5C98">
            <w:pPr>
              <w:pStyle w:val="Bezmezer"/>
              <w:rPr>
                <w:b/>
              </w:rPr>
            </w:pPr>
            <w:r>
              <w:rPr>
                <w:b/>
              </w:rPr>
              <w:t>Splňuje ANO/NE</w:t>
            </w:r>
          </w:p>
        </w:tc>
        <w:tc>
          <w:tcPr>
            <w:tcW w:w="2268" w:type="dxa"/>
            <w:shd w:val="clear" w:color="auto" w:fill="006600"/>
          </w:tcPr>
          <w:p w14:paraId="3578BBFA" w14:textId="72ECD71A" w:rsidR="00D2133A" w:rsidRPr="0027537E" w:rsidRDefault="00D2133A" w:rsidP="00EA5C98">
            <w:pPr>
              <w:pStyle w:val="Bezmezer"/>
              <w:rPr>
                <w:b/>
              </w:rPr>
            </w:pPr>
            <w:r w:rsidRPr="0027537E">
              <w:rPr>
                <w:b/>
              </w:rPr>
              <w:t>Skutečné parametry/Způsob splnění požadavku</w:t>
            </w:r>
          </w:p>
        </w:tc>
      </w:tr>
      <w:tr w:rsidR="00D2133A" w:rsidRPr="0027537E" w14:paraId="2BD8FC34"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7916349" w14:textId="77777777" w:rsidR="00D2133A" w:rsidRPr="0027537E" w:rsidRDefault="00D2133A" w:rsidP="004A173D">
            <w:pPr>
              <w:pStyle w:val="Odstavecseseznamem"/>
              <w:numPr>
                <w:ilvl w:val="0"/>
                <w:numId w:val="14"/>
              </w:numPr>
              <w:spacing w:after="0" w:line="240" w:lineRule="auto"/>
              <w:jc w:val="both"/>
            </w:pPr>
          </w:p>
        </w:tc>
        <w:tc>
          <w:tcPr>
            <w:tcW w:w="1834" w:type="dxa"/>
            <w:shd w:val="clear" w:color="auto" w:fill="auto"/>
          </w:tcPr>
          <w:p w14:paraId="3F9A9B98" w14:textId="77777777" w:rsidR="00D2133A" w:rsidRPr="00C05665" w:rsidRDefault="00D2133A" w:rsidP="00EA5C98">
            <w:r w:rsidRPr="00C05665">
              <w:t>Kompatibilita</w:t>
            </w:r>
          </w:p>
        </w:tc>
        <w:tc>
          <w:tcPr>
            <w:tcW w:w="3544" w:type="dxa"/>
            <w:shd w:val="clear" w:color="auto" w:fill="auto"/>
          </w:tcPr>
          <w:p w14:paraId="294FF947" w14:textId="1EC7AAFC" w:rsidR="00D2133A" w:rsidRPr="007416A2" w:rsidRDefault="00D2133A" w:rsidP="009E1F0D">
            <w:pPr>
              <w:pStyle w:val="Odstavecseseznamem"/>
              <w:numPr>
                <w:ilvl w:val="0"/>
                <w:numId w:val="5"/>
              </w:numPr>
              <w:jc w:val="both"/>
            </w:pPr>
            <w:r w:rsidRPr="007416A2">
              <w:t>Zařízení musí být kompatibilní s IBM Spectrum Protect a nově navrženým zálohovacím řešením.</w:t>
            </w:r>
          </w:p>
        </w:tc>
        <w:tc>
          <w:tcPr>
            <w:tcW w:w="1134" w:type="dxa"/>
            <w:shd w:val="clear" w:color="auto" w:fill="FFFF00"/>
          </w:tcPr>
          <w:p w14:paraId="56751380" w14:textId="77777777" w:rsidR="00D2133A" w:rsidRPr="0027537E" w:rsidRDefault="00D2133A" w:rsidP="00EA5C98"/>
        </w:tc>
        <w:tc>
          <w:tcPr>
            <w:tcW w:w="2268" w:type="dxa"/>
            <w:shd w:val="clear" w:color="auto" w:fill="FFFF00"/>
          </w:tcPr>
          <w:p w14:paraId="7C1AD136" w14:textId="2C9B2206" w:rsidR="00D2133A" w:rsidRPr="0027537E" w:rsidRDefault="00D2133A" w:rsidP="00EA5C98"/>
        </w:tc>
      </w:tr>
      <w:tr w:rsidR="00D2133A" w:rsidRPr="0027537E" w14:paraId="168B13A3"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3D47C82E"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shd w:val="clear" w:color="auto" w:fill="auto"/>
            <w:vAlign w:val="center"/>
          </w:tcPr>
          <w:p w14:paraId="05D75120" w14:textId="58E71AB8" w:rsidR="00D2133A" w:rsidRPr="00C05665" w:rsidRDefault="00D2133A" w:rsidP="00C05665">
            <w:r w:rsidRPr="00C05665">
              <w:t>Technické vlastnosti a rozměry</w:t>
            </w:r>
          </w:p>
        </w:tc>
        <w:tc>
          <w:tcPr>
            <w:tcW w:w="3544" w:type="dxa"/>
            <w:shd w:val="clear" w:color="auto" w:fill="auto"/>
          </w:tcPr>
          <w:p w14:paraId="304FF159" w14:textId="011CBD81" w:rsidR="00D2133A" w:rsidRPr="007416A2" w:rsidRDefault="00D2133A" w:rsidP="009E1F0D">
            <w:pPr>
              <w:pStyle w:val="Odstavecseseznamem"/>
              <w:numPr>
                <w:ilvl w:val="0"/>
                <w:numId w:val="5"/>
              </w:numPr>
              <w:jc w:val="both"/>
            </w:pPr>
            <w:r w:rsidRPr="007416A2">
              <w:t>Kompatibilní s RACK 19”.</w:t>
            </w:r>
          </w:p>
        </w:tc>
        <w:tc>
          <w:tcPr>
            <w:tcW w:w="1134" w:type="dxa"/>
            <w:tcBorders>
              <w:bottom w:val="single" w:sz="4" w:space="0" w:color="auto"/>
            </w:tcBorders>
            <w:shd w:val="clear" w:color="auto" w:fill="FFFF00"/>
          </w:tcPr>
          <w:p w14:paraId="4DDD5EAD" w14:textId="77777777" w:rsidR="00D2133A" w:rsidRPr="0027537E" w:rsidRDefault="00D2133A" w:rsidP="00C05665"/>
        </w:tc>
        <w:tc>
          <w:tcPr>
            <w:tcW w:w="2268" w:type="dxa"/>
            <w:shd w:val="clear" w:color="auto" w:fill="FFFF00"/>
          </w:tcPr>
          <w:p w14:paraId="05EAAA11" w14:textId="11FA640F" w:rsidR="00D2133A" w:rsidRPr="0027537E" w:rsidRDefault="00D2133A" w:rsidP="00C05665"/>
        </w:tc>
      </w:tr>
      <w:tr w:rsidR="00D2133A" w:rsidRPr="0027537E" w14:paraId="5D5C0EEB"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C12110D"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0C2522DA" w14:textId="77777777" w:rsidR="00D2133A" w:rsidRPr="0027537E" w:rsidRDefault="00D2133A" w:rsidP="00C05665">
            <w:pPr>
              <w:rPr>
                <w:b/>
                <w:bCs/>
              </w:rPr>
            </w:pPr>
          </w:p>
        </w:tc>
        <w:tc>
          <w:tcPr>
            <w:tcW w:w="3544" w:type="dxa"/>
            <w:shd w:val="clear" w:color="auto" w:fill="auto"/>
          </w:tcPr>
          <w:p w14:paraId="07B6B3E1" w14:textId="7D300516" w:rsidR="00D2133A" w:rsidRPr="007416A2" w:rsidRDefault="006C3DBA" w:rsidP="009E1F0D">
            <w:pPr>
              <w:pStyle w:val="Odstavecseseznamem"/>
              <w:numPr>
                <w:ilvl w:val="0"/>
                <w:numId w:val="5"/>
              </w:numPr>
              <w:jc w:val="both"/>
            </w:pPr>
            <w:r>
              <w:t>Dodavatel uvede</w:t>
            </w:r>
            <w:r w:rsidR="00D2133A" w:rsidRPr="007416A2">
              <w:t xml:space="preserve"> velikost v EIA (jednotek U) pro systémovou skříň 19”.</w:t>
            </w:r>
          </w:p>
        </w:tc>
        <w:tc>
          <w:tcPr>
            <w:tcW w:w="1134" w:type="dxa"/>
            <w:tcBorders>
              <w:bottom w:val="single" w:sz="4" w:space="0" w:color="auto"/>
              <w:tr2bl w:val="single" w:sz="4" w:space="0" w:color="auto"/>
            </w:tcBorders>
            <w:shd w:val="clear" w:color="auto" w:fill="F2F2F2" w:themeFill="background1" w:themeFillShade="F2"/>
          </w:tcPr>
          <w:p w14:paraId="7ACF413B" w14:textId="77777777" w:rsidR="00D2133A" w:rsidRPr="0027537E" w:rsidRDefault="00D2133A" w:rsidP="00C05665"/>
        </w:tc>
        <w:tc>
          <w:tcPr>
            <w:tcW w:w="2268" w:type="dxa"/>
            <w:shd w:val="clear" w:color="auto" w:fill="FFFF00"/>
          </w:tcPr>
          <w:p w14:paraId="071F7870" w14:textId="61BF1681" w:rsidR="00D2133A" w:rsidRPr="0027537E" w:rsidRDefault="00D2133A" w:rsidP="00C05665"/>
        </w:tc>
      </w:tr>
      <w:tr w:rsidR="00D2133A" w:rsidRPr="0027537E" w14:paraId="64B8B061"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6BBA14B"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3727827A" w14:textId="77777777" w:rsidR="00D2133A" w:rsidRPr="0027537E" w:rsidRDefault="00D2133A" w:rsidP="00C05665">
            <w:pPr>
              <w:rPr>
                <w:b/>
                <w:bCs/>
              </w:rPr>
            </w:pPr>
          </w:p>
        </w:tc>
        <w:tc>
          <w:tcPr>
            <w:tcW w:w="3544" w:type="dxa"/>
            <w:shd w:val="clear" w:color="auto" w:fill="auto"/>
          </w:tcPr>
          <w:p w14:paraId="01C5600F" w14:textId="14BA8803" w:rsidR="00D2133A" w:rsidRPr="007416A2" w:rsidRDefault="006C3DBA" w:rsidP="009E1F0D">
            <w:pPr>
              <w:pStyle w:val="Odstavecseseznamem"/>
              <w:numPr>
                <w:ilvl w:val="0"/>
                <w:numId w:val="5"/>
              </w:numPr>
              <w:jc w:val="both"/>
            </w:pPr>
            <w:bookmarkStart w:id="538" w:name="_Hlk169042612"/>
            <w:r>
              <w:t>Dodavatel uvede</w:t>
            </w:r>
            <w:r w:rsidR="00D2133A" w:rsidRPr="007416A2">
              <w:t xml:space="preserve"> počet a typ napájení (C13/14 nebo C19/C20 a počet).</w:t>
            </w:r>
            <w:bookmarkEnd w:id="538"/>
          </w:p>
        </w:tc>
        <w:tc>
          <w:tcPr>
            <w:tcW w:w="1134" w:type="dxa"/>
            <w:tcBorders>
              <w:tr2bl w:val="single" w:sz="4" w:space="0" w:color="auto"/>
            </w:tcBorders>
            <w:shd w:val="clear" w:color="auto" w:fill="F2F2F2" w:themeFill="background1" w:themeFillShade="F2"/>
          </w:tcPr>
          <w:p w14:paraId="271D9CA1" w14:textId="77777777" w:rsidR="00D2133A" w:rsidRPr="0027537E" w:rsidRDefault="00D2133A" w:rsidP="00C05665"/>
        </w:tc>
        <w:tc>
          <w:tcPr>
            <w:tcW w:w="2268" w:type="dxa"/>
            <w:shd w:val="clear" w:color="auto" w:fill="FFFF00"/>
          </w:tcPr>
          <w:p w14:paraId="0C02DBD8" w14:textId="672F92BF" w:rsidR="00D2133A" w:rsidRPr="0027537E" w:rsidRDefault="00D2133A" w:rsidP="00C05665"/>
        </w:tc>
      </w:tr>
      <w:tr w:rsidR="00D2133A" w:rsidRPr="0027537E" w14:paraId="45967F1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70EC8B7C"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3DB00663" w14:textId="77777777" w:rsidR="00D2133A" w:rsidRPr="0027537E" w:rsidRDefault="00D2133A" w:rsidP="00C05665">
            <w:pPr>
              <w:rPr>
                <w:b/>
                <w:bCs/>
              </w:rPr>
            </w:pPr>
          </w:p>
        </w:tc>
        <w:tc>
          <w:tcPr>
            <w:tcW w:w="3544" w:type="dxa"/>
            <w:shd w:val="clear" w:color="auto" w:fill="auto"/>
          </w:tcPr>
          <w:p w14:paraId="24F1E500" w14:textId="7C91B566" w:rsidR="00D2133A" w:rsidRPr="007416A2" w:rsidRDefault="006C3DBA" w:rsidP="009E1F0D">
            <w:pPr>
              <w:pStyle w:val="Odstavecseseznamem"/>
              <w:numPr>
                <w:ilvl w:val="0"/>
                <w:numId w:val="5"/>
              </w:numPr>
              <w:jc w:val="both"/>
            </w:pPr>
            <w:r>
              <w:t>Dodavatel uvede</w:t>
            </w:r>
            <w:r w:rsidR="00D2133A" w:rsidRPr="007416A2">
              <w:t xml:space="preserve"> hmotnost a typický a maximální elektrický příkon.</w:t>
            </w:r>
          </w:p>
        </w:tc>
        <w:tc>
          <w:tcPr>
            <w:tcW w:w="1134" w:type="dxa"/>
            <w:tcBorders>
              <w:tr2bl w:val="single" w:sz="4" w:space="0" w:color="auto"/>
            </w:tcBorders>
            <w:shd w:val="clear" w:color="auto" w:fill="F2F2F2" w:themeFill="background1" w:themeFillShade="F2"/>
          </w:tcPr>
          <w:p w14:paraId="2A75F924" w14:textId="77777777" w:rsidR="00D2133A" w:rsidRPr="0027537E" w:rsidRDefault="00D2133A" w:rsidP="00C05665"/>
        </w:tc>
        <w:tc>
          <w:tcPr>
            <w:tcW w:w="2268" w:type="dxa"/>
            <w:shd w:val="clear" w:color="auto" w:fill="FFFF00"/>
          </w:tcPr>
          <w:p w14:paraId="6EEAED17" w14:textId="67225078" w:rsidR="00D2133A" w:rsidRPr="0027537E" w:rsidRDefault="00D2133A" w:rsidP="00C05665"/>
        </w:tc>
      </w:tr>
      <w:tr w:rsidR="00D2133A" w:rsidRPr="0027537E" w14:paraId="508ABD79"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25EA440C"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274156D4" w14:textId="77777777" w:rsidR="00D2133A" w:rsidRPr="0027537E" w:rsidRDefault="00D2133A" w:rsidP="00C05665">
            <w:pPr>
              <w:rPr>
                <w:b/>
                <w:bCs/>
              </w:rPr>
            </w:pPr>
          </w:p>
        </w:tc>
        <w:tc>
          <w:tcPr>
            <w:tcW w:w="3544" w:type="dxa"/>
            <w:shd w:val="clear" w:color="auto" w:fill="auto"/>
          </w:tcPr>
          <w:p w14:paraId="10ACCE06" w14:textId="24343926" w:rsidR="00D2133A" w:rsidRPr="007416A2" w:rsidRDefault="006C3DBA" w:rsidP="009E1F0D">
            <w:pPr>
              <w:pStyle w:val="Odstavecseseznamem"/>
              <w:numPr>
                <w:ilvl w:val="0"/>
                <w:numId w:val="5"/>
              </w:numPr>
              <w:jc w:val="both"/>
            </w:pPr>
            <w:r>
              <w:t>Dodavatel uvede</w:t>
            </w:r>
            <w:r w:rsidR="00D2133A" w:rsidRPr="007416A2">
              <w:t>, jaké jsou požadavky na elektrické jištění.</w:t>
            </w:r>
          </w:p>
        </w:tc>
        <w:tc>
          <w:tcPr>
            <w:tcW w:w="1134" w:type="dxa"/>
            <w:tcBorders>
              <w:tr2bl w:val="single" w:sz="4" w:space="0" w:color="auto"/>
            </w:tcBorders>
            <w:shd w:val="clear" w:color="auto" w:fill="F2F2F2" w:themeFill="background1" w:themeFillShade="F2"/>
          </w:tcPr>
          <w:p w14:paraId="5681895D" w14:textId="77777777" w:rsidR="00D2133A" w:rsidRPr="0027537E" w:rsidRDefault="00D2133A" w:rsidP="00C05665"/>
        </w:tc>
        <w:tc>
          <w:tcPr>
            <w:tcW w:w="2268" w:type="dxa"/>
            <w:shd w:val="clear" w:color="auto" w:fill="FFFF00"/>
          </w:tcPr>
          <w:p w14:paraId="506868D6" w14:textId="779CD418" w:rsidR="00D2133A" w:rsidRPr="0027537E" w:rsidRDefault="00D2133A" w:rsidP="00C05665"/>
        </w:tc>
      </w:tr>
      <w:tr w:rsidR="00D2133A" w:rsidRPr="0027537E" w14:paraId="5400CFA6"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30CF6E5" w14:textId="77777777" w:rsidR="00D2133A" w:rsidRPr="0027537E" w:rsidRDefault="00D2133A" w:rsidP="004A173D">
            <w:pPr>
              <w:pStyle w:val="Odstavecseseznamem"/>
              <w:numPr>
                <w:ilvl w:val="0"/>
                <w:numId w:val="14"/>
              </w:numPr>
              <w:spacing w:after="0" w:line="240" w:lineRule="auto"/>
              <w:jc w:val="both"/>
            </w:pPr>
          </w:p>
        </w:tc>
        <w:tc>
          <w:tcPr>
            <w:tcW w:w="1834" w:type="dxa"/>
            <w:shd w:val="clear" w:color="auto" w:fill="auto"/>
          </w:tcPr>
          <w:p w14:paraId="03688B95" w14:textId="543B20A3" w:rsidR="00D2133A" w:rsidRPr="0027537E" w:rsidRDefault="00D2133A" w:rsidP="00CF0AFB">
            <w:pPr>
              <w:rPr>
                <w:b/>
                <w:bCs/>
              </w:rPr>
            </w:pPr>
            <w:r>
              <w:t>N</w:t>
            </w:r>
            <w:r w:rsidRPr="00E87B35">
              <w:t>apájení</w:t>
            </w:r>
          </w:p>
        </w:tc>
        <w:tc>
          <w:tcPr>
            <w:tcW w:w="3544" w:type="dxa"/>
            <w:shd w:val="clear" w:color="auto" w:fill="auto"/>
          </w:tcPr>
          <w:p w14:paraId="5CBF852E" w14:textId="7B5FEEFE" w:rsidR="00D2133A" w:rsidRPr="007416A2" w:rsidRDefault="00D2133A" w:rsidP="009E1F0D">
            <w:pPr>
              <w:pStyle w:val="Odstavecseseznamem"/>
              <w:numPr>
                <w:ilvl w:val="0"/>
                <w:numId w:val="5"/>
              </w:numPr>
              <w:jc w:val="both"/>
            </w:pPr>
            <w:r w:rsidRPr="007416A2">
              <w:t>Zařízení musí mít redundantní napájecí zdroje 250VAC, vyměnitelné za chodu.</w:t>
            </w:r>
          </w:p>
        </w:tc>
        <w:tc>
          <w:tcPr>
            <w:tcW w:w="1134" w:type="dxa"/>
            <w:shd w:val="clear" w:color="auto" w:fill="FFFF00"/>
          </w:tcPr>
          <w:p w14:paraId="5E656C77" w14:textId="77777777" w:rsidR="00D2133A" w:rsidRPr="0027537E" w:rsidRDefault="00D2133A" w:rsidP="00CF0AFB"/>
        </w:tc>
        <w:tc>
          <w:tcPr>
            <w:tcW w:w="2268" w:type="dxa"/>
            <w:shd w:val="clear" w:color="auto" w:fill="FFFF00"/>
          </w:tcPr>
          <w:p w14:paraId="3A651C70" w14:textId="2F90BB12" w:rsidR="00D2133A" w:rsidRPr="0027537E" w:rsidRDefault="00D2133A" w:rsidP="00CF0AFB"/>
        </w:tc>
      </w:tr>
      <w:tr w:rsidR="00D2133A" w:rsidRPr="0027537E" w14:paraId="1B114FBA"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E863796" w14:textId="77777777" w:rsidR="00D2133A" w:rsidRPr="0027537E" w:rsidRDefault="00D2133A" w:rsidP="004A173D">
            <w:pPr>
              <w:pStyle w:val="Odstavecseseznamem"/>
              <w:numPr>
                <w:ilvl w:val="0"/>
                <w:numId w:val="14"/>
              </w:numPr>
              <w:spacing w:after="0" w:line="240" w:lineRule="auto"/>
              <w:jc w:val="both"/>
            </w:pPr>
          </w:p>
        </w:tc>
        <w:tc>
          <w:tcPr>
            <w:tcW w:w="1834" w:type="dxa"/>
            <w:shd w:val="clear" w:color="auto" w:fill="auto"/>
          </w:tcPr>
          <w:p w14:paraId="1E0F25C0" w14:textId="2A60880D" w:rsidR="00D2133A" w:rsidRPr="0027537E" w:rsidRDefault="00D2133A" w:rsidP="00CF0AFB">
            <w:pPr>
              <w:rPr>
                <w:b/>
                <w:bCs/>
              </w:rPr>
            </w:pPr>
            <w:r>
              <w:t>Konektivita</w:t>
            </w:r>
          </w:p>
        </w:tc>
        <w:tc>
          <w:tcPr>
            <w:tcW w:w="3544" w:type="dxa"/>
            <w:shd w:val="clear" w:color="auto" w:fill="auto"/>
          </w:tcPr>
          <w:p w14:paraId="4627E954" w14:textId="62F6E069" w:rsidR="00D2133A" w:rsidRPr="007416A2" w:rsidRDefault="00D2133A" w:rsidP="009E1F0D">
            <w:pPr>
              <w:pStyle w:val="Odstavecseseznamem"/>
              <w:numPr>
                <w:ilvl w:val="0"/>
                <w:numId w:val="5"/>
              </w:numPr>
              <w:jc w:val="both"/>
            </w:pPr>
            <w:r w:rsidRPr="007416A2">
              <w:t>Připojena k SAN infrastruktuře je minimální 4x</w:t>
            </w:r>
            <w:r w:rsidR="000F51EA">
              <w:t xml:space="preserve"> min.</w:t>
            </w:r>
            <w:r w:rsidRPr="007416A2">
              <w:t xml:space="preserve"> 32 Gb</w:t>
            </w:r>
            <w:r w:rsidR="00150941" w:rsidRPr="007416A2">
              <w:t>/</w:t>
            </w:r>
            <w:r w:rsidRPr="007416A2">
              <w:t>s (pro každé zařízení).</w:t>
            </w:r>
          </w:p>
        </w:tc>
        <w:tc>
          <w:tcPr>
            <w:tcW w:w="1134" w:type="dxa"/>
            <w:shd w:val="clear" w:color="auto" w:fill="FFFF00"/>
          </w:tcPr>
          <w:p w14:paraId="13706534" w14:textId="77777777" w:rsidR="00D2133A" w:rsidRPr="0027537E" w:rsidRDefault="00D2133A" w:rsidP="00CF0AFB"/>
        </w:tc>
        <w:tc>
          <w:tcPr>
            <w:tcW w:w="2268" w:type="dxa"/>
            <w:shd w:val="clear" w:color="auto" w:fill="FFFF00"/>
          </w:tcPr>
          <w:p w14:paraId="042F064C" w14:textId="232D144C" w:rsidR="00D2133A" w:rsidRPr="0027537E" w:rsidRDefault="00D2133A" w:rsidP="00CF0AFB"/>
        </w:tc>
      </w:tr>
      <w:tr w:rsidR="00D2133A" w:rsidRPr="0027537E" w14:paraId="0CCB6616"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BD54578"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shd w:val="clear" w:color="auto" w:fill="auto"/>
            <w:vAlign w:val="center"/>
          </w:tcPr>
          <w:p w14:paraId="6FD6F56A" w14:textId="72BFD4C4" w:rsidR="00D2133A" w:rsidRPr="00160DA0" w:rsidRDefault="00D2133A" w:rsidP="00CF0AFB">
            <w:r w:rsidRPr="00160DA0">
              <w:t>Výkon</w:t>
            </w:r>
          </w:p>
        </w:tc>
        <w:tc>
          <w:tcPr>
            <w:tcW w:w="3544" w:type="dxa"/>
            <w:shd w:val="clear" w:color="auto" w:fill="auto"/>
          </w:tcPr>
          <w:p w14:paraId="2491E835" w14:textId="1769C497" w:rsidR="00D2133A" w:rsidRPr="007416A2" w:rsidRDefault="00D2133A" w:rsidP="009E1F0D">
            <w:pPr>
              <w:pStyle w:val="Odstavecseseznamem"/>
              <w:numPr>
                <w:ilvl w:val="0"/>
                <w:numId w:val="5"/>
              </w:numPr>
              <w:jc w:val="both"/>
              <w:rPr>
                <w:lang w:eastAsia="cs-CZ"/>
              </w:rPr>
            </w:pPr>
            <w:r w:rsidRPr="007416A2">
              <w:rPr>
                <w:lang w:eastAsia="cs-CZ"/>
              </w:rPr>
              <w:t xml:space="preserve">SSD/flash vrstva: Náhodný IO výkon: </w:t>
            </w:r>
            <w:r w:rsidR="000F51EA">
              <w:rPr>
                <w:lang w:eastAsia="cs-CZ"/>
              </w:rPr>
              <w:t xml:space="preserve">min. </w:t>
            </w:r>
            <w:r w:rsidRPr="007416A2">
              <w:rPr>
                <w:lang w:eastAsia="cs-CZ"/>
              </w:rPr>
              <w:t>30.000 IO/s, poměr čtení:zápis 50:50, 100% náhodná zátěž, velikost bloku 128 kB.</w:t>
            </w:r>
          </w:p>
        </w:tc>
        <w:tc>
          <w:tcPr>
            <w:tcW w:w="1134" w:type="dxa"/>
            <w:shd w:val="clear" w:color="auto" w:fill="FFFF00"/>
          </w:tcPr>
          <w:p w14:paraId="30461879" w14:textId="77777777" w:rsidR="00D2133A" w:rsidRPr="0027537E" w:rsidRDefault="00D2133A" w:rsidP="00CF0AFB"/>
        </w:tc>
        <w:tc>
          <w:tcPr>
            <w:tcW w:w="2268" w:type="dxa"/>
            <w:shd w:val="clear" w:color="auto" w:fill="FFFF00"/>
          </w:tcPr>
          <w:p w14:paraId="0C86071C" w14:textId="56E87E67" w:rsidR="00D2133A" w:rsidRPr="0027537E" w:rsidRDefault="00D2133A" w:rsidP="00CF0AFB"/>
        </w:tc>
      </w:tr>
      <w:tr w:rsidR="00D2133A" w:rsidRPr="0027537E" w14:paraId="3EC44F5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146"/>
          <w:jc w:val="center"/>
        </w:trPr>
        <w:tc>
          <w:tcPr>
            <w:tcW w:w="708" w:type="dxa"/>
            <w:shd w:val="clear" w:color="auto" w:fill="auto"/>
          </w:tcPr>
          <w:p w14:paraId="669EF7E2"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7B988392" w14:textId="77777777" w:rsidR="00D2133A" w:rsidRPr="0027537E" w:rsidRDefault="00D2133A" w:rsidP="00CF0AFB">
            <w:pPr>
              <w:rPr>
                <w:b/>
                <w:bCs/>
              </w:rPr>
            </w:pPr>
          </w:p>
        </w:tc>
        <w:tc>
          <w:tcPr>
            <w:tcW w:w="3544" w:type="dxa"/>
            <w:shd w:val="clear" w:color="auto" w:fill="auto"/>
          </w:tcPr>
          <w:p w14:paraId="24FC7C84" w14:textId="760A26E2" w:rsidR="00D2133A" w:rsidRPr="007416A2" w:rsidRDefault="00D2133A" w:rsidP="009E1F0D">
            <w:pPr>
              <w:pStyle w:val="Odstavecseseznamem"/>
              <w:numPr>
                <w:ilvl w:val="0"/>
                <w:numId w:val="5"/>
              </w:numPr>
              <w:jc w:val="both"/>
              <w:rPr>
                <w:lang w:eastAsia="cs-CZ"/>
              </w:rPr>
            </w:pPr>
            <w:r w:rsidRPr="007416A2">
              <w:rPr>
                <w:lang w:eastAsia="cs-CZ"/>
              </w:rPr>
              <w:t xml:space="preserve">NL-SAS vrstva: Propustnost: </w:t>
            </w:r>
            <w:r w:rsidR="000F51EA">
              <w:rPr>
                <w:lang w:eastAsia="cs-CZ"/>
              </w:rPr>
              <w:t xml:space="preserve">min. </w:t>
            </w:r>
            <w:r w:rsidRPr="007416A2">
              <w:rPr>
                <w:lang w:eastAsia="cs-CZ"/>
              </w:rPr>
              <w:t>3.500 MB/s, poměr čtení:zápis 50:50, 100% sekvenční zátěž, velikost bloku 1024 kB.</w:t>
            </w:r>
          </w:p>
        </w:tc>
        <w:tc>
          <w:tcPr>
            <w:tcW w:w="1134" w:type="dxa"/>
            <w:shd w:val="clear" w:color="auto" w:fill="FFFF00"/>
          </w:tcPr>
          <w:p w14:paraId="2231CBF8" w14:textId="77777777" w:rsidR="00D2133A" w:rsidRPr="0027537E" w:rsidRDefault="00D2133A" w:rsidP="00CF0AFB"/>
        </w:tc>
        <w:tc>
          <w:tcPr>
            <w:tcW w:w="2268" w:type="dxa"/>
            <w:shd w:val="clear" w:color="auto" w:fill="FFFF00"/>
          </w:tcPr>
          <w:p w14:paraId="05418CD4" w14:textId="4487A0D4" w:rsidR="00D2133A" w:rsidRPr="0027537E" w:rsidRDefault="00D2133A" w:rsidP="00CF0AFB"/>
        </w:tc>
      </w:tr>
      <w:tr w:rsidR="00D2133A" w:rsidRPr="0027537E" w14:paraId="41E946B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72EE4CE0"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3B0812AE" w14:textId="77777777" w:rsidR="00D2133A" w:rsidRDefault="00D2133A" w:rsidP="00CF0AFB"/>
        </w:tc>
        <w:tc>
          <w:tcPr>
            <w:tcW w:w="3544" w:type="dxa"/>
            <w:shd w:val="clear" w:color="auto" w:fill="auto"/>
          </w:tcPr>
          <w:p w14:paraId="3FC166DE" w14:textId="10914DCB" w:rsidR="00D2133A" w:rsidRPr="007416A2" w:rsidRDefault="00D2133A" w:rsidP="009E1F0D">
            <w:pPr>
              <w:pStyle w:val="Odstavecseseznamem"/>
              <w:numPr>
                <w:ilvl w:val="0"/>
                <w:numId w:val="5"/>
              </w:numPr>
              <w:jc w:val="both"/>
            </w:pPr>
            <w:r w:rsidRPr="007416A2">
              <w:t>Celková velikost cache/RAM v jednom řadiči je minimálně 128 GB.</w:t>
            </w:r>
          </w:p>
        </w:tc>
        <w:tc>
          <w:tcPr>
            <w:tcW w:w="1134" w:type="dxa"/>
            <w:shd w:val="clear" w:color="auto" w:fill="FFFF00"/>
          </w:tcPr>
          <w:p w14:paraId="678E7623" w14:textId="77777777" w:rsidR="00D2133A" w:rsidRPr="0027537E" w:rsidRDefault="00D2133A" w:rsidP="00CF0AFB"/>
        </w:tc>
        <w:tc>
          <w:tcPr>
            <w:tcW w:w="2268" w:type="dxa"/>
            <w:shd w:val="clear" w:color="auto" w:fill="FFFF00"/>
          </w:tcPr>
          <w:p w14:paraId="79941B53" w14:textId="31ECE15D" w:rsidR="00D2133A" w:rsidRPr="0027537E" w:rsidRDefault="00D2133A" w:rsidP="00CF0AFB"/>
        </w:tc>
      </w:tr>
      <w:tr w:rsidR="00D2133A" w:rsidRPr="0027537E" w14:paraId="3D7976A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56B6CF11"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shd w:val="clear" w:color="auto" w:fill="auto"/>
            <w:vAlign w:val="center"/>
          </w:tcPr>
          <w:p w14:paraId="3E329259" w14:textId="1AD8A9BD" w:rsidR="00D2133A" w:rsidRPr="0027537E" w:rsidRDefault="00D2133A" w:rsidP="00CF0AFB">
            <w:pPr>
              <w:rPr>
                <w:b/>
                <w:bCs/>
              </w:rPr>
            </w:pPr>
            <w:r w:rsidRPr="00607CAD">
              <w:t>Charakteristiky a funkce</w:t>
            </w:r>
          </w:p>
        </w:tc>
        <w:tc>
          <w:tcPr>
            <w:tcW w:w="3544" w:type="dxa"/>
            <w:shd w:val="clear" w:color="auto" w:fill="auto"/>
          </w:tcPr>
          <w:p w14:paraId="35252BA3" w14:textId="433E426E" w:rsidR="00D2133A" w:rsidRPr="007416A2" w:rsidRDefault="00D2133A" w:rsidP="009E1F0D">
            <w:pPr>
              <w:pStyle w:val="Odstavecseseznamem"/>
              <w:numPr>
                <w:ilvl w:val="0"/>
                <w:numId w:val="5"/>
              </w:numPr>
              <w:jc w:val="both"/>
            </w:pPr>
            <w:r w:rsidRPr="007416A2">
              <w:t>Modulární, minimálně dvou řadičové all flash / hybridní diskové pole aktiv-aktiv designu založené na NVMe architektuře, řešení je koncipováno jako HW, SW a FW od jednoho výrobce.</w:t>
            </w:r>
          </w:p>
        </w:tc>
        <w:tc>
          <w:tcPr>
            <w:tcW w:w="1134" w:type="dxa"/>
            <w:shd w:val="clear" w:color="auto" w:fill="FFFF00"/>
          </w:tcPr>
          <w:p w14:paraId="75A18224" w14:textId="77777777" w:rsidR="00D2133A" w:rsidRPr="0027537E" w:rsidRDefault="00D2133A" w:rsidP="00CF0AFB"/>
        </w:tc>
        <w:tc>
          <w:tcPr>
            <w:tcW w:w="2268" w:type="dxa"/>
            <w:shd w:val="clear" w:color="auto" w:fill="FFFF00"/>
          </w:tcPr>
          <w:p w14:paraId="6E07D4BE" w14:textId="556DF01E" w:rsidR="00D2133A" w:rsidRPr="0027537E" w:rsidRDefault="00D2133A" w:rsidP="00CF0AFB"/>
        </w:tc>
      </w:tr>
      <w:tr w:rsidR="00D2133A" w:rsidRPr="0027537E" w14:paraId="0ABD9C3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C3C37F7"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5D3C006E" w14:textId="77777777" w:rsidR="00D2133A" w:rsidRPr="00607CAD" w:rsidRDefault="00D2133A" w:rsidP="00160DA0"/>
        </w:tc>
        <w:tc>
          <w:tcPr>
            <w:tcW w:w="3544" w:type="dxa"/>
            <w:shd w:val="clear" w:color="auto" w:fill="auto"/>
          </w:tcPr>
          <w:p w14:paraId="61E965FC" w14:textId="1A660C8C" w:rsidR="00D2133A" w:rsidRPr="007416A2" w:rsidRDefault="00D2133A" w:rsidP="009E1F0D">
            <w:pPr>
              <w:pStyle w:val="Odstavecseseznamem"/>
              <w:numPr>
                <w:ilvl w:val="0"/>
                <w:numId w:val="5"/>
              </w:numPr>
              <w:jc w:val="both"/>
            </w:pPr>
            <w:r w:rsidRPr="007416A2">
              <w:t>Řešení musí poskytovat nativní replikace po FC nebo IP v minimálně v synchronních a asynchronních režimech. Podpora replikace dat do třetí lokality</w:t>
            </w:r>
            <w:r w:rsidRPr="007416A2">
              <w:cr/>
              <w:t>.</w:t>
            </w:r>
          </w:p>
        </w:tc>
        <w:tc>
          <w:tcPr>
            <w:tcW w:w="1134" w:type="dxa"/>
            <w:shd w:val="clear" w:color="auto" w:fill="FFFF00"/>
          </w:tcPr>
          <w:p w14:paraId="6A9BC74E" w14:textId="77777777" w:rsidR="00D2133A" w:rsidRPr="0027537E" w:rsidRDefault="00D2133A" w:rsidP="00160DA0"/>
        </w:tc>
        <w:tc>
          <w:tcPr>
            <w:tcW w:w="2268" w:type="dxa"/>
            <w:shd w:val="clear" w:color="auto" w:fill="FFFF00"/>
          </w:tcPr>
          <w:p w14:paraId="51FA4F36" w14:textId="42B9BD31" w:rsidR="00D2133A" w:rsidRPr="0027537E" w:rsidRDefault="00D2133A" w:rsidP="00160DA0"/>
        </w:tc>
      </w:tr>
      <w:tr w:rsidR="00D2133A" w:rsidRPr="0027537E" w14:paraId="6CE8169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4D388393"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0C1C7300" w14:textId="77777777" w:rsidR="00D2133A" w:rsidRPr="00607CAD" w:rsidRDefault="00D2133A" w:rsidP="00160DA0"/>
        </w:tc>
        <w:tc>
          <w:tcPr>
            <w:tcW w:w="3544" w:type="dxa"/>
            <w:shd w:val="clear" w:color="auto" w:fill="auto"/>
          </w:tcPr>
          <w:p w14:paraId="3A747D40" w14:textId="7115F641" w:rsidR="00D2133A" w:rsidRPr="007416A2" w:rsidRDefault="00D2133A" w:rsidP="009E1F0D">
            <w:pPr>
              <w:pStyle w:val="Odstavecseseznamem"/>
              <w:numPr>
                <w:ilvl w:val="0"/>
                <w:numId w:val="5"/>
              </w:numPr>
              <w:jc w:val="both"/>
            </w:pPr>
            <w:r w:rsidRPr="007416A2">
              <w:t>Řešení musí podporovat min.  následujících režimů: RAID 1, 6</w:t>
            </w:r>
            <w:r w:rsidR="000F51EA">
              <w:t xml:space="preserve"> a</w:t>
            </w:r>
            <w:r w:rsidRPr="007416A2">
              <w:t xml:space="preserve"> 10 nebo distribuovaný RAID 1 a 6.</w:t>
            </w:r>
          </w:p>
        </w:tc>
        <w:tc>
          <w:tcPr>
            <w:tcW w:w="1134" w:type="dxa"/>
            <w:shd w:val="clear" w:color="auto" w:fill="FFFF00"/>
          </w:tcPr>
          <w:p w14:paraId="36F39D42" w14:textId="77777777" w:rsidR="00D2133A" w:rsidRPr="0027537E" w:rsidRDefault="00D2133A" w:rsidP="00160DA0"/>
        </w:tc>
        <w:tc>
          <w:tcPr>
            <w:tcW w:w="2268" w:type="dxa"/>
            <w:shd w:val="clear" w:color="auto" w:fill="FFFF00"/>
          </w:tcPr>
          <w:p w14:paraId="21F5C736" w14:textId="404BCC91" w:rsidR="00D2133A" w:rsidRPr="0027537E" w:rsidRDefault="00D2133A" w:rsidP="00160DA0"/>
        </w:tc>
      </w:tr>
      <w:tr w:rsidR="00D2133A" w:rsidRPr="0027537E" w14:paraId="0908A37A"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4AFD4228"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70DFD9DC" w14:textId="77777777" w:rsidR="00D2133A" w:rsidRPr="00607CAD" w:rsidRDefault="00D2133A" w:rsidP="00160DA0"/>
        </w:tc>
        <w:tc>
          <w:tcPr>
            <w:tcW w:w="3544" w:type="dxa"/>
            <w:shd w:val="clear" w:color="auto" w:fill="auto"/>
          </w:tcPr>
          <w:p w14:paraId="56B5CB40" w14:textId="40A0AE86" w:rsidR="00D2133A" w:rsidRPr="007416A2" w:rsidRDefault="00D2133A" w:rsidP="009E1F0D">
            <w:pPr>
              <w:pStyle w:val="Odstavecseseznamem"/>
              <w:numPr>
                <w:ilvl w:val="0"/>
                <w:numId w:val="5"/>
              </w:numPr>
              <w:jc w:val="both"/>
            </w:pPr>
            <w:r w:rsidRPr="007416A2">
              <w:t>Diskový subsystém musí disponovat vytvářením virtuálních logických disků, thin provisioning (včetně detekce a reklamace prázdného prostoru).</w:t>
            </w:r>
          </w:p>
        </w:tc>
        <w:tc>
          <w:tcPr>
            <w:tcW w:w="1134" w:type="dxa"/>
            <w:shd w:val="clear" w:color="auto" w:fill="FFFF00"/>
          </w:tcPr>
          <w:p w14:paraId="145450B6" w14:textId="77777777" w:rsidR="00D2133A" w:rsidRPr="0027537E" w:rsidRDefault="00D2133A" w:rsidP="00160DA0"/>
        </w:tc>
        <w:tc>
          <w:tcPr>
            <w:tcW w:w="2268" w:type="dxa"/>
            <w:shd w:val="clear" w:color="auto" w:fill="FFFF00"/>
          </w:tcPr>
          <w:p w14:paraId="174339AF" w14:textId="28064A12" w:rsidR="00D2133A" w:rsidRPr="0027537E" w:rsidRDefault="00D2133A" w:rsidP="00160DA0"/>
        </w:tc>
      </w:tr>
      <w:tr w:rsidR="00D2133A" w:rsidRPr="0027537E" w14:paraId="3420EC99"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C557136"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24E505F4" w14:textId="77777777" w:rsidR="00D2133A" w:rsidRPr="00607CAD" w:rsidRDefault="00D2133A" w:rsidP="00E15A01"/>
        </w:tc>
        <w:tc>
          <w:tcPr>
            <w:tcW w:w="3544" w:type="dxa"/>
            <w:shd w:val="clear" w:color="auto" w:fill="auto"/>
          </w:tcPr>
          <w:p w14:paraId="1279A984" w14:textId="77777777" w:rsidR="00D2133A" w:rsidRPr="007416A2" w:rsidRDefault="00D2133A" w:rsidP="009E1F0D">
            <w:pPr>
              <w:pStyle w:val="Odstavecseseznamem"/>
              <w:numPr>
                <w:ilvl w:val="0"/>
                <w:numId w:val="5"/>
              </w:numPr>
              <w:jc w:val="both"/>
            </w:pPr>
            <w:r w:rsidRPr="007416A2">
              <w:t xml:space="preserve">Požadována je možnost vytváření snapshotů (CoW a RoW) a klonů v následujících režimech: </w:t>
            </w:r>
          </w:p>
          <w:p w14:paraId="32236863" w14:textId="28481662" w:rsidR="00D2133A" w:rsidRPr="007416A2" w:rsidRDefault="00D2133A" w:rsidP="009E1F0D">
            <w:pPr>
              <w:pStyle w:val="Odstavecseseznamem"/>
              <w:numPr>
                <w:ilvl w:val="1"/>
                <w:numId w:val="5"/>
              </w:numPr>
              <w:jc w:val="both"/>
            </w:pPr>
            <w:r w:rsidRPr="007416A2">
              <w:t xml:space="preserve">a) snapshot se po určité době může automaticky stát klonem; </w:t>
            </w:r>
          </w:p>
          <w:p w14:paraId="2905744E" w14:textId="4E297A5D" w:rsidR="00D2133A" w:rsidRPr="007416A2" w:rsidRDefault="00D2133A" w:rsidP="009E1F0D">
            <w:pPr>
              <w:pStyle w:val="Odstavecseseznamem"/>
              <w:numPr>
                <w:ilvl w:val="1"/>
                <w:numId w:val="5"/>
              </w:numPr>
              <w:jc w:val="both"/>
            </w:pPr>
            <w:r w:rsidRPr="007416A2">
              <w:t>b) inkrementální snapshoty, tzn. kopírují se jen rozdílová data mezi dvěma okamžiky iniciace klonu;</w:t>
            </w:r>
          </w:p>
          <w:p w14:paraId="26E11103" w14:textId="042302A7" w:rsidR="00D2133A" w:rsidRPr="007416A2" w:rsidRDefault="00D2133A" w:rsidP="009E1F0D">
            <w:pPr>
              <w:pStyle w:val="Odstavecseseznamem"/>
              <w:numPr>
                <w:ilvl w:val="1"/>
                <w:numId w:val="5"/>
              </w:numPr>
              <w:jc w:val="both"/>
            </w:pPr>
            <w:r w:rsidRPr="007416A2">
              <w:t>c) reverzní snapshoty lze provést zpětné přesunutí dat z klonu do původního originálního Volume;</w:t>
            </w:r>
          </w:p>
          <w:p w14:paraId="01222A40" w14:textId="0DE86115" w:rsidR="00D2133A" w:rsidRPr="007416A2" w:rsidRDefault="00D2133A" w:rsidP="009E1F0D">
            <w:pPr>
              <w:pStyle w:val="Odstavecseseznamem"/>
              <w:numPr>
                <w:ilvl w:val="1"/>
                <w:numId w:val="5"/>
              </w:numPr>
              <w:jc w:val="both"/>
            </w:pPr>
            <w:r w:rsidRPr="007416A2">
              <w:t>d) lze udržovat až 4 inkrementálně pořizované klony z jednoho originálu (s možností reverzních snapshotů).</w:t>
            </w:r>
          </w:p>
        </w:tc>
        <w:tc>
          <w:tcPr>
            <w:tcW w:w="1134" w:type="dxa"/>
            <w:shd w:val="clear" w:color="auto" w:fill="FFFF00"/>
          </w:tcPr>
          <w:p w14:paraId="057E583C" w14:textId="77777777" w:rsidR="00D2133A" w:rsidRPr="0027537E" w:rsidRDefault="00D2133A" w:rsidP="00E15A01"/>
        </w:tc>
        <w:tc>
          <w:tcPr>
            <w:tcW w:w="2268" w:type="dxa"/>
            <w:shd w:val="clear" w:color="auto" w:fill="FFFF00"/>
          </w:tcPr>
          <w:p w14:paraId="16BB8D1A" w14:textId="1DF61B34" w:rsidR="00D2133A" w:rsidRPr="0027537E" w:rsidRDefault="00D2133A" w:rsidP="00E15A01"/>
        </w:tc>
      </w:tr>
      <w:tr w:rsidR="00D2133A" w:rsidRPr="0027537E" w14:paraId="56285D20"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3515AD53" w14:textId="77777777" w:rsidR="00D2133A" w:rsidRPr="0027537E" w:rsidRDefault="00D2133A" w:rsidP="004A173D">
            <w:pPr>
              <w:pStyle w:val="Odstavecseseznamem"/>
              <w:numPr>
                <w:ilvl w:val="0"/>
                <w:numId w:val="14"/>
              </w:numPr>
              <w:spacing w:after="0" w:line="240" w:lineRule="auto"/>
              <w:jc w:val="both"/>
            </w:pPr>
          </w:p>
        </w:tc>
        <w:tc>
          <w:tcPr>
            <w:tcW w:w="1834" w:type="dxa"/>
            <w:vMerge/>
            <w:shd w:val="clear" w:color="auto" w:fill="auto"/>
          </w:tcPr>
          <w:p w14:paraId="1BA71DF9" w14:textId="77777777" w:rsidR="00D2133A" w:rsidRPr="00607CAD" w:rsidRDefault="00D2133A" w:rsidP="00E15A01"/>
        </w:tc>
        <w:tc>
          <w:tcPr>
            <w:tcW w:w="3544" w:type="dxa"/>
            <w:shd w:val="clear" w:color="auto" w:fill="auto"/>
          </w:tcPr>
          <w:p w14:paraId="7535A49B" w14:textId="7F147FC1" w:rsidR="00D2133A" w:rsidRPr="007416A2" w:rsidRDefault="00D2133A" w:rsidP="009E1F0D">
            <w:pPr>
              <w:pStyle w:val="Odstavecseseznamem"/>
              <w:numPr>
                <w:ilvl w:val="0"/>
                <w:numId w:val="5"/>
              </w:numPr>
              <w:jc w:val="both"/>
            </w:pPr>
            <w:r w:rsidRPr="007416A2">
              <w:t>Upgrade software a hardware u řadičů musí být proveditelný za chodu a bez ztráty přístupu hostitelských serverů k datům.</w:t>
            </w:r>
          </w:p>
        </w:tc>
        <w:tc>
          <w:tcPr>
            <w:tcW w:w="1134" w:type="dxa"/>
            <w:shd w:val="clear" w:color="auto" w:fill="FFFF00"/>
          </w:tcPr>
          <w:p w14:paraId="596C46F1" w14:textId="77777777" w:rsidR="00D2133A" w:rsidRPr="0027537E" w:rsidRDefault="00D2133A" w:rsidP="00E15A01"/>
        </w:tc>
        <w:tc>
          <w:tcPr>
            <w:tcW w:w="2268" w:type="dxa"/>
            <w:shd w:val="clear" w:color="auto" w:fill="FFFF00"/>
          </w:tcPr>
          <w:p w14:paraId="25F8D5A2" w14:textId="28C99BD7" w:rsidR="00D2133A" w:rsidRPr="0027537E" w:rsidRDefault="00D2133A" w:rsidP="00E15A01"/>
        </w:tc>
      </w:tr>
      <w:tr w:rsidR="00D2133A" w:rsidRPr="0027537E" w14:paraId="1A80BFD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D846573"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5B34DC1F" w14:textId="77777777" w:rsidR="00D2133A" w:rsidRPr="00733C8D" w:rsidRDefault="00D2133A" w:rsidP="00E15A01">
            <w:r w:rsidRPr="00733C8D">
              <w:t>Kapacita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FE62482" w14:textId="70491E76" w:rsidR="00D2133A" w:rsidRPr="007416A2" w:rsidRDefault="00D2133A" w:rsidP="009E1F0D">
            <w:pPr>
              <w:pStyle w:val="Odstavecseseznamem"/>
              <w:numPr>
                <w:ilvl w:val="0"/>
                <w:numId w:val="5"/>
              </w:numPr>
              <w:jc w:val="both"/>
            </w:pPr>
            <w:r w:rsidRPr="007416A2">
              <w:t xml:space="preserve">Minimální požadovaná čistá kapacita (po RAID nebo dRAID6) </w:t>
            </w:r>
            <w:r w:rsidRPr="007416A2">
              <w:rPr>
                <w:b/>
                <w:bCs/>
              </w:rPr>
              <w:t xml:space="preserve">992 </w:t>
            </w:r>
            <w:r w:rsidRPr="007416A2">
              <w:t xml:space="preserve">TB (bez optimalizace kompresními či deduplikačními nástroji a algoritmy). </w:t>
            </w:r>
          </w:p>
          <w:p w14:paraId="4FBF9B4A" w14:textId="08CCB6B8" w:rsidR="00D2133A" w:rsidRPr="007416A2" w:rsidRDefault="00D2133A" w:rsidP="009E1F0D">
            <w:pPr>
              <w:pStyle w:val="Odstavecseseznamem"/>
              <w:numPr>
                <w:ilvl w:val="1"/>
                <w:numId w:val="5"/>
              </w:numPr>
              <w:jc w:val="both"/>
            </w:pPr>
            <w:r w:rsidRPr="007416A2">
              <w:t xml:space="preserve">z toho: </w:t>
            </w:r>
          </w:p>
          <w:p w14:paraId="04B54AAA" w14:textId="337B5A58" w:rsidR="00D2133A" w:rsidRPr="007416A2" w:rsidRDefault="00D2133A" w:rsidP="004A173D">
            <w:pPr>
              <w:pStyle w:val="Odstavecseseznamem"/>
              <w:numPr>
                <w:ilvl w:val="0"/>
                <w:numId w:val="13"/>
              </w:numPr>
              <w:jc w:val="both"/>
            </w:pPr>
            <w:r w:rsidRPr="007416A2">
              <w:t xml:space="preserve">min. 79 TB na flash/SSD; </w:t>
            </w:r>
          </w:p>
          <w:p w14:paraId="39FE1AFF" w14:textId="74F21DFB" w:rsidR="00D2133A" w:rsidRPr="007416A2" w:rsidRDefault="00D2133A" w:rsidP="004A173D">
            <w:pPr>
              <w:pStyle w:val="Odstavecseseznamem"/>
              <w:numPr>
                <w:ilvl w:val="0"/>
                <w:numId w:val="13"/>
              </w:numPr>
              <w:jc w:val="both"/>
            </w:pPr>
            <w:r w:rsidRPr="007416A2">
              <w:t>min. 913 TB na NL-SAS;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80CE53B" w14:textId="77777777" w:rsidR="00D2133A" w:rsidRPr="0027537E" w:rsidRDefault="00D2133A" w:rsidP="00E15A0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45E8E2A" w14:textId="080D79F8" w:rsidR="00D2133A" w:rsidRPr="0027537E" w:rsidRDefault="00D2133A" w:rsidP="00E15A01"/>
        </w:tc>
      </w:tr>
      <w:tr w:rsidR="00D2133A" w:rsidRPr="0027537E" w14:paraId="4517FE41"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84B979B"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right w:val="single" w:sz="4" w:space="0" w:color="auto"/>
            </w:tcBorders>
            <w:shd w:val="clear" w:color="auto" w:fill="auto"/>
          </w:tcPr>
          <w:p w14:paraId="6703F79D" w14:textId="77777777" w:rsidR="00D2133A" w:rsidRPr="0027537E" w:rsidRDefault="00D2133A" w:rsidP="00E15A01"/>
        </w:tc>
        <w:tc>
          <w:tcPr>
            <w:tcW w:w="3544" w:type="dxa"/>
            <w:tcBorders>
              <w:top w:val="single" w:sz="4" w:space="0" w:color="auto"/>
              <w:left w:val="single" w:sz="4" w:space="0" w:color="auto"/>
              <w:bottom w:val="single" w:sz="4" w:space="0" w:color="auto"/>
              <w:right w:val="single" w:sz="4" w:space="0" w:color="auto"/>
            </w:tcBorders>
            <w:shd w:val="clear" w:color="auto" w:fill="auto"/>
          </w:tcPr>
          <w:p w14:paraId="1E3F27DD" w14:textId="4C4C9847" w:rsidR="00D2133A" w:rsidRPr="007416A2" w:rsidRDefault="00D2133A" w:rsidP="009E1F0D">
            <w:pPr>
              <w:pStyle w:val="Odstavecseseznamem"/>
              <w:numPr>
                <w:ilvl w:val="0"/>
                <w:numId w:val="5"/>
              </w:numPr>
              <w:jc w:val="both"/>
            </w:pPr>
            <w:r w:rsidRPr="007416A2">
              <w:t>Počet sparedisků dle doporučení výrobce.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93C3084" w14:textId="77777777" w:rsidR="00D2133A" w:rsidRPr="0027537E" w:rsidRDefault="00D2133A" w:rsidP="00E15A0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7E91D5A" w14:textId="1E7F6B18" w:rsidR="00D2133A" w:rsidRPr="0027537E" w:rsidRDefault="00D2133A" w:rsidP="00E15A01"/>
        </w:tc>
      </w:tr>
      <w:tr w:rsidR="00D2133A" w:rsidRPr="0027537E" w14:paraId="710D5E05"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6962EDD"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4A907D45" w14:textId="77777777" w:rsidR="00D2133A" w:rsidRPr="0027537E" w:rsidRDefault="00D2133A" w:rsidP="00E15A01"/>
        </w:tc>
        <w:tc>
          <w:tcPr>
            <w:tcW w:w="3544" w:type="dxa"/>
            <w:tcBorders>
              <w:top w:val="single" w:sz="4" w:space="0" w:color="auto"/>
              <w:left w:val="single" w:sz="4" w:space="0" w:color="auto"/>
              <w:bottom w:val="single" w:sz="4" w:space="0" w:color="auto"/>
              <w:right w:val="single" w:sz="4" w:space="0" w:color="auto"/>
            </w:tcBorders>
            <w:shd w:val="clear" w:color="auto" w:fill="auto"/>
          </w:tcPr>
          <w:p w14:paraId="2422A79F" w14:textId="3EE11CF2" w:rsidR="00D2133A" w:rsidRPr="007416A2" w:rsidRDefault="00D2133A" w:rsidP="009E1F0D">
            <w:pPr>
              <w:pStyle w:val="Odstavecseseznamem"/>
              <w:numPr>
                <w:ilvl w:val="0"/>
                <w:numId w:val="5"/>
              </w:numPr>
              <w:jc w:val="both"/>
            </w:pPr>
            <w:r w:rsidRPr="007416A2">
              <w:t>Podporovány musí být enterprise SSD disky, Flash moduly a HDD disky, DWPD hodnota nabízených flash a SSD disků/modulů musí být 1 nebo vyšší.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5B06BB7" w14:textId="77777777" w:rsidR="00D2133A" w:rsidRPr="0027537E" w:rsidRDefault="00D2133A" w:rsidP="00E15A0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0853349" w14:textId="327961F9" w:rsidR="00D2133A" w:rsidRPr="0027537E" w:rsidRDefault="00D2133A" w:rsidP="00E15A01"/>
        </w:tc>
      </w:tr>
      <w:tr w:rsidR="00D2133A" w:rsidRPr="0027537E" w14:paraId="339CE850"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645D4B92" w14:textId="77777777" w:rsidR="00D2133A" w:rsidRPr="0027537E" w:rsidRDefault="00D2133A" w:rsidP="004A173D">
            <w:pPr>
              <w:pStyle w:val="Odstavecseseznamem"/>
              <w:numPr>
                <w:ilvl w:val="0"/>
                <w:numId w:val="14"/>
              </w:numPr>
              <w:spacing w:after="0" w:line="240" w:lineRule="auto"/>
              <w:jc w:val="both"/>
            </w:pP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6A2912C1" w14:textId="031E2265" w:rsidR="00D2133A" w:rsidRPr="0027537E" w:rsidRDefault="00D2133A" w:rsidP="00E15A01">
            <w:r>
              <w:t>Redukce dat</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4C15379" w14:textId="04B1CFE2" w:rsidR="00D2133A" w:rsidRPr="007416A2" w:rsidRDefault="00D2133A" w:rsidP="009E1F0D">
            <w:pPr>
              <w:pStyle w:val="Odstavecseseznamem"/>
              <w:numPr>
                <w:ilvl w:val="0"/>
                <w:numId w:val="5"/>
              </w:numPr>
              <w:jc w:val="both"/>
            </w:pPr>
            <w:r w:rsidRPr="007416A2">
              <w:t>Řešení musí poskytovat deduplikaci dat v reálném čase bez nutnosti dedikování dodatečného diskového prostoru pro post-processing pro celou požadovanou kapacitu včetně SW licence.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3C04468" w14:textId="77777777" w:rsidR="00D2133A" w:rsidRPr="0027537E" w:rsidRDefault="00D2133A" w:rsidP="00E15A0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7AC2F3C" w14:textId="698FFBEB" w:rsidR="00D2133A" w:rsidRPr="0027537E" w:rsidRDefault="00D2133A" w:rsidP="00E15A01"/>
        </w:tc>
      </w:tr>
      <w:tr w:rsidR="00D2133A" w:rsidRPr="0027537E" w14:paraId="7B58C7C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58924E6"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19594B3F" w14:textId="06D7E3F3" w:rsidR="00D2133A" w:rsidRPr="0027537E" w:rsidRDefault="00D2133A" w:rsidP="00733C8D">
            <w:r>
              <w:t>Management</w:t>
            </w:r>
            <w:r w:rsidR="000D410A">
              <w:t xml:space="preserve"> </w:t>
            </w:r>
            <w:r>
              <w:t>/</w:t>
            </w:r>
            <w:r w:rsidRPr="00561F26">
              <w:t>Řídící software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1A87280" w14:textId="4AD642D2" w:rsidR="00D2133A" w:rsidRPr="007416A2" w:rsidRDefault="00D2133A" w:rsidP="009E1F0D">
            <w:pPr>
              <w:pStyle w:val="Odstavecseseznamem"/>
              <w:numPr>
                <w:ilvl w:val="0"/>
                <w:numId w:val="5"/>
              </w:numPr>
              <w:jc w:val="both"/>
            </w:pPr>
            <w:r w:rsidRPr="007416A2">
              <w:rPr>
                <w:rFonts w:eastAsiaTheme="minorHAnsi"/>
                <w:lang w:eastAsia="en-US"/>
              </w:rPr>
              <w:t xml:space="preserve">MGMT rozhraní ve webové nebo grafické podobě.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F0D9172" w14:textId="77777777" w:rsidR="00D2133A" w:rsidRPr="0027537E" w:rsidRDefault="00D2133A" w:rsidP="00733C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63D5E56" w14:textId="584C3802" w:rsidR="00D2133A" w:rsidRPr="0027537E" w:rsidRDefault="00D2133A" w:rsidP="00733C8D"/>
        </w:tc>
      </w:tr>
      <w:tr w:rsidR="00D2133A" w:rsidRPr="0027537E" w14:paraId="31ABBBD0"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7F61D61"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57D1C94F" w14:textId="77777777" w:rsidR="00D2133A" w:rsidRPr="0027537E" w:rsidRDefault="00D2133A" w:rsidP="00733C8D"/>
        </w:tc>
        <w:tc>
          <w:tcPr>
            <w:tcW w:w="3544" w:type="dxa"/>
            <w:tcBorders>
              <w:top w:val="single" w:sz="4" w:space="0" w:color="auto"/>
              <w:left w:val="single" w:sz="4" w:space="0" w:color="auto"/>
              <w:bottom w:val="single" w:sz="4" w:space="0" w:color="auto"/>
              <w:right w:val="single" w:sz="4" w:space="0" w:color="auto"/>
            </w:tcBorders>
            <w:shd w:val="clear" w:color="auto" w:fill="auto"/>
          </w:tcPr>
          <w:p w14:paraId="6C3DBF4F" w14:textId="08B2004A" w:rsidR="00D2133A" w:rsidRPr="007416A2" w:rsidRDefault="00D2133A" w:rsidP="009E1F0D">
            <w:pPr>
              <w:pStyle w:val="Odstavecseseznamem"/>
              <w:numPr>
                <w:ilvl w:val="0"/>
                <w:numId w:val="5"/>
              </w:numPr>
              <w:jc w:val="both"/>
            </w:pPr>
            <w:r w:rsidRPr="007416A2">
              <w:rPr>
                <w:rFonts w:eastAsiaTheme="minorHAnsi"/>
                <w:lang w:eastAsia="en-US"/>
              </w:rPr>
              <w:t xml:space="preserve">MGMT rozhraní musí umožnit </w:t>
            </w:r>
            <w:r w:rsidRPr="007416A2">
              <w:t>sledovat výkon systému a metriky měření.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DC5CED8" w14:textId="77777777" w:rsidR="00D2133A" w:rsidRPr="0027537E" w:rsidRDefault="00D2133A" w:rsidP="00733C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7E119E9" w14:textId="38F9AF45" w:rsidR="00D2133A" w:rsidRPr="0027537E" w:rsidRDefault="00D2133A" w:rsidP="00733C8D"/>
        </w:tc>
      </w:tr>
      <w:tr w:rsidR="00D2133A" w:rsidRPr="0027537E" w14:paraId="74629D35"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450EEEF"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4FEB0E88" w14:textId="6CF037B1" w:rsidR="00D2133A" w:rsidRPr="0027537E" w:rsidRDefault="00D2133A" w:rsidP="0095500C">
            <w:r>
              <w:t>Provozní a výkonnostní monitoring</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3C598A7" w14:textId="3C07A1CB" w:rsidR="00D2133A" w:rsidRPr="007416A2" w:rsidRDefault="00D2133A" w:rsidP="009E1F0D">
            <w:pPr>
              <w:pStyle w:val="Odstavecseseznamem"/>
              <w:numPr>
                <w:ilvl w:val="0"/>
                <w:numId w:val="5"/>
              </w:numPr>
              <w:jc w:val="both"/>
            </w:pPr>
            <w:r w:rsidRPr="007416A2">
              <w:rPr>
                <w:rFonts w:eastAsiaTheme="minorHAnsi"/>
                <w:lang w:eastAsia="en-US"/>
              </w:rPr>
              <w:t xml:space="preserve">Řešení musí umožnit sledování aktivity diskového pole v reálném čase s možností náhledu na různé výkonnostní parametry do minulosti (min. 1 rok)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9566AFA" w14:textId="77777777" w:rsidR="00D2133A" w:rsidRPr="0027537E" w:rsidRDefault="00D2133A" w:rsidP="0095500C"/>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E7E0A6B" w14:textId="65D50CBC" w:rsidR="00D2133A" w:rsidRPr="0027537E" w:rsidRDefault="00D2133A" w:rsidP="0095500C"/>
        </w:tc>
      </w:tr>
      <w:tr w:rsidR="00D2133A" w:rsidRPr="0027537E" w14:paraId="78C35475"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6A39538"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right w:val="single" w:sz="4" w:space="0" w:color="auto"/>
            </w:tcBorders>
            <w:shd w:val="clear" w:color="auto" w:fill="auto"/>
          </w:tcPr>
          <w:p w14:paraId="5CA078A8" w14:textId="77777777" w:rsidR="00D2133A" w:rsidRDefault="00D2133A" w:rsidP="0095500C"/>
        </w:tc>
        <w:tc>
          <w:tcPr>
            <w:tcW w:w="3544" w:type="dxa"/>
            <w:tcBorders>
              <w:top w:val="single" w:sz="4" w:space="0" w:color="auto"/>
              <w:left w:val="single" w:sz="4" w:space="0" w:color="auto"/>
              <w:bottom w:val="single" w:sz="4" w:space="0" w:color="auto"/>
              <w:right w:val="single" w:sz="4" w:space="0" w:color="auto"/>
            </w:tcBorders>
            <w:shd w:val="clear" w:color="auto" w:fill="auto"/>
          </w:tcPr>
          <w:p w14:paraId="1341B3C7" w14:textId="18359232" w:rsidR="00D2133A" w:rsidRPr="007416A2" w:rsidRDefault="00D2133A" w:rsidP="009E1F0D">
            <w:pPr>
              <w:pStyle w:val="Bezmezer"/>
              <w:numPr>
                <w:ilvl w:val="0"/>
                <w:numId w:val="5"/>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Řešení musí umožňovat automatické generovaní reportů ve formátech HTML, PDF s automatickým zasíláním formou SMTP zvoleným příjemcům.</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D59C7D0" w14:textId="77777777" w:rsidR="00D2133A" w:rsidRPr="0027537E" w:rsidRDefault="00D2133A" w:rsidP="0095500C"/>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A9A9E9A" w14:textId="7D8E7635" w:rsidR="00D2133A" w:rsidRPr="0027537E" w:rsidRDefault="00D2133A" w:rsidP="0095500C"/>
        </w:tc>
      </w:tr>
      <w:tr w:rsidR="00D2133A" w:rsidRPr="0027537E" w14:paraId="597F332D"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4813657"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3C0E6FD6" w14:textId="77777777" w:rsidR="00D2133A" w:rsidRDefault="00D2133A" w:rsidP="0095500C"/>
        </w:tc>
        <w:tc>
          <w:tcPr>
            <w:tcW w:w="3544" w:type="dxa"/>
            <w:tcBorders>
              <w:top w:val="single" w:sz="4" w:space="0" w:color="auto"/>
              <w:left w:val="single" w:sz="4" w:space="0" w:color="auto"/>
              <w:bottom w:val="single" w:sz="4" w:space="0" w:color="auto"/>
              <w:right w:val="single" w:sz="4" w:space="0" w:color="auto"/>
            </w:tcBorders>
            <w:shd w:val="clear" w:color="auto" w:fill="auto"/>
          </w:tcPr>
          <w:p w14:paraId="1783F7A2" w14:textId="77777777" w:rsidR="00D2133A" w:rsidRPr="007416A2" w:rsidRDefault="00D2133A"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Řešení musí umožnit tvorbu reportů o vytížení pole.</w:t>
            </w:r>
          </w:p>
          <w:p w14:paraId="3CBFC669" w14:textId="77777777" w:rsidR="00D2133A" w:rsidRPr="007416A2" w:rsidRDefault="00D2133A"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Minimální požadovaná funkcionalita:</w:t>
            </w:r>
          </w:p>
          <w:p w14:paraId="242B8BB4" w14:textId="77777777" w:rsidR="00D2133A" w:rsidRPr="007416A2" w:rsidRDefault="00D2133A"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I/O</w:t>
            </w:r>
          </w:p>
          <w:p w14:paraId="359B3EE6" w14:textId="77777777" w:rsidR="00D2133A" w:rsidRPr="007416A2" w:rsidRDefault="00D2133A"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Zobrazení počet operací Read, write, Total I/O</w:t>
            </w:r>
          </w:p>
          <w:p w14:paraId="1FC8D479" w14:textId="77777777" w:rsidR="00D2133A" w:rsidRPr="007416A2" w:rsidRDefault="00D2133A"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Latency</w:t>
            </w:r>
          </w:p>
          <w:p w14:paraId="768BF467" w14:textId="77777777" w:rsidR="00D2133A" w:rsidRPr="007416A2" w:rsidRDefault="00D2133A"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Zobrazeni odezvy pro čtení a zápis (ms)</w:t>
            </w:r>
          </w:p>
          <w:p w14:paraId="722C1A70" w14:textId="77777777" w:rsidR="00D2133A" w:rsidRPr="007416A2" w:rsidRDefault="00D2133A"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Bandwidth – šířka pásma</w:t>
            </w:r>
          </w:p>
          <w:p w14:paraId="20FF20D1" w14:textId="6D7E158A" w:rsidR="00D2133A" w:rsidRPr="007416A2" w:rsidRDefault="00D2133A"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Zobrazeni šířky pásma v (MB/s) pro čtení, zápis a celkovou</w:t>
            </w:r>
          </w:p>
          <w:p w14:paraId="769ABB94" w14:textId="77777777" w:rsidR="00D2133A" w:rsidRPr="007416A2" w:rsidRDefault="00D2133A" w:rsidP="009E1F0D">
            <w:pPr>
              <w:pStyle w:val="Bezmezer"/>
              <w:numPr>
                <w:ilvl w:val="1"/>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System CPU</w:t>
            </w:r>
          </w:p>
          <w:p w14:paraId="291B0BD0" w14:textId="77777777" w:rsidR="00D2133A" w:rsidRPr="007416A2" w:rsidRDefault="00D2133A" w:rsidP="004A173D">
            <w:pPr>
              <w:pStyle w:val="Bezmezer"/>
              <w:numPr>
                <w:ilvl w:val="2"/>
                <w:numId w:val="11"/>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Utilizace CPU v %</w:t>
            </w:r>
          </w:p>
          <w:p w14:paraId="10E5427B" w14:textId="77777777" w:rsidR="00D2133A" w:rsidRPr="007416A2" w:rsidRDefault="00D2133A" w:rsidP="009E1F0D">
            <w:pPr>
              <w:pStyle w:val="Bezmezer"/>
              <w:rPr>
                <w:rFonts w:asciiTheme="minorHAnsi" w:eastAsiaTheme="minorHAnsi" w:hAnsiTheme="minorHAnsi" w:cstheme="minorBidi"/>
                <w:kern w:val="2"/>
                <w:sz w:val="22"/>
                <w:szCs w:val="22"/>
                <w:lang w:eastAsia="en-US"/>
                <w14:ligatures w14:val="standardContextual"/>
              </w:rPr>
            </w:pP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97540C8" w14:textId="77777777" w:rsidR="00D2133A" w:rsidRPr="0027537E" w:rsidRDefault="00D2133A" w:rsidP="0095500C"/>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6342513" w14:textId="6A4F2617" w:rsidR="00D2133A" w:rsidRPr="0027537E" w:rsidRDefault="00D2133A" w:rsidP="0095500C"/>
        </w:tc>
      </w:tr>
      <w:tr w:rsidR="00D2133A" w:rsidRPr="0027537E" w14:paraId="6AE7EED7"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63601A7" w14:textId="77777777" w:rsidR="00D2133A" w:rsidRPr="0027537E" w:rsidRDefault="00D2133A" w:rsidP="004A173D">
            <w:pPr>
              <w:pStyle w:val="Odstavecseseznamem"/>
              <w:numPr>
                <w:ilvl w:val="0"/>
                <w:numId w:val="14"/>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60EA1FD5" w14:textId="77777777" w:rsidR="00D2133A" w:rsidRPr="00AF1B9E" w:rsidRDefault="00D2133A" w:rsidP="00733C8D">
            <w:r w:rsidRPr="00AF1B9E">
              <w:t xml:space="preserve">Rozšiřitelnost </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0D4291D" w14:textId="313F6A27" w:rsidR="00D2133A" w:rsidRPr="007416A2" w:rsidRDefault="00D2133A" w:rsidP="009E1F0D">
            <w:pPr>
              <w:pStyle w:val="Odstavecseseznamem"/>
              <w:numPr>
                <w:ilvl w:val="0"/>
                <w:numId w:val="8"/>
              </w:numPr>
              <w:jc w:val="both"/>
            </w:pPr>
            <w:r w:rsidRPr="007416A2">
              <w:t>Minimálně o 50% v obou vrstvách (SSD/flash, NL-SAS).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9907C71" w14:textId="77777777" w:rsidR="00D2133A" w:rsidRPr="0027537E" w:rsidRDefault="00D2133A" w:rsidP="00733C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63A053E" w14:textId="43AC06DF" w:rsidR="00D2133A" w:rsidRPr="0027537E" w:rsidRDefault="00D2133A" w:rsidP="00733C8D"/>
        </w:tc>
      </w:tr>
      <w:tr w:rsidR="00D2133A" w:rsidRPr="0027537E" w14:paraId="7911BB2F"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EC2ADB5"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right w:val="single" w:sz="4" w:space="0" w:color="auto"/>
            </w:tcBorders>
            <w:shd w:val="clear" w:color="auto" w:fill="auto"/>
          </w:tcPr>
          <w:p w14:paraId="6D8EDF7A" w14:textId="77777777" w:rsidR="00D2133A" w:rsidRPr="0027537E" w:rsidRDefault="00D2133A" w:rsidP="00733C8D"/>
        </w:tc>
        <w:tc>
          <w:tcPr>
            <w:tcW w:w="3544" w:type="dxa"/>
            <w:tcBorders>
              <w:top w:val="single" w:sz="4" w:space="0" w:color="auto"/>
              <w:left w:val="single" w:sz="4" w:space="0" w:color="auto"/>
              <w:bottom w:val="single" w:sz="4" w:space="0" w:color="auto"/>
              <w:right w:val="single" w:sz="4" w:space="0" w:color="auto"/>
            </w:tcBorders>
            <w:shd w:val="clear" w:color="auto" w:fill="auto"/>
          </w:tcPr>
          <w:p w14:paraId="1D204CA6" w14:textId="5CDBEC77" w:rsidR="00D2133A" w:rsidRPr="007416A2" w:rsidRDefault="00D2133A" w:rsidP="009E1F0D">
            <w:pPr>
              <w:pStyle w:val="Odstavecseseznamem"/>
              <w:numPr>
                <w:ilvl w:val="0"/>
                <w:numId w:val="8"/>
              </w:numPr>
              <w:jc w:val="both"/>
            </w:pPr>
            <w:r w:rsidRPr="007416A2">
              <w:t>Škálování kapacit je prováděno pomocí expanzních jednotek.</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62657C7" w14:textId="77777777" w:rsidR="00D2133A" w:rsidRPr="0027537E" w:rsidRDefault="00D2133A" w:rsidP="00733C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B29438F" w14:textId="578FE3E3" w:rsidR="00D2133A" w:rsidRPr="0027537E" w:rsidRDefault="00D2133A" w:rsidP="00733C8D"/>
        </w:tc>
      </w:tr>
      <w:tr w:rsidR="00D2133A" w:rsidRPr="0027537E" w14:paraId="5A875A7E"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846EC31" w14:textId="77777777" w:rsidR="00D2133A" w:rsidRPr="0027537E" w:rsidRDefault="00D2133A" w:rsidP="004A173D">
            <w:pPr>
              <w:pStyle w:val="Odstavecseseznamem"/>
              <w:numPr>
                <w:ilvl w:val="0"/>
                <w:numId w:val="14"/>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13DFDFDB" w14:textId="77777777" w:rsidR="00D2133A" w:rsidRPr="0027537E" w:rsidRDefault="00D2133A" w:rsidP="00733C8D"/>
        </w:tc>
        <w:tc>
          <w:tcPr>
            <w:tcW w:w="3544" w:type="dxa"/>
            <w:tcBorders>
              <w:top w:val="single" w:sz="4" w:space="0" w:color="auto"/>
              <w:left w:val="single" w:sz="4" w:space="0" w:color="auto"/>
              <w:bottom w:val="single" w:sz="4" w:space="0" w:color="auto"/>
              <w:right w:val="single" w:sz="4" w:space="0" w:color="auto"/>
            </w:tcBorders>
            <w:shd w:val="clear" w:color="auto" w:fill="auto"/>
          </w:tcPr>
          <w:p w14:paraId="0E9B960D" w14:textId="444E68A1" w:rsidR="00D2133A" w:rsidRPr="007416A2" w:rsidRDefault="006C3DBA" w:rsidP="009E1F0D">
            <w:pPr>
              <w:pStyle w:val="Odstavecseseznamem"/>
              <w:numPr>
                <w:ilvl w:val="0"/>
                <w:numId w:val="8"/>
              </w:numPr>
              <w:jc w:val="both"/>
            </w:pPr>
            <w:r>
              <w:t>Dodavatel uvede</w:t>
            </w:r>
            <w:r w:rsidR="00D2133A" w:rsidRPr="007416A2">
              <w:t xml:space="preserve"> možnosti rozšiřitelnosti cache a počty FC připojení.</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4D6E188E" w14:textId="77777777" w:rsidR="00D2133A" w:rsidRPr="0027537E" w:rsidRDefault="00D2133A" w:rsidP="00733C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1D81AC3" w14:textId="0BB22CD2" w:rsidR="00D2133A" w:rsidRPr="0027537E" w:rsidRDefault="00D2133A" w:rsidP="00733C8D"/>
        </w:tc>
      </w:tr>
      <w:tr w:rsidR="00E42BA6" w:rsidRPr="0027537E" w14:paraId="162E312E"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68"/>
          <w:jc w:val="center"/>
        </w:trPr>
        <w:tc>
          <w:tcPr>
            <w:tcW w:w="708" w:type="dxa"/>
            <w:vMerge w:val="restart"/>
            <w:tcBorders>
              <w:top w:val="single" w:sz="4" w:space="0" w:color="auto"/>
              <w:left w:val="single" w:sz="4" w:space="0" w:color="auto"/>
              <w:right w:val="single" w:sz="4" w:space="0" w:color="auto"/>
            </w:tcBorders>
            <w:shd w:val="clear" w:color="auto" w:fill="auto"/>
          </w:tcPr>
          <w:p w14:paraId="5299746E" w14:textId="77777777" w:rsidR="00E42BA6" w:rsidRPr="0027537E" w:rsidRDefault="00E42BA6" w:rsidP="004A173D">
            <w:pPr>
              <w:pStyle w:val="Odstavecseseznamem"/>
              <w:numPr>
                <w:ilvl w:val="0"/>
                <w:numId w:val="14"/>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tcPr>
          <w:p w14:paraId="64147E72" w14:textId="2CF4C83A" w:rsidR="00E42BA6" w:rsidRPr="0027537E" w:rsidRDefault="00E42BA6" w:rsidP="00733C8D">
            <w:pPr>
              <w:rPr>
                <w:b/>
                <w:bCs/>
              </w:rPr>
            </w:pPr>
            <w:r>
              <w:t>Záruka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143B721" w14:textId="40E9D11B"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6 let, 24x7, oprava do 24h</w:t>
            </w:r>
          </w:p>
        </w:tc>
        <w:tc>
          <w:tcPr>
            <w:tcW w:w="1134" w:type="dxa"/>
            <w:tcBorders>
              <w:top w:val="single" w:sz="4" w:space="0" w:color="auto"/>
              <w:left w:val="single" w:sz="4" w:space="0" w:color="auto"/>
              <w:right w:val="single" w:sz="4" w:space="0" w:color="auto"/>
            </w:tcBorders>
            <w:shd w:val="clear" w:color="auto" w:fill="FFFF00"/>
          </w:tcPr>
          <w:p w14:paraId="2237D9D0" w14:textId="77777777" w:rsidR="00E42BA6" w:rsidRPr="0027537E" w:rsidRDefault="00E42BA6" w:rsidP="006C4E6C">
            <w:pPr>
              <w:keepNext/>
            </w:pPr>
          </w:p>
        </w:tc>
        <w:tc>
          <w:tcPr>
            <w:tcW w:w="2268" w:type="dxa"/>
            <w:tcBorders>
              <w:top w:val="single" w:sz="4" w:space="0" w:color="auto"/>
              <w:left w:val="single" w:sz="4" w:space="0" w:color="auto"/>
              <w:right w:val="single" w:sz="4" w:space="0" w:color="auto"/>
            </w:tcBorders>
            <w:shd w:val="clear" w:color="auto" w:fill="FFFF00"/>
          </w:tcPr>
          <w:p w14:paraId="1DD52D0E" w14:textId="416D8944" w:rsidR="00E42BA6" w:rsidRPr="0027537E" w:rsidRDefault="00E42BA6" w:rsidP="006C4E6C">
            <w:pPr>
              <w:keepNext/>
            </w:pPr>
          </w:p>
        </w:tc>
      </w:tr>
      <w:tr w:rsidR="00E42BA6" w:rsidRPr="0027537E" w14:paraId="21F2F589"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jc w:val="center"/>
        </w:trPr>
        <w:tc>
          <w:tcPr>
            <w:tcW w:w="708" w:type="dxa"/>
            <w:vMerge/>
            <w:tcBorders>
              <w:left w:val="single" w:sz="4" w:space="0" w:color="auto"/>
              <w:right w:val="single" w:sz="4" w:space="0" w:color="auto"/>
            </w:tcBorders>
            <w:shd w:val="clear" w:color="auto" w:fill="auto"/>
          </w:tcPr>
          <w:p w14:paraId="6FAD6078" w14:textId="77777777" w:rsidR="00E42BA6" w:rsidRPr="0027537E" w:rsidRDefault="00E42BA6" w:rsidP="004A173D">
            <w:pPr>
              <w:pStyle w:val="Odstavecseseznamem"/>
              <w:numPr>
                <w:ilvl w:val="0"/>
                <w:numId w:val="14"/>
              </w:numPr>
              <w:spacing w:after="0" w:line="240" w:lineRule="auto"/>
              <w:jc w:val="both"/>
            </w:pPr>
          </w:p>
        </w:tc>
        <w:tc>
          <w:tcPr>
            <w:tcW w:w="1834" w:type="dxa"/>
            <w:vMerge/>
            <w:tcBorders>
              <w:left w:val="single" w:sz="4" w:space="0" w:color="auto"/>
              <w:right w:val="single" w:sz="4" w:space="0" w:color="auto"/>
            </w:tcBorders>
            <w:shd w:val="clear" w:color="auto" w:fill="auto"/>
          </w:tcPr>
          <w:p w14:paraId="695AC5D7" w14:textId="77777777" w:rsidR="00E42BA6" w:rsidRDefault="00E42BA6" w:rsidP="00733C8D"/>
        </w:tc>
        <w:tc>
          <w:tcPr>
            <w:tcW w:w="3544" w:type="dxa"/>
            <w:tcBorders>
              <w:top w:val="single" w:sz="4" w:space="0" w:color="auto"/>
              <w:left w:val="single" w:sz="4" w:space="0" w:color="auto"/>
              <w:bottom w:val="single" w:sz="4" w:space="0" w:color="auto"/>
              <w:right w:val="single" w:sz="4" w:space="0" w:color="auto"/>
            </w:tcBorders>
            <w:shd w:val="clear" w:color="auto" w:fill="auto"/>
          </w:tcPr>
          <w:p w14:paraId="5A64B8D2" w14:textId="4A946385"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Komunikace výhradně v českém jazyce</w:t>
            </w:r>
          </w:p>
        </w:tc>
        <w:tc>
          <w:tcPr>
            <w:tcW w:w="1134" w:type="dxa"/>
            <w:tcBorders>
              <w:left w:val="single" w:sz="4" w:space="0" w:color="auto"/>
              <w:right w:val="single" w:sz="4" w:space="0" w:color="auto"/>
            </w:tcBorders>
            <w:shd w:val="clear" w:color="auto" w:fill="FFFF00"/>
          </w:tcPr>
          <w:p w14:paraId="651349D2" w14:textId="77777777" w:rsidR="00E42BA6" w:rsidRPr="0027537E" w:rsidRDefault="00E42BA6" w:rsidP="006C4E6C">
            <w:pPr>
              <w:keepNext/>
            </w:pPr>
          </w:p>
        </w:tc>
        <w:tc>
          <w:tcPr>
            <w:tcW w:w="2268" w:type="dxa"/>
            <w:tcBorders>
              <w:left w:val="single" w:sz="4" w:space="0" w:color="auto"/>
              <w:right w:val="single" w:sz="4" w:space="0" w:color="auto"/>
            </w:tcBorders>
            <w:shd w:val="clear" w:color="auto" w:fill="FFFF00"/>
          </w:tcPr>
          <w:p w14:paraId="3003EEF5" w14:textId="77777777" w:rsidR="00E42BA6" w:rsidRPr="0027537E" w:rsidRDefault="00E42BA6" w:rsidP="006C4E6C">
            <w:pPr>
              <w:keepNext/>
            </w:pPr>
          </w:p>
        </w:tc>
      </w:tr>
      <w:tr w:rsidR="00E42BA6" w:rsidRPr="0027537E" w14:paraId="2B92FA32"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86"/>
          <w:jc w:val="center"/>
        </w:trPr>
        <w:tc>
          <w:tcPr>
            <w:tcW w:w="708" w:type="dxa"/>
            <w:vMerge/>
            <w:tcBorders>
              <w:left w:val="single" w:sz="4" w:space="0" w:color="auto"/>
              <w:bottom w:val="single" w:sz="4" w:space="0" w:color="auto"/>
              <w:right w:val="single" w:sz="4" w:space="0" w:color="auto"/>
            </w:tcBorders>
            <w:shd w:val="clear" w:color="auto" w:fill="auto"/>
          </w:tcPr>
          <w:p w14:paraId="0EAE036F" w14:textId="77777777" w:rsidR="00E42BA6" w:rsidRPr="0027537E" w:rsidRDefault="00E42BA6" w:rsidP="004A173D">
            <w:pPr>
              <w:pStyle w:val="Odstavecseseznamem"/>
              <w:numPr>
                <w:ilvl w:val="0"/>
                <w:numId w:val="14"/>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44C663A9" w14:textId="77777777" w:rsidR="00E42BA6" w:rsidRDefault="00E42BA6" w:rsidP="00733C8D"/>
        </w:tc>
        <w:tc>
          <w:tcPr>
            <w:tcW w:w="3544" w:type="dxa"/>
            <w:tcBorders>
              <w:top w:val="single" w:sz="4" w:space="0" w:color="auto"/>
              <w:left w:val="single" w:sz="4" w:space="0" w:color="auto"/>
              <w:bottom w:val="single" w:sz="4" w:space="0" w:color="auto"/>
              <w:right w:val="single" w:sz="4" w:space="0" w:color="auto"/>
            </w:tcBorders>
            <w:shd w:val="clear" w:color="auto" w:fill="auto"/>
          </w:tcPr>
          <w:p w14:paraId="09EA15ED"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left w:val="single" w:sz="4" w:space="0" w:color="auto"/>
              <w:bottom w:val="single" w:sz="4" w:space="0" w:color="auto"/>
              <w:right w:val="single" w:sz="4" w:space="0" w:color="auto"/>
            </w:tcBorders>
            <w:shd w:val="clear" w:color="auto" w:fill="FFFF00"/>
          </w:tcPr>
          <w:p w14:paraId="7457DC2B" w14:textId="77777777" w:rsidR="00E42BA6" w:rsidRPr="0027537E" w:rsidRDefault="00E42BA6" w:rsidP="006C4E6C">
            <w:pPr>
              <w:keepNext/>
            </w:pPr>
          </w:p>
        </w:tc>
        <w:tc>
          <w:tcPr>
            <w:tcW w:w="2268" w:type="dxa"/>
            <w:tcBorders>
              <w:left w:val="single" w:sz="4" w:space="0" w:color="auto"/>
              <w:bottom w:val="single" w:sz="4" w:space="0" w:color="auto"/>
              <w:right w:val="single" w:sz="4" w:space="0" w:color="auto"/>
            </w:tcBorders>
            <w:shd w:val="clear" w:color="auto" w:fill="FFFF00"/>
          </w:tcPr>
          <w:p w14:paraId="69A64ADD" w14:textId="77777777" w:rsidR="00E42BA6" w:rsidRPr="0027537E" w:rsidRDefault="00E42BA6" w:rsidP="006C4E6C">
            <w:pPr>
              <w:keepNext/>
            </w:pPr>
          </w:p>
        </w:tc>
      </w:tr>
    </w:tbl>
    <w:bookmarkEnd w:id="537"/>
    <w:p w14:paraId="05F7AC7D" w14:textId="05835B45" w:rsidR="006374AD" w:rsidRDefault="006C4E6C" w:rsidP="006C4E6C">
      <w:pPr>
        <w:pStyle w:val="Titulek"/>
        <w:jc w:val="center"/>
        <w:rPr>
          <w:rFonts w:cs="Arial"/>
          <w:b/>
          <w:bCs/>
        </w:rPr>
      </w:pPr>
      <w:r>
        <w:t xml:space="preserve">Tabulka </w:t>
      </w:r>
      <w:r w:rsidR="00E9490C">
        <w:fldChar w:fldCharType="begin"/>
      </w:r>
      <w:r w:rsidR="00E9490C">
        <w:instrText xml:space="preserve"> SEQ Tabulka \* ARABIC </w:instrText>
      </w:r>
      <w:r w:rsidR="00E9490C">
        <w:fldChar w:fldCharType="separate"/>
      </w:r>
      <w:r w:rsidR="008157DB">
        <w:rPr>
          <w:noProof/>
        </w:rPr>
        <w:t>23</w:t>
      </w:r>
      <w:r w:rsidR="00E9490C">
        <w:rPr>
          <w:noProof/>
        </w:rPr>
        <w:fldChar w:fldCharType="end"/>
      </w:r>
      <w:r>
        <w:t xml:space="preserve"> - Parametry zálohovacích diskových polí</w:t>
      </w:r>
    </w:p>
    <w:p w14:paraId="21681F7B" w14:textId="2AB2718C" w:rsidR="00877CEB" w:rsidRPr="00A7321F" w:rsidRDefault="00A13A2D" w:rsidP="00A7321F">
      <w:pPr>
        <w:pStyle w:val="Nadpis4"/>
        <w:spacing w:before="240" w:after="240"/>
        <w:ind w:left="862" w:hanging="862"/>
        <w:rPr>
          <w:i w:val="0"/>
          <w:iCs w:val="0"/>
          <w:sz w:val="28"/>
          <w:szCs w:val="28"/>
        </w:rPr>
      </w:pPr>
      <w:bookmarkStart w:id="539" w:name="_Ref166922948"/>
      <w:bookmarkStart w:id="540" w:name="_Toc177708970"/>
      <w:bookmarkStart w:id="541" w:name="_Toc194331294"/>
      <w:r>
        <w:rPr>
          <w:i w:val="0"/>
          <w:iCs w:val="0"/>
          <w:sz w:val="28"/>
          <w:szCs w:val="28"/>
        </w:rPr>
        <w:t>Páskové knihovny</w:t>
      </w:r>
      <w:bookmarkEnd w:id="539"/>
      <w:bookmarkEnd w:id="540"/>
      <w:bookmarkEnd w:id="541"/>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A7321F" w:rsidRPr="00155416" w14:paraId="246481A2"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4F630285" w14:textId="279E19F3" w:rsidR="00A7321F" w:rsidRPr="00155416" w:rsidRDefault="008B40F6"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Pásková knihovna</w:t>
            </w:r>
            <w:r w:rsidR="00A7321F" w:rsidRPr="00155416">
              <w:rPr>
                <w:rFonts w:ascii="Verdana" w:eastAsia="Times New Roman" w:hAnsi="Verdana" w:cs="Times New Roman"/>
                <w:b/>
                <w:bCs/>
                <w:color w:val="000000"/>
                <w:sz w:val="28"/>
                <w:szCs w:val="28"/>
                <w:lang w:eastAsia="cs-CZ"/>
              </w:rPr>
              <w:t xml:space="preserve"> </w:t>
            </w:r>
          </w:p>
        </w:tc>
      </w:tr>
      <w:tr w:rsidR="00A7321F" w:rsidRPr="00155416" w14:paraId="0264DF91"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ECDEB1C" w14:textId="77777777" w:rsidR="00A7321F" w:rsidRPr="00155416" w:rsidRDefault="00A7321F"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7CC1610B" w14:textId="77777777" w:rsidR="00A7321F" w:rsidRPr="00155416" w:rsidRDefault="00A7321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1B4D4F7" w14:textId="77777777" w:rsidR="00A7321F" w:rsidRPr="00155416" w:rsidRDefault="00A7321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315AC5D9" w14:textId="77777777" w:rsidR="00A7321F" w:rsidRPr="00155416" w:rsidRDefault="00A7321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A7321F" w:rsidRPr="00155416" w14:paraId="268D5CAE"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72E166F5" w14:textId="77777777" w:rsidR="00A7321F" w:rsidRPr="00155416" w:rsidRDefault="00A7321F"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4C37C86E" w14:textId="77777777" w:rsidR="00A7321F" w:rsidRPr="00155416" w:rsidRDefault="00A7321F"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13110572" w14:textId="77777777" w:rsidR="00A7321F" w:rsidRPr="00155416" w:rsidRDefault="00A7321F"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0F0AA5F5" w14:textId="77777777" w:rsidR="00A7321F" w:rsidRPr="00155416" w:rsidRDefault="00A7321F" w:rsidP="008B40F6">
            <w:pPr>
              <w:keepNext/>
              <w:jc w:val="both"/>
              <w:rPr>
                <w:rFonts w:ascii="Calibri" w:eastAsia="Times New Roman" w:hAnsi="Calibri" w:cs="Times New Roman"/>
                <w:color w:val="000000"/>
                <w:lang w:eastAsia="cs-CZ"/>
              </w:rPr>
            </w:pPr>
          </w:p>
        </w:tc>
      </w:tr>
    </w:tbl>
    <w:p w14:paraId="5136AEDD" w14:textId="16E3182A" w:rsidR="00877CEB" w:rsidRDefault="008B40F6" w:rsidP="008B40F6">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24</w:t>
      </w:r>
      <w:r w:rsidR="00E9490C">
        <w:rPr>
          <w:noProof/>
        </w:rPr>
        <w:fldChar w:fldCharType="end"/>
      </w:r>
      <w:r>
        <w:t xml:space="preserve"> - Identifikace komponenty Pásková knihovna</w:t>
      </w:r>
    </w:p>
    <w:p w14:paraId="7AEFBB39" w14:textId="328C7379" w:rsidR="0058210C" w:rsidRPr="00A13A2D" w:rsidRDefault="0058210C" w:rsidP="0058210C">
      <w:pPr>
        <w:spacing w:before="240"/>
        <w:jc w:val="both"/>
      </w:pPr>
      <w:r>
        <w:t xml:space="preserve">Páskové knihovny, </w:t>
      </w:r>
      <w:r w:rsidRPr="00076B3C">
        <w:t xml:space="preserve">musí </w:t>
      </w:r>
      <w:r>
        <w:t>poskytovat</w:t>
      </w:r>
      <w:r w:rsidRPr="00076B3C">
        <w:t xml:space="preserve"> </w:t>
      </w:r>
      <w:r>
        <w:t xml:space="preserve">zejména </w:t>
      </w:r>
      <w:r w:rsidRPr="00076B3C">
        <w:t>tyto klíčové vlastnosti:</w:t>
      </w:r>
    </w:p>
    <w:tbl>
      <w:tblPr>
        <w:tblW w:w="9629" w:type="dxa"/>
        <w:tblLayout w:type="fixed"/>
        <w:tblCellMar>
          <w:left w:w="70" w:type="dxa"/>
          <w:right w:w="70" w:type="dxa"/>
        </w:tblCellMar>
        <w:tblLook w:val="04A0" w:firstRow="1" w:lastRow="0" w:firstColumn="1" w:lastColumn="0" w:noHBand="0" w:noVBand="1"/>
      </w:tblPr>
      <w:tblGrid>
        <w:gridCol w:w="708"/>
        <w:gridCol w:w="1834"/>
        <w:gridCol w:w="3685"/>
        <w:gridCol w:w="1134"/>
        <w:gridCol w:w="2268"/>
      </w:tblGrid>
      <w:tr w:rsidR="00D2133A" w:rsidRPr="0027537E" w14:paraId="7CB35FE5" w14:textId="77777777" w:rsidTr="00EC545F">
        <w:trPr>
          <w:cantSplit/>
          <w:trHeight w:val="375"/>
        </w:trPr>
        <w:tc>
          <w:tcPr>
            <w:tcW w:w="9629" w:type="dxa"/>
            <w:gridSpan w:val="5"/>
            <w:tcBorders>
              <w:top w:val="single" w:sz="8" w:space="0" w:color="auto"/>
              <w:left w:val="single" w:sz="8" w:space="0" w:color="auto"/>
              <w:bottom w:val="single" w:sz="8" w:space="0" w:color="auto"/>
              <w:right w:val="single" w:sz="8" w:space="0" w:color="000000"/>
            </w:tcBorders>
            <w:shd w:val="clear" w:color="auto" w:fill="006600"/>
          </w:tcPr>
          <w:p w14:paraId="09A0E665" w14:textId="3777C111" w:rsidR="00D2133A" w:rsidRPr="0027537E" w:rsidRDefault="00D2133A" w:rsidP="00EA5C98">
            <w:pPr>
              <w:rPr>
                <w:rFonts w:ascii="Verdana" w:eastAsia="Times New Roman" w:hAnsi="Verdana" w:cs="Times New Roman"/>
                <w:b/>
                <w:bCs/>
                <w:color w:val="000000"/>
                <w:sz w:val="28"/>
                <w:szCs w:val="28"/>
                <w:lang w:eastAsia="cs-CZ"/>
              </w:rPr>
            </w:pPr>
            <w:r w:rsidRPr="0027537E">
              <w:rPr>
                <w:rFonts w:ascii="Verdana" w:eastAsia="Times New Roman" w:hAnsi="Verdana" w:cs="Times New Roman"/>
                <w:b/>
                <w:bCs/>
                <w:color w:val="000000"/>
                <w:sz w:val="28"/>
                <w:szCs w:val="28"/>
                <w:lang w:eastAsia="cs-CZ"/>
              </w:rPr>
              <w:t>Páskové knihovn</w:t>
            </w:r>
            <w:r>
              <w:rPr>
                <w:rFonts w:ascii="Verdana" w:eastAsia="Times New Roman" w:hAnsi="Verdana" w:cs="Times New Roman"/>
                <w:b/>
                <w:bCs/>
                <w:color w:val="000000"/>
                <w:sz w:val="28"/>
                <w:szCs w:val="28"/>
                <w:lang w:eastAsia="cs-CZ"/>
              </w:rPr>
              <w:t>y</w:t>
            </w:r>
            <w:r w:rsidRPr="0027537E">
              <w:rPr>
                <w:rFonts w:ascii="Verdana" w:eastAsia="Times New Roman" w:hAnsi="Verdana" w:cs="Times New Roman"/>
                <w:b/>
                <w:bCs/>
                <w:color w:val="000000"/>
                <w:sz w:val="28"/>
                <w:szCs w:val="28"/>
                <w:lang w:eastAsia="cs-CZ"/>
              </w:rPr>
              <w:t xml:space="preserve"> (2ks)</w:t>
            </w:r>
          </w:p>
        </w:tc>
      </w:tr>
      <w:tr w:rsidR="00D2133A" w:rsidRPr="0027537E" w14:paraId="71C0AF59"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8" w:type="dxa"/>
            <w:shd w:val="clear" w:color="auto" w:fill="006600"/>
          </w:tcPr>
          <w:p w14:paraId="0872BEAB" w14:textId="77777777" w:rsidR="00D2133A" w:rsidRPr="0027537E" w:rsidRDefault="00D2133A" w:rsidP="00EA5C98">
            <w:pPr>
              <w:pStyle w:val="Bezmezer"/>
              <w:rPr>
                <w:b/>
              </w:rPr>
            </w:pPr>
            <w:bookmarkStart w:id="542" w:name="_Hlk170222980"/>
            <w:r w:rsidRPr="0027537E">
              <w:rPr>
                <w:b/>
              </w:rPr>
              <w:t>Číslo</w:t>
            </w:r>
          </w:p>
        </w:tc>
        <w:tc>
          <w:tcPr>
            <w:tcW w:w="1834" w:type="dxa"/>
            <w:shd w:val="clear" w:color="auto" w:fill="006600"/>
          </w:tcPr>
          <w:p w14:paraId="35095DF2" w14:textId="18BA195D" w:rsidR="00D2133A" w:rsidRPr="0027537E" w:rsidRDefault="00D2133A" w:rsidP="00EA5C98">
            <w:pPr>
              <w:pStyle w:val="Bezmezer"/>
              <w:rPr>
                <w:b/>
              </w:rPr>
            </w:pPr>
            <w:r w:rsidRPr="0027537E">
              <w:rPr>
                <w:b/>
              </w:rPr>
              <w:t>Vlastnost</w:t>
            </w:r>
            <w:r>
              <w:rPr>
                <w:b/>
              </w:rPr>
              <w:t xml:space="preserve"> </w:t>
            </w:r>
            <w:r w:rsidRPr="0027537E">
              <w:rPr>
                <w:b/>
              </w:rPr>
              <w:t>/komponenta</w:t>
            </w:r>
          </w:p>
        </w:tc>
        <w:tc>
          <w:tcPr>
            <w:tcW w:w="3685" w:type="dxa"/>
            <w:shd w:val="clear" w:color="auto" w:fill="006600"/>
          </w:tcPr>
          <w:p w14:paraId="4365CCC1" w14:textId="77777777" w:rsidR="00D2133A" w:rsidRPr="0027537E" w:rsidRDefault="00D2133A" w:rsidP="00EA5C98">
            <w:pPr>
              <w:pStyle w:val="Bezmezer"/>
              <w:rPr>
                <w:b/>
              </w:rPr>
            </w:pPr>
            <w:r w:rsidRPr="0027537E">
              <w:rPr>
                <w:b/>
              </w:rPr>
              <w:t>Požadované parametry</w:t>
            </w:r>
          </w:p>
        </w:tc>
        <w:tc>
          <w:tcPr>
            <w:tcW w:w="1134" w:type="dxa"/>
            <w:tcBorders>
              <w:bottom w:val="single" w:sz="4" w:space="0" w:color="auto"/>
            </w:tcBorders>
            <w:shd w:val="clear" w:color="auto" w:fill="006600"/>
          </w:tcPr>
          <w:p w14:paraId="2170D53F" w14:textId="4D555FCD" w:rsidR="00D2133A" w:rsidRPr="0027537E" w:rsidRDefault="00D2133A" w:rsidP="00EA5C98">
            <w:pPr>
              <w:pStyle w:val="Bezmezer"/>
              <w:rPr>
                <w:b/>
              </w:rPr>
            </w:pPr>
            <w:r>
              <w:rPr>
                <w:b/>
              </w:rPr>
              <w:t>Splňuje ANO/NE</w:t>
            </w:r>
          </w:p>
        </w:tc>
        <w:tc>
          <w:tcPr>
            <w:tcW w:w="2268" w:type="dxa"/>
            <w:shd w:val="clear" w:color="auto" w:fill="006600"/>
          </w:tcPr>
          <w:p w14:paraId="336CD8AA" w14:textId="4DAA8302" w:rsidR="00D2133A" w:rsidRPr="0027537E" w:rsidRDefault="00D2133A" w:rsidP="00EA5C98">
            <w:pPr>
              <w:pStyle w:val="Bezmezer"/>
              <w:rPr>
                <w:b/>
              </w:rPr>
            </w:pPr>
            <w:r w:rsidRPr="0027537E">
              <w:rPr>
                <w:b/>
              </w:rPr>
              <w:t>Skutečné parametry/Způsob splnění požadavku</w:t>
            </w:r>
          </w:p>
        </w:tc>
      </w:tr>
      <w:tr w:rsidR="00D2133A" w:rsidRPr="0027537E" w14:paraId="620E961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813CF03" w14:textId="77777777" w:rsidR="00D2133A" w:rsidRPr="0027537E" w:rsidRDefault="00D2133A" w:rsidP="004A173D">
            <w:pPr>
              <w:pStyle w:val="Odstavecseseznamem"/>
              <w:numPr>
                <w:ilvl w:val="0"/>
                <w:numId w:val="15"/>
              </w:numPr>
              <w:spacing w:after="0" w:line="240" w:lineRule="auto"/>
              <w:jc w:val="both"/>
            </w:pPr>
          </w:p>
        </w:tc>
        <w:tc>
          <w:tcPr>
            <w:tcW w:w="1834" w:type="dxa"/>
            <w:shd w:val="clear" w:color="auto" w:fill="auto"/>
          </w:tcPr>
          <w:p w14:paraId="7AF96C4B" w14:textId="77777777" w:rsidR="00D2133A" w:rsidRPr="00163E0F" w:rsidRDefault="00D2133A" w:rsidP="00EA5C98">
            <w:r w:rsidRPr="00163E0F">
              <w:t>Kompatibilita</w:t>
            </w:r>
          </w:p>
        </w:tc>
        <w:tc>
          <w:tcPr>
            <w:tcW w:w="3685" w:type="dxa"/>
            <w:shd w:val="clear" w:color="auto" w:fill="auto"/>
          </w:tcPr>
          <w:p w14:paraId="4DBC8104" w14:textId="000A9785" w:rsidR="00D2133A" w:rsidRPr="007416A2" w:rsidRDefault="00D2133A" w:rsidP="009E1F0D">
            <w:pPr>
              <w:pStyle w:val="Odstavecseseznamem"/>
              <w:numPr>
                <w:ilvl w:val="0"/>
                <w:numId w:val="5"/>
              </w:numPr>
              <w:jc w:val="both"/>
            </w:pPr>
            <w:r w:rsidRPr="007416A2">
              <w:t>Zařízení musí být kompatibilní s IBM Spectrum Protect a nově navrženým zálohovacím řešením.</w:t>
            </w:r>
          </w:p>
        </w:tc>
        <w:tc>
          <w:tcPr>
            <w:tcW w:w="1134" w:type="dxa"/>
            <w:tcBorders>
              <w:bottom w:val="single" w:sz="4" w:space="0" w:color="auto"/>
            </w:tcBorders>
            <w:shd w:val="clear" w:color="auto" w:fill="FFFF00"/>
          </w:tcPr>
          <w:p w14:paraId="0323FE07" w14:textId="77777777" w:rsidR="00D2133A" w:rsidRPr="0027537E" w:rsidRDefault="00D2133A" w:rsidP="00EA5C98"/>
        </w:tc>
        <w:tc>
          <w:tcPr>
            <w:tcW w:w="2268" w:type="dxa"/>
            <w:shd w:val="clear" w:color="auto" w:fill="FFFF00"/>
          </w:tcPr>
          <w:p w14:paraId="53AE5563" w14:textId="3FE3042D" w:rsidR="00D2133A" w:rsidRPr="0027537E" w:rsidRDefault="00D2133A" w:rsidP="00EA5C98"/>
        </w:tc>
      </w:tr>
      <w:tr w:rsidR="00D2133A" w:rsidRPr="0027537E" w14:paraId="3E450322"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CE9DB2A" w14:textId="77777777" w:rsidR="00D2133A" w:rsidRPr="0027537E" w:rsidRDefault="00D2133A" w:rsidP="004A173D">
            <w:pPr>
              <w:pStyle w:val="Odstavecseseznamem"/>
              <w:numPr>
                <w:ilvl w:val="0"/>
                <w:numId w:val="15"/>
              </w:numPr>
              <w:spacing w:after="0" w:line="240" w:lineRule="auto"/>
              <w:jc w:val="both"/>
            </w:pPr>
          </w:p>
        </w:tc>
        <w:tc>
          <w:tcPr>
            <w:tcW w:w="1834" w:type="dxa"/>
            <w:vMerge w:val="restart"/>
            <w:shd w:val="clear" w:color="auto" w:fill="auto"/>
            <w:vAlign w:val="center"/>
          </w:tcPr>
          <w:p w14:paraId="528994B3" w14:textId="13DFA949" w:rsidR="00D2133A" w:rsidRPr="00163E0F" w:rsidRDefault="00D2133A" w:rsidP="00163E0F">
            <w:r w:rsidRPr="00C05665">
              <w:t>Technické vlastnosti a rozměry</w:t>
            </w:r>
          </w:p>
        </w:tc>
        <w:tc>
          <w:tcPr>
            <w:tcW w:w="3685" w:type="dxa"/>
            <w:shd w:val="clear" w:color="auto" w:fill="auto"/>
          </w:tcPr>
          <w:p w14:paraId="031A8AF2" w14:textId="21F77DE3" w:rsidR="00D2133A" w:rsidRPr="007416A2" w:rsidRDefault="006C3DBA" w:rsidP="009E1F0D">
            <w:pPr>
              <w:pStyle w:val="Odstavecseseznamem"/>
              <w:numPr>
                <w:ilvl w:val="0"/>
                <w:numId w:val="5"/>
              </w:numPr>
              <w:jc w:val="both"/>
            </w:pPr>
            <w:r>
              <w:t>Dodavatel uvede</w:t>
            </w:r>
            <w:r w:rsidR="00D2133A" w:rsidRPr="007416A2">
              <w:t xml:space="preserve"> velikost a hmotnost.</w:t>
            </w:r>
          </w:p>
        </w:tc>
        <w:tc>
          <w:tcPr>
            <w:tcW w:w="1134" w:type="dxa"/>
            <w:tcBorders>
              <w:bottom w:val="single" w:sz="4" w:space="0" w:color="auto"/>
              <w:tr2bl w:val="single" w:sz="4" w:space="0" w:color="auto"/>
            </w:tcBorders>
            <w:shd w:val="clear" w:color="auto" w:fill="F2F2F2" w:themeFill="background1" w:themeFillShade="F2"/>
          </w:tcPr>
          <w:p w14:paraId="6E5D0971" w14:textId="77777777" w:rsidR="00D2133A" w:rsidRPr="0027537E" w:rsidRDefault="00D2133A" w:rsidP="00163E0F"/>
        </w:tc>
        <w:tc>
          <w:tcPr>
            <w:tcW w:w="2268" w:type="dxa"/>
            <w:shd w:val="clear" w:color="auto" w:fill="FFFF00"/>
          </w:tcPr>
          <w:p w14:paraId="2C511951" w14:textId="6B9FD937" w:rsidR="00D2133A" w:rsidRPr="0027537E" w:rsidRDefault="00D2133A" w:rsidP="00163E0F"/>
        </w:tc>
      </w:tr>
      <w:tr w:rsidR="00D2133A" w:rsidRPr="0027537E" w14:paraId="57546540"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409988BC" w14:textId="77777777" w:rsidR="00D2133A" w:rsidRPr="0027537E" w:rsidRDefault="00D2133A" w:rsidP="004A173D">
            <w:pPr>
              <w:pStyle w:val="Odstavecseseznamem"/>
              <w:numPr>
                <w:ilvl w:val="0"/>
                <w:numId w:val="15"/>
              </w:numPr>
              <w:spacing w:after="0" w:line="240" w:lineRule="auto"/>
              <w:jc w:val="both"/>
            </w:pPr>
          </w:p>
        </w:tc>
        <w:tc>
          <w:tcPr>
            <w:tcW w:w="1834" w:type="dxa"/>
            <w:vMerge/>
            <w:shd w:val="clear" w:color="auto" w:fill="auto"/>
            <w:vAlign w:val="center"/>
          </w:tcPr>
          <w:p w14:paraId="5D1F781A" w14:textId="77777777" w:rsidR="00D2133A" w:rsidRPr="00C05665" w:rsidRDefault="00D2133A" w:rsidP="00163E0F"/>
        </w:tc>
        <w:tc>
          <w:tcPr>
            <w:tcW w:w="3685" w:type="dxa"/>
            <w:shd w:val="clear" w:color="auto" w:fill="auto"/>
          </w:tcPr>
          <w:p w14:paraId="1B4F5530" w14:textId="63E1F13E" w:rsidR="00D2133A" w:rsidRPr="007416A2" w:rsidRDefault="006C3DBA" w:rsidP="009E1F0D">
            <w:pPr>
              <w:pStyle w:val="Odstavecseseznamem"/>
              <w:numPr>
                <w:ilvl w:val="0"/>
                <w:numId w:val="5"/>
              </w:numPr>
              <w:jc w:val="both"/>
            </w:pPr>
            <w:r>
              <w:t>Dodavatel uvede</w:t>
            </w:r>
            <w:r w:rsidR="00D2133A" w:rsidRPr="007416A2">
              <w:t xml:space="preserve"> počet a typ napájení (C13/14 nebo C19/C20 a počet).</w:t>
            </w:r>
          </w:p>
        </w:tc>
        <w:tc>
          <w:tcPr>
            <w:tcW w:w="1134" w:type="dxa"/>
            <w:tcBorders>
              <w:tr2bl w:val="single" w:sz="4" w:space="0" w:color="auto"/>
            </w:tcBorders>
            <w:shd w:val="clear" w:color="auto" w:fill="F2F2F2" w:themeFill="background1" w:themeFillShade="F2"/>
          </w:tcPr>
          <w:p w14:paraId="264E5446" w14:textId="77777777" w:rsidR="00D2133A" w:rsidRPr="0027537E" w:rsidRDefault="00D2133A" w:rsidP="00163E0F"/>
        </w:tc>
        <w:tc>
          <w:tcPr>
            <w:tcW w:w="2268" w:type="dxa"/>
            <w:shd w:val="clear" w:color="auto" w:fill="FFFF00"/>
          </w:tcPr>
          <w:p w14:paraId="4D83E0D0" w14:textId="7A40E2EB" w:rsidR="00D2133A" w:rsidRPr="0027537E" w:rsidRDefault="00D2133A" w:rsidP="00163E0F"/>
        </w:tc>
      </w:tr>
      <w:tr w:rsidR="00D2133A" w:rsidRPr="0027537E" w14:paraId="565C6CCE"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34D5525F" w14:textId="77777777" w:rsidR="00D2133A" w:rsidRPr="0027537E" w:rsidRDefault="00D2133A" w:rsidP="004A173D">
            <w:pPr>
              <w:pStyle w:val="Odstavecseseznamem"/>
              <w:numPr>
                <w:ilvl w:val="0"/>
                <w:numId w:val="15"/>
              </w:numPr>
              <w:spacing w:after="0" w:line="240" w:lineRule="auto"/>
              <w:jc w:val="both"/>
            </w:pPr>
          </w:p>
        </w:tc>
        <w:tc>
          <w:tcPr>
            <w:tcW w:w="1834" w:type="dxa"/>
            <w:vMerge/>
            <w:shd w:val="clear" w:color="auto" w:fill="auto"/>
          </w:tcPr>
          <w:p w14:paraId="76C5DA47" w14:textId="77777777" w:rsidR="00D2133A" w:rsidRPr="00C05665" w:rsidRDefault="00D2133A" w:rsidP="00163E0F"/>
        </w:tc>
        <w:tc>
          <w:tcPr>
            <w:tcW w:w="3685" w:type="dxa"/>
            <w:shd w:val="clear" w:color="auto" w:fill="auto"/>
          </w:tcPr>
          <w:p w14:paraId="1F53D8D8" w14:textId="655981F7" w:rsidR="00D2133A" w:rsidRPr="007416A2" w:rsidRDefault="006C3DBA" w:rsidP="009E1F0D">
            <w:pPr>
              <w:pStyle w:val="Odstavecseseznamem"/>
              <w:numPr>
                <w:ilvl w:val="0"/>
                <w:numId w:val="5"/>
              </w:numPr>
              <w:jc w:val="both"/>
            </w:pPr>
            <w:r>
              <w:t>Dodavatel uvede</w:t>
            </w:r>
            <w:r w:rsidR="00D2133A" w:rsidRPr="007416A2">
              <w:t xml:space="preserve"> typický a maximální elektrický příkon.</w:t>
            </w:r>
          </w:p>
        </w:tc>
        <w:tc>
          <w:tcPr>
            <w:tcW w:w="1134" w:type="dxa"/>
            <w:tcBorders>
              <w:tr2bl w:val="single" w:sz="4" w:space="0" w:color="auto"/>
            </w:tcBorders>
            <w:shd w:val="clear" w:color="auto" w:fill="F2F2F2" w:themeFill="background1" w:themeFillShade="F2"/>
          </w:tcPr>
          <w:p w14:paraId="1EE1A646" w14:textId="77777777" w:rsidR="00D2133A" w:rsidRPr="0027537E" w:rsidRDefault="00D2133A" w:rsidP="00163E0F"/>
        </w:tc>
        <w:tc>
          <w:tcPr>
            <w:tcW w:w="2268" w:type="dxa"/>
            <w:shd w:val="clear" w:color="auto" w:fill="FFFF00"/>
          </w:tcPr>
          <w:p w14:paraId="6EB2A477" w14:textId="4A9A5CA9" w:rsidR="00D2133A" w:rsidRPr="0027537E" w:rsidRDefault="00D2133A" w:rsidP="00163E0F"/>
        </w:tc>
      </w:tr>
      <w:tr w:rsidR="00D2133A" w:rsidRPr="0027537E" w14:paraId="1ABE5C17"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19AE1CEC" w14:textId="77777777" w:rsidR="00D2133A" w:rsidRPr="0027537E" w:rsidRDefault="00D2133A" w:rsidP="004A173D">
            <w:pPr>
              <w:pStyle w:val="Odstavecseseznamem"/>
              <w:numPr>
                <w:ilvl w:val="0"/>
                <w:numId w:val="15"/>
              </w:numPr>
              <w:spacing w:after="0" w:line="240" w:lineRule="auto"/>
              <w:jc w:val="both"/>
            </w:pPr>
          </w:p>
        </w:tc>
        <w:tc>
          <w:tcPr>
            <w:tcW w:w="1834" w:type="dxa"/>
            <w:vMerge/>
            <w:shd w:val="clear" w:color="auto" w:fill="auto"/>
          </w:tcPr>
          <w:p w14:paraId="47984E5E" w14:textId="77777777" w:rsidR="00D2133A" w:rsidRPr="00163E0F" w:rsidRDefault="00D2133A" w:rsidP="00163E0F"/>
        </w:tc>
        <w:tc>
          <w:tcPr>
            <w:tcW w:w="3685" w:type="dxa"/>
            <w:shd w:val="clear" w:color="auto" w:fill="auto"/>
          </w:tcPr>
          <w:p w14:paraId="390354AD" w14:textId="1F41D789" w:rsidR="00D2133A" w:rsidRPr="007416A2" w:rsidRDefault="006C3DBA" w:rsidP="009E1F0D">
            <w:pPr>
              <w:pStyle w:val="Odstavecseseznamem"/>
              <w:numPr>
                <w:ilvl w:val="0"/>
                <w:numId w:val="5"/>
              </w:numPr>
              <w:jc w:val="both"/>
            </w:pPr>
            <w:r>
              <w:t>Dodavatel uvede</w:t>
            </w:r>
            <w:r w:rsidR="00D2133A" w:rsidRPr="007416A2">
              <w:t>, jaké jsou požadavky na elektrické jištění.</w:t>
            </w:r>
          </w:p>
        </w:tc>
        <w:tc>
          <w:tcPr>
            <w:tcW w:w="1134" w:type="dxa"/>
            <w:tcBorders>
              <w:tr2bl w:val="single" w:sz="4" w:space="0" w:color="auto"/>
            </w:tcBorders>
            <w:shd w:val="clear" w:color="auto" w:fill="F2F2F2" w:themeFill="background1" w:themeFillShade="F2"/>
          </w:tcPr>
          <w:p w14:paraId="01FBEEE4" w14:textId="77777777" w:rsidR="00D2133A" w:rsidRPr="0027537E" w:rsidRDefault="00D2133A" w:rsidP="00163E0F"/>
        </w:tc>
        <w:tc>
          <w:tcPr>
            <w:tcW w:w="2268" w:type="dxa"/>
            <w:shd w:val="clear" w:color="auto" w:fill="FFFF00"/>
          </w:tcPr>
          <w:p w14:paraId="4FD4333C" w14:textId="0A9E9D0F" w:rsidR="00D2133A" w:rsidRPr="0027537E" w:rsidRDefault="00D2133A" w:rsidP="00163E0F"/>
        </w:tc>
      </w:tr>
      <w:tr w:rsidR="00D2133A" w:rsidRPr="0027537E" w14:paraId="6AD82E8A"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254F8D21" w14:textId="77777777" w:rsidR="00D2133A" w:rsidRPr="0027537E" w:rsidRDefault="00D2133A" w:rsidP="004A173D">
            <w:pPr>
              <w:pStyle w:val="Odstavecseseznamem"/>
              <w:numPr>
                <w:ilvl w:val="0"/>
                <w:numId w:val="15"/>
              </w:numPr>
              <w:spacing w:after="0" w:line="240" w:lineRule="auto"/>
              <w:jc w:val="both"/>
            </w:pPr>
          </w:p>
        </w:tc>
        <w:tc>
          <w:tcPr>
            <w:tcW w:w="1834" w:type="dxa"/>
            <w:shd w:val="clear" w:color="auto" w:fill="auto"/>
          </w:tcPr>
          <w:p w14:paraId="77E5EB59" w14:textId="6F1E80B9" w:rsidR="00D2133A" w:rsidRPr="00163E0F" w:rsidRDefault="00D2133A" w:rsidP="00163E0F">
            <w:r>
              <w:t>N</w:t>
            </w:r>
            <w:r w:rsidRPr="00E87B35">
              <w:t>apájení</w:t>
            </w:r>
          </w:p>
        </w:tc>
        <w:tc>
          <w:tcPr>
            <w:tcW w:w="3685" w:type="dxa"/>
            <w:shd w:val="clear" w:color="auto" w:fill="auto"/>
          </w:tcPr>
          <w:p w14:paraId="4A82B6A8" w14:textId="744C8597" w:rsidR="00D2133A" w:rsidRPr="007416A2" w:rsidRDefault="00D2133A" w:rsidP="009E1F0D">
            <w:pPr>
              <w:pStyle w:val="Odstavecseseznamem"/>
              <w:numPr>
                <w:ilvl w:val="0"/>
                <w:numId w:val="5"/>
              </w:numPr>
              <w:jc w:val="both"/>
            </w:pPr>
            <w:r w:rsidRPr="007416A2">
              <w:t>Zařízení musí mít redundantní napájecí zdroje 250VAC.</w:t>
            </w:r>
          </w:p>
        </w:tc>
        <w:tc>
          <w:tcPr>
            <w:tcW w:w="1134" w:type="dxa"/>
            <w:shd w:val="clear" w:color="auto" w:fill="FFFF00"/>
          </w:tcPr>
          <w:p w14:paraId="4FA96C47" w14:textId="77777777" w:rsidR="00D2133A" w:rsidRPr="0027537E" w:rsidRDefault="00D2133A" w:rsidP="00163E0F"/>
        </w:tc>
        <w:tc>
          <w:tcPr>
            <w:tcW w:w="2268" w:type="dxa"/>
            <w:shd w:val="clear" w:color="auto" w:fill="FFFF00"/>
          </w:tcPr>
          <w:p w14:paraId="13A638A8" w14:textId="3F62E2F3" w:rsidR="00D2133A" w:rsidRPr="0027537E" w:rsidRDefault="00D2133A" w:rsidP="00163E0F"/>
        </w:tc>
      </w:tr>
      <w:tr w:rsidR="00D2133A" w:rsidRPr="0027537E" w14:paraId="0EF8DDD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05E48342" w14:textId="77777777" w:rsidR="00D2133A" w:rsidRPr="0027537E" w:rsidRDefault="00D2133A" w:rsidP="004A173D">
            <w:pPr>
              <w:pStyle w:val="Odstavecseseznamem"/>
              <w:numPr>
                <w:ilvl w:val="0"/>
                <w:numId w:val="15"/>
              </w:numPr>
              <w:spacing w:after="0" w:line="240" w:lineRule="auto"/>
              <w:jc w:val="both"/>
            </w:pPr>
          </w:p>
        </w:tc>
        <w:tc>
          <w:tcPr>
            <w:tcW w:w="1834" w:type="dxa"/>
            <w:shd w:val="clear" w:color="auto" w:fill="auto"/>
          </w:tcPr>
          <w:p w14:paraId="2A8C380B" w14:textId="097A6057" w:rsidR="00D2133A" w:rsidRDefault="00D2133A" w:rsidP="00163E0F">
            <w:r>
              <w:t>Konektivita</w:t>
            </w:r>
          </w:p>
        </w:tc>
        <w:tc>
          <w:tcPr>
            <w:tcW w:w="3685" w:type="dxa"/>
            <w:shd w:val="clear" w:color="auto" w:fill="auto"/>
          </w:tcPr>
          <w:p w14:paraId="604ED942" w14:textId="36C0890B" w:rsidR="00D2133A" w:rsidRPr="007416A2" w:rsidRDefault="00D2133A" w:rsidP="009E1F0D">
            <w:pPr>
              <w:pStyle w:val="Odstavecseseznamem"/>
              <w:numPr>
                <w:ilvl w:val="0"/>
                <w:numId w:val="5"/>
              </w:numPr>
              <w:jc w:val="both"/>
            </w:pPr>
            <w:r w:rsidRPr="007416A2">
              <w:t>Nové LTO mechaniky musí být připojeny pomocí FC k SAN infrastruktuře minimálně 10</w:t>
            </w:r>
            <w:r w:rsidR="006A3610" w:rsidRPr="007416A2">
              <w:t>ks</w:t>
            </w:r>
            <w:r w:rsidRPr="007416A2">
              <w:t xml:space="preserve"> </w:t>
            </w:r>
            <w:r w:rsidR="000F51EA">
              <w:t xml:space="preserve">min. </w:t>
            </w:r>
            <w:r w:rsidRPr="007416A2">
              <w:t>8 Gb</w:t>
            </w:r>
            <w:r w:rsidR="006F622A" w:rsidRPr="007416A2">
              <w:t>/</w:t>
            </w:r>
            <w:r w:rsidRPr="007416A2">
              <w:t>s (pro každé zařízení).</w:t>
            </w:r>
          </w:p>
        </w:tc>
        <w:tc>
          <w:tcPr>
            <w:tcW w:w="1134" w:type="dxa"/>
            <w:shd w:val="clear" w:color="auto" w:fill="FFFF00"/>
          </w:tcPr>
          <w:p w14:paraId="55F737EE" w14:textId="77777777" w:rsidR="00D2133A" w:rsidRPr="0027537E" w:rsidRDefault="00D2133A" w:rsidP="00163E0F"/>
        </w:tc>
        <w:tc>
          <w:tcPr>
            <w:tcW w:w="2268" w:type="dxa"/>
            <w:shd w:val="clear" w:color="auto" w:fill="FFFF00"/>
          </w:tcPr>
          <w:p w14:paraId="4BF19BF5" w14:textId="2014B883" w:rsidR="00D2133A" w:rsidRPr="0027537E" w:rsidRDefault="00D2133A" w:rsidP="00163E0F"/>
        </w:tc>
      </w:tr>
      <w:tr w:rsidR="00D2133A" w:rsidRPr="0027537E" w14:paraId="258FDA1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shd w:val="clear" w:color="auto" w:fill="auto"/>
          </w:tcPr>
          <w:p w14:paraId="64A21753" w14:textId="77777777" w:rsidR="00D2133A" w:rsidRPr="0027537E" w:rsidRDefault="00D2133A" w:rsidP="004A173D">
            <w:pPr>
              <w:pStyle w:val="Odstavecseseznamem"/>
              <w:numPr>
                <w:ilvl w:val="0"/>
                <w:numId w:val="15"/>
              </w:numPr>
              <w:spacing w:after="0" w:line="240" w:lineRule="auto"/>
              <w:jc w:val="both"/>
            </w:pPr>
          </w:p>
        </w:tc>
        <w:tc>
          <w:tcPr>
            <w:tcW w:w="1834" w:type="dxa"/>
            <w:shd w:val="clear" w:color="auto" w:fill="auto"/>
          </w:tcPr>
          <w:p w14:paraId="3965B2DB" w14:textId="77777777" w:rsidR="00D2133A" w:rsidRPr="007117E2" w:rsidRDefault="00D2133A" w:rsidP="00163E0F">
            <w:r w:rsidRPr="007117E2">
              <w:t>Charakteristiky</w:t>
            </w:r>
          </w:p>
        </w:tc>
        <w:tc>
          <w:tcPr>
            <w:tcW w:w="3685" w:type="dxa"/>
            <w:shd w:val="clear" w:color="auto" w:fill="auto"/>
          </w:tcPr>
          <w:p w14:paraId="0D8B3E06" w14:textId="6C01912E" w:rsidR="00D2133A" w:rsidRPr="007416A2" w:rsidRDefault="008311E0" w:rsidP="009E1F0D">
            <w:pPr>
              <w:pStyle w:val="Odstavecseseznamem"/>
              <w:numPr>
                <w:ilvl w:val="0"/>
                <w:numId w:val="5"/>
              </w:numPr>
              <w:jc w:val="both"/>
            </w:pPr>
            <w:r>
              <w:t>Objednatel</w:t>
            </w:r>
            <w:r w:rsidR="00D2133A" w:rsidRPr="007416A2">
              <w:t xml:space="preserve"> požaduje dodání nové knihovny s</w:t>
            </w:r>
            <w:r w:rsidR="002212FF">
              <w:t xml:space="preserve"> min. </w:t>
            </w:r>
            <w:r w:rsidR="00D2133A" w:rsidRPr="007416A2">
              <w:t xml:space="preserve">10-ti LTO9 nebo novějšími mechanikami nebo doplnění </w:t>
            </w:r>
            <w:r w:rsidR="002212FF">
              <w:t xml:space="preserve">min. </w:t>
            </w:r>
            <w:r w:rsidR="00D2133A" w:rsidRPr="007416A2">
              <w:t>10 ks LTO9 nebo novějších mechanik do existujících páskových knihoven TS4500, 3584-L55, sériových čísel: 78BB231 a 78B230.</w:t>
            </w:r>
          </w:p>
        </w:tc>
        <w:tc>
          <w:tcPr>
            <w:tcW w:w="1134" w:type="dxa"/>
            <w:shd w:val="clear" w:color="auto" w:fill="FFFF00"/>
          </w:tcPr>
          <w:p w14:paraId="45FBED15" w14:textId="77777777" w:rsidR="00D2133A" w:rsidRPr="0027537E" w:rsidRDefault="00D2133A" w:rsidP="00163E0F"/>
        </w:tc>
        <w:tc>
          <w:tcPr>
            <w:tcW w:w="2268" w:type="dxa"/>
            <w:shd w:val="clear" w:color="auto" w:fill="FFFF00"/>
          </w:tcPr>
          <w:p w14:paraId="31D72414" w14:textId="6E72D255" w:rsidR="00D2133A" w:rsidRPr="0027537E" w:rsidRDefault="00D2133A" w:rsidP="00163E0F"/>
        </w:tc>
      </w:tr>
      <w:tr w:rsidR="00D2133A" w:rsidRPr="0027537E" w14:paraId="008A2DF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BFA5885" w14:textId="77777777" w:rsidR="00D2133A" w:rsidRPr="0027537E" w:rsidRDefault="00D2133A" w:rsidP="004A173D">
            <w:pPr>
              <w:pStyle w:val="Odstavecseseznamem"/>
              <w:numPr>
                <w:ilvl w:val="0"/>
                <w:numId w:val="15"/>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2E22CD0B" w14:textId="77777777" w:rsidR="00D2133A" w:rsidRPr="005736F2" w:rsidRDefault="00D2133A" w:rsidP="00163E0F">
            <w:r w:rsidRPr="005736F2">
              <w:t>Kapacita</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B381F42" w14:textId="2C305458" w:rsidR="00D2133A" w:rsidRPr="007416A2" w:rsidRDefault="008311E0" w:rsidP="009E1F0D">
            <w:pPr>
              <w:pStyle w:val="Odstavecseseznamem"/>
              <w:numPr>
                <w:ilvl w:val="0"/>
                <w:numId w:val="5"/>
              </w:numPr>
              <w:jc w:val="both"/>
            </w:pPr>
            <w:r>
              <w:t>Objednatel</w:t>
            </w:r>
            <w:r w:rsidR="00D2133A" w:rsidRPr="007416A2">
              <w:t xml:space="preserve"> požaduje osazení min</w:t>
            </w:r>
            <w:r w:rsidR="0032689C" w:rsidRPr="007416A2">
              <w:t>.</w:t>
            </w:r>
            <w:r w:rsidR="00D2133A" w:rsidRPr="007416A2">
              <w:t xml:space="preserve"> </w:t>
            </w:r>
            <w:r w:rsidR="00D82D81" w:rsidRPr="007416A2">
              <w:t>480</w:t>
            </w:r>
            <w:r w:rsidR="00D2133A" w:rsidRPr="007416A2">
              <w:t xml:space="preserve"> ks LTO9 medií.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3115C8C"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313FAD3" w14:textId="738010CC" w:rsidR="00D2133A" w:rsidRPr="0027537E" w:rsidRDefault="00D2133A" w:rsidP="00163E0F"/>
        </w:tc>
      </w:tr>
      <w:tr w:rsidR="00D2133A" w:rsidRPr="0027537E" w14:paraId="5B82358F"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6B83BCBD" w14:textId="77777777" w:rsidR="00D2133A" w:rsidRPr="0027537E" w:rsidRDefault="00D2133A" w:rsidP="004A173D">
            <w:pPr>
              <w:pStyle w:val="Odstavecseseznamem"/>
              <w:numPr>
                <w:ilvl w:val="0"/>
                <w:numId w:val="15"/>
              </w:numPr>
              <w:spacing w:after="0" w:line="240" w:lineRule="auto"/>
              <w:jc w:val="both"/>
            </w:pPr>
          </w:p>
        </w:tc>
        <w:tc>
          <w:tcPr>
            <w:tcW w:w="1834" w:type="dxa"/>
            <w:vMerge/>
            <w:tcBorders>
              <w:left w:val="single" w:sz="4" w:space="0" w:color="auto"/>
              <w:right w:val="single" w:sz="4" w:space="0" w:color="auto"/>
            </w:tcBorders>
            <w:shd w:val="clear" w:color="auto" w:fill="auto"/>
          </w:tcPr>
          <w:p w14:paraId="37EC981F" w14:textId="77777777" w:rsidR="00D2133A" w:rsidRPr="005736F2" w:rsidRDefault="00D2133A"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0A94A1AD" w14:textId="0B3538AA" w:rsidR="00D2133A" w:rsidRPr="007416A2" w:rsidRDefault="00D2133A" w:rsidP="009E1F0D">
            <w:pPr>
              <w:pStyle w:val="Odstavecseseznamem"/>
              <w:numPr>
                <w:ilvl w:val="0"/>
                <w:numId w:val="5"/>
              </w:numPr>
              <w:jc w:val="both"/>
            </w:pPr>
            <w:r w:rsidRPr="007416A2">
              <w:t xml:space="preserve">Média včetně serializace dle pokynu </w:t>
            </w:r>
            <w:r w:rsidR="008311E0">
              <w:t>Objednatel</w:t>
            </w:r>
            <w:r w:rsidRPr="007416A2">
              <w:t>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A4B9B01"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30B171C" w14:textId="70DB5B54" w:rsidR="00D2133A" w:rsidRPr="0027537E" w:rsidRDefault="00D2133A" w:rsidP="00163E0F"/>
        </w:tc>
      </w:tr>
      <w:tr w:rsidR="00D2133A" w:rsidRPr="0027537E" w14:paraId="10D23BA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BDF3FFD" w14:textId="77777777" w:rsidR="00D2133A" w:rsidRPr="0027537E" w:rsidRDefault="00D2133A" w:rsidP="004A173D">
            <w:pPr>
              <w:pStyle w:val="Odstavecseseznamem"/>
              <w:numPr>
                <w:ilvl w:val="0"/>
                <w:numId w:val="15"/>
              </w:numPr>
              <w:spacing w:after="0" w:line="240" w:lineRule="auto"/>
              <w:jc w:val="both"/>
            </w:pPr>
          </w:p>
        </w:tc>
        <w:tc>
          <w:tcPr>
            <w:tcW w:w="1834" w:type="dxa"/>
            <w:vMerge/>
            <w:tcBorders>
              <w:left w:val="single" w:sz="4" w:space="0" w:color="auto"/>
              <w:right w:val="single" w:sz="4" w:space="0" w:color="auto"/>
            </w:tcBorders>
            <w:shd w:val="clear" w:color="auto" w:fill="auto"/>
          </w:tcPr>
          <w:p w14:paraId="0EA6888E" w14:textId="77777777" w:rsidR="00D2133A" w:rsidRPr="005736F2" w:rsidRDefault="00D2133A"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25D1798B" w14:textId="50540A77" w:rsidR="00D2133A" w:rsidRPr="007416A2" w:rsidRDefault="008311E0" w:rsidP="009E1F0D">
            <w:pPr>
              <w:pStyle w:val="Odstavecseseznamem"/>
              <w:numPr>
                <w:ilvl w:val="0"/>
                <w:numId w:val="5"/>
              </w:numPr>
              <w:jc w:val="both"/>
            </w:pPr>
            <w:r>
              <w:t>Objednatel</w:t>
            </w:r>
            <w:r w:rsidR="00D2133A" w:rsidRPr="007416A2">
              <w:t xml:space="preserve"> požaduje min. 480 ks aktivovaných slotů v každé knihovně.</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6EB5427"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03087AF" w14:textId="22266B33" w:rsidR="00D2133A" w:rsidRPr="0027537E" w:rsidRDefault="00D2133A" w:rsidP="00163E0F"/>
        </w:tc>
      </w:tr>
      <w:tr w:rsidR="00D2133A" w:rsidRPr="0027537E" w14:paraId="339F2992"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01166B8" w14:textId="77777777" w:rsidR="00D2133A" w:rsidRPr="0027537E" w:rsidRDefault="00D2133A" w:rsidP="004A173D">
            <w:pPr>
              <w:pStyle w:val="Odstavecseseznamem"/>
              <w:numPr>
                <w:ilvl w:val="0"/>
                <w:numId w:val="15"/>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469E7776" w14:textId="77777777" w:rsidR="00D2133A" w:rsidRPr="005736F2" w:rsidRDefault="00D2133A"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4859CE45" w14:textId="38238110" w:rsidR="00D2133A" w:rsidRPr="007416A2" w:rsidRDefault="008311E0" w:rsidP="009E1F0D">
            <w:pPr>
              <w:pStyle w:val="Odstavecseseznamem"/>
              <w:numPr>
                <w:ilvl w:val="0"/>
                <w:numId w:val="5"/>
              </w:numPr>
              <w:jc w:val="both"/>
            </w:pPr>
            <w:r>
              <w:t>Objednatel</w:t>
            </w:r>
            <w:r w:rsidR="00D2133A" w:rsidRPr="007416A2">
              <w:t xml:space="preserve"> požaduje min. 20 ks čistících médií pro každou knihovnu.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48A9FCC"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84B1631" w14:textId="1086F5A6" w:rsidR="00D2133A" w:rsidRPr="0027537E" w:rsidRDefault="00D2133A" w:rsidP="00163E0F"/>
        </w:tc>
      </w:tr>
      <w:tr w:rsidR="00D2133A" w:rsidRPr="0027537E" w14:paraId="2BD4546A"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C0AA2B9" w14:textId="77777777" w:rsidR="00D2133A" w:rsidRPr="0027537E" w:rsidRDefault="00D2133A" w:rsidP="004A173D">
            <w:pPr>
              <w:pStyle w:val="Odstavecseseznamem"/>
              <w:numPr>
                <w:ilvl w:val="0"/>
                <w:numId w:val="15"/>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vAlign w:val="center"/>
          </w:tcPr>
          <w:p w14:paraId="3F11877F" w14:textId="77777777" w:rsidR="00D2133A" w:rsidRPr="005736F2" w:rsidRDefault="00D2133A" w:rsidP="00163E0F">
            <w:r w:rsidRPr="005736F2">
              <w:t xml:space="preserve">Rozšiřitelnost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E87E962" w14:textId="3D0797E2" w:rsidR="00D2133A" w:rsidRPr="007416A2" w:rsidRDefault="008311E0" w:rsidP="009E1F0D">
            <w:pPr>
              <w:pStyle w:val="Odstavecseseznamem"/>
              <w:numPr>
                <w:ilvl w:val="0"/>
                <w:numId w:val="5"/>
              </w:numPr>
              <w:jc w:val="both"/>
            </w:pPr>
            <w:r>
              <w:t>Objednatel</w:t>
            </w:r>
            <w:r w:rsidR="00D2133A" w:rsidRPr="007416A2">
              <w:t xml:space="preserve"> požaduje možnost navýšit počet </w:t>
            </w:r>
            <w:r w:rsidR="002E1D7C" w:rsidRPr="007416A2">
              <w:t xml:space="preserve">LTO9 </w:t>
            </w:r>
            <w:r w:rsidR="00D2133A" w:rsidRPr="007416A2">
              <w:t>mechanik min.</w:t>
            </w:r>
            <w:r w:rsidR="00033782" w:rsidRPr="007416A2">
              <w:t xml:space="preserve"> </w:t>
            </w:r>
            <w:r w:rsidR="00BC357A" w:rsidRPr="007416A2">
              <w:t xml:space="preserve">až </w:t>
            </w:r>
            <w:r w:rsidR="00033782" w:rsidRPr="007416A2">
              <w:t xml:space="preserve">na </w:t>
            </w:r>
            <w:r w:rsidR="00D42B8C">
              <w:t>15</w:t>
            </w:r>
            <w:r w:rsidR="00D42B8C" w:rsidRPr="007416A2">
              <w:t>ks</w:t>
            </w:r>
            <w:r w:rsidR="00033782" w:rsidRPr="007416A2">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2AFE939"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F110AB3" w14:textId="36C87150" w:rsidR="00D2133A" w:rsidRPr="0027537E" w:rsidRDefault="00D2133A" w:rsidP="00163E0F"/>
        </w:tc>
      </w:tr>
      <w:tr w:rsidR="00D2133A" w:rsidRPr="0027537E" w14:paraId="414757AE"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BB722C1" w14:textId="77777777" w:rsidR="00D2133A" w:rsidRPr="0027537E" w:rsidRDefault="00D2133A" w:rsidP="004A173D">
            <w:pPr>
              <w:pStyle w:val="Odstavecseseznamem"/>
              <w:numPr>
                <w:ilvl w:val="0"/>
                <w:numId w:val="15"/>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0BBCFB17" w14:textId="77777777" w:rsidR="00D2133A" w:rsidRPr="0027537E" w:rsidRDefault="00D2133A"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6BF964F0" w14:textId="182E7FF3" w:rsidR="00D2133A" w:rsidRPr="007416A2" w:rsidRDefault="00D2133A" w:rsidP="009E1F0D">
            <w:pPr>
              <w:pStyle w:val="Odstavecseseznamem"/>
              <w:numPr>
                <w:ilvl w:val="0"/>
                <w:numId w:val="5"/>
              </w:numPr>
              <w:jc w:val="both"/>
            </w:pPr>
            <w:r w:rsidRPr="007416A2">
              <w:t xml:space="preserve">Zařízení musí mít možnost rozšířit počet slotů o min. </w:t>
            </w:r>
            <w:r w:rsidR="00E82FCA" w:rsidRPr="007416A2">
              <w:t>5</w:t>
            </w:r>
            <w:r w:rsidRPr="007416A2">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59B0A7D" w14:textId="77777777" w:rsidR="00D2133A" w:rsidRPr="0027537E" w:rsidRDefault="00D2133A"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9A2453F" w14:textId="23386583" w:rsidR="00D2133A" w:rsidRPr="0027537E" w:rsidRDefault="00D2133A" w:rsidP="00163E0F"/>
        </w:tc>
      </w:tr>
      <w:tr w:rsidR="00E42BA6" w:rsidRPr="0027537E" w14:paraId="00A25B55"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94"/>
          <w:jc w:val="center"/>
        </w:trPr>
        <w:tc>
          <w:tcPr>
            <w:tcW w:w="708" w:type="dxa"/>
            <w:vMerge w:val="restart"/>
            <w:tcBorders>
              <w:top w:val="single" w:sz="4" w:space="0" w:color="auto"/>
              <w:left w:val="single" w:sz="4" w:space="0" w:color="auto"/>
              <w:right w:val="single" w:sz="4" w:space="0" w:color="auto"/>
            </w:tcBorders>
            <w:shd w:val="clear" w:color="auto" w:fill="auto"/>
          </w:tcPr>
          <w:p w14:paraId="68FB8739" w14:textId="77777777" w:rsidR="00E42BA6" w:rsidRPr="0027537E" w:rsidRDefault="00E42BA6" w:rsidP="004A173D">
            <w:pPr>
              <w:pStyle w:val="Odstavecseseznamem"/>
              <w:numPr>
                <w:ilvl w:val="0"/>
                <w:numId w:val="15"/>
              </w:numPr>
              <w:spacing w:after="0" w:line="240" w:lineRule="auto"/>
              <w:jc w:val="both"/>
            </w:pPr>
          </w:p>
        </w:tc>
        <w:tc>
          <w:tcPr>
            <w:tcW w:w="1834" w:type="dxa"/>
            <w:vMerge w:val="restart"/>
            <w:tcBorders>
              <w:top w:val="single" w:sz="4" w:space="0" w:color="auto"/>
              <w:left w:val="single" w:sz="4" w:space="0" w:color="auto"/>
              <w:right w:val="single" w:sz="4" w:space="0" w:color="auto"/>
            </w:tcBorders>
            <w:shd w:val="clear" w:color="auto" w:fill="auto"/>
          </w:tcPr>
          <w:p w14:paraId="147F8DD2" w14:textId="7FAAC313" w:rsidR="00E42BA6" w:rsidRPr="0027537E" w:rsidRDefault="00E42BA6" w:rsidP="00163E0F">
            <w:pPr>
              <w:rPr>
                <w:b/>
                <w:bCs/>
              </w:rPr>
            </w:pPr>
            <w:r>
              <w:t>Záruka</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C706B48" w14:textId="431B57AF"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6 let, 24x7, oprava do 24h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D06BC59" w14:textId="77777777" w:rsidR="00E42BA6" w:rsidRPr="0027537E" w:rsidRDefault="00E42BA6"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FD0999F" w14:textId="5D8B1DE5" w:rsidR="00E42BA6" w:rsidRPr="0027537E" w:rsidRDefault="00E42BA6" w:rsidP="00163E0F"/>
        </w:tc>
      </w:tr>
      <w:tr w:rsidR="00E42BA6" w:rsidRPr="0027537E" w14:paraId="4315AC84"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386"/>
          <w:jc w:val="center"/>
        </w:trPr>
        <w:tc>
          <w:tcPr>
            <w:tcW w:w="708" w:type="dxa"/>
            <w:vMerge/>
            <w:tcBorders>
              <w:left w:val="single" w:sz="4" w:space="0" w:color="auto"/>
              <w:right w:val="single" w:sz="4" w:space="0" w:color="auto"/>
            </w:tcBorders>
            <w:shd w:val="clear" w:color="auto" w:fill="auto"/>
          </w:tcPr>
          <w:p w14:paraId="069E70AE" w14:textId="77777777" w:rsidR="00E42BA6" w:rsidRPr="0027537E" w:rsidRDefault="00E42BA6" w:rsidP="004A173D">
            <w:pPr>
              <w:pStyle w:val="Odstavecseseznamem"/>
              <w:numPr>
                <w:ilvl w:val="0"/>
                <w:numId w:val="15"/>
              </w:numPr>
              <w:spacing w:after="0" w:line="240" w:lineRule="auto"/>
              <w:jc w:val="both"/>
            </w:pPr>
          </w:p>
        </w:tc>
        <w:tc>
          <w:tcPr>
            <w:tcW w:w="1834" w:type="dxa"/>
            <w:vMerge/>
            <w:tcBorders>
              <w:left w:val="single" w:sz="4" w:space="0" w:color="auto"/>
              <w:right w:val="single" w:sz="4" w:space="0" w:color="auto"/>
            </w:tcBorders>
            <w:shd w:val="clear" w:color="auto" w:fill="auto"/>
          </w:tcPr>
          <w:p w14:paraId="075583F4" w14:textId="77777777" w:rsidR="00E42BA6" w:rsidRDefault="00E42BA6"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76B3D8B7" w14:textId="6A1E9FD8"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C8DE3B5" w14:textId="77777777" w:rsidR="00E42BA6" w:rsidRPr="0027537E" w:rsidRDefault="00E42BA6"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A658114" w14:textId="77777777" w:rsidR="00E42BA6" w:rsidRPr="0027537E" w:rsidRDefault="00E42BA6" w:rsidP="00163E0F"/>
        </w:tc>
      </w:tr>
      <w:tr w:rsidR="00E42BA6" w:rsidRPr="0027537E" w14:paraId="21B2BFA5"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396"/>
          <w:jc w:val="center"/>
        </w:trPr>
        <w:tc>
          <w:tcPr>
            <w:tcW w:w="708" w:type="dxa"/>
            <w:vMerge/>
            <w:tcBorders>
              <w:left w:val="single" w:sz="4" w:space="0" w:color="auto"/>
              <w:bottom w:val="single" w:sz="4" w:space="0" w:color="auto"/>
              <w:right w:val="single" w:sz="4" w:space="0" w:color="auto"/>
            </w:tcBorders>
            <w:shd w:val="clear" w:color="auto" w:fill="auto"/>
          </w:tcPr>
          <w:p w14:paraId="2DF5154D" w14:textId="77777777" w:rsidR="00E42BA6" w:rsidRPr="0027537E" w:rsidRDefault="00E42BA6" w:rsidP="004A173D">
            <w:pPr>
              <w:pStyle w:val="Odstavecseseznamem"/>
              <w:numPr>
                <w:ilvl w:val="0"/>
                <w:numId w:val="15"/>
              </w:numPr>
              <w:spacing w:after="0" w:line="240" w:lineRule="auto"/>
              <w:jc w:val="both"/>
            </w:pPr>
          </w:p>
        </w:tc>
        <w:tc>
          <w:tcPr>
            <w:tcW w:w="1834" w:type="dxa"/>
            <w:vMerge/>
            <w:tcBorders>
              <w:left w:val="single" w:sz="4" w:space="0" w:color="auto"/>
              <w:bottom w:val="single" w:sz="4" w:space="0" w:color="auto"/>
              <w:right w:val="single" w:sz="4" w:space="0" w:color="auto"/>
            </w:tcBorders>
            <w:shd w:val="clear" w:color="auto" w:fill="auto"/>
          </w:tcPr>
          <w:p w14:paraId="2E3F0197" w14:textId="77777777" w:rsidR="00E42BA6" w:rsidRDefault="00E42BA6" w:rsidP="00163E0F"/>
        </w:tc>
        <w:tc>
          <w:tcPr>
            <w:tcW w:w="3685" w:type="dxa"/>
            <w:tcBorders>
              <w:top w:val="single" w:sz="4" w:space="0" w:color="auto"/>
              <w:left w:val="single" w:sz="4" w:space="0" w:color="auto"/>
              <w:bottom w:val="single" w:sz="4" w:space="0" w:color="auto"/>
              <w:right w:val="single" w:sz="4" w:space="0" w:color="auto"/>
            </w:tcBorders>
            <w:shd w:val="clear" w:color="auto" w:fill="auto"/>
          </w:tcPr>
          <w:p w14:paraId="422CD6CC"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D391AE3" w14:textId="77777777" w:rsidR="00E42BA6" w:rsidRPr="0027537E" w:rsidRDefault="00E42BA6" w:rsidP="00163E0F"/>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2C95AF2" w14:textId="77777777" w:rsidR="00E42BA6" w:rsidRPr="0027537E" w:rsidRDefault="00E42BA6" w:rsidP="00163E0F"/>
        </w:tc>
      </w:tr>
      <w:tr w:rsidR="00D2133A" w:rsidRPr="0027537E" w14:paraId="30769AB8"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0BBF71F" w14:textId="77777777" w:rsidR="00D2133A" w:rsidRPr="0027537E" w:rsidRDefault="00D2133A" w:rsidP="004A173D">
            <w:pPr>
              <w:pStyle w:val="Odstavecseseznamem"/>
              <w:numPr>
                <w:ilvl w:val="0"/>
                <w:numId w:val="15"/>
              </w:numPr>
              <w:spacing w:after="0" w:line="240" w:lineRule="auto"/>
              <w:jc w:val="both"/>
            </w:pP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560432E8" w14:textId="511A5072" w:rsidR="00D2133A" w:rsidRDefault="00D2133A" w:rsidP="0065588D">
            <w:r>
              <w:t>Provozní a výkonnostní monitoring</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A21D587" w14:textId="49760698" w:rsidR="00D2133A" w:rsidRPr="007416A2" w:rsidRDefault="00D2133A" w:rsidP="009E1F0D">
            <w:pPr>
              <w:pStyle w:val="Odstavecseseznamem"/>
              <w:numPr>
                <w:ilvl w:val="0"/>
                <w:numId w:val="5"/>
              </w:numPr>
              <w:jc w:val="both"/>
              <w:rPr>
                <w:rFonts w:ascii="Calibri" w:hAnsi="Calibri" w:cs="Calibri"/>
              </w:rPr>
            </w:pPr>
            <w:r w:rsidRPr="007416A2">
              <w:rPr>
                <w:rFonts w:eastAsiaTheme="minorHAnsi"/>
                <w:lang w:eastAsia="en-US"/>
              </w:rPr>
              <w:t>Řešení musí poskytovat minimálně chybové a diagnostické údaje o stavu knihovny i mechanik.</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9F9E343" w14:textId="77777777" w:rsidR="00D2133A" w:rsidRPr="0027537E" w:rsidRDefault="00D2133A" w:rsidP="0065588D"/>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F09A7C8" w14:textId="74A3C643" w:rsidR="00D2133A" w:rsidRPr="0027537E" w:rsidRDefault="00D2133A" w:rsidP="0065588D"/>
        </w:tc>
      </w:tr>
      <w:tr w:rsidR="00D2133A" w:rsidRPr="0027537E" w14:paraId="59EE75F3" w14:textId="77777777" w:rsidTr="00EC54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8" w:type="dxa"/>
            <w:tcBorders>
              <w:top w:val="single" w:sz="4" w:space="0" w:color="auto"/>
              <w:left w:val="single" w:sz="4" w:space="0" w:color="auto"/>
              <w:bottom w:val="single" w:sz="4" w:space="0" w:color="auto"/>
              <w:right w:val="single" w:sz="4" w:space="0" w:color="auto"/>
            </w:tcBorders>
            <w:shd w:val="clear" w:color="auto" w:fill="auto"/>
          </w:tcPr>
          <w:p w14:paraId="4CA0E2AF" w14:textId="77777777" w:rsidR="00D2133A" w:rsidRPr="0027537E" w:rsidRDefault="00D2133A" w:rsidP="004A173D">
            <w:pPr>
              <w:pStyle w:val="Odstavecseseznamem"/>
              <w:numPr>
                <w:ilvl w:val="0"/>
                <w:numId w:val="15"/>
              </w:numPr>
              <w:spacing w:after="0" w:line="240" w:lineRule="auto"/>
              <w:jc w:val="both"/>
            </w:pPr>
          </w:p>
        </w:tc>
        <w:tc>
          <w:tcPr>
            <w:tcW w:w="1834" w:type="dxa"/>
            <w:tcBorders>
              <w:top w:val="single" w:sz="4" w:space="0" w:color="auto"/>
              <w:left w:val="single" w:sz="4" w:space="0" w:color="auto"/>
              <w:bottom w:val="single" w:sz="4" w:space="0" w:color="auto"/>
              <w:right w:val="single" w:sz="4" w:space="0" w:color="auto"/>
            </w:tcBorders>
            <w:shd w:val="clear" w:color="auto" w:fill="auto"/>
          </w:tcPr>
          <w:p w14:paraId="53252A31" w14:textId="23508818" w:rsidR="00D2133A" w:rsidRDefault="00D2133A" w:rsidP="0065588D">
            <w:r>
              <w:t>Management</w:t>
            </w:r>
            <w:r w:rsidR="000D410A">
              <w:t xml:space="preserve"> </w:t>
            </w:r>
            <w:r>
              <w:t>/</w:t>
            </w:r>
            <w:r w:rsidRPr="00561F26">
              <w:t>Řídící software</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3D072BD" w14:textId="0DACF6B1" w:rsidR="00D2133A" w:rsidRPr="007416A2" w:rsidRDefault="00D2133A" w:rsidP="009E1F0D">
            <w:pPr>
              <w:pStyle w:val="Odstavecseseznamem"/>
              <w:numPr>
                <w:ilvl w:val="0"/>
                <w:numId w:val="5"/>
              </w:numPr>
              <w:jc w:val="both"/>
              <w:rPr>
                <w:rFonts w:ascii="Calibri" w:hAnsi="Calibri" w:cs="Calibri"/>
              </w:rPr>
            </w:pPr>
            <w:r w:rsidRPr="007416A2">
              <w:rPr>
                <w:rFonts w:eastAsiaTheme="minorHAnsi"/>
                <w:lang w:eastAsia="en-US"/>
              </w:rPr>
              <w:t>MGMT rozhraní ve webové nebo grafické podobě.</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0258897" w14:textId="77777777" w:rsidR="00D2133A" w:rsidRPr="0027537E" w:rsidRDefault="00D2133A" w:rsidP="0065588D">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ECEADCC" w14:textId="366A1E9F" w:rsidR="00D2133A" w:rsidRPr="0027537E" w:rsidRDefault="00D2133A" w:rsidP="0065588D">
            <w:pPr>
              <w:keepNext/>
            </w:pPr>
          </w:p>
        </w:tc>
      </w:tr>
    </w:tbl>
    <w:bookmarkEnd w:id="542"/>
    <w:p w14:paraId="16EB1E8A" w14:textId="069B040B" w:rsidR="006374AD" w:rsidRPr="004D214F" w:rsidRDefault="006C4E6C" w:rsidP="006C4E6C">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25</w:t>
      </w:r>
      <w:r w:rsidR="00E9490C">
        <w:rPr>
          <w:noProof/>
        </w:rPr>
        <w:fldChar w:fldCharType="end"/>
      </w:r>
      <w:r>
        <w:t xml:space="preserve"> - Parametry páskových knihoven</w:t>
      </w:r>
    </w:p>
    <w:p w14:paraId="56F0274C" w14:textId="72D52512" w:rsidR="00416E43" w:rsidRPr="004C3A4D" w:rsidRDefault="00416E43" w:rsidP="00416E43">
      <w:pPr>
        <w:pStyle w:val="Nadpis3"/>
        <w:rPr>
          <w:sz w:val="36"/>
          <w:szCs w:val="36"/>
        </w:rPr>
      </w:pPr>
      <w:bookmarkStart w:id="543" w:name="_Ref166923005"/>
      <w:bookmarkStart w:id="544" w:name="_Toc177708971"/>
      <w:bookmarkStart w:id="545" w:name="_Toc194331295"/>
      <w:r>
        <w:rPr>
          <w:sz w:val="36"/>
          <w:szCs w:val="36"/>
        </w:rPr>
        <w:t>Řešení</w:t>
      </w:r>
      <w:r w:rsidRPr="004C3A4D">
        <w:rPr>
          <w:sz w:val="36"/>
          <w:szCs w:val="36"/>
        </w:rPr>
        <w:t xml:space="preserve"> pro </w:t>
      </w:r>
      <w:r>
        <w:rPr>
          <w:sz w:val="36"/>
          <w:szCs w:val="36"/>
        </w:rPr>
        <w:t>zálohování a ochranu</w:t>
      </w:r>
      <w:r w:rsidRPr="004C3A4D">
        <w:rPr>
          <w:sz w:val="36"/>
          <w:szCs w:val="36"/>
        </w:rPr>
        <w:t xml:space="preserve"> dat</w:t>
      </w:r>
      <w:bookmarkEnd w:id="543"/>
      <w:bookmarkEnd w:id="544"/>
      <w:bookmarkEnd w:id="545"/>
    </w:p>
    <w:p w14:paraId="3933460D" w14:textId="4E7F453E" w:rsidR="00872EA2" w:rsidRPr="006C4E6C" w:rsidRDefault="00416E43" w:rsidP="006C4E6C">
      <w:pPr>
        <w:pStyle w:val="Nadpis4"/>
        <w:spacing w:after="240"/>
        <w:ind w:left="862" w:hanging="862"/>
        <w:rPr>
          <w:i w:val="0"/>
          <w:iCs w:val="0"/>
          <w:sz w:val="32"/>
          <w:szCs w:val="32"/>
        </w:rPr>
      </w:pPr>
      <w:bookmarkStart w:id="546" w:name="_Toc177708972"/>
      <w:bookmarkStart w:id="547" w:name="_Toc194331296"/>
      <w:r w:rsidRPr="004C3A4D">
        <w:rPr>
          <w:i w:val="0"/>
          <w:iCs w:val="0"/>
          <w:sz w:val="32"/>
          <w:szCs w:val="32"/>
        </w:rPr>
        <w:t>Popis současného stavu</w:t>
      </w:r>
      <w:bookmarkEnd w:id="546"/>
      <w:bookmarkEnd w:id="547"/>
    </w:p>
    <w:p w14:paraId="3E74F3BE" w14:textId="3EF5FB2B" w:rsidR="006C4E6C" w:rsidRPr="00076B3C" w:rsidRDefault="006C4E6C" w:rsidP="006C4E6C">
      <w:pPr>
        <w:jc w:val="both"/>
      </w:pPr>
      <w:r w:rsidRPr="00076B3C">
        <w:t xml:space="preserve">Jako zálohovací systém prostředí </w:t>
      </w:r>
      <w:r w:rsidR="008311E0">
        <w:t>Objednatel</w:t>
      </w:r>
      <w:r>
        <w:t>e</w:t>
      </w:r>
      <w:r w:rsidRPr="00076B3C">
        <w:t xml:space="preserve"> je použit nástroj IBM Storage Protect (dříve Spectrum Protect nebo také Tivoli Storage Manager) s klienty pro zálohování souborových systémů OS AIX/Linux/Windows a aplikací - Oracle DB, SAP, SAP Hana, VM</w:t>
      </w:r>
      <w:r w:rsidR="007A1A11">
        <w:t>w</w:t>
      </w:r>
      <w:r w:rsidR="002D43A9">
        <w:t>are</w:t>
      </w:r>
      <w:r w:rsidRPr="00076B3C">
        <w:t xml:space="preserve"> VM.</w:t>
      </w:r>
    </w:p>
    <w:p w14:paraId="27B78496" w14:textId="77777777" w:rsidR="006C4E6C" w:rsidRPr="00076B3C" w:rsidRDefault="006C4E6C" w:rsidP="006C4E6C">
      <w:pPr>
        <w:jc w:val="both"/>
      </w:pPr>
      <w:r w:rsidRPr="00076B3C">
        <w:t>Instance IBM Storage Protect serveru (dále také jen SPS) běží na clusteru dvou IBM POWER serverů umístěných ve dvou lokalitách. Společně s IBM POWER server je na každé lokalitě jedno diskové pole pro ukládání záloh a také jedna pásková knihovna.</w:t>
      </w:r>
    </w:p>
    <w:p w14:paraId="466629AF" w14:textId="77777777" w:rsidR="006C4E6C" w:rsidRPr="00076B3C" w:rsidRDefault="006C4E6C" w:rsidP="006C4E6C">
      <w:pPr>
        <w:jc w:val="both"/>
      </w:pPr>
      <w:r w:rsidRPr="00076B3C">
        <w:t>Celý systém zálohování je navržen tak, aby všechna data byla uložena minimálně ve dvou kopiích. Jedna kopie je na diskových polích a druhá kopie dat je uložena na LTO páskách. Nebo aby jedna kopie dat na páskách zůstávala ONSITE a další kopie dat byla uložena OFFSITE.</w:t>
      </w:r>
    </w:p>
    <w:p w14:paraId="585A0B72" w14:textId="77777777" w:rsidR="006C4E6C" w:rsidRPr="00076B3C" w:rsidRDefault="006C4E6C" w:rsidP="006C4E6C">
      <w:pPr>
        <w:jc w:val="both"/>
      </w:pPr>
      <w:r w:rsidRPr="00076B3C">
        <w:t xml:space="preserve">Pro zajištění vysoké dostupnosti instance SPS je použit clusterový systém IBM POWER HA na OS AIX 7.2 na dvou serverech POWER S824 umístěných ve dvou lokalitách v konfiguraci Active/Pasive. </w:t>
      </w:r>
    </w:p>
    <w:p w14:paraId="1175EB56" w14:textId="77777777" w:rsidR="006C4E6C" w:rsidRPr="00076B3C" w:rsidRDefault="006C4E6C" w:rsidP="006C4E6C">
      <w:pPr>
        <w:jc w:val="both"/>
      </w:pPr>
      <w:r w:rsidRPr="00076B3C">
        <w:t>Jako úložiště záloh jsou použity dva diskové systémy HP 3PAR. Každý z diskových systémů je umístěn na jiné lokalitě a obsahuje plnou kopii všech dat. Kopie dat je prováděna mirroringem na úrovni LVM OS AIX instance SPS.</w:t>
      </w:r>
    </w:p>
    <w:p w14:paraId="2C96CD80" w14:textId="1C2A31AE" w:rsidR="00872EA2" w:rsidRDefault="006C4E6C" w:rsidP="008B40F6">
      <w:pPr>
        <w:jc w:val="both"/>
      </w:pPr>
      <w:r w:rsidRPr="00076B3C">
        <w:t>Dále jsou pro ukládání záloh použity dvě páskové knihovny IBM TS4500 a LTO-8 drivy. Každá z knihoven je v jiné lokalitě. Data na páskových knihovnách obsahují kopii záloh uložených na diskových polích. Dále jsou páskové knihovny používány pro ukládání záloh OFFSITE.</w:t>
      </w:r>
    </w:p>
    <w:p w14:paraId="17B3442B" w14:textId="77777777" w:rsidR="00416E43" w:rsidRPr="004C3A4D" w:rsidRDefault="00416E43" w:rsidP="00416E43">
      <w:pPr>
        <w:pStyle w:val="Nadpis4"/>
        <w:rPr>
          <w:i w:val="0"/>
          <w:iCs w:val="0"/>
          <w:sz w:val="32"/>
          <w:szCs w:val="32"/>
        </w:rPr>
      </w:pPr>
      <w:bookmarkStart w:id="548" w:name="_Toc177708973"/>
      <w:bookmarkStart w:id="549" w:name="_Toc194331297"/>
      <w:r w:rsidRPr="004C3A4D">
        <w:rPr>
          <w:i w:val="0"/>
          <w:iCs w:val="0"/>
          <w:sz w:val="32"/>
          <w:szCs w:val="32"/>
        </w:rPr>
        <w:t>Požadavky na nové řešení</w:t>
      </w:r>
      <w:bookmarkEnd w:id="548"/>
      <w:bookmarkEnd w:id="549"/>
    </w:p>
    <w:p w14:paraId="1D9801EC" w14:textId="77777777" w:rsidR="00416E43" w:rsidRPr="00416E43" w:rsidRDefault="00416E43" w:rsidP="00416E43">
      <w:pPr>
        <w:spacing w:before="240"/>
        <w:jc w:val="both"/>
      </w:pPr>
      <w:r w:rsidRPr="00416E43">
        <w:t>Zálohování a ochrana dat jsou klíčové funkcionality k zabezpečení dat proti poškození.</w:t>
      </w:r>
    </w:p>
    <w:p w14:paraId="6B8E6EBB" w14:textId="41B89C8B" w:rsidR="00416E43" w:rsidRPr="00416E43" w:rsidRDefault="00416E43" w:rsidP="00416E43">
      <w:pPr>
        <w:jc w:val="both"/>
      </w:pPr>
      <w:r w:rsidRPr="00416E43">
        <w:t xml:space="preserve">Zálohovaní je prováděné z důvodu ochrany proti selhání hardwarových nebo softwarových komponent nebo lidské chybě. Navržené zálohování a obnova vychází z konceptu 3-2-1 popsaného v kapitole viz </w:t>
      </w:r>
      <w:r w:rsidR="00562B93">
        <w:rPr>
          <w:highlight w:val="yellow"/>
        </w:rPr>
        <w:fldChar w:fldCharType="begin"/>
      </w:r>
      <w:r w:rsidR="00562B93">
        <w:instrText xml:space="preserve"> REF _Ref166923141 \r \h </w:instrText>
      </w:r>
      <w:r w:rsidR="00562B93">
        <w:rPr>
          <w:highlight w:val="yellow"/>
        </w:rPr>
      </w:r>
      <w:r w:rsidR="00562B93">
        <w:rPr>
          <w:highlight w:val="yellow"/>
        </w:rPr>
        <w:fldChar w:fldCharType="separate"/>
      </w:r>
      <w:r w:rsidR="00562B93">
        <w:t>2.4.1.2</w:t>
      </w:r>
      <w:r w:rsidR="00562B93">
        <w:rPr>
          <w:highlight w:val="yellow"/>
        </w:rPr>
        <w:fldChar w:fldCharType="end"/>
      </w:r>
      <w:r w:rsidR="00562B93" w:rsidRPr="00562B93">
        <w:t xml:space="preserve"> </w:t>
      </w:r>
      <w:r w:rsidRPr="00562B93">
        <w:t>Požadavky na nové řešení.</w:t>
      </w:r>
      <w:r w:rsidRPr="00416E43">
        <w:t xml:space="preserve"> Zálohování musí podporovat databáze Oracle, SAP HANA, ERP systém SAP, VM</w:t>
      </w:r>
      <w:r w:rsidR="007A1A11">
        <w:t>w</w:t>
      </w:r>
      <w:r w:rsidRPr="00416E43">
        <w:t xml:space="preserve">are a </w:t>
      </w:r>
      <w:r w:rsidRPr="00747E6D">
        <w:t xml:space="preserve">všechny </w:t>
      </w:r>
      <w:r w:rsidR="00747E6D">
        <w:t xml:space="preserve">Dodavatelem dodané </w:t>
      </w:r>
      <w:r w:rsidRPr="00747E6D">
        <w:t>platformy.</w:t>
      </w:r>
      <w:r w:rsidRPr="00416E43">
        <w:t xml:space="preserve"> Také musí podporovat nabízená zařízení pro ukládaní dat jak diskové, tak páskové technologie. </w:t>
      </w:r>
      <w:r w:rsidRPr="00513DA4">
        <w:t>Navržené zálohování navazuje na existující, dlouhodobě využívané řešení.</w:t>
      </w:r>
    </w:p>
    <w:p w14:paraId="523AFE62" w14:textId="50FDB505" w:rsidR="00416E43" w:rsidRDefault="00416E43" w:rsidP="00416E43">
      <w:pPr>
        <w:jc w:val="both"/>
      </w:pPr>
      <w:r w:rsidRPr="00416E43">
        <w:t>Ochrana proti kybernetickým útokům a detekce anomálií (ochrana proti ransomware, malware apod.). V současnosti je pravděpodobnost ransomware útoku až 10x vyšší než pravděpodobnost výpadku z důvodu HW nebo SW chyby (dáno jak vylepšeními na straně HW a SW, tak dramatickým nárůstem nepřátelských útoků na data).  Poptávané řešení musí provádět skenování datových oblastí tak, aby bylo možné detektovat anomálie spojené s výskytem možné změny indikující ransomware. A to především pro kritické datové oblasti databází Oracle, SAP HANA a případně prostředí VMWare. Je nezbytné, aby tato funkcionalita byla integrovatelná s automatickou tvorbou nesmazatelných kopií a umožnila nejen detekci, ale také rychlou obnovu dat.</w:t>
      </w:r>
    </w:p>
    <w:p w14:paraId="7C6DAB4D" w14:textId="0CA8FABD" w:rsidR="00513DA4" w:rsidRDefault="008311E0" w:rsidP="00416E43">
      <w:pPr>
        <w:jc w:val="both"/>
      </w:pPr>
      <w:r>
        <w:t>Objednatel</w:t>
      </w:r>
      <w:r w:rsidR="009540C1">
        <w:t xml:space="preserve"> požaduje, aby nabízené řešení bezpodmínečně zajišťovalo kompatibilitu se stávajícím řešením tak, aby bylo možné v případě nutnosti/havárie provést obnovu z pásek s dlouhodobou zálohou a archivem.</w:t>
      </w:r>
    </w:p>
    <w:p w14:paraId="55214CFB" w14:textId="1863595C" w:rsidR="009540C1" w:rsidRPr="00416E43" w:rsidRDefault="008311E0" w:rsidP="00416E43">
      <w:pPr>
        <w:jc w:val="both"/>
      </w:pPr>
      <w:r>
        <w:t>Objednatel</w:t>
      </w:r>
      <w:r w:rsidR="00513DA4">
        <w:t xml:space="preserve"> umožňuje nahrazení stávajícího zálohovacího prostředí jiným řešením. </w:t>
      </w:r>
      <w:r w:rsidR="009540C1">
        <w:t xml:space="preserve">V případě nahrazení stávajícího řešení, musí </w:t>
      </w:r>
      <w:r w:rsidR="00634259">
        <w:t>Dodavatel</w:t>
      </w:r>
      <w:r w:rsidR="009540C1">
        <w:t xml:space="preserve"> provést migraci všech dlouhodobých záloh a archivu do navrženého prostředí se zaručením zachování retencí.</w:t>
      </w:r>
    </w:p>
    <w:p w14:paraId="0A4F57E9" w14:textId="57C1DA35" w:rsidR="003A20CC" w:rsidRPr="004059F8" w:rsidRDefault="003A20CC" w:rsidP="003A20CC">
      <w:pPr>
        <w:pStyle w:val="Nadpis4"/>
        <w:rPr>
          <w:i w:val="0"/>
          <w:iCs w:val="0"/>
          <w:sz w:val="32"/>
          <w:szCs w:val="32"/>
        </w:rPr>
      </w:pPr>
      <w:bookmarkStart w:id="550" w:name="_Toc177708974"/>
      <w:bookmarkStart w:id="551" w:name="_Toc194331298"/>
      <w:r w:rsidRPr="003A20CC">
        <w:rPr>
          <w:i w:val="0"/>
          <w:iCs w:val="0"/>
          <w:sz w:val="32"/>
          <w:szCs w:val="32"/>
        </w:rPr>
        <w:t>Zálohování</w:t>
      </w:r>
      <w:bookmarkEnd w:id="550"/>
      <w:bookmarkEnd w:id="551"/>
    </w:p>
    <w:p w14:paraId="3ADFBBB1" w14:textId="77777777" w:rsidR="0063277F" w:rsidRDefault="004059F8" w:rsidP="00523929">
      <w:pPr>
        <w:spacing w:before="240" w:after="240"/>
        <w:jc w:val="both"/>
      </w:pPr>
      <w:r w:rsidRPr="00416E43">
        <w:t>Zálohování a ochrana dat jsou klíčové funkcionality k zabezpečení dat proti poškození.</w:t>
      </w:r>
      <w:r>
        <w:t xml:space="preserve">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63277F" w:rsidRPr="00155416" w14:paraId="6BBD454F"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7AC17BF4" w14:textId="65776478" w:rsidR="0063277F" w:rsidRPr="00155416" w:rsidRDefault="0063277F"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SW pro zálohování</w:t>
            </w:r>
          </w:p>
        </w:tc>
      </w:tr>
      <w:tr w:rsidR="0063277F" w:rsidRPr="00155416" w14:paraId="7BBDD429"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5718E9B3" w14:textId="77777777" w:rsidR="0063277F" w:rsidRPr="00155416" w:rsidRDefault="0063277F"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71CA578F"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7A8DF97D"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33A92A05"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63277F" w:rsidRPr="00155416" w14:paraId="0C462D4D"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3C811AA3" w14:textId="77777777" w:rsidR="0063277F" w:rsidRPr="00155416" w:rsidRDefault="0063277F"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3FE7AEDD" w14:textId="77777777" w:rsidR="0063277F" w:rsidRPr="00155416" w:rsidRDefault="0063277F"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362C3159" w14:textId="77777777" w:rsidR="0063277F" w:rsidRPr="00155416" w:rsidRDefault="0063277F"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586DEDBC" w14:textId="77777777" w:rsidR="0063277F" w:rsidRPr="00155416" w:rsidRDefault="0063277F" w:rsidP="0063277F">
            <w:pPr>
              <w:keepNext/>
              <w:jc w:val="both"/>
              <w:rPr>
                <w:rFonts w:ascii="Calibri" w:eastAsia="Times New Roman" w:hAnsi="Calibri" w:cs="Times New Roman"/>
                <w:color w:val="000000"/>
                <w:lang w:eastAsia="cs-CZ"/>
              </w:rPr>
            </w:pPr>
          </w:p>
        </w:tc>
      </w:tr>
    </w:tbl>
    <w:p w14:paraId="3E02569C" w14:textId="168BECFE" w:rsidR="0063277F" w:rsidRDefault="0063277F" w:rsidP="0063277F">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26</w:t>
      </w:r>
      <w:r w:rsidR="00E9490C">
        <w:rPr>
          <w:noProof/>
        </w:rPr>
        <w:fldChar w:fldCharType="end"/>
      </w:r>
      <w:r>
        <w:t xml:space="preserve"> - Identifikace komponenty SW pro zálohování</w:t>
      </w:r>
    </w:p>
    <w:p w14:paraId="0E61FB4A" w14:textId="34D0F891" w:rsidR="006F60B2" w:rsidRDefault="008311E0" w:rsidP="00523929">
      <w:pPr>
        <w:spacing w:before="240" w:after="240"/>
        <w:jc w:val="both"/>
      </w:pPr>
      <w:r>
        <w:t>Objednatel</w:t>
      </w:r>
      <w:r w:rsidR="004059F8">
        <w:t xml:space="preserve"> požaduje</w:t>
      </w:r>
      <w:r w:rsidR="004059F8" w:rsidRPr="0027537E">
        <w:t xml:space="preserve"> </w:t>
      </w:r>
      <w:r w:rsidR="004059F8">
        <w:t>spolehlivé řešení, které zejména musí</w:t>
      </w:r>
      <w:r w:rsidR="004059F8" w:rsidRPr="00076B3C">
        <w:t xml:space="preserve"> </w:t>
      </w:r>
      <w:r w:rsidR="004059F8">
        <w:t>poskytovat</w:t>
      </w:r>
      <w:r w:rsidR="004059F8" w:rsidRPr="00076B3C">
        <w:t xml:space="preserve"> tyto klíčové vlastnosti:</w:t>
      </w:r>
    </w:p>
    <w:tbl>
      <w:tblPr>
        <w:tblW w:w="9346" w:type="dxa"/>
        <w:tblLayout w:type="fixed"/>
        <w:tblCellMar>
          <w:left w:w="70" w:type="dxa"/>
          <w:right w:w="70" w:type="dxa"/>
        </w:tblCellMar>
        <w:tblLook w:val="04A0" w:firstRow="1" w:lastRow="0" w:firstColumn="1" w:lastColumn="0" w:noHBand="0" w:noVBand="1"/>
      </w:tblPr>
      <w:tblGrid>
        <w:gridCol w:w="712"/>
        <w:gridCol w:w="1688"/>
        <w:gridCol w:w="3544"/>
        <w:gridCol w:w="1134"/>
        <w:gridCol w:w="2268"/>
      </w:tblGrid>
      <w:tr w:rsidR="00D2133A" w:rsidRPr="00814579" w14:paraId="57883064" w14:textId="77777777" w:rsidTr="00D2133A">
        <w:trPr>
          <w:cantSplit/>
          <w:trHeight w:val="375"/>
        </w:trPr>
        <w:tc>
          <w:tcPr>
            <w:tcW w:w="9346" w:type="dxa"/>
            <w:gridSpan w:val="5"/>
            <w:tcBorders>
              <w:top w:val="single" w:sz="8" w:space="0" w:color="auto"/>
              <w:left w:val="single" w:sz="8" w:space="0" w:color="auto"/>
              <w:bottom w:val="single" w:sz="8" w:space="0" w:color="auto"/>
              <w:right w:val="single" w:sz="8" w:space="0" w:color="000000"/>
            </w:tcBorders>
            <w:shd w:val="clear" w:color="auto" w:fill="006600"/>
          </w:tcPr>
          <w:p w14:paraId="669404C7" w14:textId="61F5AA90" w:rsidR="00D2133A" w:rsidRPr="00814579" w:rsidRDefault="00D2133A" w:rsidP="00EA5C98">
            <w:pPr>
              <w:rPr>
                <w:rFonts w:ascii="Verdana" w:eastAsia="Times New Roman" w:hAnsi="Verdana" w:cs="Times New Roman"/>
                <w:b/>
                <w:bCs/>
                <w:color w:val="000000"/>
                <w:sz w:val="28"/>
                <w:szCs w:val="28"/>
                <w:lang w:eastAsia="cs-CZ"/>
              </w:rPr>
            </w:pPr>
            <w:r w:rsidRPr="00814579">
              <w:rPr>
                <w:rFonts w:ascii="Verdana" w:eastAsia="Times New Roman" w:hAnsi="Verdana" w:cs="Times New Roman"/>
                <w:b/>
                <w:bCs/>
                <w:color w:val="000000"/>
                <w:sz w:val="28"/>
                <w:szCs w:val="28"/>
                <w:lang w:eastAsia="cs-CZ"/>
              </w:rPr>
              <w:t>S</w:t>
            </w:r>
            <w:r>
              <w:rPr>
                <w:rFonts w:ascii="Verdana" w:eastAsia="Times New Roman" w:hAnsi="Verdana" w:cs="Times New Roman"/>
                <w:b/>
                <w:bCs/>
                <w:color w:val="000000"/>
                <w:sz w:val="28"/>
                <w:szCs w:val="28"/>
                <w:lang w:eastAsia="cs-CZ"/>
              </w:rPr>
              <w:t>W pro zálohování</w:t>
            </w:r>
          </w:p>
        </w:tc>
      </w:tr>
      <w:tr w:rsidR="00D2133A" w:rsidRPr="00814579" w14:paraId="35C5632E"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12" w:type="dxa"/>
            <w:shd w:val="clear" w:color="auto" w:fill="006600"/>
          </w:tcPr>
          <w:p w14:paraId="1EB54DF6" w14:textId="77777777" w:rsidR="00D2133A" w:rsidRPr="00814579" w:rsidRDefault="00D2133A" w:rsidP="00EA5C98">
            <w:pPr>
              <w:pStyle w:val="Bezmezer"/>
              <w:rPr>
                <w:b/>
              </w:rPr>
            </w:pPr>
            <w:bookmarkStart w:id="552" w:name="_Hlk170223130"/>
            <w:r w:rsidRPr="00814579">
              <w:rPr>
                <w:b/>
              </w:rPr>
              <w:t>Číslo</w:t>
            </w:r>
          </w:p>
        </w:tc>
        <w:tc>
          <w:tcPr>
            <w:tcW w:w="1688" w:type="dxa"/>
            <w:shd w:val="clear" w:color="auto" w:fill="006600"/>
          </w:tcPr>
          <w:p w14:paraId="2C7CA3D8" w14:textId="29EE1823" w:rsidR="00D2133A" w:rsidRPr="00814579" w:rsidRDefault="00D2133A" w:rsidP="00A20C46">
            <w:pPr>
              <w:pStyle w:val="Bezmezer"/>
              <w:jc w:val="left"/>
              <w:rPr>
                <w:b/>
              </w:rPr>
            </w:pPr>
            <w:r w:rsidRPr="00814579">
              <w:rPr>
                <w:b/>
              </w:rPr>
              <w:t>Vlastnost</w:t>
            </w:r>
            <w:r>
              <w:rPr>
                <w:b/>
              </w:rPr>
              <w:t xml:space="preserve"> </w:t>
            </w:r>
            <w:r w:rsidRPr="00814579">
              <w:rPr>
                <w:b/>
              </w:rPr>
              <w:t>/</w:t>
            </w:r>
            <w:r>
              <w:rPr>
                <w:b/>
              </w:rPr>
              <w:t xml:space="preserve"> </w:t>
            </w:r>
            <w:r w:rsidRPr="00814579">
              <w:rPr>
                <w:b/>
              </w:rPr>
              <w:t>komponenta</w:t>
            </w:r>
          </w:p>
        </w:tc>
        <w:tc>
          <w:tcPr>
            <w:tcW w:w="3544" w:type="dxa"/>
            <w:shd w:val="clear" w:color="auto" w:fill="006600"/>
          </w:tcPr>
          <w:p w14:paraId="44A66844" w14:textId="77777777" w:rsidR="00D2133A" w:rsidRPr="00814579" w:rsidRDefault="00D2133A" w:rsidP="00EA5C98">
            <w:pPr>
              <w:pStyle w:val="Bezmezer"/>
              <w:rPr>
                <w:b/>
              </w:rPr>
            </w:pPr>
            <w:r w:rsidRPr="00814579">
              <w:rPr>
                <w:b/>
              </w:rPr>
              <w:t>Požadované parametry</w:t>
            </w:r>
          </w:p>
        </w:tc>
        <w:tc>
          <w:tcPr>
            <w:tcW w:w="1134" w:type="dxa"/>
            <w:tcBorders>
              <w:bottom w:val="single" w:sz="4" w:space="0" w:color="auto"/>
            </w:tcBorders>
            <w:shd w:val="clear" w:color="auto" w:fill="006600"/>
          </w:tcPr>
          <w:p w14:paraId="0F471882" w14:textId="41EF1AE5" w:rsidR="00D2133A" w:rsidRPr="00814579" w:rsidRDefault="00D2133A" w:rsidP="00EA5C98">
            <w:pPr>
              <w:pStyle w:val="Bezmezer"/>
              <w:rPr>
                <w:b/>
              </w:rPr>
            </w:pPr>
            <w:r>
              <w:rPr>
                <w:b/>
              </w:rPr>
              <w:t>Splňuje ANO/NE</w:t>
            </w:r>
          </w:p>
        </w:tc>
        <w:tc>
          <w:tcPr>
            <w:tcW w:w="2268" w:type="dxa"/>
            <w:shd w:val="clear" w:color="auto" w:fill="006600"/>
          </w:tcPr>
          <w:p w14:paraId="3EFAC787" w14:textId="4FA5309F" w:rsidR="00D2133A" w:rsidRPr="00814579" w:rsidRDefault="00D2133A" w:rsidP="00EA5C98">
            <w:pPr>
              <w:pStyle w:val="Bezmezer"/>
              <w:rPr>
                <w:b/>
              </w:rPr>
            </w:pPr>
            <w:r w:rsidRPr="00814579">
              <w:rPr>
                <w:b/>
              </w:rPr>
              <w:t>Skutečné parametry/Způsob splnění požadavku</w:t>
            </w:r>
          </w:p>
        </w:tc>
      </w:tr>
      <w:tr w:rsidR="00D2133A" w:rsidRPr="00814579" w14:paraId="6489E54F"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5D485C50" w14:textId="77777777" w:rsidR="00D2133A" w:rsidRPr="00814579" w:rsidRDefault="00D2133A" w:rsidP="004A173D">
            <w:pPr>
              <w:pStyle w:val="Odstavecseseznamem"/>
              <w:numPr>
                <w:ilvl w:val="0"/>
                <w:numId w:val="16"/>
              </w:numPr>
              <w:spacing w:after="0" w:line="240" w:lineRule="auto"/>
              <w:jc w:val="both"/>
            </w:pPr>
          </w:p>
        </w:tc>
        <w:tc>
          <w:tcPr>
            <w:tcW w:w="1688" w:type="dxa"/>
            <w:vMerge w:val="restart"/>
            <w:shd w:val="clear" w:color="auto" w:fill="auto"/>
            <w:vAlign w:val="center"/>
          </w:tcPr>
          <w:p w14:paraId="3C0A58EE" w14:textId="77777777" w:rsidR="00D2133A" w:rsidRPr="00814579" w:rsidRDefault="00D2133A" w:rsidP="00EA5C98">
            <w:r w:rsidRPr="00814579">
              <w:t>Kompatibilita</w:t>
            </w:r>
          </w:p>
        </w:tc>
        <w:tc>
          <w:tcPr>
            <w:tcW w:w="3544" w:type="dxa"/>
            <w:shd w:val="clear" w:color="auto" w:fill="auto"/>
          </w:tcPr>
          <w:p w14:paraId="74028391" w14:textId="32812481" w:rsidR="00D2133A" w:rsidRPr="007416A2" w:rsidRDefault="00D2133A" w:rsidP="009E1F0D">
            <w:pPr>
              <w:pStyle w:val="Odstavecseseznamem"/>
              <w:numPr>
                <w:ilvl w:val="0"/>
                <w:numId w:val="5"/>
              </w:numPr>
              <w:jc w:val="both"/>
            </w:pPr>
            <w:r w:rsidRPr="007416A2">
              <w:t xml:space="preserve">Zálohovací prostředí musí umožnit zálohovat minimálně tyto klienty a OS: </w:t>
            </w:r>
          </w:p>
          <w:p w14:paraId="1F7E3B1A" w14:textId="1953E89F" w:rsidR="00D2133A" w:rsidRPr="007416A2" w:rsidRDefault="00D2133A" w:rsidP="009E1F0D">
            <w:pPr>
              <w:pStyle w:val="Odstavecseseznamem"/>
              <w:numPr>
                <w:ilvl w:val="1"/>
                <w:numId w:val="8"/>
              </w:numPr>
              <w:jc w:val="both"/>
            </w:pPr>
            <w:r w:rsidRPr="007416A2">
              <w:t>OS AIX;</w:t>
            </w:r>
          </w:p>
          <w:p w14:paraId="48AE1DCD" w14:textId="512961D9" w:rsidR="00D2133A" w:rsidRPr="007416A2" w:rsidRDefault="00D2133A" w:rsidP="009E1F0D">
            <w:pPr>
              <w:pStyle w:val="Odstavecseseznamem"/>
              <w:numPr>
                <w:ilvl w:val="1"/>
                <w:numId w:val="8"/>
              </w:numPr>
              <w:jc w:val="both"/>
            </w:pPr>
            <w:r w:rsidRPr="007416A2">
              <w:t>OS Linux RedHat;</w:t>
            </w:r>
          </w:p>
          <w:p w14:paraId="5ABA14A4" w14:textId="5CC3DABD" w:rsidR="00D2133A" w:rsidRPr="007416A2" w:rsidRDefault="00D2133A" w:rsidP="009E1F0D">
            <w:pPr>
              <w:pStyle w:val="Odstavecseseznamem"/>
              <w:numPr>
                <w:ilvl w:val="1"/>
                <w:numId w:val="8"/>
              </w:numPr>
              <w:jc w:val="both"/>
            </w:pPr>
            <w:r w:rsidRPr="007416A2">
              <w:t>OS Windows;</w:t>
            </w:r>
          </w:p>
          <w:p w14:paraId="2FB6C93F" w14:textId="2D37B96D" w:rsidR="00D2133A" w:rsidRPr="007416A2" w:rsidRDefault="00D2133A" w:rsidP="009E1F0D">
            <w:pPr>
              <w:pStyle w:val="Odstavecseseznamem"/>
              <w:numPr>
                <w:ilvl w:val="1"/>
                <w:numId w:val="8"/>
              </w:numPr>
              <w:jc w:val="both"/>
            </w:pPr>
            <w:r w:rsidRPr="007416A2">
              <w:t>Oracle DB;</w:t>
            </w:r>
          </w:p>
          <w:p w14:paraId="12533E6C" w14:textId="73FE7A41" w:rsidR="00D2133A" w:rsidRPr="007416A2" w:rsidRDefault="00D2133A" w:rsidP="009E1F0D">
            <w:pPr>
              <w:pStyle w:val="Odstavecseseznamem"/>
              <w:numPr>
                <w:ilvl w:val="1"/>
                <w:numId w:val="8"/>
              </w:numPr>
              <w:jc w:val="both"/>
            </w:pPr>
            <w:r w:rsidRPr="007416A2">
              <w:t>SAP Aplikační server;</w:t>
            </w:r>
          </w:p>
          <w:p w14:paraId="1E8E621E" w14:textId="4A9EDF35" w:rsidR="00D2133A" w:rsidRPr="007416A2" w:rsidRDefault="00D2133A" w:rsidP="009E1F0D">
            <w:pPr>
              <w:pStyle w:val="Odstavecseseznamem"/>
              <w:numPr>
                <w:ilvl w:val="1"/>
                <w:numId w:val="8"/>
              </w:numPr>
              <w:jc w:val="both"/>
            </w:pPr>
            <w:r w:rsidRPr="007416A2">
              <w:t>SAP Hana;</w:t>
            </w:r>
          </w:p>
          <w:p w14:paraId="5756EB2B" w14:textId="15EE517F" w:rsidR="00D2133A" w:rsidRPr="007416A2" w:rsidRDefault="00D2133A" w:rsidP="009E1F0D">
            <w:pPr>
              <w:pStyle w:val="Odstavecseseznamem"/>
              <w:numPr>
                <w:ilvl w:val="1"/>
                <w:numId w:val="8"/>
              </w:numPr>
              <w:jc w:val="both"/>
            </w:pPr>
            <w:r w:rsidRPr="007416A2">
              <w:t>VMware;</w:t>
            </w:r>
          </w:p>
        </w:tc>
        <w:tc>
          <w:tcPr>
            <w:tcW w:w="1134" w:type="dxa"/>
            <w:shd w:val="clear" w:color="auto" w:fill="FFFF00"/>
          </w:tcPr>
          <w:p w14:paraId="63D33A55" w14:textId="77777777" w:rsidR="00D2133A" w:rsidRPr="00814579" w:rsidRDefault="00D2133A" w:rsidP="00EA5C98"/>
        </w:tc>
        <w:tc>
          <w:tcPr>
            <w:tcW w:w="2268" w:type="dxa"/>
            <w:shd w:val="clear" w:color="auto" w:fill="FFFF00"/>
          </w:tcPr>
          <w:p w14:paraId="3C88BB65" w14:textId="6F59D1D1" w:rsidR="00D2133A" w:rsidRPr="00814579" w:rsidRDefault="00D2133A" w:rsidP="00EA5C98"/>
        </w:tc>
      </w:tr>
      <w:tr w:rsidR="00D2133A" w:rsidRPr="00814579" w14:paraId="5F4B30AD"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192EFCD1"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3AA58DBB" w14:textId="6DA569EE" w:rsidR="00D2133A" w:rsidRPr="00814579" w:rsidRDefault="00D2133A" w:rsidP="00EA5C98"/>
        </w:tc>
        <w:tc>
          <w:tcPr>
            <w:tcW w:w="3544" w:type="dxa"/>
            <w:shd w:val="clear" w:color="auto" w:fill="auto"/>
          </w:tcPr>
          <w:p w14:paraId="7C3B146C" w14:textId="2C3E5774" w:rsidR="00D2133A" w:rsidRPr="007416A2" w:rsidRDefault="00D2133A" w:rsidP="009E1F0D">
            <w:pPr>
              <w:pStyle w:val="Odstavecseseznamem"/>
              <w:numPr>
                <w:ilvl w:val="0"/>
                <w:numId w:val="5"/>
              </w:numPr>
              <w:jc w:val="both"/>
            </w:pPr>
            <w:r w:rsidRPr="007416A2">
              <w:t>Zálohovací prostředí musí podporovat navržené páskové knihovny a navržená disková pole pro zálohování.</w:t>
            </w:r>
          </w:p>
        </w:tc>
        <w:tc>
          <w:tcPr>
            <w:tcW w:w="1134" w:type="dxa"/>
            <w:shd w:val="clear" w:color="auto" w:fill="FFFF00"/>
          </w:tcPr>
          <w:p w14:paraId="05E7983B" w14:textId="77777777" w:rsidR="00D2133A" w:rsidRPr="00814579" w:rsidRDefault="00D2133A" w:rsidP="00EA5C98"/>
        </w:tc>
        <w:tc>
          <w:tcPr>
            <w:tcW w:w="2268" w:type="dxa"/>
            <w:shd w:val="clear" w:color="auto" w:fill="FFFF00"/>
          </w:tcPr>
          <w:p w14:paraId="018B7D1B" w14:textId="02049C2A" w:rsidR="00D2133A" w:rsidRPr="00814579" w:rsidRDefault="00D2133A" w:rsidP="00EA5C98"/>
        </w:tc>
      </w:tr>
      <w:tr w:rsidR="00D2133A" w:rsidRPr="00814579" w14:paraId="4CF51546"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636BF85E"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40240B96" w14:textId="77777777" w:rsidR="00D2133A" w:rsidRPr="00814579" w:rsidRDefault="00D2133A" w:rsidP="00A51D0C"/>
        </w:tc>
        <w:tc>
          <w:tcPr>
            <w:tcW w:w="3544" w:type="dxa"/>
            <w:shd w:val="clear" w:color="auto" w:fill="auto"/>
          </w:tcPr>
          <w:p w14:paraId="56AFD16B" w14:textId="77777777" w:rsidR="00D2133A" w:rsidRPr="007416A2" w:rsidRDefault="00D2133A" w:rsidP="009E1F0D">
            <w:pPr>
              <w:pStyle w:val="Odstavecseseznamem"/>
              <w:numPr>
                <w:ilvl w:val="0"/>
                <w:numId w:val="5"/>
              </w:numPr>
              <w:jc w:val="both"/>
              <w:rPr>
                <w:lang w:eastAsia="cs-CZ"/>
              </w:rPr>
            </w:pPr>
            <w:r w:rsidRPr="007416A2">
              <w:rPr>
                <w:lang w:eastAsia="cs-CZ"/>
              </w:rPr>
              <w:t>Zaručená kompatibilita nástroje se stávajícím řešením založeném na produktu IBM Storage Protect.;</w:t>
            </w:r>
          </w:p>
          <w:p w14:paraId="41DD4060" w14:textId="3AB4D82D" w:rsidR="00D2133A" w:rsidRPr="007416A2" w:rsidRDefault="00D2133A" w:rsidP="009E1F0D">
            <w:pPr>
              <w:pStyle w:val="Odstavecseseznamem"/>
              <w:numPr>
                <w:ilvl w:val="0"/>
                <w:numId w:val="5"/>
              </w:numPr>
              <w:jc w:val="both"/>
            </w:pPr>
            <w:r w:rsidRPr="007416A2">
              <w:rPr>
                <w:lang w:eastAsia="cs-CZ"/>
              </w:rPr>
              <w:t xml:space="preserve">V případě nabídky jiného řešení, </w:t>
            </w:r>
            <w:r w:rsidR="0040542F">
              <w:t>Dodavatel</w:t>
            </w:r>
            <w:r w:rsidR="001D4DBA">
              <w:t xml:space="preserve"> </w:t>
            </w:r>
            <w:r w:rsidR="0040542F">
              <w:t xml:space="preserve">detailně </w:t>
            </w:r>
            <w:r w:rsidR="0040542F" w:rsidRPr="00817B73">
              <w:t>pop</w:t>
            </w:r>
            <w:r w:rsidR="0040542F">
              <w:t>íše</w:t>
            </w:r>
            <w:r w:rsidR="0040542F">
              <w:rPr>
                <w:lang w:eastAsia="cs-CZ"/>
              </w:rPr>
              <w:t xml:space="preserve"> </w:t>
            </w:r>
            <w:r w:rsidRPr="007416A2">
              <w:rPr>
                <w:lang w:eastAsia="cs-CZ"/>
              </w:rPr>
              <w:t xml:space="preserve">zajištění požadované kompatibility a migrace stávajících dlouhodobých záloh a archivu.; </w:t>
            </w:r>
          </w:p>
        </w:tc>
        <w:tc>
          <w:tcPr>
            <w:tcW w:w="1134" w:type="dxa"/>
            <w:shd w:val="clear" w:color="auto" w:fill="FFFF00"/>
          </w:tcPr>
          <w:p w14:paraId="49211539" w14:textId="77777777" w:rsidR="00D2133A" w:rsidRPr="00814579" w:rsidRDefault="00D2133A" w:rsidP="00A51D0C"/>
        </w:tc>
        <w:tc>
          <w:tcPr>
            <w:tcW w:w="2268" w:type="dxa"/>
            <w:shd w:val="clear" w:color="auto" w:fill="FFFF00"/>
          </w:tcPr>
          <w:p w14:paraId="5FFB7645" w14:textId="4EDB2B83" w:rsidR="00D2133A" w:rsidRPr="00814579" w:rsidRDefault="00D2133A" w:rsidP="00A51D0C"/>
        </w:tc>
      </w:tr>
      <w:tr w:rsidR="00D2133A" w:rsidRPr="00814579" w14:paraId="3E3A0F2E"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1DF98C99" w14:textId="77777777" w:rsidR="00D2133A" w:rsidRPr="00814579" w:rsidRDefault="00D2133A" w:rsidP="004A173D">
            <w:pPr>
              <w:pStyle w:val="Odstavecseseznamem"/>
              <w:numPr>
                <w:ilvl w:val="0"/>
                <w:numId w:val="16"/>
              </w:numPr>
              <w:spacing w:after="0" w:line="240" w:lineRule="auto"/>
              <w:jc w:val="both"/>
            </w:pPr>
          </w:p>
        </w:tc>
        <w:tc>
          <w:tcPr>
            <w:tcW w:w="1688" w:type="dxa"/>
            <w:vMerge w:val="restart"/>
            <w:shd w:val="clear" w:color="auto" w:fill="auto"/>
            <w:vAlign w:val="center"/>
          </w:tcPr>
          <w:p w14:paraId="0993987C" w14:textId="647ABCE5" w:rsidR="00D2133A" w:rsidRPr="00814579" w:rsidRDefault="00D2133A" w:rsidP="00CE02CA">
            <w:r>
              <w:t>Charakteristiky</w:t>
            </w:r>
          </w:p>
        </w:tc>
        <w:tc>
          <w:tcPr>
            <w:tcW w:w="3544" w:type="dxa"/>
            <w:shd w:val="clear" w:color="auto" w:fill="auto"/>
          </w:tcPr>
          <w:p w14:paraId="7E4D8AC9" w14:textId="669624CB" w:rsidR="00D2133A" w:rsidRPr="007416A2" w:rsidRDefault="00D2133A" w:rsidP="00CE02CA">
            <w:pPr>
              <w:pStyle w:val="Odstavecseseznamem"/>
              <w:numPr>
                <w:ilvl w:val="0"/>
                <w:numId w:val="5"/>
              </w:numPr>
              <w:jc w:val="both"/>
              <w:rPr>
                <w:lang w:eastAsia="cs-CZ"/>
              </w:rPr>
            </w:pPr>
            <w:r w:rsidRPr="007416A2">
              <w:t>Řešení musí umožnit vytvoření aktiv-aktiv vysoce dostupného řešení zálohovacích komponent (primárního zálohovacího katalogu).</w:t>
            </w:r>
          </w:p>
        </w:tc>
        <w:tc>
          <w:tcPr>
            <w:tcW w:w="1134" w:type="dxa"/>
            <w:shd w:val="clear" w:color="auto" w:fill="FFFF00"/>
          </w:tcPr>
          <w:p w14:paraId="6C6C8441" w14:textId="77777777" w:rsidR="00D2133A" w:rsidRPr="00814579" w:rsidRDefault="00D2133A" w:rsidP="00CE02CA"/>
        </w:tc>
        <w:tc>
          <w:tcPr>
            <w:tcW w:w="2268" w:type="dxa"/>
            <w:shd w:val="clear" w:color="auto" w:fill="FFFF00"/>
          </w:tcPr>
          <w:p w14:paraId="7FD234A1" w14:textId="34C7B4B6" w:rsidR="00D2133A" w:rsidRPr="00814579" w:rsidRDefault="00D2133A" w:rsidP="00CE02CA"/>
        </w:tc>
      </w:tr>
      <w:tr w:rsidR="00D2133A" w:rsidRPr="00814579" w14:paraId="6C5A94FF"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4CE88527"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0F490CC0" w14:textId="77777777" w:rsidR="00D2133A" w:rsidRDefault="00D2133A" w:rsidP="00CE02CA"/>
        </w:tc>
        <w:tc>
          <w:tcPr>
            <w:tcW w:w="3544" w:type="dxa"/>
            <w:shd w:val="clear" w:color="auto" w:fill="auto"/>
          </w:tcPr>
          <w:p w14:paraId="007AE497" w14:textId="64BD004C" w:rsidR="00D2133A" w:rsidRPr="007416A2" w:rsidRDefault="00D2133A" w:rsidP="0065588D">
            <w:pPr>
              <w:pStyle w:val="Odstavecseseznamem"/>
              <w:numPr>
                <w:ilvl w:val="0"/>
                <w:numId w:val="5"/>
              </w:numPr>
              <w:jc w:val="both"/>
            </w:pPr>
            <w:r w:rsidRPr="007416A2">
              <w:t xml:space="preserve">Řešení musí podporovat stálé inkrementální zálohování (bez ohledu na typu zálohovaných dat). </w:t>
            </w:r>
          </w:p>
        </w:tc>
        <w:tc>
          <w:tcPr>
            <w:tcW w:w="1134" w:type="dxa"/>
            <w:shd w:val="clear" w:color="auto" w:fill="FFFF00"/>
          </w:tcPr>
          <w:p w14:paraId="3633CDFA" w14:textId="77777777" w:rsidR="00D2133A" w:rsidRPr="00814579" w:rsidRDefault="00D2133A" w:rsidP="00CE02CA"/>
        </w:tc>
        <w:tc>
          <w:tcPr>
            <w:tcW w:w="2268" w:type="dxa"/>
            <w:shd w:val="clear" w:color="auto" w:fill="FFFF00"/>
          </w:tcPr>
          <w:p w14:paraId="05A0293C" w14:textId="078937F1" w:rsidR="00D2133A" w:rsidRPr="00814579" w:rsidRDefault="00D2133A" w:rsidP="00CE02CA"/>
        </w:tc>
      </w:tr>
      <w:tr w:rsidR="00D2133A" w:rsidRPr="00814579" w14:paraId="19DA0106"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363E9BFC"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1AF2F215" w14:textId="77777777" w:rsidR="00D2133A" w:rsidRDefault="00D2133A" w:rsidP="00CE02CA"/>
        </w:tc>
        <w:tc>
          <w:tcPr>
            <w:tcW w:w="3544" w:type="dxa"/>
            <w:shd w:val="clear" w:color="auto" w:fill="auto"/>
          </w:tcPr>
          <w:p w14:paraId="753DD9CE" w14:textId="6DFDA936" w:rsidR="00D2133A" w:rsidRPr="007416A2" w:rsidRDefault="007661FB" w:rsidP="007D565E">
            <w:pPr>
              <w:pStyle w:val="Odstavecseseznamem"/>
              <w:numPr>
                <w:ilvl w:val="0"/>
                <w:numId w:val="5"/>
              </w:numPr>
              <w:jc w:val="both"/>
            </w:pPr>
            <w:r>
              <w:t>Objednatel požaduje</w:t>
            </w:r>
            <w:r w:rsidRPr="007416A2">
              <w:t xml:space="preserve"> </w:t>
            </w:r>
            <w:r w:rsidR="00D2133A" w:rsidRPr="007416A2">
              <w:t>SW řešení, které je možné nasadit na OS AIX nebo Linux.;</w:t>
            </w:r>
          </w:p>
        </w:tc>
        <w:tc>
          <w:tcPr>
            <w:tcW w:w="1134" w:type="dxa"/>
            <w:shd w:val="clear" w:color="auto" w:fill="FFFF00"/>
          </w:tcPr>
          <w:p w14:paraId="106D70E1" w14:textId="77777777" w:rsidR="00D2133A" w:rsidRPr="00814579" w:rsidRDefault="00D2133A" w:rsidP="00CE02CA"/>
        </w:tc>
        <w:tc>
          <w:tcPr>
            <w:tcW w:w="2268" w:type="dxa"/>
            <w:shd w:val="clear" w:color="auto" w:fill="FFFF00"/>
          </w:tcPr>
          <w:p w14:paraId="60D9AD4B" w14:textId="301AD516" w:rsidR="00D2133A" w:rsidRPr="00814579" w:rsidRDefault="00D2133A" w:rsidP="00CE02CA"/>
        </w:tc>
      </w:tr>
      <w:tr w:rsidR="00D2133A" w:rsidRPr="00814579" w14:paraId="49904FC1"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7ADDD88C" w14:textId="77777777" w:rsidR="00D2133A" w:rsidRPr="00814579" w:rsidRDefault="00D2133A" w:rsidP="004A173D">
            <w:pPr>
              <w:pStyle w:val="Odstavecseseznamem"/>
              <w:numPr>
                <w:ilvl w:val="0"/>
                <w:numId w:val="16"/>
              </w:numPr>
              <w:spacing w:after="0" w:line="240" w:lineRule="auto"/>
              <w:jc w:val="both"/>
            </w:pPr>
          </w:p>
        </w:tc>
        <w:tc>
          <w:tcPr>
            <w:tcW w:w="1688" w:type="dxa"/>
            <w:vMerge w:val="restart"/>
            <w:shd w:val="clear" w:color="auto" w:fill="auto"/>
            <w:vAlign w:val="center"/>
          </w:tcPr>
          <w:p w14:paraId="2BC9771C" w14:textId="05406762" w:rsidR="00D2133A" w:rsidRDefault="00D2133A" w:rsidP="00CE02CA">
            <w:r>
              <w:t>Licenčně pokrytá kapacita</w:t>
            </w:r>
          </w:p>
        </w:tc>
        <w:tc>
          <w:tcPr>
            <w:tcW w:w="3544" w:type="dxa"/>
            <w:shd w:val="clear" w:color="auto" w:fill="auto"/>
          </w:tcPr>
          <w:p w14:paraId="6AEB3793" w14:textId="56750962" w:rsidR="00D2133A" w:rsidRPr="007416A2" w:rsidRDefault="00D2133A" w:rsidP="00CE02CA">
            <w:pPr>
              <w:pStyle w:val="Odstavecseseznamem"/>
              <w:numPr>
                <w:ilvl w:val="0"/>
                <w:numId w:val="5"/>
              </w:numPr>
              <w:jc w:val="both"/>
            </w:pPr>
            <w:r w:rsidRPr="007416A2">
              <w:t>Front-End kapacita zálohovaných dat jsou</w:t>
            </w:r>
            <w:r w:rsidR="00EE3B93">
              <w:t xml:space="preserve"> min.</w:t>
            </w:r>
            <w:r w:rsidRPr="007416A2">
              <w:t xml:space="preserve"> 66,66% z produkčních kapacit 1078 TB na jedné lokalitě - požadovaná zálohovaná kapacita musí být min.: </w:t>
            </w:r>
            <w:r w:rsidRPr="007416A2">
              <w:rPr>
                <w:b/>
                <w:bCs/>
              </w:rPr>
              <w:t>1438 TB</w:t>
            </w:r>
            <w:r w:rsidRPr="007416A2">
              <w:t xml:space="preserve"> (1307 TiB).</w:t>
            </w:r>
          </w:p>
        </w:tc>
        <w:tc>
          <w:tcPr>
            <w:tcW w:w="1134" w:type="dxa"/>
            <w:shd w:val="clear" w:color="auto" w:fill="FFFF00"/>
          </w:tcPr>
          <w:p w14:paraId="4208967A" w14:textId="77777777" w:rsidR="00D2133A" w:rsidRPr="00814579" w:rsidRDefault="00D2133A" w:rsidP="00CE02CA"/>
        </w:tc>
        <w:tc>
          <w:tcPr>
            <w:tcW w:w="2268" w:type="dxa"/>
            <w:shd w:val="clear" w:color="auto" w:fill="FFFF00"/>
          </w:tcPr>
          <w:p w14:paraId="5CBFEA67" w14:textId="10DE7A5A" w:rsidR="00D2133A" w:rsidRPr="00814579" w:rsidRDefault="00D2133A" w:rsidP="00CE02CA"/>
        </w:tc>
      </w:tr>
      <w:tr w:rsidR="00D2133A" w:rsidRPr="00814579" w14:paraId="65AF420C"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2BA37FE1"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3A6DA897" w14:textId="77777777" w:rsidR="00D2133A" w:rsidRDefault="00D2133A" w:rsidP="00CE02CA"/>
        </w:tc>
        <w:tc>
          <w:tcPr>
            <w:tcW w:w="3544" w:type="dxa"/>
            <w:shd w:val="clear" w:color="auto" w:fill="auto"/>
          </w:tcPr>
          <w:p w14:paraId="1BE97822" w14:textId="572DD1FC" w:rsidR="00D2133A" w:rsidRPr="007416A2" w:rsidRDefault="00D2133A" w:rsidP="00CE02CA">
            <w:pPr>
              <w:pStyle w:val="Odstavecseseznamem"/>
              <w:numPr>
                <w:ilvl w:val="0"/>
                <w:numId w:val="5"/>
              </w:numPr>
              <w:jc w:val="both"/>
            </w:pPr>
            <w:r w:rsidRPr="007416A2">
              <w:t xml:space="preserve">Back-End kapacita dle používaných retenčních period a deduplikačního poměru musí být min.: </w:t>
            </w:r>
            <w:r w:rsidRPr="007416A2">
              <w:rPr>
                <w:b/>
                <w:bCs/>
              </w:rPr>
              <w:t xml:space="preserve">1826 TB </w:t>
            </w:r>
            <w:r w:rsidRPr="007416A2">
              <w:t>(1661 TiB);</w:t>
            </w:r>
          </w:p>
        </w:tc>
        <w:tc>
          <w:tcPr>
            <w:tcW w:w="1134" w:type="dxa"/>
            <w:shd w:val="clear" w:color="auto" w:fill="FFFF00"/>
          </w:tcPr>
          <w:p w14:paraId="756A459D" w14:textId="77777777" w:rsidR="00D2133A" w:rsidRPr="00814579" w:rsidRDefault="00D2133A" w:rsidP="00CE02CA"/>
        </w:tc>
        <w:tc>
          <w:tcPr>
            <w:tcW w:w="2268" w:type="dxa"/>
            <w:shd w:val="clear" w:color="auto" w:fill="FFFF00"/>
          </w:tcPr>
          <w:p w14:paraId="66B26A92" w14:textId="1E170D69" w:rsidR="00D2133A" w:rsidRPr="00814579" w:rsidRDefault="00D2133A" w:rsidP="00CE02CA"/>
        </w:tc>
      </w:tr>
      <w:tr w:rsidR="00D2133A" w:rsidRPr="00814579" w14:paraId="577D1121"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62973BB5" w14:textId="77777777" w:rsidR="00D2133A" w:rsidRPr="00814579" w:rsidRDefault="00D2133A" w:rsidP="004A173D">
            <w:pPr>
              <w:pStyle w:val="Odstavecseseznamem"/>
              <w:numPr>
                <w:ilvl w:val="0"/>
                <w:numId w:val="16"/>
              </w:numPr>
              <w:spacing w:after="0" w:line="240" w:lineRule="auto"/>
              <w:jc w:val="both"/>
            </w:pPr>
          </w:p>
        </w:tc>
        <w:tc>
          <w:tcPr>
            <w:tcW w:w="1688" w:type="dxa"/>
            <w:vMerge w:val="restart"/>
            <w:shd w:val="clear" w:color="auto" w:fill="auto"/>
            <w:vAlign w:val="center"/>
          </w:tcPr>
          <w:p w14:paraId="5EDA7268" w14:textId="77777777" w:rsidR="00D2133A" w:rsidRPr="00814579" w:rsidRDefault="00D2133A" w:rsidP="00CE02CA">
            <w:r w:rsidRPr="00814579">
              <w:t>Šifrování</w:t>
            </w:r>
          </w:p>
        </w:tc>
        <w:tc>
          <w:tcPr>
            <w:tcW w:w="3544" w:type="dxa"/>
            <w:shd w:val="clear" w:color="auto" w:fill="auto"/>
          </w:tcPr>
          <w:p w14:paraId="7D63EFF2" w14:textId="3E701A7C" w:rsidR="00D2133A" w:rsidRPr="007416A2" w:rsidRDefault="00D2133A" w:rsidP="00CE02CA">
            <w:pPr>
              <w:pStyle w:val="Odstavecseseznamem"/>
              <w:numPr>
                <w:ilvl w:val="0"/>
                <w:numId w:val="5"/>
              </w:numPr>
              <w:jc w:val="both"/>
              <w:rPr>
                <w:lang w:eastAsia="cs-CZ"/>
              </w:rPr>
            </w:pPr>
            <w:r w:rsidRPr="007416A2">
              <w:rPr>
                <w:lang w:eastAsia="cs-CZ"/>
              </w:rPr>
              <w:t>Přenos všech dat musí probíhat pouze mezi klientem a zálohovacím serverem;</w:t>
            </w:r>
          </w:p>
        </w:tc>
        <w:tc>
          <w:tcPr>
            <w:tcW w:w="1134" w:type="dxa"/>
            <w:shd w:val="clear" w:color="auto" w:fill="FFFF00"/>
          </w:tcPr>
          <w:p w14:paraId="71236F32" w14:textId="77777777" w:rsidR="00D2133A" w:rsidRPr="00814579" w:rsidRDefault="00D2133A" w:rsidP="00CE02CA"/>
        </w:tc>
        <w:tc>
          <w:tcPr>
            <w:tcW w:w="2268" w:type="dxa"/>
            <w:shd w:val="clear" w:color="auto" w:fill="FFFF00"/>
          </w:tcPr>
          <w:p w14:paraId="7DF913E4" w14:textId="7C695D0B" w:rsidR="00D2133A" w:rsidRPr="00814579" w:rsidRDefault="00D2133A" w:rsidP="00CE02CA"/>
        </w:tc>
      </w:tr>
      <w:tr w:rsidR="00D2133A" w:rsidRPr="00814579" w14:paraId="53E05A1F"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299A39A2"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1CA1C1C3" w14:textId="77777777" w:rsidR="00D2133A" w:rsidRPr="00814579" w:rsidRDefault="00D2133A" w:rsidP="00CE02CA"/>
        </w:tc>
        <w:tc>
          <w:tcPr>
            <w:tcW w:w="3544" w:type="dxa"/>
            <w:shd w:val="clear" w:color="auto" w:fill="auto"/>
          </w:tcPr>
          <w:p w14:paraId="04931B61" w14:textId="6FF6FB14" w:rsidR="00D2133A" w:rsidRPr="007416A2" w:rsidRDefault="00D2133A" w:rsidP="00CE02CA">
            <w:pPr>
              <w:pStyle w:val="Odstavecseseznamem"/>
              <w:numPr>
                <w:ilvl w:val="0"/>
                <w:numId w:val="5"/>
              </w:numPr>
              <w:jc w:val="both"/>
              <w:rPr>
                <w:lang w:eastAsia="cs-CZ"/>
              </w:rPr>
            </w:pPr>
            <w:r w:rsidRPr="007416A2">
              <w:rPr>
                <w:lang w:eastAsia="cs-CZ"/>
              </w:rPr>
              <w:t>Během ukládání dat na LTO media musí být data zašifrována;</w:t>
            </w:r>
          </w:p>
        </w:tc>
        <w:tc>
          <w:tcPr>
            <w:tcW w:w="1134" w:type="dxa"/>
            <w:shd w:val="clear" w:color="auto" w:fill="FFFF00"/>
          </w:tcPr>
          <w:p w14:paraId="7975364C" w14:textId="77777777" w:rsidR="00D2133A" w:rsidRPr="00814579" w:rsidRDefault="00D2133A" w:rsidP="00CE02CA"/>
        </w:tc>
        <w:tc>
          <w:tcPr>
            <w:tcW w:w="2268" w:type="dxa"/>
            <w:shd w:val="clear" w:color="auto" w:fill="FFFF00"/>
          </w:tcPr>
          <w:p w14:paraId="1A8DFAEF" w14:textId="3410896F" w:rsidR="00D2133A" w:rsidRPr="00814579" w:rsidRDefault="00D2133A" w:rsidP="00CE02CA"/>
        </w:tc>
      </w:tr>
      <w:tr w:rsidR="00D2133A" w:rsidRPr="00814579" w14:paraId="6BB2AE74"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0DE72BB3" w14:textId="77777777" w:rsidR="00D2133A" w:rsidRPr="00814579" w:rsidRDefault="00D2133A" w:rsidP="004A173D">
            <w:pPr>
              <w:pStyle w:val="Odstavecseseznamem"/>
              <w:numPr>
                <w:ilvl w:val="0"/>
                <w:numId w:val="16"/>
              </w:numPr>
              <w:spacing w:after="0" w:line="240" w:lineRule="auto"/>
              <w:jc w:val="both"/>
            </w:pPr>
          </w:p>
        </w:tc>
        <w:tc>
          <w:tcPr>
            <w:tcW w:w="1688" w:type="dxa"/>
            <w:vMerge/>
            <w:shd w:val="clear" w:color="auto" w:fill="auto"/>
          </w:tcPr>
          <w:p w14:paraId="78843CF4" w14:textId="77777777" w:rsidR="00D2133A" w:rsidRPr="00814579" w:rsidRDefault="00D2133A" w:rsidP="00CE02CA"/>
        </w:tc>
        <w:tc>
          <w:tcPr>
            <w:tcW w:w="3544" w:type="dxa"/>
            <w:shd w:val="clear" w:color="auto" w:fill="auto"/>
          </w:tcPr>
          <w:p w14:paraId="04234F0F" w14:textId="6902AA73" w:rsidR="00D2133A" w:rsidRPr="007416A2" w:rsidRDefault="00D2133A" w:rsidP="00CE02CA">
            <w:pPr>
              <w:pStyle w:val="Odstavecseseznamem"/>
              <w:numPr>
                <w:ilvl w:val="0"/>
                <w:numId w:val="5"/>
              </w:numPr>
              <w:jc w:val="both"/>
              <w:rPr>
                <w:lang w:eastAsia="cs-CZ"/>
              </w:rPr>
            </w:pPr>
            <w:r w:rsidRPr="007416A2">
              <w:rPr>
                <w:lang w:eastAsia="cs-CZ"/>
              </w:rPr>
              <w:t>Správu klíčů pro šifrování musí provádět zálohovací server;</w:t>
            </w:r>
          </w:p>
        </w:tc>
        <w:tc>
          <w:tcPr>
            <w:tcW w:w="1134" w:type="dxa"/>
            <w:shd w:val="clear" w:color="auto" w:fill="FFFF00"/>
          </w:tcPr>
          <w:p w14:paraId="4DB2D55F" w14:textId="77777777" w:rsidR="00D2133A" w:rsidRPr="00814579" w:rsidRDefault="00D2133A" w:rsidP="00CE02CA"/>
        </w:tc>
        <w:tc>
          <w:tcPr>
            <w:tcW w:w="2268" w:type="dxa"/>
            <w:shd w:val="clear" w:color="auto" w:fill="FFFF00"/>
          </w:tcPr>
          <w:p w14:paraId="599CB403" w14:textId="1FC7C3E4" w:rsidR="00D2133A" w:rsidRPr="00814579" w:rsidRDefault="00D2133A" w:rsidP="00CE02CA"/>
        </w:tc>
      </w:tr>
      <w:tr w:rsidR="00D2133A" w:rsidRPr="00814579" w14:paraId="336F4091"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3F6F043A" w14:textId="77777777" w:rsidR="00D2133A" w:rsidRPr="00814579" w:rsidRDefault="00D2133A" w:rsidP="004A173D">
            <w:pPr>
              <w:pStyle w:val="Odstavecseseznamem"/>
              <w:numPr>
                <w:ilvl w:val="0"/>
                <w:numId w:val="16"/>
              </w:numPr>
              <w:spacing w:after="0" w:line="240" w:lineRule="auto"/>
              <w:jc w:val="both"/>
            </w:pPr>
          </w:p>
        </w:tc>
        <w:tc>
          <w:tcPr>
            <w:tcW w:w="1688" w:type="dxa"/>
            <w:shd w:val="clear" w:color="auto" w:fill="auto"/>
          </w:tcPr>
          <w:p w14:paraId="2101F9E4" w14:textId="4AFB82E3" w:rsidR="00D2133A" w:rsidRPr="00814579" w:rsidRDefault="00D2133A" w:rsidP="00CE02CA">
            <w:r>
              <w:t>Redukce dat</w:t>
            </w:r>
          </w:p>
        </w:tc>
        <w:tc>
          <w:tcPr>
            <w:tcW w:w="3544" w:type="dxa"/>
            <w:shd w:val="clear" w:color="auto" w:fill="auto"/>
          </w:tcPr>
          <w:p w14:paraId="63DC6AFB" w14:textId="04CE9579" w:rsidR="00D2133A" w:rsidRPr="007416A2" w:rsidRDefault="00D2133A" w:rsidP="00CE02CA">
            <w:pPr>
              <w:pStyle w:val="Odstavecseseznamem"/>
              <w:numPr>
                <w:ilvl w:val="0"/>
                <w:numId w:val="5"/>
              </w:numPr>
              <w:jc w:val="both"/>
            </w:pPr>
            <w:r w:rsidRPr="007416A2">
              <w:t xml:space="preserve">Řešení musí obsahovat deduplikaci a komprimaci.; </w:t>
            </w:r>
          </w:p>
        </w:tc>
        <w:tc>
          <w:tcPr>
            <w:tcW w:w="1134" w:type="dxa"/>
            <w:shd w:val="clear" w:color="auto" w:fill="FFFF00"/>
          </w:tcPr>
          <w:p w14:paraId="2BD4C74F" w14:textId="77777777" w:rsidR="00D2133A" w:rsidRPr="00814579" w:rsidRDefault="00D2133A" w:rsidP="00CE02CA"/>
        </w:tc>
        <w:tc>
          <w:tcPr>
            <w:tcW w:w="2268" w:type="dxa"/>
            <w:shd w:val="clear" w:color="auto" w:fill="FFFF00"/>
          </w:tcPr>
          <w:p w14:paraId="1A010025" w14:textId="132FCCE9" w:rsidR="00D2133A" w:rsidRPr="00814579" w:rsidRDefault="00D2133A" w:rsidP="00CE02CA"/>
        </w:tc>
      </w:tr>
      <w:tr w:rsidR="00D2133A" w:rsidRPr="00814579" w14:paraId="07029331" w14:textId="77777777" w:rsidTr="00C25E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12" w:type="dxa"/>
            <w:shd w:val="clear" w:color="auto" w:fill="auto"/>
          </w:tcPr>
          <w:p w14:paraId="1CAEA098" w14:textId="77777777" w:rsidR="00D2133A" w:rsidRPr="00814579" w:rsidRDefault="00D2133A" w:rsidP="004A173D">
            <w:pPr>
              <w:pStyle w:val="Odstavecseseznamem"/>
              <w:numPr>
                <w:ilvl w:val="0"/>
                <w:numId w:val="16"/>
              </w:numPr>
              <w:spacing w:after="0" w:line="240" w:lineRule="auto"/>
              <w:jc w:val="both"/>
            </w:pPr>
          </w:p>
        </w:tc>
        <w:tc>
          <w:tcPr>
            <w:tcW w:w="1688" w:type="dxa"/>
            <w:shd w:val="clear" w:color="auto" w:fill="auto"/>
          </w:tcPr>
          <w:p w14:paraId="7253B7FD" w14:textId="343E489B" w:rsidR="00D2133A" w:rsidRPr="00814579" w:rsidRDefault="00D2133A" w:rsidP="00CE02CA">
            <w:r>
              <w:t>Provozní a výkonnostní monitoring</w:t>
            </w:r>
          </w:p>
        </w:tc>
        <w:tc>
          <w:tcPr>
            <w:tcW w:w="3544" w:type="dxa"/>
            <w:shd w:val="clear" w:color="auto" w:fill="auto"/>
          </w:tcPr>
          <w:p w14:paraId="250827F5" w14:textId="0DCC80F9" w:rsidR="00D2133A" w:rsidRPr="007416A2" w:rsidRDefault="00D2133A" w:rsidP="00CE02CA">
            <w:pPr>
              <w:pStyle w:val="Odstavecseseznamem"/>
              <w:numPr>
                <w:ilvl w:val="0"/>
                <w:numId w:val="5"/>
              </w:numPr>
              <w:jc w:val="both"/>
            </w:pPr>
            <w:r w:rsidRPr="007416A2">
              <w:t>Řešení musí poskytovat reporting a centrální správu.</w:t>
            </w:r>
          </w:p>
        </w:tc>
        <w:tc>
          <w:tcPr>
            <w:tcW w:w="1134" w:type="dxa"/>
            <w:shd w:val="clear" w:color="auto" w:fill="FFFF00"/>
          </w:tcPr>
          <w:p w14:paraId="49D6CBF3" w14:textId="77777777" w:rsidR="00D2133A" w:rsidRPr="00814579" w:rsidRDefault="00D2133A" w:rsidP="00CE02CA"/>
        </w:tc>
        <w:tc>
          <w:tcPr>
            <w:tcW w:w="2268" w:type="dxa"/>
            <w:shd w:val="clear" w:color="auto" w:fill="FFFF00"/>
          </w:tcPr>
          <w:p w14:paraId="44F1B03B" w14:textId="02C139E6" w:rsidR="00D2133A" w:rsidRPr="00814579" w:rsidRDefault="00D2133A" w:rsidP="00CE02CA"/>
        </w:tc>
      </w:tr>
      <w:tr w:rsidR="00E42BA6" w:rsidRPr="00814579" w14:paraId="23B0EF0D"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434"/>
          <w:jc w:val="center"/>
        </w:trPr>
        <w:tc>
          <w:tcPr>
            <w:tcW w:w="712" w:type="dxa"/>
            <w:vMerge w:val="restart"/>
            <w:shd w:val="clear" w:color="auto" w:fill="auto"/>
          </w:tcPr>
          <w:p w14:paraId="712FF5C8" w14:textId="77777777" w:rsidR="00E42BA6" w:rsidRPr="00814579" w:rsidRDefault="00E42BA6" w:rsidP="004A173D">
            <w:pPr>
              <w:pStyle w:val="Odstavecseseznamem"/>
              <w:numPr>
                <w:ilvl w:val="0"/>
                <w:numId w:val="16"/>
              </w:numPr>
              <w:spacing w:after="0" w:line="240" w:lineRule="auto"/>
              <w:jc w:val="both"/>
            </w:pPr>
          </w:p>
        </w:tc>
        <w:tc>
          <w:tcPr>
            <w:tcW w:w="1688" w:type="dxa"/>
            <w:vMerge w:val="restart"/>
            <w:shd w:val="clear" w:color="auto" w:fill="auto"/>
          </w:tcPr>
          <w:p w14:paraId="57F4FCDB" w14:textId="5B6C2E17" w:rsidR="00E42BA6" w:rsidRDefault="00E42BA6" w:rsidP="00870C5E">
            <w:r>
              <w:t>Záruka</w:t>
            </w:r>
          </w:p>
        </w:tc>
        <w:tc>
          <w:tcPr>
            <w:tcW w:w="3544" w:type="dxa"/>
            <w:shd w:val="clear" w:color="auto" w:fill="auto"/>
          </w:tcPr>
          <w:p w14:paraId="6C95397E" w14:textId="194EF859" w:rsidR="00E42BA6" w:rsidRPr="00E42BA6" w:rsidRDefault="00E42BA6" w:rsidP="00E42BA6">
            <w:pPr>
              <w:pStyle w:val="Odstavecseseznamem"/>
              <w:numPr>
                <w:ilvl w:val="0"/>
                <w:numId w:val="5"/>
              </w:numPr>
              <w:rPr>
                <w:rFonts w:ascii="Calibri" w:hAnsi="Calibri" w:cs="Calibri"/>
              </w:rPr>
            </w:pPr>
            <w:r w:rsidRPr="007416A2">
              <w:rPr>
                <w:rFonts w:ascii="Calibri" w:hAnsi="Calibri" w:cs="Calibri"/>
              </w:rPr>
              <w:t>Podpora řešení a aktualizace po dobu 6 let</w:t>
            </w:r>
          </w:p>
        </w:tc>
        <w:tc>
          <w:tcPr>
            <w:tcW w:w="1134" w:type="dxa"/>
            <w:shd w:val="clear" w:color="auto" w:fill="FFFF00"/>
          </w:tcPr>
          <w:p w14:paraId="6FF3F2C5" w14:textId="77777777" w:rsidR="00E42BA6" w:rsidRPr="00814579" w:rsidRDefault="00E42BA6" w:rsidP="00870C5E"/>
        </w:tc>
        <w:tc>
          <w:tcPr>
            <w:tcW w:w="2268" w:type="dxa"/>
            <w:shd w:val="clear" w:color="auto" w:fill="FFFF00"/>
          </w:tcPr>
          <w:p w14:paraId="33CB921B" w14:textId="3C8C5DB6" w:rsidR="00E42BA6" w:rsidRPr="00814579" w:rsidRDefault="00E42BA6" w:rsidP="00870C5E"/>
        </w:tc>
      </w:tr>
      <w:tr w:rsidR="00E42BA6" w:rsidRPr="00814579" w14:paraId="30D9975F"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46"/>
          <w:jc w:val="center"/>
        </w:trPr>
        <w:tc>
          <w:tcPr>
            <w:tcW w:w="712" w:type="dxa"/>
            <w:vMerge/>
            <w:shd w:val="clear" w:color="auto" w:fill="auto"/>
          </w:tcPr>
          <w:p w14:paraId="3ED8715E" w14:textId="77777777" w:rsidR="00E42BA6" w:rsidRPr="00814579" w:rsidRDefault="00E42BA6" w:rsidP="004A173D">
            <w:pPr>
              <w:pStyle w:val="Odstavecseseznamem"/>
              <w:numPr>
                <w:ilvl w:val="0"/>
                <w:numId w:val="16"/>
              </w:numPr>
              <w:spacing w:after="0" w:line="240" w:lineRule="auto"/>
              <w:jc w:val="both"/>
            </w:pPr>
          </w:p>
        </w:tc>
        <w:tc>
          <w:tcPr>
            <w:tcW w:w="1688" w:type="dxa"/>
            <w:vMerge/>
            <w:shd w:val="clear" w:color="auto" w:fill="auto"/>
          </w:tcPr>
          <w:p w14:paraId="1081EE61" w14:textId="77777777" w:rsidR="00E42BA6" w:rsidRDefault="00E42BA6" w:rsidP="00870C5E"/>
        </w:tc>
        <w:tc>
          <w:tcPr>
            <w:tcW w:w="3544" w:type="dxa"/>
            <w:shd w:val="clear" w:color="auto" w:fill="auto"/>
          </w:tcPr>
          <w:p w14:paraId="63A2C0CC" w14:textId="0A06A787" w:rsidR="00E42BA6" w:rsidRPr="00E42BA6" w:rsidRDefault="00E42BA6" w:rsidP="00E42BA6">
            <w:pPr>
              <w:pStyle w:val="Odstavecseseznamem"/>
              <w:numPr>
                <w:ilvl w:val="0"/>
                <w:numId w:val="5"/>
              </w:numPr>
              <w:rPr>
                <w:rFonts w:ascii="Calibri" w:hAnsi="Calibri" w:cs="Calibri"/>
              </w:rPr>
            </w:pPr>
            <w:r w:rsidRPr="007416A2">
              <w:rPr>
                <w:rFonts w:ascii="Calibri" w:hAnsi="Calibri" w:cs="Calibri"/>
              </w:rPr>
              <w:t>Komunikace výhradně v českém jazyce</w:t>
            </w:r>
          </w:p>
        </w:tc>
        <w:tc>
          <w:tcPr>
            <w:tcW w:w="1134" w:type="dxa"/>
            <w:shd w:val="clear" w:color="auto" w:fill="FFFF00"/>
          </w:tcPr>
          <w:p w14:paraId="75CB4FD6" w14:textId="77777777" w:rsidR="00E42BA6" w:rsidRPr="00814579" w:rsidRDefault="00E42BA6" w:rsidP="00870C5E"/>
        </w:tc>
        <w:tc>
          <w:tcPr>
            <w:tcW w:w="2268" w:type="dxa"/>
            <w:shd w:val="clear" w:color="auto" w:fill="FFFF00"/>
          </w:tcPr>
          <w:p w14:paraId="13C2BD01" w14:textId="77777777" w:rsidR="00E42BA6" w:rsidRPr="00814579" w:rsidRDefault="00E42BA6" w:rsidP="00870C5E"/>
        </w:tc>
      </w:tr>
      <w:tr w:rsidR="00E42BA6" w:rsidRPr="00814579" w14:paraId="30E8E2D1"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9"/>
          <w:jc w:val="center"/>
        </w:trPr>
        <w:tc>
          <w:tcPr>
            <w:tcW w:w="712" w:type="dxa"/>
            <w:vMerge/>
            <w:shd w:val="clear" w:color="auto" w:fill="auto"/>
          </w:tcPr>
          <w:p w14:paraId="7A586C6D" w14:textId="77777777" w:rsidR="00E42BA6" w:rsidRPr="00814579" w:rsidRDefault="00E42BA6" w:rsidP="004A173D">
            <w:pPr>
              <w:pStyle w:val="Odstavecseseznamem"/>
              <w:numPr>
                <w:ilvl w:val="0"/>
                <w:numId w:val="16"/>
              </w:numPr>
              <w:spacing w:after="0" w:line="240" w:lineRule="auto"/>
              <w:jc w:val="both"/>
            </w:pPr>
          </w:p>
        </w:tc>
        <w:tc>
          <w:tcPr>
            <w:tcW w:w="1688" w:type="dxa"/>
            <w:vMerge/>
            <w:shd w:val="clear" w:color="auto" w:fill="auto"/>
          </w:tcPr>
          <w:p w14:paraId="2D447D4F" w14:textId="77777777" w:rsidR="00E42BA6" w:rsidRDefault="00E42BA6" w:rsidP="00870C5E"/>
        </w:tc>
        <w:tc>
          <w:tcPr>
            <w:tcW w:w="3544" w:type="dxa"/>
            <w:shd w:val="clear" w:color="auto" w:fill="auto"/>
          </w:tcPr>
          <w:p w14:paraId="37880A8E"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shd w:val="clear" w:color="auto" w:fill="FFFF00"/>
          </w:tcPr>
          <w:p w14:paraId="7909AEAB" w14:textId="77777777" w:rsidR="00E42BA6" w:rsidRPr="00814579" w:rsidRDefault="00E42BA6" w:rsidP="00870C5E"/>
        </w:tc>
        <w:tc>
          <w:tcPr>
            <w:tcW w:w="2268" w:type="dxa"/>
            <w:shd w:val="clear" w:color="auto" w:fill="FFFF00"/>
          </w:tcPr>
          <w:p w14:paraId="037EC219" w14:textId="77777777" w:rsidR="00E42BA6" w:rsidRPr="00814579" w:rsidRDefault="00E42BA6" w:rsidP="00870C5E"/>
        </w:tc>
      </w:tr>
    </w:tbl>
    <w:bookmarkEnd w:id="552"/>
    <w:p w14:paraId="3785BBBD" w14:textId="426A8C40" w:rsidR="00A20C46" w:rsidRDefault="00784B53" w:rsidP="00784B53">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27</w:t>
      </w:r>
      <w:r w:rsidR="00E9490C">
        <w:rPr>
          <w:noProof/>
        </w:rPr>
        <w:fldChar w:fldCharType="end"/>
      </w:r>
      <w:r>
        <w:t xml:space="preserve"> - SW pro zálohování</w:t>
      </w:r>
    </w:p>
    <w:p w14:paraId="0D1F2351" w14:textId="1A7142B3" w:rsidR="00523929" w:rsidRDefault="008311E0" w:rsidP="00523929">
      <w:pPr>
        <w:spacing w:after="120"/>
        <w:jc w:val="both"/>
      </w:pPr>
      <w:r w:rsidRPr="008311E0">
        <w:t>Objednatel</w:t>
      </w:r>
      <w:r w:rsidR="00523929">
        <w:t xml:space="preserve"> si je vědom složitosti licenčních podmínek a metrik u aktuálně nabízených SW pro řízení a tvorbu záloh. </w:t>
      </w:r>
      <w:r>
        <w:t>Objednatel</w:t>
      </w:r>
      <w:r w:rsidR="00523929">
        <w:t xml:space="preserve"> proto</w:t>
      </w:r>
      <w:r w:rsidR="00523929" w:rsidRPr="00814579">
        <w:t xml:space="preserve"> poskytuje údaje o objemu zálohovaných dat (tzv. Front-End data) a objem dat uložených v zálohovacím řešení s ohledem na použité retenční doby a dosahovanou deduplikaci (tzv. Back-End data). </w:t>
      </w:r>
    </w:p>
    <w:p w14:paraId="7E9A8B20" w14:textId="77777777" w:rsidR="00523929" w:rsidRPr="00856147" w:rsidRDefault="00523929" w:rsidP="00523929">
      <w:pPr>
        <w:spacing w:after="120"/>
        <w:jc w:val="both"/>
      </w:pPr>
      <w:r w:rsidRPr="00523929">
        <w:rPr>
          <w:u w:val="single"/>
        </w:rPr>
        <w:t>S ohledem na komplexnost a očekávané výrazné změny počtu instancí, použitých procesorů pro jednotlivá prostředí v průběhu 6-ti let není licenční mechanismus na bázi počtu CPU, typu řešení nebo počtu instancí realizovatelný.</w:t>
      </w:r>
    </w:p>
    <w:p w14:paraId="09D84D61" w14:textId="6D209550" w:rsidR="00523929" w:rsidRDefault="00523929" w:rsidP="00523929">
      <w:pPr>
        <w:spacing w:after="120"/>
        <w:jc w:val="both"/>
      </w:pPr>
      <w:r>
        <w:t xml:space="preserve">Z tohoto důvodu si </w:t>
      </w:r>
      <w:r w:rsidR="00634259">
        <w:t>Dodavatel</w:t>
      </w:r>
      <w:r w:rsidRPr="00814579">
        <w:t xml:space="preserve"> </w:t>
      </w:r>
      <w:r>
        <w:t>může</w:t>
      </w:r>
      <w:r w:rsidRPr="00814579">
        <w:t xml:space="preserve"> zvol</w:t>
      </w:r>
      <w:r>
        <w:t>it</w:t>
      </w:r>
      <w:r w:rsidRPr="00814579">
        <w:t xml:space="preserve"> vhodnější z uvedených </w:t>
      </w:r>
      <w:r>
        <w:t>F</w:t>
      </w:r>
      <w:r w:rsidRPr="00814579">
        <w:t>ront-</w:t>
      </w:r>
      <w:r>
        <w:t>E</w:t>
      </w:r>
      <w:r w:rsidRPr="00814579">
        <w:t xml:space="preserve">nd a </w:t>
      </w:r>
      <w:r>
        <w:t>B</w:t>
      </w:r>
      <w:r w:rsidRPr="00814579">
        <w:t>ack-</w:t>
      </w:r>
      <w:r>
        <w:t>E</w:t>
      </w:r>
      <w:r w:rsidRPr="00814579">
        <w:t xml:space="preserve">nd licenčních metrik pro </w:t>
      </w:r>
      <w:r>
        <w:t xml:space="preserve">jím </w:t>
      </w:r>
      <w:r w:rsidRPr="00814579">
        <w:t xml:space="preserve">navržený zálohovací </w:t>
      </w:r>
      <w:r>
        <w:t>SW.</w:t>
      </w:r>
    </w:p>
    <w:p w14:paraId="2CAAE2E5" w14:textId="0D83316B" w:rsidR="00D62A22" w:rsidRPr="00D62A22" w:rsidRDefault="003A20CC" w:rsidP="00D62A22">
      <w:pPr>
        <w:pStyle w:val="Nadpis4"/>
        <w:spacing w:after="240"/>
        <w:ind w:left="862" w:hanging="862"/>
        <w:rPr>
          <w:i w:val="0"/>
          <w:iCs w:val="0"/>
          <w:sz w:val="32"/>
          <w:szCs w:val="32"/>
        </w:rPr>
      </w:pPr>
      <w:bookmarkStart w:id="553" w:name="_Toc177708975"/>
      <w:bookmarkStart w:id="554" w:name="_Toc194331299"/>
      <w:r w:rsidRPr="006F60B2">
        <w:rPr>
          <w:i w:val="0"/>
          <w:iCs w:val="0"/>
          <w:sz w:val="32"/>
          <w:szCs w:val="32"/>
        </w:rPr>
        <w:t>Správa klonovacích (hardwarový snapshot) funkcí</w:t>
      </w:r>
      <w:bookmarkEnd w:id="553"/>
      <w:bookmarkEnd w:id="554"/>
      <w:r w:rsidRPr="006F60B2">
        <w:rPr>
          <w:i w:val="0"/>
          <w:iCs w:val="0"/>
          <w:sz w:val="32"/>
          <w:szCs w:val="32"/>
        </w:rPr>
        <w:t xml:space="preserve">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63277F" w:rsidRPr="00155416" w14:paraId="071F5CA2"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5E809D4C" w14:textId="6C59203C" w:rsidR="0063277F" w:rsidRPr="00155416" w:rsidRDefault="00B103B8"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 xml:space="preserve">SW pro </w:t>
            </w:r>
            <w:r w:rsidR="008157DB">
              <w:rPr>
                <w:rFonts w:ascii="Verdana" w:eastAsia="Times New Roman" w:hAnsi="Verdana" w:cs="Times New Roman"/>
                <w:b/>
                <w:bCs/>
                <w:color w:val="000000"/>
                <w:sz w:val="28"/>
                <w:szCs w:val="28"/>
                <w:lang w:eastAsia="cs-CZ"/>
              </w:rPr>
              <w:t>správu klonovacích funkcí</w:t>
            </w:r>
          </w:p>
        </w:tc>
      </w:tr>
      <w:tr w:rsidR="0063277F" w:rsidRPr="00155416" w14:paraId="3873FDC7"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5931552B" w14:textId="77777777" w:rsidR="0063277F" w:rsidRPr="00155416" w:rsidRDefault="0063277F"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549D33CD"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2DD92FDE"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00E1CD0" w14:textId="77777777" w:rsidR="0063277F" w:rsidRPr="00155416" w:rsidRDefault="0063277F"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63277F" w:rsidRPr="00155416" w14:paraId="2D3E47BA"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54DB8732" w14:textId="77777777" w:rsidR="0063277F" w:rsidRPr="00155416" w:rsidRDefault="0063277F"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04DE70B8" w14:textId="77777777" w:rsidR="0063277F" w:rsidRPr="00155416" w:rsidRDefault="0063277F"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6496F75E" w14:textId="77777777" w:rsidR="0063277F" w:rsidRPr="00155416" w:rsidRDefault="0063277F"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0E9CB7A7" w14:textId="77777777" w:rsidR="0063277F" w:rsidRPr="00155416" w:rsidRDefault="0063277F" w:rsidP="00DC5350">
            <w:pPr>
              <w:keepNext/>
              <w:jc w:val="both"/>
              <w:rPr>
                <w:rFonts w:ascii="Calibri" w:eastAsia="Times New Roman" w:hAnsi="Calibri" w:cs="Times New Roman"/>
                <w:color w:val="000000"/>
                <w:lang w:eastAsia="cs-CZ"/>
              </w:rPr>
            </w:pPr>
          </w:p>
        </w:tc>
      </w:tr>
    </w:tbl>
    <w:p w14:paraId="57B53A0B" w14:textId="5C65D707" w:rsidR="0063277F" w:rsidRDefault="00DC5350" w:rsidP="00C477BB">
      <w:pPr>
        <w:pStyle w:val="Titulek"/>
        <w:jc w:val="center"/>
      </w:pPr>
      <w:r>
        <w:t xml:space="preserve">Tabulka </w:t>
      </w:r>
      <w:r w:rsidR="00E9490C">
        <w:fldChar w:fldCharType="begin"/>
      </w:r>
      <w:r w:rsidR="00E9490C">
        <w:instrText xml:space="preserve"> SEQ Tabulka \* ARABIC </w:instrText>
      </w:r>
      <w:r w:rsidR="00E9490C">
        <w:fldChar w:fldCharType="separate"/>
      </w:r>
      <w:r w:rsidR="008157DB">
        <w:rPr>
          <w:noProof/>
        </w:rPr>
        <w:t>28</w:t>
      </w:r>
      <w:r w:rsidR="00E9490C">
        <w:rPr>
          <w:noProof/>
        </w:rPr>
        <w:fldChar w:fldCharType="end"/>
      </w:r>
      <w:r>
        <w:t xml:space="preserve"> - Identifikaci komponenty HW snapshot</w:t>
      </w:r>
    </w:p>
    <w:p w14:paraId="53641D12" w14:textId="7DBF8683" w:rsidR="00CE3C44" w:rsidRDefault="008311E0" w:rsidP="00CE3C44">
      <w:pPr>
        <w:spacing w:before="240" w:after="240"/>
        <w:jc w:val="both"/>
      </w:pPr>
      <w:r>
        <w:t>Objednatel</w:t>
      </w:r>
      <w:r w:rsidR="00D62A22">
        <w:t xml:space="preserve"> požaduje</w:t>
      </w:r>
      <w:r w:rsidR="00D62A22" w:rsidRPr="0027537E">
        <w:t xml:space="preserve"> </w:t>
      </w:r>
      <w:r w:rsidR="00D62A22">
        <w:t>spolehlivé řešení, které zejména musí</w:t>
      </w:r>
      <w:r w:rsidR="00D62A22" w:rsidRPr="00076B3C">
        <w:t xml:space="preserve"> </w:t>
      </w:r>
      <w:r w:rsidR="00D62A22">
        <w:t>poskytovat</w:t>
      </w:r>
      <w:r w:rsidR="00D62A22" w:rsidRPr="00076B3C">
        <w:t xml:space="preserve"> tyto klíčové vlastnosti:</w:t>
      </w:r>
    </w:p>
    <w:tbl>
      <w:tblPr>
        <w:tblW w:w="9346" w:type="dxa"/>
        <w:tblLayout w:type="fixed"/>
        <w:tblCellMar>
          <w:left w:w="70" w:type="dxa"/>
          <w:right w:w="70" w:type="dxa"/>
        </w:tblCellMar>
        <w:tblLook w:val="04A0" w:firstRow="1" w:lastRow="0" w:firstColumn="1" w:lastColumn="0" w:noHBand="0" w:noVBand="1"/>
      </w:tblPr>
      <w:tblGrid>
        <w:gridCol w:w="712"/>
        <w:gridCol w:w="1830"/>
        <w:gridCol w:w="3402"/>
        <w:gridCol w:w="1134"/>
        <w:gridCol w:w="2268"/>
      </w:tblGrid>
      <w:tr w:rsidR="00D2133A" w:rsidRPr="00814579" w14:paraId="035666BD" w14:textId="77777777" w:rsidTr="00D2133A">
        <w:trPr>
          <w:cantSplit/>
          <w:trHeight w:val="375"/>
        </w:trPr>
        <w:tc>
          <w:tcPr>
            <w:tcW w:w="9346" w:type="dxa"/>
            <w:gridSpan w:val="5"/>
            <w:tcBorders>
              <w:top w:val="single" w:sz="8" w:space="0" w:color="auto"/>
              <w:left w:val="single" w:sz="8" w:space="0" w:color="auto"/>
              <w:bottom w:val="single" w:sz="8" w:space="0" w:color="auto"/>
              <w:right w:val="single" w:sz="8" w:space="0" w:color="000000"/>
            </w:tcBorders>
            <w:shd w:val="clear" w:color="auto" w:fill="006600"/>
          </w:tcPr>
          <w:p w14:paraId="46A00115" w14:textId="2A717534" w:rsidR="00D2133A" w:rsidRPr="00814579" w:rsidRDefault="00D2133A" w:rsidP="00EA5C98">
            <w:pPr>
              <w:rPr>
                <w:rFonts w:ascii="Verdana" w:eastAsia="Times New Roman" w:hAnsi="Verdana" w:cs="Times New Roman"/>
                <w:b/>
                <w:bCs/>
                <w:color w:val="000000"/>
                <w:sz w:val="28"/>
                <w:szCs w:val="28"/>
                <w:lang w:eastAsia="cs-CZ"/>
              </w:rPr>
            </w:pPr>
            <w:bookmarkStart w:id="555" w:name="_Hlk170223190"/>
            <w:r w:rsidRPr="00CF6EE7">
              <w:rPr>
                <w:rFonts w:ascii="Verdana" w:eastAsia="Times New Roman" w:hAnsi="Verdana" w:cs="Times New Roman"/>
                <w:b/>
                <w:bCs/>
                <w:color w:val="000000"/>
                <w:sz w:val="28"/>
                <w:szCs w:val="28"/>
                <w:lang w:eastAsia="cs-CZ"/>
              </w:rPr>
              <w:t>Správa klonovacích (hardware snapshot) funkcí</w:t>
            </w:r>
            <w:bookmarkEnd w:id="555"/>
          </w:p>
        </w:tc>
      </w:tr>
      <w:tr w:rsidR="00D2133A" w:rsidRPr="00814579" w14:paraId="70817E47"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trPr>
        <w:tc>
          <w:tcPr>
            <w:tcW w:w="712" w:type="dxa"/>
            <w:shd w:val="clear" w:color="auto" w:fill="006600"/>
          </w:tcPr>
          <w:p w14:paraId="24B0078D" w14:textId="77777777" w:rsidR="00D2133A" w:rsidRPr="00814579" w:rsidRDefault="00D2133A" w:rsidP="00EA5C98">
            <w:pPr>
              <w:pStyle w:val="Bezmezer"/>
              <w:rPr>
                <w:b/>
              </w:rPr>
            </w:pPr>
            <w:bookmarkStart w:id="556" w:name="_Hlk170223225"/>
            <w:r w:rsidRPr="00814579">
              <w:rPr>
                <w:b/>
              </w:rPr>
              <w:t>Číslo</w:t>
            </w:r>
          </w:p>
        </w:tc>
        <w:tc>
          <w:tcPr>
            <w:tcW w:w="1830" w:type="dxa"/>
            <w:shd w:val="clear" w:color="auto" w:fill="006600"/>
          </w:tcPr>
          <w:p w14:paraId="101E6A1E" w14:textId="494ED335" w:rsidR="00D2133A" w:rsidRPr="00814579" w:rsidRDefault="00D2133A" w:rsidP="00EA5C98">
            <w:pPr>
              <w:pStyle w:val="Bezmezer"/>
              <w:rPr>
                <w:b/>
              </w:rPr>
            </w:pPr>
            <w:r w:rsidRPr="00814579">
              <w:rPr>
                <w:b/>
              </w:rPr>
              <w:t>Vlastnost</w:t>
            </w:r>
            <w:r>
              <w:rPr>
                <w:b/>
              </w:rPr>
              <w:t xml:space="preserve"> </w:t>
            </w:r>
            <w:r w:rsidRPr="00814579">
              <w:rPr>
                <w:b/>
              </w:rPr>
              <w:t>/komponenta</w:t>
            </w:r>
          </w:p>
        </w:tc>
        <w:tc>
          <w:tcPr>
            <w:tcW w:w="3402" w:type="dxa"/>
            <w:shd w:val="clear" w:color="auto" w:fill="006600"/>
          </w:tcPr>
          <w:p w14:paraId="79D9B5B8" w14:textId="77777777" w:rsidR="00D2133A" w:rsidRPr="00814579" w:rsidRDefault="00D2133A" w:rsidP="00EA5C98">
            <w:pPr>
              <w:pStyle w:val="Bezmezer"/>
              <w:rPr>
                <w:b/>
              </w:rPr>
            </w:pPr>
            <w:r w:rsidRPr="00814579">
              <w:rPr>
                <w:b/>
              </w:rPr>
              <w:t>Požadované parametry</w:t>
            </w:r>
          </w:p>
        </w:tc>
        <w:tc>
          <w:tcPr>
            <w:tcW w:w="1134" w:type="dxa"/>
            <w:tcBorders>
              <w:bottom w:val="single" w:sz="4" w:space="0" w:color="auto"/>
            </w:tcBorders>
            <w:shd w:val="clear" w:color="auto" w:fill="006600"/>
          </w:tcPr>
          <w:p w14:paraId="6B8E373B" w14:textId="5E8B476D" w:rsidR="00D2133A" w:rsidRPr="00814579" w:rsidRDefault="00D2133A" w:rsidP="00EA5C98">
            <w:pPr>
              <w:pStyle w:val="Bezmezer"/>
              <w:rPr>
                <w:b/>
              </w:rPr>
            </w:pPr>
            <w:r>
              <w:rPr>
                <w:b/>
              </w:rPr>
              <w:t>Splňuje ANO/NE</w:t>
            </w:r>
          </w:p>
        </w:tc>
        <w:tc>
          <w:tcPr>
            <w:tcW w:w="2268" w:type="dxa"/>
            <w:shd w:val="clear" w:color="auto" w:fill="006600"/>
          </w:tcPr>
          <w:p w14:paraId="301D5638" w14:textId="1C650C1B" w:rsidR="00D2133A" w:rsidRPr="00814579" w:rsidRDefault="00D2133A" w:rsidP="00EA5C98">
            <w:pPr>
              <w:pStyle w:val="Bezmezer"/>
              <w:rPr>
                <w:b/>
              </w:rPr>
            </w:pPr>
            <w:r w:rsidRPr="00814579">
              <w:rPr>
                <w:b/>
              </w:rPr>
              <w:t>Skutečné parametry/Způsob splnění požadavku</w:t>
            </w:r>
          </w:p>
        </w:tc>
      </w:tr>
      <w:tr w:rsidR="00D2133A" w:rsidRPr="00814579" w14:paraId="459CCDBB"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6A2D591F" w14:textId="77777777" w:rsidR="00D2133A" w:rsidRPr="00814579" w:rsidRDefault="00D2133A" w:rsidP="004A173D">
            <w:pPr>
              <w:pStyle w:val="Odstavecseseznamem"/>
              <w:numPr>
                <w:ilvl w:val="0"/>
                <w:numId w:val="17"/>
              </w:numPr>
              <w:spacing w:after="0" w:line="240" w:lineRule="auto"/>
              <w:jc w:val="both"/>
            </w:pPr>
          </w:p>
        </w:tc>
        <w:tc>
          <w:tcPr>
            <w:tcW w:w="1830" w:type="dxa"/>
            <w:vMerge w:val="restart"/>
            <w:tcBorders>
              <w:top w:val="single" w:sz="4" w:space="0" w:color="auto"/>
              <w:left w:val="single" w:sz="4" w:space="0" w:color="auto"/>
              <w:right w:val="single" w:sz="4" w:space="0" w:color="auto"/>
            </w:tcBorders>
            <w:shd w:val="clear" w:color="auto" w:fill="auto"/>
            <w:vAlign w:val="center"/>
          </w:tcPr>
          <w:p w14:paraId="68C0FBBC" w14:textId="0A66F86D" w:rsidR="00D2133A" w:rsidRPr="00EA34B5" w:rsidRDefault="00D2133A" w:rsidP="00EA5C98">
            <w:r w:rsidRPr="00EA34B5">
              <w:t>Kompatibilita</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9FAA95" w14:textId="6816AB9B" w:rsidR="00D2133A" w:rsidRPr="007416A2" w:rsidRDefault="00D2133A" w:rsidP="009E1F0D">
            <w:pPr>
              <w:pStyle w:val="Odstavecseseznamem"/>
              <w:numPr>
                <w:ilvl w:val="0"/>
                <w:numId w:val="5"/>
              </w:numPr>
              <w:jc w:val="both"/>
              <w:rPr>
                <w:lang w:eastAsia="cs-CZ"/>
              </w:rPr>
            </w:pPr>
            <w:r w:rsidRPr="007416A2">
              <w:rPr>
                <w:lang w:eastAsia="cs-CZ"/>
              </w:rPr>
              <w:t>Řešení musí podporovat databáze Oracle, SAP HANA a virtualizaci VMware.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8932AD3"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25FF091" w14:textId="2CA38788" w:rsidR="00D2133A" w:rsidRPr="00814579" w:rsidRDefault="00D2133A" w:rsidP="009E1F0D">
            <w:pPr>
              <w:jc w:val="both"/>
            </w:pPr>
          </w:p>
        </w:tc>
      </w:tr>
      <w:tr w:rsidR="00D2133A" w:rsidRPr="00814579" w14:paraId="63BA9DDA"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5B18CEA7"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left w:val="single" w:sz="4" w:space="0" w:color="auto"/>
              <w:bottom w:val="single" w:sz="4" w:space="0" w:color="auto"/>
              <w:right w:val="single" w:sz="4" w:space="0" w:color="auto"/>
            </w:tcBorders>
            <w:shd w:val="clear" w:color="auto" w:fill="auto"/>
          </w:tcPr>
          <w:p w14:paraId="61BCD4B4" w14:textId="77777777" w:rsidR="00D2133A" w:rsidRDefault="00D2133A" w:rsidP="00EA5C98">
            <w:pPr>
              <w:rPr>
                <w:b/>
                <w:bC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438D6C8" w14:textId="36BEF930" w:rsidR="00D2133A" w:rsidRPr="007416A2" w:rsidRDefault="00D2133A" w:rsidP="009E1F0D">
            <w:pPr>
              <w:pStyle w:val="Odstavecseseznamem"/>
              <w:numPr>
                <w:ilvl w:val="0"/>
                <w:numId w:val="5"/>
              </w:numPr>
              <w:jc w:val="both"/>
              <w:rPr>
                <w:lang w:eastAsia="cs-CZ"/>
              </w:rPr>
            </w:pPr>
            <w:r w:rsidRPr="007416A2">
              <w:t>Řešení musí podporovat nabízená produkční disková pole.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7401814"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39484E2" w14:textId="02C1289F" w:rsidR="00D2133A" w:rsidRPr="00814579" w:rsidRDefault="00D2133A" w:rsidP="009E1F0D">
            <w:pPr>
              <w:jc w:val="both"/>
            </w:pPr>
          </w:p>
        </w:tc>
      </w:tr>
      <w:tr w:rsidR="00D2133A" w:rsidRPr="00814579" w14:paraId="69B95ADC"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212AEECF" w14:textId="77777777" w:rsidR="00D2133A" w:rsidRPr="00814579" w:rsidRDefault="00D2133A" w:rsidP="004A173D">
            <w:pPr>
              <w:pStyle w:val="Odstavecseseznamem"/>
              <w:numPr>
                <w:ilvl w:val="0"/>
                <w:numId w:val="17"/>
              </w:numPr>
              <w:spacing w:after="0" w:line="240" w:lineRule="auto"/>
              <w:jc w:val="both"/>
            </w:pPr>
          </w:p>
        </w:tc>
        <w:tc>
          <w:tcPr>
            <w:tcW w:w="1830" w:type="dxa"/>
            <w:vMerge w:val="restart"/>
            <w:tcBorders>
              <w:top w:val="single" w:sz="4" w:space="0" w:color="auto"/>
              <w:left w:val="single" w:sz="4" w:space="0" w:color="auto"/>
              <w:right w:val="single" w:sz="4" w:space="0" w:color="auto"/>
            </w:tcBorders>
            <w:shd w:val="clear" w:color="auto" w:fill="auto"/>
            <w:vAlign w:val="center"/>
          </w:tcPr>
          <w:p w14:paraId="0718515F" w14:textId="510F61BB" w:rsidR="00D2133A" w:rsidRPr="003B4E24" w:rsidRDefault="00D2133A" w:rsidP="00EA5C98">
            <w:r w:rsidRPr="003B4E24">
              <w:t>Charakteristiky</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76C3D" w14:textId="77777777" w:rsidR="00D2133A" w:rsidRPr="007416A2" w:rsidRDefault="00D2133A" w:rsidP="009E1F0D">
            <w:pPr>
              <w:pStyle w:val="Odstavecseseznamem"/>
              <w:numPr>
                <w:ilvl w:val="0"/>
                <w:numId w:val="5"/>
              </w:numPr>
              <w:jc w:val="both"/>
              <w:rPr>
                <w:lang w:eastAsia="cs-CZ"/>
              </w:rPr>
            </w:pPr>
            <w:r w:rsidRPr="007416A2">
              <w:rPr>
                <w:lang w:eastAsia="cs-CZ"/>
              </w:rPr>
              <w:t>Aplikačně konzistentní snímky (snapshot) jsou požadovány minimálně pro tyto základní úlohy (workload):</w:t>
            </w:r>
          </w:p>
          <w:p w14:paraId="412053ED" w14:textId="77777777" w:rsidR="00D2133A" w:rsidRPr="007416A2" w:rsidRDefault="00D2133A" w:rsidP="009E1F0D">
            <w:pPr>
              <w:pStyle w:val="Odstavecseseznamem"/>
              <w:numPr>
                <w:ilvl w:val="1"/>
                <w:numId w:val="8"/>
              </w:numPr>
              <w:jc w:val="both"/>
            </w:pPr>
            <w:r w:rsidRPr="007416A2">
              <w:t>DB Oracle (19c) (aktuálně provozovány na operačním systému AIX);</w:t>
            </w:r>
          </w:p>
          <w:p w14:paraId="10407701" w14:textId="77777777" w:rsidR="00D2133A" w:rsidRPr="007416A2" w:rsidRDefault="00D2133A" w:rsidP="009E1F0D">
            <w:pPr>
              <w:pStyle w:val="Odstavecseseznamem"/>
              <w:numPr>
                <w:ilvl w:val="1"/>
                <w:numId w:val="8"/>
              </w:numPr>
              <w:jc w:val="both"/>
            </w:pPr>
            <w:r w:rsidRPr="007416A2">
              <w:t>VMware (8 a vyšší);</w:t>
            </w:r>
          </w:p>
          <w:p w14:paraId="142214EB" w14:textId="77777777" w:rsidR="00D2133A" w:rsidRPr="007416A2" w:rsidRDefault="00D2133A" w:rsidP="009E1F0D">
            <w:pPr>
              <w:pStyle w:val="Odstavecseseznamem"/>
              <w:numPr>
                <w:ilvl w:val="1"/>
                <w:numId w:val="8"/>
              </w:numPr>
              <w:jc w:val="both"/>
            </w:pPr>
            <w:r w:rsidRPr="007416A2">
              <w:t>SAP HANA (2 a vyšší) na operačním systému RedHat;</w:t>
            </w:r>
          </w:p>
          <w:p w14:paraId="4AF658A4" w14:textId="7A892DA5" w:rsidR="00D2133A" w:rsidRPr="007416A2" w:rsidRDefault="00D2133A" w:rsidP="009E1F0D">
            <w:pPr>
              <w:pStyle w:val="Odstavecseseznamem"/>
              <w:numPr>
                <w:ilvl w:val="0"/>
                <w:numId w:val="5"/>
              </w:numPr>
              <w:jc w:val="both"/>
            </w:pPr>
            <w:r w:rsidRPr="007416A2">
              <w:rPr>
                <w:lang w:eastAsia="cs-CZ"/>
              </w:rPr>
              <w:t>(Crash konzistentní kopie nejsou přijatelné).</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C769817"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7B36F15" w14:textId="3A3BA004" w:rsidR="00D2133A" w:rsidRPr="00814579" w:rsidRDefault="00D2133A" w:rsidP="009E1F0D">
            <w:pPr>
              <w:jc w:val="both"/>
            </w:pPr>
          </w:p>
        </w:tc>
      </w:tr>
      <w:tr w:rsidR="00D2133A" w:rsidRPr="00814579" w14:paraId="261694B5"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6FA54A5D"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top w:val="single" w:sz="4" w:space="0" w:color="auto"/>
              <w:left w:val="single" w:sz="4" w:space="0" w:color="auto"/>
              <w:right w:val="single" w:sz="4" w:space="0" w:color="auto"/>
            </w:tcBorders>
            <w:shd w:val="clear" w:color="auto" w:fill="auto"/>
            <w:vAlign w:val="center"/>
          </w:tcPr>
          <w:p w14:paraId="3322B36B" w14:textId="77777777" w:rsidR="00D2133A" w:rsidRPr="003B4E24" w:rsidRDefault="00D2133A" w:rsidP="00EA5C98"/>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49DD6C" w14:textId="34B92D58" w:rsidR="00D2133A" w:rsidRPr="007416A2" w:rsidRDefault="00D2133A" w:rsidP="009E1F0D">
            <w:pPr>
              <w:pStyle w:val="Odstavecseseznamem"/>
              <w:numPr>
                <w:ilvl w:val="0"/>
                <w:numId w:val="5"/>
              </w:numPr>
              <w:jc w:val="both"/>
              <w:rPr>
                <w:lang w:eastAsia="cs-CZ"/>
              </w:rPr>
            </w:pPr>
            <w:r w:rsidRPr="007416A2">
              <w:t>Řešení musí umožnit následnou práci se snímky (snapshot) pro automatické vytvoření aktivní kopie pro potřeby selhání, vývojových prostředí, patch management nebo bezpečnostního skenování dat.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17B938B"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DC05200" w14:textId="4575C10B" w:rsidR="00D2133A" w:rsidRPr="00814579" w:rsidRDefault="00D2133A" w:rsidP="009E1F0D">
            <w:pPr>
              <w:jc w:val="both"/>
            </w:pPr>
          </w:p>
        </w:tc>
      </w:tr>
      <w:tr w:rsidR="00D2133A" w:rsidRPr="00814579" w14:paraId="4EA8F8B3"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2B8D5DB8"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left w:val="single" w:sz="4" w:space="0" w:color="auto"/>
              <w:right w:val="single" w:sz="4" w:space="0" w:color="auto"/>
            </w:tcBorders>
            <w:shd w:val="clear" w:color="auto" w:fill="auto"/>
          </w:tcPr>
          <w:p w14:paraId="69512D10" w14:textId="77777777" w:rsidR="00D2133A" w:rsidRPr="00814579" w:rsidRDefault="00D2133A" w:rsidP="00EA5C98"/>
        </w:tc>
        <w:tc>
          <w:tcPr>
            <w:tcW w:w="3402" w:type="dxa"/>
            <w:tcBorders>
              <w:top w:val="single" w:sz="4" w:space="0" w:color="auto"/>
              <w:left w:val="single" w:sz="4" w:space="0" w:color="auto"/>
              <w:bottom w:val="single" w:sz="4" w:space="0" w:color="auto"/>
              <w:right w:val="single" w:sz="4" w:space="0" w:color="auto"/>
            </w:tcBorders>
            <w:shd w:val="clear" w:color="auto" w:fill="auto"/>
          </w:tcPr>
          <w:p w14:paraId="6A3ABB1E" w14:textId="070AB6CF" w:rsidR="00D2133A" w:rsidRPr="007416A2" w:rsidRDefault="00D2133A" w:rsidP="009E1F0D">
            <w:pPr>
              <w:pStyle w:val="Odstavecseseznamem"/>
              <w:numPr>
                <w:ilvl w:val="0"/>
                <w:numId w:val="5"/>
              </w:numPr>
              <w:jc w:val="both"/>
            </w:pPr>
            <w:r w:rsidRPr="007416A2">
              <w:t>Řešení musí podporovat nesmazatelné a nemodifikovatelné hardwarové snímky (snapshot).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23121A7"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A2954D9" w14:textId="3389A2A3" w:rsidR="00D2133A" w:rsidRPr="00814579" w:rsidRDefault="00D2133A" w:rsidP="009E1F0D">
            <w:pPr>
              <w:jc w:val="both"/>
            </w:pPr>
          </w:p>
        </w:tc>
      </w:tr>
      <w:tr w:rsidR="00D2133A" w:rsidRPr="00814579" w14:paraId="0429C24B"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23D3D2B6"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left w:val="single" w:sz="4" w:space="0" w:color="auto"/>
              <w:right w:val="single" w:sz="4" w:space="0" w:color="auto"/>
            </w:tcBorders>
            <w:shd w:val="clear" w:color="auto" w:fill="auto"/>
          </w:tcPr>
          <w:p w14:paraId="10475714" w14:textId="77777777" w:rsidR="00D2133A" w:rsidRPr="00814579" w:rsidRDefault="00D2133A" w:rsidP="00DD2FFF"/>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E44E45" w14:textId="56F093A3" w:rsidR="00D2133A" w:rsidRPr="007416A2" w:rsidRDefault="00D2133A" w:rsidP="009E1F0D">
            <w:pPr>
              <w:pStyle w:val="Odstavecseseznamem"/>
              <w:numPr>
                <w:ilvl w:val="0"/>
                <w:numId w:val="5"/>
              </w:numPr>
              <w:jc w:val="both"/>
            </w:pPr>
            <w:r w:rsidRPr="007416A2">
              <w:t>Software pro správu snapshotů musí podporovat integraci s bezpečnostním řešením, které provádí automatické skenování variability dat mezi snapshoty, aby bylo možné detekovat anomálie a možné hrozby ransomwaru.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C868807"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09B62CB" w14:textId="03E25293" w:rsidR="00D2133A" w:rsidRPr="00814579" w:rsidRDefault="00D2133A" w:rsidP="009E1F0D">
            <w:pPr>
              <w:jc w:val="both"/>
            </w:pPr>
          </w:p>
        </w:tc>
      </w:tr>
      <w:tr w:rsidR="00D2133A" w:rsidRPr="00814579" w14:paraId="7347105C"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4DD04180"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left w:val="single" w:sz="4" w:space="0" w:color="auto"/>
              <w:bottom w:val="single" w:sz="4" w:space="0" w:color="auto"/>
              <w:right w:val="single" w:sz="4" w:space="0" w:color="auto"/>
            </w:tcBorders>
            <w:shd w:val="clear" w:color="auto" w:fill="auto"/>
          </w:tcPr>
          <w:p w14:paraId="496DB1ED" w14:textId="77777777" w:rsidR="00D2133A" w:rsidRPr="00814579" w:rsidRDefault="00D2133A" w:rsidP="00DD2FFF"/>
        </w:tc>
        <w:tc>
          <w:tcPr>
            <w:tcW w:w="3402" w:type="dxa"/>
            <w:tcBorders>
              <w:top w:val="single" w:sz="4" w:space="0" w:color="auto"/>
              <w:left w:val="single" w:sz="4" w:space="0" w:color="auto"/>
              <w:bottom w:val="single" w:sz="4" w:space="0" w:color="auto"/>
              <w:right w:val="single" w:sz="4" w:space="0" w:color="auto"/>
            </w:tcBorders>
            <w:shd w:val="clear" w:color="auto" w:fill="auto"/>
          </w:tcPr>
          <w:p w14:paraId="104FB68E" w14:textId="6B22EC9E" w:rsidR="00D2133A" w:rsidRPr="007416A2" w:rsidRDefault="00D2133A" w:rsidP="009E1F0D">
            <w:pPr>
              <w:pStyle w:val="Odstavecseseznamem"/>
              <w:numPr>
                <w:ilvl w:val="0"/>
                <w:numId w:val="5"/>
              </w:numPr>
              <w:jc w:val="both"/>
            </w:pPr>
            <w:r w:rsidRPr="007416A2">
              <w:t>Implementace nástroje pro Detekce ransomware hrozeb je požadována ve virtuálním prostředí (VMware) nebo na dedikovaném fyzickém serveru s OS Linux.</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4A386C2"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D1B16D0" w14:textId="1895C497" w:rsidR="00D2133A" w:rsidRPr="00814579" w:rsidRDefault="00D2133A" w:rsidP="009E1F0D">
            <w:pPr>
              <w:jc w:val="both"/>
            </w:pPr>
          </w:p>
        </w:tc>
      </w:tr>
      <w:tr w:rsidR="00D2133A" w:rsidRPr="00814579" w14:paraId="1884F4CF"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4359CC22" w14:textId="77777777" w:rsidR="00D2133A" w:rsidRPr="00814579" w:rsidRDefault="00D2133A" w:rsidP="004A173D">
            <w:pPr>
              <w:pStyle w:val="Odstavecseseznamem"/>
              <w:numPr>
                <w:ilvl w:val="0"/>
                <w:numId w:val="17"/>
              </w:numPr>
              <w:spacing w:after="0" w:line="240" w:lineRule="auto"/>
              <w:jc w:val="both"/>
            </w:pPr>
          </w:p>
        </w:tc>
        <w:tc>
          <w:tcPr>
            <w:tcW w:w="1830" w:type="dxa"/>
            <w:vMerge w:val="restart"/>
            <w:tcBorders>
              <w:top w:val="single" w:sz="4" w:space="0" w:color="auto"/>
              <w:left w:val="single" w:sz="4" w:space="0" w:color="auto"/>
              <w:right w:val="single" w:sz="4" w:space="0" w:color="auto"/>
            </w:tcBorders>
            <w:shd w:val="clear" w:color="auto" w:fill="auto"/>
            <w:vAlign w:val="center"/>
          </w:tcPr>
          <w:p w14:paraId="66F91DC6" w14:textId="44982CC2" w:rsidR="00D2133A" w:rsidRPr="00814579" w:rsidRDefault="00D2133A" w:rsidP="00DD2FFF">
            <w:r>
              <w:t>Licenčně pokrytá kapacita</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DF82492" w14:textId="26AAA8F2" w:rsidR="00D2133A" w:rsidRPr="007416A2" w:rsidRDefault="00D2133A" w:rsidP="009E1F0D">
            <w:pPr>
              <w:pStyle w:val="Odstavecseseznamem"/>
              <w:numPr>
                <w:ilvl w:val="0"/>
                <w:numId w:val="5"/>
              </w:numPr>
              <w:jc w:val="both"/>
            </w:pPr>
            <w:r w:rsidRPr="007416A2">
              <w:t xml:space="preserve">Licenčně musí být pokryta kapacita </w:t>
            </w:r>
            <w:r w:rsidR="00EB2197">
              <w:t xml:space="preserve">min. </w:t>
            </w:r>
            <w:r w:rsidRPr="007416A2">
              <w:rPr>
                <w:b/>
                <w:bCs/>
              </w:rPr>
              <w:t>1</w:t>
            </w:r>
            <w:r w:rsidR="00785D8A">
              <w:rPr>
                <w:b/>
                <w:bCs/>
              </w:rPr>
              <w:t>500</w:t>
            </w:r>
            <w:r w:rsidRPr="007416A2">
              <w:rPr>
                <w:b/>
                <w:bCs/>
              </w:rPr>
              <w:t xml:space="preserve"> TB</w:t>
            </w:r>
            <w:r w:rsidRPr="007416A2">
              <w:t xml:space="preserve"> (13</w:t>
            </w:r>
            <w:r w:rsidR="00785D8A">
              <w:t>65</w:t>
            </w:r>
            <w:r w:rsidRPr="007416A2">
              <w:t xml:space="preserve"> TiB).</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79F2459"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39FE79B" w14:textId="04ADB902" w:rsidR="00D2133A" w:rsidRPr="00814579" w:rsidRDefault="00D2133A" w:rsidP="009E1F0D">
            <w:pPr>
              <w:jc w:val="both"/>
            </w:pPr>
          </w:p>
        </w:tc>
      </w:tr>
      <w:tr w:rsidR="00D2133A" w:rsidRPr="00814579" w14:paraId="67F6E29A" w14:textId="77777777" w:rsidTr="00C25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046C0448" w14:textId="77777777" w:rsidR="00D2133A" w:rsidRPr="00814579" w:rsidRDefault="00D2133A" w:rsidP="004A173D">
            <w:pPr>
              <w:pStyle w:val="Odstavecseseznamem"/>
              <w:numPr>
                <w:ilvl w:val="0"/>
                <w:numId w:val="17"/>
              </w:numPr>
              <w:spacing w:after="0" w:line="240" w:lineRule="auto"/>
              <w:jc w:val="both"/>
            </w:pPr>
          </w:p>
        </w:tc>
        <w:tc>
          <w:tcPr>
            <w:tcW w:w="1830" w:type="dxa"/>
            <w:vMerge/>
            <w:tcBorders>
              <w:left w:val="single" w:sz="4" w:space="0" w:color="auto"/>
              <w:bottom w:val="single" w:sz="4" w:space="0" w:color="auto"/>
              <w:right w:val="single" w:sz="4" w:space="0" w:color="auto"/>
            </w:tcBorders>
            <w:shd w:val="clear" w:color="auto" w:fill="auto"/>
          </w:tcPr>
          <w:p w14:paraId="3EED02F1" w14:textId="77777777" w:rsidR="00D2133A" w:rsidRDefault="00D2133A" w:rsidP="00DD2FFF"/>
        </w:tc>
        <w:tc>
          <w:tcPr>
            <w:tcW w:w="3402" w:type="dxa"/>
            <w:tcBorders>
              <w:top w:val="single" w:sz="4" w:space="0" w:color="auto"/>
              <w:left w:val="single" w:sz="4" w:space="0" w:color="auto"/>
              <w:bottom w:val="single" w:sz="4" w:space="0" w:color="auto"/>
              <w:right w:val="single" w:sz="4" w:space="0" w:color="auto"/>
            </w:tcBorders>
            <w:shd w:val="clear" w:color="auto" w:fill="auto"/>
          </w:tcPr>
          <w:p w14:paraId="2596A7A7" w14:textId="04D694AE" w:rsidR="00D2133A" w:rsidRPr="007416A2" w:rsidRDefault="00D2133A" w:rsidP="009E1F0D">
            <w:pPr>
              <w:pStyle w:val="Odstavecseseznamem"/>
              <w:numPr>
                <w:ilvl w:val="0"/>
                <w:numId w:val="5"/>
              </w:numPr>
              <w:jc w:val="both"/>
            </w:pPr>
            <w:r w:rsidRPr="007416A2">
              <w:t xml:space="preserve">Řešení musí umožnit vytvářet konzistentní snímky (snapshoty) na </w:t>
            </w:r>
            <w:r w:rsidR="00EB2197">
              <w:t xml:space="preserve">min. </w:t>
            </w:r>
            <w:r w:rsidRPr="007416A2">
              <w:rPr>
                <w:b/>
              </w:rPr>
              <w:t>66,66%</w:t>
            </w:r>
            <w:r w:rsidRPr="007416A2">
              <w:t xml:space="preserve"> kapacity diskového pole.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4D96020" w14:textId="77777777" w:rsidR="00D2133A" w:rsidRPr="00814579" w:rsidRDefault="00D2133A" w:rsidP="009E1F0D">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FAA6BD1" w14:textId="11A367FF" w:rsidR="00D2133A" w:rsidRPr="00814579" w:rsidRDefault="00D2133A" w:rsidP="009E1F0D">
            <w:pPr>
              <w:jc w:val="both"/>
            </w:pPr>
          </w:p>
        </w:tc>
      </w:tr>
      <w:tr w:rsidR="00E42BA6" w:rsidRPr="00814579" w14:paraId="21218774"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322"/>
        </w:trPr>
        <w:tc>
          <w:tcPr>
            <w:tcW w:w="712" w:type="dxa"/>
            <w:vMerge w:val="restart"/>
            <w:tcBorders>
              <w:top w:val="single" w:sz="4" w:space="0" w:color="auto"/>
              <w:left w:val="single" w:sz="4" w:space="0" w:color="auto"/>
              <w:right w:val="single" w:sz="4" w:space="0" w:color="auto"/>
            </w:tcBorders>
            <w:shd w:val="clear" w:color="auto" w:fill="auto"/>
          </w:tcPr>
          <w:p w14:paraId="1A401CF6" w14:textId="77777777" w:rsidR="00E42BA6" w:rsidRPr="00814579" w:rsidRDefault="00E42BA6" w:rsidP="004A173D">
            <w:pPr>
              <w:pStyle w:val="Odstavecseseznamem"/>
              <w:numPr>
                <w:ilvl w:val="0"/>
                <w:numId w:val="17"/>
              </w:numPr>
              <w:spacing w:after="0" w:line="240" w:lineRule="auto"/>
              <w:jc w:val="both"/>
            </w:pPr>
          </w:p>
        </w:tc>
        <w:tc>
          <w:tcPr>
            <w:tcW w:w="1830" w:type="dxa"/>
            <w:vMerge w:val="restart"/>
            <w:tcBorders>
              <w:top w:val="single" w:sz="4" w:space="0" w:color="auto"/>
              <w:left w:val="single" w:sz="4" w:space="0" w:color="auto"/>
              <w:right w:val="single" w:sz="4" w:space="0" w:color="auto"/>
            </w:tcBorders>
            <w:shd w:val="clear" w:color="auto" w:fill="auto"/>
          </w:tcPr>
          <w:p w14:paraId="28A3D8CB" w14:textId="31478B41" w:rsidR="00E42BA6" w:rsidRPr="00814579" w:rsidRDefault="00E42BA6" w:rsidP="00DD2FFF">
            <w:r>
              <w:t>Záruka</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C0ABE7" w14:textId="49B6E342"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Podpora řešení a aktualizace po dobu 6 let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F7D219D" w14:textId="77777777" w:rsidR="00E42BA6" w:rsidRPr="00814579" w:rsidRDefault="00E42BA6" w:rsidP="009E1F0D">
            <w:pPr>
              <w:keepNext/>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A8F93AF" w14:textId="60A39AF9" w:rsidR="00E42BA6" w:rsidRPr="00814579" w:rsidRDefault="00E42BA6" w:rsidP="009E1F0D">
            <w:pPr>
              <w:keepNext/>
              <w:jc w:val="both"/>
            </w:pPr>
          </w:p>
        </w:tc>
      </w:tr>
      <w:tr w:rsidR="00E42BA6" w:rsidRPr="00814579" w14:paraId="2A2D4417"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trPr>
        <w:tc>
          <w:tcPr>
            <w:tcW w:w="712" w:type="dxa"/>
            <w:vMerge/>
            <w:tcBorders>
              <w:left w:val="single" w:sz="4" w:space="0" w:color="auto"/>
              <w:right w:val="single" w:sz="4" w:space="0" w:color="auto"/>
            </w:tcBorders>
            <w:shd w:val="clear" w:color="auto" w:fill="auto"/>
          </w:tcPr>
          <w:p w14:paraId="065C768B" w14:textId="77777777" w:rsidR="00E42BA6" w:rsidRPr="00814579" w:rsidRDefault="00E42BA6" w:rsidP="004A173D">
            <w:pPr>
              <w:pStyle w:val="Odstavecseseznamem"/>
              <w:numPr>
                <w:ilvl w:val="0"/>
                <w:numId w:val="17"/>
              </w:numPr>
              <w:spacing w:after="0" w:line="240" w:lineRule="auto"/>
              <w:jc w:val="both"/>
            </w:pPr>
          </w:p>
        </w:tc>
        <w:tc>
          <w:tcPr>
            <w:tcW w:w="1830" w:type="dxa"/>
            <w:vMerge/>
            <w:tcBorders>
              <w:left w:val="single" w:sz="4" w:space="0" w:color="auto"/>
              <w:right w:val="single" w:sz="4" w:space="0" w:color="auto"/>
            </w:tcBorders>
            <w:shd w:val="clear" w:color="auto" w:fill="auto"/>
          </w:tcPr>
          <w:p w14:paraId="243C6633" w14:textId="77777777" w:rsidR="00E42BA6" w:rsidRDefault="00E42BA6" w:rsidP="00DD2FFF"/>
        </w:tc>
        <w:tc>
          <w:tcPr>
            <w:tcW w:w="3402" w:type="dxa"/>
            <w:tcBorders>
              <w:top w:val="single" w:sz="4" w:space="0" w:color="auto"/>
              <w:left w:val="single" w:sz="4" w:space="0" w:color="auto"/>
              <w:bottom w:val="single" w:sz="4" w:space="0" w:color="auto"/>
              <w:right w:val="single" w:sz="4" w:space="0" w:color="auto"/>
            </w:tcBorders>
            <w:shd w:val="clear" w:color="auto" w:fill="auto"/>
          </w:tcPr>
          <w:p w14:paraId="3C2972BE" w14:textId="5AD964B5"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D23B00D" w14:textId="77777777" w:rsidR="00E42BA6" w:rsidRPr="00814579" w:rsidRDefault="00E42BA6" w:rsidP="009E1F0D">
            <w:pPr>
              <w:keepNext/>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D25B211" w14:textId="77777777" w:rsidR="00E42BA6" w:rsidRPr="00814579" w:rsidRDefault="00E42BA6" w:rsidP="009E1F0D">
            <w:pPr>
              <w:keepNext/>
              <w:jc w:val="both"/>
            </w:pPr>
          </w:p>
        </w:tc>
      </w:tr>
      <w:tr w:rsidR="00E42BA6" w:rsidRPr="00814579" w14:paraId="21415C17"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trPr>
        <w:tc>
          <w:tcPr>
            <w:tcW w:w="712" w:type="dxa"/>
            <w:vMerge/>
            <w:tcBorders>
              <w:left w:val="single" w:sz="4" w:space="0" w:color="auto"/>
              <w:bottom w:val="single" w:sz="4" w:space="0" w:color="auto"/>
              <w:right w:val="single" w:sz="4" w:space="0" w:color="auto"/>
            </w:tcBorders>
            <w:shd w:val="clear" w:color="auto" w:fill="auto"/>
          </w:tcPr>
          <w:p w14:paraId="1E3F6E50" w14:textId="77777777" w:rsidR="00E42BA6" w:rsidRPr="00814579" w:rsidRDefault="00E42BA6" w:rsidP="004A173D">
            <w:pPr>
              <w:pStyle w:val="Odstavecseseznamem"/>
              <w:numPr>
                <w:ilvl w:val="0"/>
                <w:numId w:val="17"/>
              </w:numPr>
              <w:spacing w:after="0" w:line="240" w:lineRule="auto"/>
              <w:jc w:val="both"/>
            </w:pPr>
          </w:p>
        </w:tc>
        <w:tc>
          <w:tcPr>
            <w:tcW w:w="1830" w:type="dxa"/>
            <w:vMerge/>
            <w:tcBorders>
              <w:left w:val="single" w:sz="4" w:space="0" w:color="auto"/>
              <w:bottom w:val="single" w:sz="4" w:space="0" w:color="auto"/>
              <w:right w:val="single" w:sz="4" w:space="0" w:color="auto"/>
            </w:tcBorders>
            <w:shd w:val="clear" w:color="auto" w:fill="auto"/>
          </w:tcPr>
          <w:p w14:paraId="0277A771" w14:textId="77777777" w:rsidR="00E42BA6" w:rsidRDefault="00E42BA6" w:rsidP="00DD2FFF"/>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F4C41"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9FD27EB" w14:textId="77777777" w:rsidR="00E42BA6" w:rsidRPr="00814579" w:rsidRDefault="00E42BA6" w:rsidP="009E1F0D">
            <w:pPr>
              <w:keepNext/>
              <w:jc w:val="both"/>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FF125BB" w14:textId="77777777" w:rsidR="00E42BA6" w:rsidRPr="00814579" w:rsidRDefault="00E42BA6" w:rsidP="009E1F0D">
            <w:pPr>
              <w:keepNext/>
              <w:jc w:val="both"/>
            </w:pPr>
          </w:p>
        </w:tc>
      </w:tr>
    </w:tbl>
    <w:bookmarkEnd w:id="556"/>
    <w:p w14:paraId="7EE239D2" w14:textId="36CD4F63" w:rsidR="00CF6EE7" w:rsidRPr="00814579" w:rsidRDefault="000B09CC" w:rsidP="0052456C">
      <w:pPr>
        <w:pStyle w:val="Titulek"/>
        <w:jc w:val="center"/>
        <w:rPr>
          <w:lang w:eastAsia="cs-CZ"/>
        </w:rPr>
      </w:pPr>
      <w:r>
        <w:t xml:space="preserve">Tabulka </w:t>
      </w:r>
      <w:r w:rsidR="00E9490C">
        <w:fldChar w:fldCharType="begin"/>
      </w:r>
      <w:r w:rsidR="00E9490C">
        <w:instrText xml:space="preserve"> SEQ Tabulka \* ARABIC </w:instrText>
      </w:r>
      <w:r w:rsidR="00E9490C">
        <w:fldChar w:fldCharType="separate"/>
      </w:r>
      <w:r w:rsidR="00785D8A">
        <w:rPr>
          <w:noProof/>
        </w:rPr>
        <w:t>29</w:t>
      </w:r>
      <w:r w:rsidR="00E9490C">
        <w:rPr>
          <w:noProof/>
        </w:rPr>
        <w:fldChar w:fldCharType="end"/>
      </w:r>
      <w:r>
        <w:t xml:space="preserve"> - Správa klonovacích funkcí</w:t>
      </w:r>
    </w:p>
    <w:p w14:paraId="206BFE08" w14:textId="77777777" w:rsidR="003A20CC" w:rsidRPr="00A27AC9" w:rsidRDefault="003A20CC" w:rsidP="00A27AC9">
      <w:pPr>
        <w:pStyle w:val="Nadpis4"/>
        <w:spacing w:after="240"/>
        <w:ind w:left="862" w:hanging="862"/>
        <w:rPr>
          <w:i w:val="0"/>
          <w:iCs w:val="0"/>
          <w:sz w:val="32"/>
          <w:szCs w:val="32"/>
        </w:rPr>
      </w:pPr>
      <w:bookmarkStart w:id="557" w:name="_Toc177708976"/>
      <w:bookmarkStart w:id="558" w:name="_Toc194331300"/>
      <w:r w:rsidRPr="00A27AC9">
        <w:rPr>
          <w:i w:val="0"/>
          <w:iCs w:val="0"/>
          <w:sz w:val="32"/>
          <w:szCs w:val="32"/>
        </w:rPr>
        <w:t>Detekce ransomware hrozeb</w:t>
      </w:r>
      <w:bookmarkEnd w:id="557"/>
      <w:bookmarkEnd w:id="558"/>
      <w:r w:rsidRPr="00A27AC9">
        <w:rPr>
          <w:i w:val="0"/>
          <w:iCs w:val="0"/>
          <w:sz w:val="32"/>
          <w:szCs w:val="32"/>
        </w:rPr>
        <w:t xml:space="preserve">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C477BB" w:rsidRPr="00155416" w14:paraId="5050A212"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5B4DBCCB" w14:textId="7C4E74D0" w:rsidR="00C477BB" w:rsidRPr="00155416" w:rsidRDefault="00C477BB"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 xml:space="preserve">Detekce </w:t>
            </w:r>
            <w:r w:rsidR="00BB419D">
              <w:rPr>
                <w:rFonts w:ascii="Verdana" w:eastAsia="Times New Roman" w:hAnsi="Verdana" w:cs="Times New Roman"/>
                <w:b/>
                <w:bCs/>
                <w:color w:val="000000"/>
                <w:sz w:val="28"/>
                <w:szCs w:val="28"/>
                <w:lang w:eastAsia="cs-CZ"/>
              </w:rPr>
              <w:t>ransomware</w:t>
            </w:r>
            <w:r w:rsidRPr="00155416">
              <w:rPr>
                <w:rFonts w:ascii="Verdana" w:eastAsia="Times New Roman" w:hAnsi="Verdana" w:cs="Times New Roman"/>
                <w:b/>
                <w:bCs/>
                <w:color w:val="000000"/>
                <w:sz w:val="28"/>
                <w:szCs w:val="28"/>
                <w:lang w:eastAsia="cs-CZ"/>
              </w:rPr>
              <w:t xml:space="preserve"> </w:t>
            </w:r>
          </w:p>
        </w:tc>
      </w:tr>
      <w:tr w:rsidR="00C477BB" w:rsidRPr="00155416" w14:paraId="24B2644A"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40665CB6" w14:textId="77777777" w:rsidR="00C477BB" w:rsidRPr="00155416" w:rsidRDefault="00C477BB"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31FF9998" w14:textId="77777777" w:rsidR="00C477BB" w:rsidRPr="00155416" w:rsidRDefault="00C477B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35B43024" w14:textId="77777777" w:rsidR="00C477BB" w:rsidRPr="00155416" w:rsidRDefault="00C477B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5CA79956" w14:textId="77777777" w:rsidR="00C477BB" w:rsidRPr="00155416" w:rsidRDefault="00C477B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C477BB" w:rsidRPr="00155416" w14:paraId="2310E0B7"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6ABE41DF" w14:textId="77777777" w:rsidR="00C477BB" w:rsidRPr="00155416" w:rsidRDefault="00C477BB"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1FF203CC" w14:textId="77777777" w:rsidR="00C477BB" w:rsidRPr="00155416" w:rsidRDefault="00C477BB"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22885F49" w14:textId="77777777" w:rsidR="00C477BB" w:rsidRPr="00155416" w:rsidRDefault="00C477BB"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64BC3382" w14:textId="77777777" w:rsidR="00C477BB" w:rsidRPr="00155416" w:rsidRDefault="00C477BB" w:rsidP="00BB419D">
            <w:pPr>
              <w:keepNext/>
              <w:jc w:val="both"/>
              <w:rPr>
                <w:rFonts w:ascii="Calibri" w:eastAsia="Times New Roman" w:hAnsi="Calibri" w:cs="Times New Roman"/>
                <w:color w:val="000000"/>
                <w:lang w:eastAsia="cs-CZ"/>
              </w:rPr>
            </w:pPr>
          </w:p>
        </w:tc>
      </w:tr>
    </w:tbl>
    <w:p w14:paraId="47607AA4" w14:textId="06D174F2" w:rsidR="00C477BB" w:rsidRDefault="00BB419D" w:rsidP="00BB419D">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30</w:t>
      </w:r>
      <w:r w:rsidR="00E9490C">
        <w:rPr>
          <w:noProof/>
        </w:rPr>
        <w:fldChar w:fldCharType="end"/>
      </w:r>
      <w:r>
        <w:t xml:space="preserve"> - Identifikace komponenty pro Detekci ransomware</w:t>
      </w:r>
    </w:p>
    <w:p w14:paraId="72EA5532" w14:textId="4A123A6B" w:rsidR="004D214F" w:rsidRDefault="008311E0" w:rsidP="005F4C65">
      <w:pPr>
        <w:spacing w:before="240" w:after="240"/>
        <w:jc w:val="both"/>
      </w:pPr>
      <w:r>
        <w:t>Objednatel</w:t>
      </w:r>
      <w:r w:rsidR="00961E2C">
        <w:t xml:space="preserve"> požaduje</w:t>
      </w:r>
      <w:r w:rsidR="00961E2C" w:rsidRPr="0027537E">
        <w:t xml:space="preserve"> </w:t>
      </w:r>
      <w:r w:rsidR="00961E2C">
        <w:t>spolehlivé řešení, které zejména musí</w:t>
      </w:r>
      <w:r w:rsidR="00961E2C" w:rsidRPr="00076B3C">
        <w:t xml:space="preserve"> </w:t>
      </w:r>
      <w:r w:rsidR="00961E2C">
        <w:t>poskytovat</w:t>
      </w:r>
      <w:r w:rsidR="00961E2C" w:rsidRPr="00076B3C">
        <w:t xml:space="preserve"> tyto klíčové vlastnosti:</w:t>
      </w:r>
    </w:p>
    <w:tbl>
      <w:tblPr>
        <w:tblW w:w="9629" w:type="dxa"/>
        <w:tblLayout w:type="fixed"/>
        <w:tblCellMar>
          <w:left w:w="70" w:type="dxa"/>
          <w:right w:w="70" w:type="dxa"/>
        </w:tblCellMar>
        <w:tblLook w:val="04A0" w:firstRow="1" w:lastRow="0" w:firstColumn="1" w:lastColumn="0" w:noHBand="0" w:noVBand="1"/>
      </w:tblPr>
      <w:tblGrid>
        <w:gridCol w:w="712"/>
        <w:gridCol w:w="2113"/>
        <w:gridCol w:w="3544"/>
        <w:gridCol w:w="1134"/>
        <w:gridCol w:w="2126"/>
      </w:tblGrid>
      <w:tr w:rsidR="00ED5D0E" w:rsidRPr="00814579" w14:paraId="5FD86B16" w14:textId="77777777" w:rsidTr="00EA5C98">
        <w:trPr>
          <w:cantSplit/>
          <w:trHeight w:val="375"/>
        </w:trPr>
        <w:tc>
          <w:tcPr>
            <w:tcW w:w="9629" w:type="dxa"/>
            <w:gridSpan w:val="5"/>
            <w:tcBorders>
              <w:top w:val="single" w:sz="8" w:space="0" w:color="auto"/>
              <w:left w:val="single" w:sz="8" w:space="0" w:color="auto"/>
              <w:bottom w:val="single" w:sz="8" w:space="0" w:color="auto"/>
              <w:right w:val="single" w:sz="8" w:space="0" w:color="000000"/>
            </w:tcBorders>
            <w:shd w:val="clear" w:color="auto" w:fill="006600"/>
          </w:tcPr>
          <w:p w14:paraId="281F9D0B" w14:textId="6BABAF21" w:rsidR="00ED5D0E" w:rsidRPr="00814579" w:rsidRDefault="00ED5D0E" w:rsidP="00EA5C98">
            <w:pPr>
              <w:rPr>
                <w:rFonts w:ascii="Verdana" w:eastAsia="Times New Roman" w:hAnsi="Verdana" w:cs="Times New Roman"/>
                <w:b/>
                <w:bCs/>
                <w:color w:val="000000"/>
                <w:sz w:val="28"/>
                <w:szCs w:val="28"/>
                <w:lang w:eastAsia="cs-CZ"/>
              </w:rPr>
            </w:pPr>
            <w:r w:rsidRPr="007D21A0">
              <w:rPr>
                <w:rFonts w:ascii="Verdana" w:eastAsia="Times New Roman" w:hAnsi="Verdana" w:cs="Times New Roman"/>
                <w:b/>
                <w:bCs/>
                <w:color w:val="000000"/>
                <w:sz w:val="28"/>
                <w:szCs w:val="28"/>
                <w:lang w:eastAsia="cs-CZ"/>
              </w:rPr>
              <w:t>Detekce ransomware hrozeb</w:t>
            </w:r>
          </w:p>
        </w:tc>
      </w:tr>
      <w:tr w:rsidR="00ED5D0E" w:rsidRPr="00814579" w14:paraId="2E2E0944"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trPr>
        <w:tc>
          <w:tcPr>
            <w:tcW w:w="712" w:type="dxa"/>
            <w:shd w:val="clear" w:color="auto" w:fill="006600"/>
          </w:tcPr>
          <w:p w14:paraId="0C911EC3" w14:textId="77777777" w:rsidR="00ED5D0E" w:rsidRPr="00814579" w:rsidRDefault="00ED5D0E" w:rsidP="00EA5C98">
            <w:pPr>
              <w:pStyle w:val="Bezmezer"/>
              <w:rPr>
                <w:b/>
              </w:rPr>
            </w:pPr>
            <w:bookmarkStart w:id="559" w:name="_Hlk170223282"/>
            <w:r w:rsidRPr="00814579">
              <w:rPr>
                <w:b/>
              </w:rPr>
              <w:t>Číslo</w:t>
            </w:r>
          </w:p>
        </w:tc>
        <w:tc>
          <w:tcPr>
            <w:tcW w:w="2113" w:type="dxa"/>
            <w:shd w:val="clear" w:color="auto" w:fill="006600"/>
          </w:tcPr>
          <w:p w14:paraId="3655C44E" w14:textId="536675D6" w:rsidR="00ED5D0E" w:rsidRPr="00814579" w:rsidRDefault="00ED5D0E" w:rsidP="00EA5C98">
            <w:pPr>
              <w:pStyle w:val="Bezmezer"/>
              <w:rPr>
                <w:b/>
              </w:rPr>
            </w:pPr>
            <w:r w:rsidRPr="00814579">
              <w:rPr>
                <w:b/>
              </w:rPr>
              <w:t>Vlastnost</w:t>
            </w:r>
            <w:r>
              <w:rPr>
                <w:b/>
              </w:rPr>
              <w:t xml:space="preserve"> </w:t>
            </w:r>
            <w:r w:rsidRPr="00814579">
              <w:rPr>
                <w:b/>
              </w:rPr>
              <w:t>/komponenta</w:t>
            </w:r>
          </w:p>
        </w:tc>
        <w:tc>
          <w:tcPr>
            <w:tcW w:w="3544" w:type="dxa"/>
            <w:shd w:val="clear" w:color="auto" w:fill="006600"/>
          </w:tcPr>
          <w:p w14:paraId="1358B749" w14:textId="77777777" w:rsidR="00ED5D0E" w:rsidRPr="00814579" w:rsidRDefault="00ED5D0E" w:rsidP="00EA5C98">
            <w:pPr>
              <w:pStyle w:val="Bezmezer"/>
              <w:rPr>
                <w:b/>
              </w:rPr>
            </w:pPr>
            <w:r w:rsidRPr="00814579">
              <w:rPr>
                <w:b/>
              </w:rPr>
              <w:t>Požadované parametry</w:t>
            </w:r>
          </w:p>
        </w:tc>
        <w:tc>
          <w:tcPr>
            <w:tcW w:w="1134" w:type="dxa"/>
            <w:tcBorders>
              <w:bottom w:val="single" w:sz="4" w:space="0" w:color="auto"/>
            </w:tcBorders>
            <w:shd w:val="clear" w:color="auto" w:fill="006600"/>
          </w:tcPr>
          <w:p w14:paraId="4AF5B93B" w14:textId="30BD8E00" w:rsidR="00ED5D0E" w:rsidRPr="00814579" w:rsidRDefault="00ED5D0E" w:rsidP="00EA5C98">
            <w:pPr>
              <w:pStyle w:val="Bezmezer"/>
              <w:rPr>
                <w:b/>
              </w:rPr>
            </w:pPr>
            <w:r>
              <w:rPr>
                <w:b/>
              </w:rPr>
              <w:t>Splňuje ANO/NE</w:t>
            </w:r>
          </w:p>
        </w:tc>
        <w:tc>
          <w:tcPr>
            <w:tcW w:w="2126" w:type="dxa"/>
            <w:shd w:val="clear" w:color="auto" w:fill="006600"/>
          </w:tcPr>
          <w:p w14:paraId="4D7C21EB" w14:textId="2F46D212" w:rsidR="00ED5D0E" w:rsidRPr="00814579" w:rsidRDefault="00ED5D0E" w:rsidP="00EA5C98">
            <w:pPr>
              <w:pStyle w:val="Bezmezer"/>
              <w:rPr>
                <w:b/>
              </w:rPr>
            </w:pPr>
            <w:r w:rsidRPr="00814579">
              <w:rPr>
                <w:b/>
              </w:rPr>
              <w:t>Skutečné parametry/Způsob splnění požadavku</w:t>
            </w:r>
          </w:p>
        </w:tc>
      </w:tr>
      <w:tr w:rsidR="00ED5D0E" w:rsidRPr="00814579" w14:paraId="2FAAEAC5"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31E7569A" w14:textId="77777777" w:rsidR="00ED5D0E" w:rsidRPr="00814579" w:rsidRDefault="00ED5D0E" w:rsidP="004A173D">
            <w:pPr>
              <w:pStyle w:val="Odstavecseseznamem"/>
              <w:numPr>
                <w:ilvl w:val="0"/>
                <w:numId w:val="18"/>
              </w:numPr>
              <w:spacing w:after="0" w:line="240" w:lineRule="auto"/>
              <w:jc w:val="both"/>
            </w:pPr>
          </w:p>
        </w:tc>
        <w:tc>
          <w:tcPr>
            <w:tcW w:w="2113" w:type="dxa"/>
            <w:vMerge w:val="restart"/>
            <w:tcBorders>
              <w:top w:val="single" w:sz="4" w:space="0" w:color="auto"/>
              <w:left w:val="single" w:sz="4" w:space="0" w:color="auto"/>
              <w:right w:val="single" w:sz="4" w:space="0" w:color="auto"/>
            </w:tcBorders>
            <w:shd w:val="clear" w:color="auto" w:fill="auto"/>
            <w:vAlign w:val="center"/>
          </w:tcPr>
          <w:p w14:paraId="12F23048" w14:textId="7733D380" w:rsidR="00ED5D0E" w:rsidRPr="00814579" w:rsidRDefault="00ED5D0E" w:rsidP="006A04C2">
            <w:r w:rsidRPr="00EA34B5">
              <w:t>Kompatibilita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03307EE" w14:textId="5C4C13AE" w:rsidR="00ED5D0E" w:rsidRPr="007416A2" w:rsidRDefault="00ED5D0E" w:rsidP="009E1F0D">
            <w:pPr>
              <w:pStyle w:val="Odstavecseseznamem"/>
              <w:numPr>
                <w:ilvl w:val="0"/>
                <w:numId w:val="5"/>
              </w:numPr>
              <w:jc w:val="both"/>
            </w:pPr>
            <w:r w:rsidRPr="007416A2">
              <w:t>Automatizované skenování z HW snapshotů pro detekci ransomwarových útoků musí podporovat minimálně následující kritické databáze: Oracle, SAP HANA.</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E82186D" w14:textId="77777777" w:rsidR="00ED5D0E" w:rsidRPr="00814579" w:rsidRDefault="00ED5D0E" w:rsidP="006A04C2"/>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70C42421" w14:textId="1773549F" w:rsidR="00ED5D0E" w:rsidRPr="00814579" w:rsidRDefault="00ED5D0E" w:rsidP="006A04C2"/>
        </w:tc>
      </w:tr>
      <w:tr w:rsidR="00ED5D0E" w:rsidRPr="00814579" w14:paraId="649D57FB"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13E2193C"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vAlign w:val="center"/>
          </w:tcPr>
          <w:p w14:paraId="63EED6E8" w14:textId="77777777" w:rsidR="00ED5D0E" w:rsidRPr="00EA34B5" w:rsidRDefault="00ED5D0E" w:rsidP="006A04C2"/>
        </w:tc>
        <w:tc>
          <w:tcPr>
            <w:tcW w:w="3544" w:type="dxa"/>
            <w:tcBorders>
              <w:top w:val="single" w:sz="4" w:space="0" w:color="auto"/>
              <w:left w:val="single" w:sz="4" w:space="0" w:color="auto"/>
              <w:bottom w:val="single" w:sz="4" w:space="0" w:color="auto"/>
              <w:right w:val="single" w:sz="4" w:space="0" w:color="auto"/>
            </w:tcBorders>
            <w:shd w:val="clear" w:color="auto" w:fill="auto"/>
          </w:tcPr>
          <w:p w14:paraId="5CB76064" w14:textId="15F154D8" w:rsidR="00ED5D0E" w:rsidRPr="007416A2" w:rsidRDefault="00ED5D0E" w:rsidP="009E1F0D">
            <w:pPr>
              <w:pStyle w:val="Odstavecseseznamem"/>
              <w:numPr>
                <w:ilvl w:val="0"/>
                <w:numId w:val="5"/>
              </w:numPr>
              <w:jc w:val="both"/>
            </w:pPr>
            <w:r w:rsidRPr="007416A2">
              <w:t>Řešení musí být kompatibilní s virtualizací: PowerVM (V3/V4), VMware (V7 a vyšší).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7B91771" w14:textId="77777777" w:rsidR="00ED5D0E" w:rsidRPr="00814579" w:rsidRDefault="00ED5D0E" w:rsidP="006A04C2"/>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01F9BB91" w14:textId="0B3D3F7B" w:rsidR="00ED5D0E" w:rsidRPr="00814579" w:rsidRDefault="00ED5D0E" w:rsidP="006A04C2"/>
        </w:tc>
      </w:tr>
      <w:tr w:rsidR="00ED5D0E" w:rsidRPr="00814579" w14:paraId="754E1CAC"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41FABBED"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bottom w:val="single" w:sz="4" w:space="0" w:color="auto"/>
              <w:right w:val="single" w:sz="4" w:space="0" w:color="auto"/>
            </w:tcBorders>
            <w:shd w:val="clear" w:color="auto" w:fill="auto"/>
          </w:tcPr>
          <w:p w14:paraId="4B08472B" w14:textId="77777777" w:rsidR="00ED5D0E" w:rsidRPr="00814579" w:rsidRDefault="00ED5D0E" w:rsidP="006A04C2"/>
        </w:tc>
        <w:tc>
          <w:tcPr>
            <w:tcW w:w="3544" w:type="dxa"/>
            <w:tcBorders>
              <w:top w:val="single" w:sz="4" w:space="0" w:color="auto"/>
              <w:left w:val="single" w:sz="4" w:space="0" w:color="auto"/>
              <w:bottom w:val="single" w:sz="4" w:space="0" w:color="auto"/>
              <w:right w:val="single" w:sz="4" w:space="0" w:color="auto"/>
            </w:tcBorders>
            <w:shd w:val="clear" w:color="auto" w:fill="auto"/>
          </w:tcPr>
          <w:p w14:paraId="179F0ED2" w14:textId="05439F35" w:rsidR="00ED5D0E" w:rsidRPr="007416A2" w:rsidRDefault="00ED5D0E" w:rsidP="009E1F0D">
            <w:pPr>
              <w:pStyle w:val="Odstavecseseznamem"/>
              <w:numPr>
                <w:ilvl w:val="0"/>
                <w:numId w:val="5"/>
              </w:numPr>
              <w:jc w:val="both"/>
            </w:pPr>
            <w:r w:rsidRPr="007416A2">
              <w:t>Řešení musí podporovat nabízená produkční disková pole.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2624A36" w14:textId="77777777" w:rsidR="00ED5D0E" w:rsidRPr="00814579" w:rsidRDefault="00ED5D0E" w:rsidP="006A04C2"/>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4C084BBB" w14:textId="1A59CEE1" w:rsidR="00ED5D0E" w:rsidRPr="00814579" w:rsidRDefault="00ED5D0E" w:rsidP="006A04C2"/>
        </w:tc>
      </w:tr>
      <w:tr w:rsidR="00ED5D0E" w:rsidRPr="00814579" w14:paraId="3A21A8CE"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5E247786" w14:textId="77777777" w:rsidR="00ED5D0E" w:rsidRPr="00814579" w:rsidRDefault="00ED5D0E" w:rsidP="004A173D">
            <w:pPr>
              <w:pStyle w:val="Odstavecseseznamem"/>
              <w:numPr>
                <w:ilvl w:val="0"/>
                <w:numId w:val="18"/>
              </w:numPr>
              <w:spacing w:after="0" w:line="240" w:lineRule="auto"/>
              <w:jc w:val="both"/>
            </w:pPr>
          </w:p>
        </w:tc>
        <w:tc>
          <w:tcPr>
            <w:tcW w:w="2113" w:type="dxa"/>
            <w:vMerge w:val="restart"/>
            <w:tcBorders>
              <w:top w:val="single" w:sz="4" w:space="0" w:color="auto"/>
              <w:left w:val="single" w:sz="4" w:space="0" w:color="auto"/>
              <w:right w:val="single" w:sz="4" w:space="0" w:color="auto"/>
            </w:tcBorders>
            <w:shd w:val="clear" w:color="auto" w:fill="auto"/>
            <w:vAlign w:val="center"/>
          </w:tcPr>
          <w:p w14:paraId="380A3D4D" w14:textId="24399BF8" w:rsidR="00ED5D0E" w:rsidRPr="00814579" w:rsidRDefault="00ED5D0E" w:rsidP="006A04C2">
            <w:r>
              <w:t>Charakteristiky</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BDE82D8" w14:textId="0D96AAFF" w:rsidR="00ED5D0E" w:rsidRPr="007416A2" w:rsidRDefault="008311E0" w:rsidP="009E1F0D">
            <w:pPr>
              <w:pStyle w:val="Odstavecseseznamem"/>
              <w:numPr>
                <w:ilvl w:val="0"/>
                <w:numId w:val="5"/>
              </w:numPr>
              <w:jc w:val="both"/>
            </w:pPr>
            <w:r>
              <w:t xml:space="preserve">Objednatel </w:t>
            </w:r>
            <w:r w:rsidR="00ED5D0E" w:rsidRPr="007416A2">
              <w:t>požaduje automatizaci bezpečnostních skenů HW snapshotů podle typu kritické aplikace (vytvoření více SLA politik) a v případě nalezení hrozby požaduje mít možnost obnovit data z ověřeného aplikačně konzistentního snímku (snapshot).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E42314D" w14:textId="77777777" w:rsidR="00ED5D0E" w:rsidRPr="00814579" w:rsidRDefault="00ED5D0E" w:rsidP="006A04C2"/>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224E8A70" w14:textId="245EA73A" w:rsidR="00ED5D0E" w:rsidRPr="00814579" w:rsidRDefault="00ED5D0E" w:rsidP="006A04C2"/>
        </w:tc>
      </w:tr>
      <w:tr w:rsidR="00ED5D0E" w:rsidRPr="00814579" w14:paraId="40D721AC"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5A115534"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tcPr>
          <w:p w14:paraId="65FE8641" w14:textId="77777777" w:rsidR="00ED5D0E" w:rsidRDefault="00ED5D0E"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707147B3" w14:textId="0B073B78" w:rsidR="00ED5D0E" w:rsidRPr="007416A2" w:rsidRDefault="00ED5D0E" w:rsidP="009E1F0D">
            <w:pPr>
              <w:pStyle w:val="Odstavecseseznamem"/>
              <w:numPr>
                <w:ilvl w:val="0"/>
                <w:numId w:val="5"/>
              </w:numPr>
              <w:jc w:val="both"/>
            </w:pPr>
            <w:r w:rsidRPr="007416A2">
              <w:t>Implementace nástroje pro Detekce ransomware hrozeb je požadována ve virtuálním prostředí (VMware) nebo na dedikovaném fyzickém serveru s OS Linux.</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13288AC" w14:textId="77777777" w:rsidR="00ED5D0E" w:rsidRPr="00814579" w:rsidRDefault="00ED5D0E" w:rsidP="00423D86"/>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44D880EF" w14:textId="37CD7C9E" w:rsidR="00ED5D0E" w:rsidRPr="00814579" w:rsidRDefault="00ED5D0E" w:rsidP="00423D86"/>
        </w:tc>
      </w:tr>
      <w:tr w:rsidR="00ED5D0E" w:rsidRPr="00814579" w14:paraId="6A6F7AAE"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53FDE4E4"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tcPr>
          <w:p w14:paraId="4E42D718" w14:textId="77777777" w:rsidR="00ED5D0E" w:rsidRDefault="00ED5D0E"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75428C81" w14:textId="6FD81BAE" w:rsidR="00ED5D0E" w:rsidRPr="007416A2" w:rsidRDefault="00ED5D0E" w:rsidP="009E1F0D">
            <w:pPr>
              <w:pStyle w:val="Odstavecseseznamem"/>
              <w:numPr>
                <w:ilvl w:val="0"/>
                <w:numId w:val="5"/>
              </w:numPr>
              <w:spacing w:after="120"/>
              <w:jc w:val="both"/>
            </w:pPr>
            <w:r w:rsidRPr="007416A2">
              <w:t>Skenování musí probíhat automaticky.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4015E7E" w14:textId="77777777" w:rsidR="00ED5D0E" w:rsidRPr="00814579" w:rsidRDefault="00ED5D0E" w:rsidP="00423D86"/>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15153A6F" w14:textId="0D85E07A" w:rsidR="00ED5D0E" w:rsidRPr="00814579" w:rsidRDefault="00ED5D0E" w:rsidP="00423D86"/>
        </w:tc>
      </w:tr>
      <w:tr w:rsidR="00ED5D0E" w:rsidRPr="00814579" w14:paraId="569464CB"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6588F2E5"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tcPr>
          <w:p w14:paraId="51DB20DE" w14:textId="77777777" w:rsidR="00ED5D0E" w:rsidRDefault="00ED5D0E"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5E88D125" w14:textId="6859BAA8" w:rsidR="00ED5D0E" w:rsidRPr="007416A2" w:rsidRDefault="00ED5D0E" w:rsidP="009E1F0D">
            <w:pPr>
              <w:pStyle w:val="Odstavecseseznamem"/>
              <w:numPr>
                <w:ilvl w:val="0"/>
                <w:numId w:val="5"/>
              </w:numPr>
              <w:spacing w:after="0"/>
              <w:jc w:val="both"/>
            </w:pPr>
            <w:r w:rsidRPr="007416A2">
              <w:t>Nástroj pro detekci ransomware hrozeb musí umožnit integraci do nástroje pro správu klonovacích funkcí.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F7D9D87" w14:textId="77777777" w:rsidR="00ED5D0E" w:rsidRPr="00814579" w:rsidRDefault="00ED5D0E" w:rsidP="00423D86"/>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41CC52E1" w14:textId="09CAADE3" w:rsidR="00ED5D0E" w:rsidRPr="00814579" w:rsidRDefault="00ED5D0E" w:rsidP="00423D86"/>
        </w:tc>
      </w:tr>
      <w:tr w:rsidR="00ED5D0E" w:rsidRPr="00814579" w14:paraId="2E3788B4" w14:textId="77777777" w:rsidTr="002C49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10661D11"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tcPr>
          <w:p w14:paraId="3875C2E2" w14:textId="77777777" w:rsidR="00ED5D0E" w:rsidRPr="00814579" w:rsidRDefault="00ED5D0E" w:rsidP="00CA30D5"/>
        </w:tc>
        <w:tc>
          <w:tcPr>
            <w:tcW w:w="3544" w:type="dxa"/>
            <w:tcBorders>
              <w:top w:val="single" w:sz="4" w:space="0" w:color="auto"/>
              <w:left w:val="single" w:sz="4" w:space="0" w:color="auto"/>
              <w:bottom w:val="single" w:sz="4" w:space="0" w:color="auto"/>
              <w:right w:val="single" w:sz="4" w:space="0" w:color="auto"/>
            </w:tcBorders>
            <w:shd w:val="clear" w:color="auto" w:fill="auto"/>
          </w:tcPr>
          <w:p w14:paraId="6BDD8969" w14:textId="6002A8F8" w:rsidR="00ED5D0E" w:rsidRPr="007416A2" w:rsidRDefault="00ED5D0E" w:rsidP="009E1F0D">
            <w:pPr>
              <w:pStyle w:val="Odstavecseseznamem"/>
              <w:numPr>
                <w:ilvl w:val="0"/>
                <w:numId w:val="5"/>
              </w:numPr>
              <w:jc w:val="both"/>
            </w:pPr>
            <w:r w:rsidRPr="007416A2">
              <w:t>Hlášení o pozitivní detekci/anomálii/podezřelé operaci ransomwarového útoku musí být integrovatelené softwarového řešení pro správu snapshotů (pro účely Infrastrukturního týmu).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355F072" w14:textId="77777777" w:rsidR="00ED5D0E" w:rsidRPr="00814579" w:rsidRDefault="00ED5D0E" w:rsidP="00CA30D5"/>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2CED7F40" w14:textId="1994FA60" w:rsidR="00ED5D0E" w:rsidRPr="00814579" w:rsidRDefault="00ED5D0E" w:rsidP="00CA30D5"/>
        </w:tc>
      </w:tr>
      <w:tr w:rsidR="00ED5D0E" w:rsidRPr="00814579" w14:paraId="797B3884" w14:textId="77777777" w:rsidTr="002C49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23841BB0"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bottom w:val="single" w:sz="4" w:space="0" w:color="auto"/>
              <w:right w:val="single" w:sz="4" w:space="0" w:color="auto"/>
            </w:tcBorders>
            <w:shd w:val="clear" w:color="auto" w:fill="auto"/>
          </w:tcPr>
          <w:p w14:paraId="1E26EE8E" w14:textId="77777777" w:rsidR="00ED5D0E" w:rsidRPr="00814579" w:rsidRDefault="00ED5D0E" w:rsidP="00CA30D5">
            <w:pPr>
              <w:rPr>
                <w:b/>
                <w:bCs/>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69A793A" w14:textId="47E982EA" w:rsidR="00ED5D0E" w:rsidRPr="007416A2" w:rsidRDefault="003168AE" w:rsidP="009E1F0D">
            <w:pPr>
              <w:pStyle w:val="Odstavecseseznamem"/>
              <w:numPr>
                <w:ilvl w:val="0"/>
                <w:numId w:val="5"/>
              </w:numPr>
              <w:jc w:val="both"/>
            </w:pPr>
            <w:r>
              <w:t>Dodavatel uvede</w:t>
            </w:r>
            <w:r w:rsidR="00ED5D0E" w:rsidRPr="007416A2">
              <w:t xml:space="preserve"> informac</w:t>
            </w:r>
            <w:r>
              <w:t>e</w:t>
            </w:r>
            <w:r w:rsidR="00ED5D0E" w:rsidRPr="007416A2">
              <w:t xml:space="preserve"> o možnost</w:t>
            </w:r>
            <w:r w:rsidR="00EB2197">
              <w:t>i</w:t>
            </w:r>
            <w:r w:rsidR="00ED5D0E" w:rsidRPr="007416A2">
              <w:t xml:space="preserve"> případné integraci s řešením SIEM</w:t>
            </w:r>
            <w:r>
              <w:t>.</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5E0E1206" w14:textId="77777777" w:rsidR="00ED5D0E" w:rsidRPr="00814579" w:rsidRDefault="00ED5D0E" w:rsidP="00CA30D5"/>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7F299662" w14:textId="22C0EB42" w:rsidR="00ED5D0E" w:rsidRPr="00814579" w:rsidRDefault="00ED5D0E" w:rsidP="00CA30D5"/>
        </w:tc>
      </w:tr>
      <w:tr w:rsidR="00ED5D0E" w:rsidRPr="00814579" w14:paraId="5446D088"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6C1D3CAB" w14:textId="77777777" w:rsidR="00ED5D0E" w:rsidRPr="00814579" w:rsidRDefault="00ED5D0E" w:rsidP="004A173D">
            <w:pPr>
              <w:pStyle w:val="Odstavecseseznamem"/>
              <w:numPr>
                <w:ilvl w:val="0"/>
                <w:numId w:val="18"/>
              </w:numPr>
              <w:spacing w:after="0" w:line="240" w:lineRule="auto"/>
              <w:jc w:val="both"/>
            </w:pPr>
          </w:p>
        </w:tc>
        <w:tc>
          <w:tcPr>
            <w:tcW w:w="2113" w:type="dxa"/>
            <w:vMerge w:val="restart"/>
            <w:tcBorders>
              <w:top w:val="single" w:sz="4" w:space="0" w:color="auto"/>
              <w:left w:val="single" w:sz="4" w:space="0" w:color="auto"/>
              <w:right w:val="single" w:sz="4" w:space="0" w:color="auto"/>
            </w:tcBorders>
            <w:shd w:val="clear" w:color="auto" w:fill="auto"/>
            <w:vAlign w:val="center"/>
          </w:tcPr>
          <w:p w14:paraId="38AD5C97" w14:textId="4BB32C3B" w:rsidR="00ED5D0E" w:rsidRPr="00814579" w:rsidRDefault="00ED5D0E" w:rsidP="00423D86">
            <w:r>
              <w:t>Licenčně pokrytá kapacita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6DC5D90E" w14:textId="3C75F50E" w:rsidR="00ED5D0E" w:rsidRPr="007416A2" w:rsidRDefault="00ED5D0E" w:rsidP="009E1F0D">
            <w:pPr>
              <w:pStyle w:val="Odstavecseseznamem"/>
              <w:numPr>
                <w:ilvl w:val="0"/>
                <w:numId w:val="5"/>
              </w:numPr>
              <w:jc w:val="both"/>
            </w:pPr>
            <w:r w:rsidRPr="007416A2">
              <w:t xml:space="preserve">Licenčně je třeba mít pokryto </w:t>
            </w:r>
            <w:r w:rsidR="00EB2197">
              <w:t xml:space="preserve">min. </w:t>
            </w:r>
            <w:r w:rsidRPr="007416A2">
              <w:rPr>
                <w:b/>
                <w:bCs/>
              </w:rPr>
              <w:t>1</w:t>
            </w:r>
            <w:r w:rsidR="00785D8A">
              <w:rPr>
                <w:b/>
                <w:bCs/>
              </w:rPr>
              <w:t>500</w:t>
            </w:r>
            <w:r w:rsidRPr="007416A2">
              <w:rPr>
                <w:b/>
                <w:bCs/>
              </w:rPr>
              <w:t xml:space="preserve"> TB</w:t>
            </w:r>
            <w:r w:rsidRPr="007416A2">
              <w:t xml:space="preserve"> (13</w:t>
            </w:r>
            <w:r w:rsidR="00785D8A">
              <w:t>65</w:t>
            </w:r>
            <w:r w:rsidRPr="007416A2">
              <w:t xml:space="preserve"> TiB).</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798C730" w14:textId="77777777" w:rsidR="00ED5D0E" w:rsidRPr="00814579" w:rsidRDefault="00ED5D0E" w:rsidP="00423D86"/>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5A24E3DF" w14:textId="644CF67B" w:rsidR="00ED5D0E" w:rsidRPr="00814579" w:rsidRDefault="00ED5D0E" w:rsidP="00423D86"/>
        </w:tc>
      </w:tr>
      <w:tr w:rsidR="00ED5D0E" w:rsidRPr="00814579" w14:paraId="64145914" w14:textId="77777777" w:rsidTr="00AA5C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12" w:type="dxa"/>
            <w:tcBorders>
              <w:top w:val="single" w:sz="4" w:space="0" w:color="auto"/>
              <w:left w:val="single" w:sz="4" w:space="0" w:color="auto"/>
              <w:bottom w:val="single" w:sz="4" w:space="0" w:color="auto"/>
              <w:right w:val="single" w:sz="4" w:space="0" w:color="auto"/>
            </w:tcBorders>
            <w:shd w:val="clear" w:color="auto" w:fill="auto"/>
          </w:tcPr>
          <w:p w14:paraId="3A11744E" w14:textId="77777777" w:rsidR="00ED5D0E" w:rsidRPr="00814579" w:rsidRDefault="00ED5D0E" w:rsidP="004A173D">
            <w:pPr>
              <w:pStyle w:val="Odstavecseseznamem"/>
              <w:numPr>
                <w:ilvl w:val="0"/>
                <w:numId w:val="18"/>
              </w:numPr>
              <w:spacing w:after="0" w:line="240" w:lineRule="auto"/>
              <w:jc w:val="both"/>
            </w:pPr>
          </w:p>
        </w:tc>
        <w:tc>
          <w:tcPr>
            <w:tcW w:w="2113" w:type="dxa"/>
            <w:vMerge/>
            <w:tcBorders>
              <w:left w:val="single" w:sz="4" w:space="0" w:color="auto"/>
              <w:bottom w:val="single" w:sz="4" w:space="0" w:color="auto"/>
              <w:right w:val="single" w:sz="4" w:space="0" w:color="auto"/>
            </w:tcBorders>
            <w:shd w:val="clear" w:color="auto" w:fill="auto"/>
          </w:tcPr>
          <w:p w14:paraId="4AA7B392" w14:textId="77777777" w:rsidR="00ED5D0E" w:rsidRDefault="00ED5D0E"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1EA0BCB6" w14:textId="12FE4F7D" w:rsidR="00ED5D0E" w:rsidRPr="007416A2" w:rsidRDefault="00ED5D0E" w:rsidP="009E1F0D">
            <w:pPr>
              <w:pStyle w:val="Odstavecseseznamem"/>
              <w:numPr>
                <w:ilvl w:val="0"/>
                <w:numId w:val="5"/>
              </w:numPr>
              <w:jc w:val="both"/>
            </w:pPr>
            <w:r w:rsidRPr="007416A2">
              <w:t>Řešení musí detekovat ransomware na</w:t>
            </w:r>
            <w:r w:rsidR="00EB2197">
              <w:t xml:space="preserve"> min.</w:t>
            </w:r>
            <w:r w:rsidRPr="007416A2">
              <w:t xml:space="preserve"> 66,66% kapacity nabízených produkčních diskových polí.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92FCCC2" w14:textId="77777777" w:rsidR="00ED5D0E" w:rsidRPr="00814579" w:rsidRDefault="00ED5D0E" w:rsidP="00423D86"/>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17744F56" w14:textId="14B1845E" w:rsidR="00ED5D0E" w:rsidRPr="00814579" w:rsidRDefault="00ED5D0E" w:rsidP="00423D86"/>
        </w:tc>
      </w:tr>
      <w:tr w:rsidR="00E42BA6" w:rsidRPr="00814579" w14:paraId="79646484"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70"/>
        </w:trPr>
        <w:tc>
          <w:tcPr>
            <w:tcW w:w="712" w:type="dxa"/>
            <w:vMerge w:val="restart"/>
            <w:tcBorders>
              <w:top w:val="single" w:sz="4" w:space="0" w:color="auto"/>
              <w:left w:val="single" w:sz="4" w:space="0" w:color="auto"/>
              <w:right w:val="single" w:sz="4" w:space="0" w:color="auto"/>
            </w:tcBorders>
            <w:shd w:val="clear" w:color="auto" w:fill="auto"/>
          </w:tcPr>
          <w:p w14:paraId="40586FE3" w14:textId="77777777" w:rsidR="00E42BA6" w:rsidRPr="00814579" w:rsidRDefault="00E42BA6" w:rsidP="004A173D">
            <w:pPr>
              <w:pStyle w:val="Odstavecseseznamem"/>
              <w:numPr>
                <w:ilvl w:val="0"/>
                <w:numId w:val="18"/>
              </w:numPr>
              <w:spacing w:after="0" w:line="240" w:lineRule="auto"/>
              <w:jc w:val="both"/>
            </w:pPr>
          </w:p>
        </w:tc>
        <w:tc>
          <w:tcPr>
            <w:tcW w:w="2113" w:type="dxa"/>
            <w:vMerge w:val="restart"/>
            <w:tcBorders>
              <w:top w:val="single" w:sz="4" w:space="0" w:color="auto"/>
              <w:left w:val="single" w:sz="4" w:space="0" w:color="auto"/>
              <w:right w:val="single" w:sz="4" w:space="0" w:color="auto"/>
            </w:tcBorders>
            <w:shd w:val="clear" w:color="auto" w:fill="auto"/>
          </w:tcPr>
          <w:p w14:paraId="1BC9265E" w14:textId="3EC4D1AB" w:rsidR="00E42BA6" w:rsidRPr="00814579" w:rsidRDefault="00E42BA6" w:rsidP="00423D86">
            <w:r>
              <w:t>Záruka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ED1A1E5" w14:textId="09EAFCFB"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Podpora řešení a aktualizace po dobu 6 let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4836EDD" w14:textId="77777777" w:rsidR="00E42BA6" w:rsidRPr="00814579" w:rsidRDefault="00E42BA6" w:rsidP="005F4C65">
            <w:pPr>
              <w:keepNext/>
            </w:pPr>
          </w:p>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1B3C7515" w14:textId="655838AF" w:rsidR="00E42BA6" w:rsidRPr="00814579" w:rsidRDefault="00E42BA6" w:rsidP="005F4C65">
            <w:pPr>
              <w:keepNext/>
            </w:pPr>
          </w:p>
        </w:tc>
      </w:tr>
      <w:tr w:rsidR="00E42BA6" w:rsidRPr="00814579" w14:paraId="04A626A6"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82"/>
        </w:trPr>
        <w:tc>
          <w:tcPr>
            <w:tcW w:w="712" w:type="dxa"/>
            <w:vMerge/>
            <w:tcBorders>
              <w:left w:val="single" w:sz="4" w:space="0" w:color="auto"/>
              <w:right w:val="single" w:sz="4" w:space="0" w:color="auto"/>
            </w:tcBorders>
            <w:shd w:val="clear" w:color="auto" w:fill="auto"/>
          </w:tcPr>
          <w:p w14:paraId="36F15FD6" w14:textId="77777777" w:rsidR="00E42BA6" w:rsidRPr="00814579" w:rsidRDefault="00E42BA6" w:rsidP="004A173D">
            <w:pPr>
              <w:pStyle w:val="Odstavecseseznamem"/>
              <w:numPr>
                <w:ilvl w:val="0"/>
                <w:numId w:val="18"/>
              </w:numPr>
              <w:spacing w:after="0" w:line="240" w:lineRule="auto"/>
              <w:jc w:val="both"/>
            </w:pPr>
          </w:p>
        </w:tc>
        <w:tc>
          <w:tcPr>
            <w:tcW w:w="2113" w:type="dxa"/>
            <w:vMerge/>
            <w:tcBorders>
              <w:left w:val="single" w:sz="4" w:space="0" w:color="auto"/>
              <w:right w:val="single" w:sz="4" w:space="0" w:color="auto"/>
            </w:tcBorders>
            <w:shd w:val="clear" w:color="auto" w:fill="auto"/>
          </w:tcPr>
          <w:p w14:paraId="64F6581A" w14:textId="77777777" w:rsidR="00E42BA6" w:rsidRDefault="00E42BA6"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599EC299" w14:textId="6EA1A132" w:rsidR="00E42BA6" w:rsidRPr="00E42BA6" w:rsidRDefault="00E42BA6" w:rsidP="00E42BA6">
            <w:pPr>
              <w:pStyle w:val="Odstavecseseznamem"/>
              <w:numPr>
                <w:ilvl w:val="0"/>
                <w:numId w:val="5"/>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A9C49AA" w14:textId="77777777" w:rsidR="00E42BA6" w:rsidRPr="00814579" w:rsidRDefault="00E42BA6" w:rsidP="005F4C65">
            <w:pPr>
              <w:keepNext/>
            </w:pPr>
          </w:p>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18C2CFAF" w14:textId="77777777" w:rsidR="00E42BA6" w:rsidRPr="00814579" w:rsidRDefault="00E42BA6" w:rsidP="005F4C65">
            <w:pPr>
              <w:keepNext/>
            </w:pPr>
          </w:p>
        </w:tc>
      </w:tr>
      <w:tr w:rsidR="00E42BA6" w:rsidRPr="00814579" w14:paraId="28346580" w14:textId="77777777" w:rsidTr="00E42B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trPr>
        <w:tc>
          <w:tcPr>
            <w:tcW w:w="712" w:type="dxa"/>
            <w:vMerge/>
            <w:tcBorders>
              <w:left w:val="single" w:sz="4" w:space="0" w:color="auto"/>
              <w:bottom w:val="single" w:sz="4" w:space="0" w:color="auto"/>
              <w:right w:val="single" w:sz="4" w:space="0" w:color="auto"/>
            </w:tcBorders>
            <w:shd w:val="clear" w:color="auto" w:fill="auto"/>
          </w:tcPr>
          <w:p w14:paraId="6010B931" w14:textId="77777777" w:rsidR="00E42BA6" w:rsidRPr="00814579" w:rsidRDefault="00E42BA6" w:rsidP="004A173D">
            <w:pPr>
              <w:pStyle w:val="Odstavecseseznamem"/>
              <w:numPr>
                <w:ilvl w:val="0"/>
                <w:numId w:val="18"/>
              </w:numPr>
              <w:spacing w:after="0" w:line="240" w:lineRule="auto"/>
              <w:jc w:val="both"/>
            </w:pPr>
          </w:p>
        </w:tc>
        <w:tc>
          <w:tcPr>
            <w:tcW w:w="2113" w:type="dxa"/>
            <w:vMerge/>
            <w:tcBorders>
              <w:left w:val="single" w:sz="4" w:space="0" w:color="auto"/>
              <w:bottom w:val="single" w:sz="4" w:space="0" w:color="auto"/>
              <w:right w:val="single" w:sz="4" w:space="0" w:color="auto"/>
            </w:tcBorders>
            <w:shd w:val="clear" w:color="auto" w:fill="auto"/>
          </w:tcPr>
          <w:p w14:paraId="7C9D7E04" w14:textId="77777777" w:rsidR="00E42BA6" w:rsidRDefault="00E42BA6" w:rsidP="00423D86"/>
        </w:tc>
        <w:tc>
          <w:tcPr>
            <w:tcW w:w="3544" w:type="dxa"/>
            <w:tcBorders>
              <w:top w:val="single" w:sz="4" w:space="0" w:color="auto"/>
              <w:left w:val="single" w:sz="4" w:space="0" w:color="auto"/>
              <w:bottom w:val="single" w:sz="4" w:space="0" w:color="auto"/>
              <w:right w:val="single" w:sz="4" w:space="0" w:color="auto"/>
            </w:tcBorders>
            <w:shd w:val="clear" w:color="auto" w:fill="auto"/>
          </w:tcPr>
          <w:p w14:paraId="40F84AE7"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05E45AE" w14:textId="77777777" w:rsidR="00E42BA6" w:rsidRPr="00814579" w:rsidRDefault="00E42BA6" w:rsidP="005F4C65">
            <w:pPr>
              <w:keepNext/>
            </w:pPr>
          </w:p>
        </w:tc>
        <w:tc>
          <w:tcPr>
            <w:tcW w:w="2126" w:type="dxa"/>
            <w:tcBorders>
              <w:top w:val="single" w:sz="4" w:space="0" w:color="auto"/>
              <w:left w:val="single" w:sz="4" w:space="0" w:color="auto"/>
              <w:bottom w:val="single" w:sz="4" w:space="0" w:color="auto"/>
              <w:right w:val="single" w:sz="4" w:space="0" w:color="auto"/>
            </w:tcBorders>
            <w:shd w:val="clear" w:color="auto" w:fill="FFFF00"/>
          </w:tcPr>
          <w:p w14:paraId="0BA3DBD0" w14:textId="77777777" w:rsidR="00E42BA6" w:rsidRPr="00814579" w:rsidRDefault="00E42BA6" w:rsidP="005F4C65">
            <w:pPr>
              <w:keepNext/>
            </w:pPr>
          </w:p>
        </w:tc>
      </w:tr>
    </w:tbl>
    <w:bookmarkEnd w:id="559"/>
    <w:p w14:paraId="7685411B" w14:textId="73286C25" w:rsidR="00A71CC8" w:rsidRPr="00A71CC8" w:rsidRDefault="005F4C65" w:rsidP="001D6A1D">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31</w:t>
      </w:r>
      <w:r w:rsidR="00E9490C">
        <w:rPr>
          <w:noProof/>
        </w:rPr>
        <w:fldChar w:fldCharType="end"/>
      </w:r>
      <w:r>
        <w:t xml:space="preserve"> - Detekce ransomware hrozeb</w:t>
      </w:r>
    </w:p>
    <w:p w14:paraId="599C9D33" w14:textId="3014DA2F" w:rsidR="00D22A3C" w:rsidRPr="00D22A3C" w:rsidRDefault="00D22A3C" w:rsidP="00D22A3C">
      <w:pPr>
        <w:pStyle w:val="Nadpis2"/>
        <w:rPr>
          <w:sz w:val="32"/>
          <w:szCs w:val="32"/>
        </w:rPr>
      </w:pPr>
      <w:bookmarkStart w:id="560" w:name="_Ref166923244"/>
      <w:bookmarkStart w:id="561" w:name="_Toc177708977"/>
      <w:bookmarkStart w:id="562" w:name="_Hlk170223397"/>
      <w:bookmarkStart w:id="563" w:name="_Toc194331301"/>
      <w:r w:rsidRPr="00D22A3C">
        <w:rPr>
          <w:sz w:val="32"/>
          <w:szCs w:val="32"/>
        </w:rPr>
        <w:t>Výpočetní servery pro ERP SAP</w:t>
      </w:r>
      <w:bookmarkEnd w:id="560"/>
      <w:bookmarkEnd w:id="561"/>
      <w:bookmarkEnd w:id="563"/>
    </w:p>
    <w:p w14:paraId="67E0ACA8" w14:textId="6D7B7F65" w:rsidR="00D22A3C" w:rsidRPr="004A5F76" w:rsidRDefault="006A38CE" w:rsidP="00D22A3C">
      <w:pPr>
        <w:pStyle w:val="Nadpis3"/>
        <w:rPr>
          <w:sz w:val="28"/>
          <w:szCs w:val="28"/>
        </w:rPr>
      </w:pPr>
      <w:bookmarkStart w:id="564" w:name="_Toc177708978"/>
      <w:bookmarkStart w:id="565" w:name="_Toc194331302"/>
      <w:bookmarkEnd w:id="562"/>
      <w:r w:rsidRPr="004A5F76">
        <w:rPr>
          <w:sz w:val="28"/>
          <w:szCs w:val="28"/>
        </w:rPr>
        <w:t>Popis současného stavu</w:t>
      </w:r>
      <w:bookmarkEnd w:id="564"/>
      <w:bookmarkEnd w:id="565"/>
    </w:p>
    <w:p w14:paraId="6866093A" w14:textId="77777777" w:rsidR="00210C0B" w:rsidRDefault="00210C0B" w:rsidP="00210C0B">
      <w:pPr>
        <w:spacing w:before="240" w:after="240"/>
        <w:jc w:val="both"/>
      </w:pPr>
      <w:r>
        <w:t>V každé lokalitě jsou nainstalovány servery 1x IBM Power 880c a 1x IBM Power 824. Servery jsou spravovány HMC konzolí. Servery IBM Power 824 slouží pro účely zálohování. Mezi servery je možné využít LPM – Live Partition Mobility. Jednotlivé IBM Power servery jsou redundantně připojeny do LAN a SAN. V prostředí je provozováno v současnosti 95 LPARů:</w:t>
      </w:r>
    </w:p>
    <w:tbl>
      <w:tblPr>
        <w:tblW w:w="3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1984"/>
      </w:tblGrid>
      <w:tr w:rsidR="00210C0B" w:rsidRPr="00076B3C" w14:paraId="5FB35C8F" w14:textId="77777777" w:rsidTr="00EA5C98">
        <w:trPr>
          <w:trHeight w:val="225"/>
          <w:jc w:val="center"/>
        </w:trPr>
        <w:tc>
          <w:tcPr>
            <w:tcW w:w="208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D7CE138" w14:textId="77777777" w:rsidR="00210C0B" w:rsidRPr="00F85119" w:rsidRDefault="00210C0B" w:rsidP="00EA5C98">
            <w:pPr>
              <w:spacing w:after="0" w:line="240" w:lineRule="auto"/>
              <w:jc w:val="center"/>
              <w:rPr>
                <w:b/>
                <w:bCs/>
                <w:color w:val="000000" w:themeColor="text1"/>
                <w:sz w:val="24"/>
                <w:szCs w:val="24"/>
                <w:lang w:eastAsia="cs-CZ"/>
              </w:rPr>
            </w:pPr>
            <w:r w:rsidRPr="00F85119">
              <w:rPr>
                <w:b/>
                <w:bCs/>
                <w:color w:val="000000" w:themeColor="text1"/>
                <w:sz w:val="24"/>
                <w:szCs w:val="24"/>
                <w:lang w:eastAsia="cs-CZ"/>
              </w:rPr>
              <w:t>Počet LPARů</w:t>
            </w:r>
          </w:p>
        </w:tc>
        <w:tc>
          <w:tcPr>
            <w:tcW w:w="292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AD8F172" w14:textId="77777777" w:rsidR="00210C0B" w:rsidRPr="00F85119" w:rsidRDefault="00210C0B" w:rsidP="00EA5C98">
            <w:pPr>
              <w:spacing w:after="0" w:line="240" w:lineRule="auto"/>
              <w:jc w:val="center"/>
              <w:rPr>
                <w:b/>
                <w:bCs/>
                <w:color w:val="000000" w:themeColor="text1"/>
                <w:sz w:val="24"/>
                <w:szCs w:val="24"/>
                <w:lang w:eastAsia="cs-CZ"/>
              </w:rPr>
            </w:pPr>
            <w:r w:rsidRPr="00F85119">
              <w:rPr>
                <w:b/>
                <w:bCs/>
                <w:color w:val="000000" w:themeColor="text1"/>
                <w:sz w:val="24"/>
                <w:szCs w:val="24"/>
                <w:lang w:eastAsia="cs-CZ"/>
              </w:rPr>
              <w:t>Typ OS</w:t>
            </w:r>
          </w:p>
        </w:tc>
      </w:tr>
      <w:tr w:rsidR="00210C0B" w:rsidRPr="00076B3C" w14:paraId="703BEB3F" w14:textId="77777777" w:rsidTr="00EA5C98">
        <w:trPr>
          <w:trHeight w:val="225"/>
          <w:jc w:val="center"/>
        </w:trPr>
        <w:tc>
          <w:tcPr>
            <w:tcW w:w="2080" w:type="pct"/>
            <w:tcBorders>
              <w:top w:val="single" w:sz="4" w:space="0" w:color="auto"/>
              <w:left w:val="single" w:sz="4" w:space="0" w:color="auto"/>
              <w:bottom w:val="single" w:sz="4" w:space="0" w:color="auto"/>
              <w:right w:val="single" w:sz="4" w:space="0" w:color="auto"/>
            </w:tcBorders>
            <w:vAlign w:val="bottom"/>
            <w:hideMark/>
          </w:tcPr>
          <w:p w14:paraId="7EF2B1FD" w14:textId="77777777" w:rsidR="00210C0B" w:rsidRPr="00F85119" w:rsidRDefault="00210C0B" w:rsidP="00EA5C98">
            <w:pPr>
              <w:spacing w:after="0" w:line="240" w:lineRule="auto"/>
              <w:jc w:val="center"/>
              <w:rPr>
                <w:sz w:val="24"/>
                <w:szCs w:val="24"/>
                <w:lang w:eastAsia="cs-CZ"/>
              </w:rPr>
            </w:pPr>
            <w:r w:rsidRPr="00F85119">
              <w:rPr>
                <w:sz w:val="24"/>
                <w:szCs w:val="24"/>
                <w:lang w:eastAsia="cs-CZ"/>
              </w:rPr>
              <w:t>12</w:t>
            </w:r>
          </w:p>
        </w:tc>
        <w:tc>
          <w:tcPr>
            <w:tcW w:w="2920" w:type="pct"/>
            <w:tcBorders>
              <w:top w:val="single" w:sz="4" w:space="0" w:color="auto"/>
              <w:left w:val="single" w:sz="4" w:space="0" w:color="auto"/>
              <w:bottom w:val="single" w:sz="4" w:space="0" w:color="auto"/>
              <w:right w:val="single" w:sz="4" w:space="0" w:color="auto"/>
            </w:tcBorders>
            <w:noWrap/>
            <w:vAlign w:val="bottom"/>
            <w:hideMark/>
          </w:tcPr>
          <w:p w14:paraId="3FA32129" w14:textId="77777777" w:rsidR="00210C0B" w:rsidRPr="00F85119" w:rsidRDefault="00210C0B" w:rsidP="00EA5C98">
            <w:pPr>
              <w:spacing w:after="0" w:line="240" w:lineRule="auto"/>
              <w:jc w:val="center"/>
              <w:rPr>
                <w:sz w:val="24"/>
                <w:szCs w:val="24"/>
                <w:lang w:eastAsia="cs-CZ"/>
              </w:rPr>
            </w:pPr>
            <w:r w:rsidRPr="00F85119">
              <w:rPr>
                <w:sz w:val="24"/>
                <w:szCs w:val="24"/>
                <w:lang w:eastAsia="cs-CZ"/>
              </w:rPr>
              <w:t>RHEL 8.6</w:t>
            </w:r>
          </w:p>
        </w:tc>
      </w:tr>
      <w:tr w:rsidR="00210C0B" w:rsidRPr="00076B3C" w14:paraId="5A68D967" w14:textId="77777777" w:rsidTr="00EA5C98">
        <w:trPr>
          <w:trHeight w:val="225"/>
          <w:jc w:val="center"/>
        </w:trPr>
        <w:tc>
          <w:tcPr>
            <w:tcW w:w="2080" w:type="pct"/>
            <w:tcBorders>
              <w:top w:val="single" w:sz="4" w:space="0" w:color="auto"/>
              <w:left w:val="single" w:sz="4" w:space="0" w:color="auto"/>
              <w:bottom w:val="single" w:sz="4" w:space="0" w:color="auto"/>
              <w:right w:val="single" w:sz="4" w:space="0" w:color="auto"/>
            </w:tcBorders>
            <w:vAlign w:val="bottom"/>
          </w:tcPr>
          <w:p w14:paraId="45BCC96C" w14:textId="77777777" w:rsidR="00210C0B" w:rsidRPr="00F85119" w:rsidRDefault="00210C0B" w:rsidP="00EA5C98">
            <w:pPr>
              <w:spacing w:after="0" w:line="240" w:lineRule="auto"/>
              <w:jc w:val="center"/>
              <w:rPr>
                <w:sz w:val="24"/>
                <w:szCs w:val="24"/>
                <w:lang w:eastAsia="cs-CZ"/>
              </w:rPr>
            </w:pPr>
            <w:r w:rsidRPr="00F85119">
              <w:rPr>
                <w:sz w:val="24"/>
                <w:szCs w:val="24"/>
                <w:lang w:eastAsia="cs-CZ"/>
              </w:rPr>
              <w:t>83</w:t>
            </w:r>
          </w:p>
        </w:tc>
        <w:tc>
          <w:tcPr>
            <w:tcW w:w="2920" w:type="pct"/>
            <w:tcBorders>
              <w:top w:val="single" w:sz="4" w:space="0" w:color="auto"/>
              <w:left w:val="single" w:sz="4" w:space="0" w:color="auto"/>
              <w:bottom w:val="single" w:sz="4" w:space="0" w:color="auto"/>
              <w:right w:val="single" w:sz="4" w:space="0" w:color="auto"/>
            </w:tcBorders>
            <w:noWrap/>
            <w:vAlign w:val="bottom"/>
          </w:tcPr>
          <w:p w14:paraId="7687FFAF" w14:textId="77777777" w:rsidR="00210C0B" w:rsidRPr="00F85119" w:rsidRDefault="00210C0B" w:rsidP="00EA5C98">
            <w:pPr>
              <w:keepNext/>
              <w:spacing w:after="0" w:line="240" w:lineRule="auto"/>
              <w:jc w:val="center"/>
              <w:rPr>
                <w:sz w:val="24"/>
                <w:szCs w:val="24"/>
                <w:lang w:eastAsia="cs-CZ"/>
              </w:rPr>
            </w:pPr>
            <w:r w:rsidRPr="00F85119">
              <w:rPr>
                <w:sz w:val="24"/>
                <w:szCs w:val="24"/>
                <w:lang w:eastAsia="cs-CZ"/>
              </w:rPr>
              <w:t>AIX 7.2</w:t>
            </w:r>
          </w:p>
        </w:tc>
      </w:tr>
    </w:tbl>
    <w:p w14:paraId="036935F0" w14:textId="263BF5C5" w:rsidR="00210C0B" w:rsidRDefault="00210C0B" w:rsidP="00210C0B">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32</w:t>
      </w:r>
      <w:r w:rsidR="00E9490C">
        <w:rPr>
          <w:noProof/>
        </w:rPr>
        <w:fldChar w:fldCharType="end"/>
      </w:r>
      <w:r>
        <w:t xml:space="preserve"> – Popis LPAR</w:t>
      </w:r>
    </w:p>
    <w:p w14:paraId="7646F2C7" w14:textId="77777777" w:rsidR="00210C0B" w:rsidRDefault="00210C0B" w:rsidP="00210C0B">
      <w:pPr>
        <w:spacing w:before="240" w:after="240"/>
        <w:jc w:val="both"/>
      </w:pPr>
      <w:r>
        <w:t>V rámci běžících LPARů je nakonfigurováno celkem 16 HACMP clusterů a 3 HANA Clustery.</w:t>
      </w:r>
    </w:p>
    <w:p w14:paraId="1ADCBE25" w14:textId="77777777" w:rsidR="00210C0B" w:rsidRDefault="00210C0B" w:rsidP="00210C0B">
      <w:pPr>
        <w:spacing w:before="240" w:after="240"/>
        <w:jc w:val="both"/>
      </w:pPr>
      <w:r>
        <w:t>V rámci IBM Power je provozována aplikace SAP s DB Oracle, MAX DB a HANA.</w:t>
      </w:r>
    </w:p>
    <w:p w14:paraId="69B55F44" w14:textId="3FBBA05F" w:rsidR="00CA5CC5" w:rsidRPr="004A5F76" w:rsidRDefault="00CA5CC5" w:rsidP="00CA5CC5">
      <w:pPr>
        <w:pStyle w:val="Nadpis3"/>
        <w:rPr>
          <w:sz w:val="28"/>
          <w:szCs w:val="28"/>
        </w:rPr>
      </w:pPr>
      <w:bookmarkStart w:id="566" w:name="_Toc177708979"/>
      <w:bookmarkStart w:id="567" w:name="_Toc194331303"/>
      <w:r w:rsidRPr="004A5F76">
        <w:rPr>
          <w:sz w:val="28"/>
          <w:szCs w:val="28"/>
        </w:rPr>
        <w:t>Požadavky na nové řešení</w:t>
      </w:r>
      <w:bookmarkEnd w:id="566"/>
      <w:bookmarkEnd w:id="567"/>
    </w:p>
    <w:p w14:paraId="48C9BF2A" w14:textId="025D3836" w:rsidR="006A38CE" w:rsidRDefault="006A38CE" w:rsidP="006A38CE">
      <w:pPr>
        <w:spacing w:before="240" w:after="240"/>
        <w:jc w:val="both"/>
      </w:pPr>
      <w:r>
        <w:t>Výpočetní</w:t>
      </w:r>
      <w:r w:rsidRPr="006A38CE">
        <w:t xml:space="preserve"> servery</w:t>
      </w:r>
      <w:r>
        <w:t xml:space="preserve"> pro ERP SAP</w:t>
      </w:r>
      <w:r w:rsidRPr="006A38CE">
        <w:t xml:space="preserve"> jsou zařízení určená pro spolehlivý, dlouhodobý běh aplikace SAP.</w:t>
      </w:r>
      <w:r>
        <w:t xml:space="preserve"> </w:t>
      </w:r>
      <w:r w:rsidRPr="006A38CE">
        <w:t>Jejich parametry musí splňovat specifické požadavky současného aplikačního prostředí (Oracle, SAP R/3) i budoucího aplikačního prostředí (HANA, SAP S/4). Servery musí podporovat virtualizaci a umožňovat změny parametrů virtuálních serverů v návaznosti na jednotlivé kroky migračních prací</w:t>
      </w:r>
      <w:r>
        <w:t xml:space="preserve"> z ERP SAP R3 na ERP SAP4HANA</w:t>
      </w:r>
      <w:r w:rsidRPr="006A38CE">
        <w:t xml:space="preserve">. Parametry </w:t>
      </w:r>
      <w:r w:rsidR="009E27A5">
        <w:t xml:space="preserve">pro dimenzování výkonu </w:t>
      </w:r>
      <w:r w:rsidRPr="006A38CE">
        <w:t>vychází z</w:t>
      </w:r>
      <w:r w:rsidR="009E27A5">
        <w:t> </w:t>
      </w:r>
      <w:r w:rsidRPr="006A38CE">
        <w:t>detailní</w:t>
      </w:r>
      <w:r w:rsidR="009E27A5">
        <w:t xml:space="preserve"> analýzy </w:t>
      </w:r>
      <w:r w:rsidRPr="006A38CE">
        <w:t>SAP</w:t>
      </w:r>
      <w:r w:rsidR="009E27A5">
        <w:t xml:space="preserve"> systému </w:t>
      </w:r>
      <w:r w:rsidR="008311E0">
        <w:t>Objednatel</w:t>
      </w:r>
      <w:r w:rsidR="009E27A5">
        <w:t>e</w:t>
      </w:r>
      <w:r w:rsidRPr="006A38CE">
        <w:t>, kter</w:t>
      </w:r>
      <w:r w:rsidR="009E27A5">
        <w:t>é</w:t>
      </w:r>
      <w:r w:rsidRPr="006A38CE">
        <w:t xml:space="preserve"> servery musí splňovat</w:t>
      </w:r>
      <w:r w:rsidR="00CA5CC5">
        <w:t>,</w:t>
      </w:r>
      <w:r w:rsidR="009E27A5">
        <w:t xml:space="preserve"> a to jak pro současný stav, tak i s ohledem na plánovanou reimplementaci ERP a budoucí potřeby pro výkonu činnosti </w:t>
      </w:r>
      <w:r w:rsidR="008311E0">
        <w:t>Objednatel</w:t>
      </w:r>
      <w:r w:rsidR="009E27A5">
        <w:t>e</w:t>
      </w:r>
      <w:r w:rsidRPr="006A38CE">
        <w:t>. Současně je žádoucí, aby řešení nezahrnovalo dočasné servery pro potřeby migrace v cílovém stavu nevyužité (z důvodu provozních i investičních nákladů, licenčních souvislostí, nákladů na datová centra, sítě atd.), ale aby se navrhly servery využitelné co nejefektivněji pro všechny fáze projektu migrace. Servery dále musí splňovat vysoké požadavky na spolehlivost a bezpečnost a umožňovat vybudování vysoce dostupného, geograficky rozděleného prostředí. V neposlední řadě musí být servery podporovány pro běh více instancí (až 14) HANA databáz</w:t>
      </w:r>
      <w:r w:rsidR="005858E8">
        <w:t>í</w:t>
      </w:r>
      <w:r w:rsidRPr="006A38CE">
        <w:t>.</w:t>
      </w:r>
    </w:p>
    <w:p w14:paraId="73335138" w14:textId="2894B814" w:rsidR="005858E8" w:rsidRPr="005858E8" w:rsidRDefault="008311E0" w:rsidP="005858E8">
      <w:pPr>
        <w:spacing w:before="240" w:after="240"/>
        <w:jc w:val="both"/>
      </w:pPr>
      <w:r>
        <w:t>Objednatel</w:t>
      </w:r>
      <w:r w:rsidR="005858E8" w:rsidRPr="005858E8">
        <w:t xml:space="preserve"> požaduje pro IS SZIF na platformě SAP dodat dvojici vysoce výkonných serverů kategorie enterprise, vždy 1ks na lokalitu. Servery musí být identické na obou lokalitách a plně redundantní ve všech svých hardware částech. Návrh využití serverů pro provoz SAP musí být v souladu s </w:t>
      </w:r>
      <w:r w:rsidR="005858E8" w:rsidRPr="00570F0E">
        <w:rPr>
          <w:u w:val="single"/>
        </w:rPr>
        <w:t>SAP Note 2230704</w:t>
      </w:r>
      <w:r w:rsidR="005858E8" w:rsidRPr="005858E8">
        <w:t xml:space="preserve">. </w:t>
      </w:r>
    </w:p>
    <w:p w14:paraId="12BFC02A" w14:textId="034F553F" w:rsidR="005858E8" w:rsidRPr="005858E8" w:rsidRDefault="005858E8" w:rsidP="005858E8">
      <w:pPr>
        <w:spacing w:before="240" w:after="240"/>
        <w:jc w:val="both"/>
      </w:pPr>
      <w:r w:rsidRPr="005858E8">
        <w:t>Každý fyzický server musí být připojen k síťové infrastruktuře pomocí technologie Dual-homing (minimálně dva interface do dvou různých přepínačů v jedné lokalitě). Přenosové médium je požadováno minimálně 25Gb SFP+ LC. Pro jednotlivá prostředí (PROD, DEV, TEST, MGMT), musí být síťová vrstva oddělena na úrovni L2 pomocí VLAN. Navíc musí být k dispozici rozhraní pro HANA replikace.</w:t>
      </w:r>
    </w:p>
    <w:p w14:paraId="613BD79C" w14:textId="37854577" w:rsidR="005858E8" w:rsidRPr="005858E8" w:rsidRDefault="005858E8" w:rsidP="005858E8">
      <w:pPr>
        <w:spacing w:before="240" w:after="240"/>
        <w:jc w:val="both"/>
      </w:pPr>
      <w:r w:rsidRPr="005858E8">
        <w:t xml:space="preserve">Každý fyzický server musí být připojen k SAN infrastruktuře pomocí technologie Dual-homing (minimálně dva interface do dvou různých Fabriců v rámci dané lokality). Přenosové médium je požadováno minimálně </w:t>
      </w:r>
      <w:r w:rsidR="004A5F76">
        <w:t>64</w:t>
      </w:r>
      <w:r w:rsidRPr="005858E8">
        <w:t>Gb SFP+ LC.</w:t>
      </w:r>
    </w:p>
    <w:p w14:paraId="4FCB5908" w14:textId="67FAB8C8" w:rsidR="005858E8" w:rsidRPr="005858E8" w:rsidRDefault="008311E0" w:rsidP="005858E8">
      <w:pPr>
        <w:spacing w:before="240" w:after="240"/>
        <w:jc w:val="both"/>
      </w:pPr>
      <w:r>
        <w:t>Objednatel</w:t>
      </w:r>
      <w:r w:rsidR="005858E8" w:rsidRPr="005858E8">
        <w:t xml:space="preserve"> požaduje využití virtualizace na serverech dílčího bloku „</w:t>
      </w:r>
      <w:r w:rsidR="004A5F76">
        <w:t xml:space="preserve">Výpočetní </w:t>
      </w:r>
      <w:r w:rsidR="005858E8" w:rsidRPr="005858E8">
        <w:t>servery</w:t>
      </w:r>
      <w:r w:rsidR="004A5F76">
        <w:t xml:space="preserve"> pro ERP SAP</w:t>
      </w:r>
      <w:r w:rsidR="005858E8" w:rsidRPr="005858E8">
        <w:t xml:space="preserve">“. Důvodem je využití sdílení procesorů a možnost mobility virtuálních serverů. Pomocí první zmíněné technologie </w:t>
      </w:r>
      <w:r>
        <w:t>Objednatel</w:t>
      </w:r>
      <w:r w:rsidR="005858E8" w:rsidRPr="005858E8">
        <w:t xml:space="preserve"> požaduje dynamické realokace CPU zdrojů mezi SAP systémy v rámci standardního provozu. (Bez použití této technologie je nutné navýšit výkonnostní požadavky </w:t>
      </w:r>
      <w:r w:rsidR="005858E8" w:rsidRPr="006C0A52">
        <w:t>viz</w:t>
      </w:r>
      <w:r w:rsidR="000644B2" w:rsidRPr="006C0A52">
        <w:t xml:space="preserve"> kap. </w:t>
      </w:r>
      <w:r w:rsidR="006C0A52" w:rsidRPr="006C0A52">
        <w:fldChar w:fldCharType="begin"/>
      </w:r>
      <w:r w:rsidR="006C0A52" w:rsidRPr="006C0A52">
        <w:instrText xml:space="preserve"> REF _Ref166924993 \r \h </w:instrText>
      </w:r>
      <w:r w:rsidR="006C0A52">
        <w:instrText xml:space="preserve"> \* MERGEFORMAT </w:instrText>
      </w:r>
      <w:r w:rsidR="006C0A52" w:rsidRPr="006C0A52">
        <w:fldChar w:fldCharType="separate"/>
      </w:r>
      <w:r w:rsidR="006C0A52" w:rsidRPr="006C0A52">
        <w:t>2.7.3</w:t>
      </w:r>
      <w:r w:rsidR="006C0A52" w:rsidRPr="006C0A52">
        <w:fldChar w:fldCharType="end"/>
      </w:r>
      <w:r w:rsidR="005858E8" w:rsidRPr="006C0A52">
        <w:t xml:space="preserve"> Požadavky na výkon).</w:t>
      </w:r>
      <w:r w:rsidR="005858E8" w:rsidRPr="005858E8">
        <w:t xml:space="preserve"> Tato dynamická realokace CPU zdrojů bude řízena pomocí priorit v jednotlivých logických oblastech. Druhou zmíněnou funkcionalitou je mobilita virtuálního serveru. Tato funkcionalita zajistí plánované manuální přenesení vybraných prostředí SAP podle provozních a migračních potřeb. Tato funkcionalita musí koexistovat s HA/DR řešením pro oba plánované operační systémy.</w:t>
      </w:r>
    </w:p>
    <w:p w14:paraId="29B61DDB" w14:textId="77777777" w:rsidR="000644B2" w:rsidRPr="008904D0" w:rsidRDefault="000644B2" w:rsidP="008904D0">
      <w:pPr>
        <w:pStyle w:val="Nadpis3"/>
        <w:rPr>
          <w:sz w:val="28"/>
          <w:szCs w:val="28"/>
        </w:rPr>
      </w:pPr>
      <w:bookmarkStart w:id="568" w:name="_Toc509827099"/>
      <w:bookmarkStart w:id="569" w:name="_Ref166924993"/>
      <w:bookmarkStart w:id="570" w:name="_Toc177708980"/>
      <w:bookmarkStart w:id="571" w:name="_Toc194331304"/>
      <w:r w:rsidRPr="008904D0">
        <w:rPr>
          <w:sz w:val="28"/>
          <w:szCs w:val="28"/>
        </w:rPr>
        <w:t>Požadavky na výkon</w:t>
      </w:r>
      <w:bookmarkEnd w:id="568"/>
      <w:bookmarkEnd w:id="569"/>
      <w:bookmarkEnd w:id="570"/>
      <w:bookmarkEnd w:id="571"/>
    </w:p>
    <w:p w14:paraId="4AA41839" w14:textId="1FA88648" w:rsidR="000644B2" w:rsidRPr="000644B2" w:rsidRDefault="000644B2" w:rsidP="000644B2">
      <w:pPr>
        <w:spacing w:before="240" w:after="240"/>
        <w:jc w:val="both"/>
      </w:pPr>
      <w:r w:rsidRPr="000644B2">
        <w:t>V produk</w:t>
      </w:r>
      <w:r w:rsidR="00CE4A88">
        <w:t>ční</w:t>
      </w:r>
      <w:r w:rsidR="00576EB7">
        <w:t>m</w:t>
      </w:r>
      <w:r w:rsidRPr="000644B2">
        <w:t xml:space="preserve"> prostředí je požadováno zajištění vysoké dostupnosti pomocí clusterware. Architektura clusterware musí umožnovat rovnoměrné využití zdrojů přes obě lokality. </w:t>
      </w:r>
    </w:p>
    <w:p w14:paraId="14422F5B" w14:textId="2FF1222C" w:rsidR="000644B2" w:rsidRPr="000644B2" w:rsidRDefault="000644B2" w:rsidP="000644B2">
      <w:pPr>
        <w:spacing w:before="240" w:after="240"/>
        <w:jc w:val="both"/>
      </w:pPr>
      <w:r w:rsidRPr="000644B2">
        <w:t xml:space="preserve">V případě výpadku jedné lokality </w:t>
      </w:r>
      <w:r w:rsidR="008311E0">
        <w:t>Objednatel</w:t>
      </w:r>
      <w:r w:rsidR="008311E0" w:rsidRPr="000644B2">
        <w:t xml:space="preserve"> </w:t>
      </w:r>
      <w:r w:rsidRPr="000644B2">
        <w:t xml:space="preserve">požaduje, aby systémy prostředí PROD, TEST a MNG mohly být provozovány na jednom serveru v druhé funkční lokalitě. </w:t>
      </w:r>
    </w:p>
    <w:p w14:paraId="4A1F7812" w14:textId="77777777" w:rsidR="000644B2" w:rsidRPr="000644B2" w:rsidRDefault="000644B2" w:rsidP="000644B2">
      <w:pPr>
        <w:spacing w:before="240" w:after="240"/>
        <w:jc w:val="both"/>
      </w:pPr>
      <w:r w:rsidRPr="000644B2">
        <w:t>S ohledem na kombinace prostředí postavené na databázi Oracle s prostředími na databázi HANA a postupnou migrací jednotlivých prostředí musí výkonnostní charakteristiky pokrýt obě tato prostředí.</w:t>
      </w:r>
    </w:p>
    <w:p w14:paraId="3415E6BE" w14:textId="4BEF5B51" w:rsidR="000644B2" w:rsidRDefault="000644B2" w:rsidP="000644B2">
      <w:pPr>
        <w:spacing w:before="240" w:after="240"/>
        <w:jc w:val="both"/>
      </w:pPr>
      <w:r w:rsidRPr="000644B2">
        <w:t>V následující tabulce jsou uvedena shrnutí výkonových požadavků SAP na jednotlivé oblasti a kombinovaný běh systémů. Požadavek je stanoven s 3-letým horizontem potřeby, kdy hodnoty v tabulce jsou hodnoty předpokládané ve 3-tím roce provozu pro nová prostředí na HANA databázi:</w:t>
      </w:r>
    </w:p>
    <w:tbl>
      <w:tblPr>
        <w:tblW w:w="7225" w:type="dxa"/>
        <w:jc w:val="center"/>
        <w:tblCellMar>
          <w:left w:w="70" w:type="dxa"/>
          <w:right w:w="70" w:type="dxa"/>
        </w:tblCellMar>
        <w:tblLook w:val="04A0" w:firstRow="1" w:lastRow="0" w:firstColumn="1" w:lastColumn="0" w:noHBand="0" w:noVBand="1"/>
      </w:tblPr>
      <w:tblGrid>
        <w:gridCol w:w="1413"/>
        <w:gridCol w:w="1559"/>
        <w:gridCol w:w="1418"/>
        <w:gridCol w:w="1417"/>
        <w:gridCol w:w="1418"/>
      </w:tblGrid>
      <w:tr w:rsidR="009240D7" w14:paraId="3BDD4E63" w14:textId="77777777" w:rsidTr="009240D7">
        <w:trPr>
          <w:trHeight w:val="290"/>
          <w:jc w:val="center"/>
        </w:trPr>
        <w:tc>
          <w:tcPr>
            <w:tcW w:w="141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DBDF820"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2977" w:type="dxa"/>
            <w:gridSpan w:val="2"/>
            <w:tcBorders>
              <w:top w:val="single" w:sz="4" w:space="0" w:color="auto"/>
              <w:left w:val="nil"/>
              <w:bottom w:val="single" w:sz="4" w:space="0" w:color="auto"/>
              <w:right w:val="single" w:sz="4" w:space="0" w:color="000000"/>
            </w:tcBorders>
            <w:shd w:val="clear" w:color="auto" w:fill="D9E1F2"/>
            <w:noWrap/>
            <w:vAlign w:val="bottom"/>
            <w:hideMark/>
          </w:tcPr>
          <w:p w14:paraId="3BE4BC0A" w14:textId="77777777" w:rsidR="009240D7" w:rsidRDefault="009240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HANA DB část</w:t>
            </w:r>
          </w:p>
        </w:tc>
        <w:tc>
          <w:tcPr>
            <w:tcW w:w="2835" w:type="dxa"/>
            <w:gridSpan w:val="2"/>
            <w:tcBorders>
              <w:top w:val="single" w:sz="4" w:space="0" w:color="auto"/>
              <w:left w:val="nil"/>
              <w:bottom w:val="single" w:sz="4" w:space="0" w:color="auto"/>
              <w:right w:val="single" w:sz="4" w:space="0" w:color="000000"/>
            </w:tcBorders>
            <w:shd w:val="clear" w:color="auto" w:fill="D9E1F2"/>
            <w:noWrap/>
            <w:vAlign w:val="bottom"/>
            <w:hideMark/>
          </w:tcPr>
          <w:p w14:paraId="510EB25C" w14:textId="77777777" w:rsidR="009240D7" w:rsidRDefault="009240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Aplikační část (Suite)</w:t>
            </w:r>
          </w:p>
        </w:tc>
      </w:tr>
      <w:tr w:rsidR="009240D7" w14:paraId="113C462F" w14:textId="77777777" w:rsidTr="009240D7">
        <w:trPr>
          <w:trHeight w:val="290"/>
          <w:jc w:val="center"/>
        </w:trPr>
        <w:tc>
          <w:tcPr>
            <w:tcW w:w="1413" w:type="dxa"/>
            <w:tcBorders>
              <w:top w:val="nil"/>
              <w:left w:val="single" w:sz="4" w:space="0" w:color="auto"/>
              <w:bottom w:val="single" w:sz="4" w:space="0" w:color="auto"/>
              <w:right w:val="single" w:sz="4" w:space="0" w:color="auto"/>
            </w:tcBorders>
            <w:shd w:val="clear" w:color="auto" w:fill="E2EFDA"/>
            <w:noWrap/>
            <w:vAlign w:val="bottom"/>
            <w:hideMark/>
          </w:tcPr>
          <w:p w14:paraId="3414F313" w14:textId="77777777" w:rsidR="009240D7" w:rsidRDefault="009240D7">
            <w:pPr>
              <w:spacing w:after="0" w:line="240" w:lineRule="auto"/>
              <w:rPr>
                <w:rFonts w:ascii="Calibri" w:eastAsia="Times New Roman" w:hAnsi="Calibri" w:cs="Calibri"/>
                <w:i/>
                <w:iCs/>
                <w:color w:val="000000"/>
                <w:lang w:eastAsia="cs-CZ"/>
              </w:rPr>
            </w:pPr>
            <w:r>
              <w:rPr>
                <w:rFonts w:ascii="Calibri" w:eastAsia="Times New Roman" w:hAnsi="Calibri" w:cs="Calibri"/>
                <w:i/>
                <w:iCs/>
                <w:color w:val="000000"/>
                <w:lang w:eastAsia="cs-CZ"/>
              </w:rPr>
              <w:t> </w:t>
            </w:r>
          </w:p>
        </w:tc>
        <w:tc>
          <w:tcPr>
            <w:tcW w:w="1559" w:type="dxa"/>
            <w:tcBorders>
              <w:top w:val="nil"/>
              <w:left w:val="nil"/>
              <w:bottom w:val="single" w:sz="4" w:space="0" w:color="auto"/>
              <w:right w:val="single" w:sz="4" w:space="0" w:color="auto"/>
            </w:tcBorders>
            <w:shd w:val="clear" w:color="auto" w:fill="E2EFDA"/>
            <w:noWrap/>
            <w:vAlign w:val="bottom"/>
            <w:hideMark/>
          </w:tcPr>
          <w:p w14:paraId="22BDE1D7" w14:textId="77777777" w:rsidR="009240D7" w:rsidRDefault="009240D7">
            <w:pPr>
              <w:spacing w:after="0" w:line="240" w:lineRule="auto"/>
              <w:jc w:val="center"/>
              <w:rPr>
                <w:rFonts w:ascii="Calibri" w:eastAsia="Times New Roman" w:hAnsi="Calibri" w:cs="Calibri"/>
                <w:i/>
                <w:iCs/>
                <w:color w:val="000000"/>
                <w:lang w:eastAsia="cs-CZ"/>
              </w:rPr>
            </w:pPr>
            <w:r>
              <w:rPr>
                <w:rFonts w:ascii="Calibri" w:eastAsia="Times New Roman" w:hAnsi="Calibri" w:cs="Calibri"/>
                <w:i/>
                <w:iCs/>
                <w:color w:val="000000"/>
                <w:lang w:eastAsia="cs-CZ"/>
              </w:rPr>
              <w:t>HANA SAPs</w:t>
            </w:r>
          </w:p>
        </w:tc>
        <w:tc>
          <w:tcPr>
            <w:tcW w:w="1418" w:type="dxa"/>
            <w:tcBorders>
              <w:top w:val="nil"/>
              <w:left w:val="nil"/>
              <w:bottom w:val="single" w:sz="4" w:space="0" w:color="auto"/>
              <w:right w:val="single" w:sz="4" w:space="0" w:color="auto"/>
            </w:tcBorders>
            <w:shd w:val="clear" w:color="auto" w:fill="E2EFDA"/>
            <w:noWrap/>
            <w:vAlign w:val="bottom"/>
            <w:hideMark/>
          </w:tcPr>
          <w:p w14:paraId="698DC8F3" w14:textId="77777777" w:rsidR="009240D7" w:rsidRDefault="009240D7">
            <w:pPr>
              <w:spacing w:after="0" w:line="240" w:lineRule="auto"/>
              <w:jc w:val="center"/>
              <w:rPr>
                <w:rFonts w:ascii="Calibri" w:eastAsia="Times New Roman" w:hAnsi="Calibri" w:cs="Calibri"/>
                <w:i/>
                <w:iCs/>
                <w:color w:val="000000"/>
                <w:lang w:eastAsia="cs-CZ"/>
              </w:rPr>
            </w:pPr>
            <w:r>
              <w:rPr>
                <w:rFonts w:ascii="Calibri" w:eastAsia="Times New Roman" w:hAnsi="Calibri" w:cs="Calibri"/>
                <w:i/>
                <w:iCs/>
                <w:color w:val="000000"/>
                <w:lang w:eastAsia="cs-CZ"/>
              </w:rPr>
              <w:t>RAM</w:t>
            </w:r>
          </w:p>
        </w:tc>
        <w:tc>
          <w:tcPr>
            <w:tcW w:w="1417" w:type="dxa"/>
            <w:tcBorders>
              <w:top w:val="nil"/>
              <w:left w:val="nil"/>
              <w:bottom w:val="single" w:sz="4" w:space="0" w:color="auto"/>
              <w:right w:val="single" w:sz="4" w:space="0" w:color="auto"/>
            </w:tcBorders>
            <w:shd w:val="clear" w:color="auto" w:fill="E2EFDA"/>
            <w:noWrap/>
            <w:vAlign w:val="bottom"/>
            <w:hideMark/>
          </w:tcPr>
          <w:p w14:paraId="7F62F5EE" w14:textId="77777777" w:rsidR="009240D7" w:rsidRDefault="009240D7">
            <w:pPr>
              <w:spacing w:after="0" w:line="240" w:lineRule="auto"/>
              <w:jc w:val="center"/>
              <w:rPr>
                <w:rFonts w:ascii="Calibri" w:eastAsia="Times New Roman" w:hAnsi="Calibri" w:cs="Calibri"/>
                <w:i/>
                <w:iCs/>
                <w:color w:val="000000"/>
                <w:lang w:eastAsia="cs-CZ"/>
              </w:rPr>
            </w:pPr>
            <w:r>
              <w:rPr>
                <w:rFonts w:ascii="Calibri" w:eastAsia="Times New Roman" w:hAnsi="Calibri" w:cs="Calibri"/>
                <w:i/>
                <w:iCs/>
                <w:color w:val="000000"/>
                <w:lang w:eastAsia="cs-CZ"/>
              </w:rPr>
              <w:t>SD SAPS</w:t>
            </w:r>
          </w:p>
        </w:tc>
        <w:tc>
          <w:tcPr>
            <w:tcW w:w="1418" w:type="dxa"/>
            <w:tcBorders>
              <w:top w:val="nil"/>
              <w:left w:val="nil"/>
              <w:bottom w:val="single" w:sz="4" w:space="0" w:color="auto"/>
              <w:right w:val="single" w:sz="4" w:space="0" w:color="auto"/>
            </w:tcBorders>
            <w:shd w:val="clear" w:color="auto" w:fill="E2EFDA"/>
            <w:noWrap/>
            <w:vAlign w:val="bottom"/>
            <w:hideMark/>
          </w:tcPr>
          <w:p w14:paraId="12819BA2" w14:textId="77777777" w:rsidR="009240D7" w:rsidRDefault="009240D7">
            <w:pPr>
              <w:spacing w:after="0" w:line="240" w:lineRule="auto"/>
              <w:jc w:val="center"/>
              <w:rPr>
                <w:rFonts w:ascii="Calibri" w:eastAsia="Times New Roman" w:hAnsi="Calibri" w:cs="Calibri"/>
                <w:i/>
                <w:iCs/>
                <w:color w:val="000000"/>
                <w:lang w:eastAsia="cs-CZ"/>
              </w:rPr>
            </w:pPr>
            <w:r>
              <w:rPr>
                <w:rFonts w:ascii="Calibri" w:eastAsia="Times New Roman" w:hAnsi="Calibri" w:cs="Calibri"/>
                <w:i/>
                <w:iCs/>
                <w:color w:val="000000"/>
                <w:lang w:eastAsia="cs-CZ"/>
              </w:rPr>
              <w:t>RAM</w:t>
            </w:r>
          </w:p>
        </w:tc>
      </w:tr>
      <w:tr w:rsidR="009240D7" w14:paraId="2D86EAF7"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505D329E"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Produkce</w:t>
            </w:r>
          </w:p>
        </w:tc>
        <w:tc>
          <w:tcPr>
            <w:tcW w:w="1559" w:type="dxa"/>
            <w:tcBorders>
              <w:top w:val="nil"/>
              <w:left w:val="nil"/>
              <w:bottom w:val="single" w:sz="4" w:space="0" w:color="auto"/>
              <w:right w:val="single" w:sz="4" w:space="0" w:color="auto"/>
            </w:tcBorders>
            <w:noWrap/>
            <w:vAlign w:val="bottom"/>
            <w:hideMark/>
          </w:tcPr>
          <w:p w14:paraId="226BC46C"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372 625 </w:t>
            </w:r>
          </w:p>
        </w:tc>
        <w:tc>
          <w:tcPr>
            <w:tcW w:w="1418" w:type="dxa"/>
            <w:tcBorders>
              <w:top w:val="nil"/>
              <w:left w:val="nil"/>
              <w:bottom w:val="single" w:sz="4" w:space="0" w:color="auto"/>
              <w:right w:val="single" w:sz="4" w:space="0" w:color="auto"/>
            </w:tcBorders>
            <w:noWrap/>
            <w:vAlign w:val="bottom"/>
            <w:hideMark/>
          </w:tcPr>
          <w:p w14:paraId="1B5B21BA"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17 617 </w:t>
            </w:r>
          </w:p>
        </w:tc>
        <w:tc>
          <w:tcPr>
            <w:tcW w:w="1417" w:type="dxa"/>
            <w:tcBorders>
              <w:top w:val="nil"/>
              <w:left w:val="nil"/>
              <w:bottom w:val="single" w:sz="4" w:space="0" w:color="auto"/>
              <w:right w:val="single" w:sz="4" w:space="0" w:color="auto"/>
            </w:tcBorders>
            <w:noWrap/>
            <w:vAlign w:val="bottom"/>
            <w:hideMark/>
          </w:tcPr>
          <w:p w14:paraId="1229A2C8"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245 834 </w:t>
            </w:r>
          </w:p>
        </w:tc>
        <w:tc>
          <w:tcPr>
            <w:tcW w:w="1418" w:type="dxa"/>
            <w:tcBorders>
              <w:top w:val="nil"/>
              <w:left w:val="nil"/>
              <w:bottom w:val="single" w:sz="4" w:space="0" w:color="auto"/>
              <w:right w:val="single" w:sz="4" w:space="0" w:color="auto"/>
            </w:tcBorders>
            <w:noWrap/>
            <w:vAlign w:val="bottom"/>
            <w:hideMark/>
          </w:tcPr>
          <w:p w14:paraId="62568DB3"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1620  </w:t>
            </w:r>
          </w:p>
        </w:tc>
      </w:tr>
      <w:tr w:rsidR="009240D7" w14:paraId="3E9CE56E"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2BF0BE87"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HA Produkce</w:t>
            </w:r>
          </w:p>
        </w:tc>
        <w:tc>
          <w:tcPr>
            <w:tcW w:w="1559" w:type="dxa"/>
            <w:tcBorders>
              <w:top w:val="nil"/>
              <w:left w:val="nil"/>
              <w:bottom w:val="single" w:sz="4" w:space="0" w:color="auto"/>
              <w:right w:val="single" w:sz="4" w:space="0" w:color="auto"/>
            </w:tcBorders>
            <w:noWrap/>
            <w:vAlign w:val="bottom"/>
            <w:hideMark/>
          </w:tcPr>
          <w:p w14:paraId="4DCA0EBE"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185 725 </w:t>
            </w:r>
          </w:p>
        </w:tc>
        <w:tc>
          <w:tcPr>
            <w:tcW w:w="1418" w:type="dxa"/>
            <w:tcBorders>
              <w:top w:val="nil"/>
              <w:left w:val="nil"/>
              <w:bottom w:val="single" w:sz="4" w:space="0" w:color="auto"/>
              <w:right w:val="single" w:sz="4" w:space="0" w:color="auto"/>
            </w:tcBorders>
            <w:noWrap/>
            <w:vAlign w:val="bottom"/>
            <w:hideMark/>
          </w:tcPr>
          <w:p w14:paraId="5BA476B9"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17 617 </w:t>
            </w:r>
          </w:p>
        </w:tc>
        <w:tc>
          <w:tcPr>
            <w:tcW w:w="1417" w:type="dxa"/>
            <w:tcBorders>
              <w:top w:val="nil"/>
              <w:left w:val="nil"/>
              <w:bottom w:val="single" w:sz="4" w:space="0" w:color="auto"/>
              <w:right w:val="single" w:sz="4" w:space="0" w:color="auto"/>
            </w:tcBorders>
            <w:noWrap/>
            <w:vAlign w:val="bottom"/>
            <w:hideMark/>
          </w:tcPr>
          <w:p w14:paraId="4F6B8008"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245 834 </w:t>
            </w:r>
          </w:p>
        </w:tc>
        <w:tc>
          <w:tcPr>
            <w:tcW w:w="1418" w:type="dxa"/>
            <w:tcBorders>
              <w:top w:val="nil"/>
              <w:left w:val="nil"/>
              <w:bottom w:val="single" w:sz="4" w:space="0" w:color="auto"/>
              <w:right w:val="single" w:sz="4" w:space="0" w:color="auto"/>
            </w:tcBorders>
            <w:noWrap/>
            <w:vAlign w:val="bottom"/>
            <w:hideMark/>
          </w:tcPr>
          <w:p w14:paraId="6A1B912A"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1 620 </w:t>
            </w:r>
          </w:p>
        </w:tc>
      </w:tr>
      <w:tr w:rsidR="009240D7" w14:paraId="51BE8489"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241A7964"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Test</w:t>
            </w:r>
          </w:p>
        </w:tc>
        <w:tc>
          <w:tcPr>
            <w:tcW w:w="1559" w:type="dxa"/>
            <w:tcBorders>
              <w:top w:val="nil"/>
              <w:left w:val="nil"/>
              <w:bottom w:val="single" w:sz="4" w:space="0" w:color="auto"/>
              <w:right w:val="single" w:sz="4" w:space="0" w:color="auto"/>
            </w:tcBorders>
            <w:noWrap/>
            <w:vAlign w:val="bottom"/>
            <w:hideMark/>
          </w:tcPr>
          <w:p w14:paraId="26AFAF4C"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411861 </w:t>
            </w:r>
          </w:p>
        </w:tc>
        <w:tc>
          <w:tcPr>
            <w:tcW w:w="1418" w:type="dxa"/>
            <w:tcBorders>
              <w:top w:val="nil"/>
              <w:left w:val="nil"/>
              <w:bottom w:val="single" w:sz="4" w:space="0" w:color="auto"/>
              <w:right w:val="single" w:sz="4" w:space="0" w:color="auto"/>
            </w:tcBorders>
            <w:noWrap/>
            <w:vAlign w:val="bottom"/>
            <w:hideMark/>
          </w:tcPr>
          <w:p w14:paraId="3CE4B267"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22676</w:t>
            </w:r>
          </w:p>
        </w:tc>
        <w:tc>
          <w:tcPr>
            <w:tcW w:w="1417" w:type="dxa"/>
            <w:tcBorders>
              <w:top w:val="nil"/>
              <w:left w:val="nil"/>
              <w:bottom w:val="single" w:sz="4" w:space="0" w:color="auto"/>
              <w:right w:val="single" w:sz="4" w:space="0" w:color="auto"/>
            </w:tcBorders>
            <w:noWrap/>
            <w:vAlign w:val="bottom"/>
            <w:hideMark/>
          </w:tcPr>
          <w:p w14:paraId="2C9CF14F"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251 991 </w:t>
            </w:r>
          </w:p>
        </w:tc>
        <w:tc>
          <w:tcPr>
            <w:tcW w:w="1418" w:type="dxa"/>
            <w:tcBorders>
              <w:top w:val="nil"/>
              <w:left w:val="nil"/>
              <w:bottom w:val="single" w:sz="4" w:space="0" w:color="auto"/>
              <w:right w:val="single" w:sz="4" w:space="0" w:color="auto"/>
            </w:tcBorders>
            <w:noWrap/>
            <w:vAlign w:val="bottom"/>
            <w:hideMark/>
          </w:tcPr>
          <w:p w14:paraId="1BE24003"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2096 </w:t>
            </w:r>
          </w:p>
        </w:tc>
      </w:tr>
      <w:tr w:rsidR="009240D7" w14:paraId="00821A31"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14EF669F"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Vývoj</w:t>
            </w:r>
          </w:p>
        </w:tc>
        <w:tc>
          <w:tcPr>
            <w:tcW w:w="1559" w:type="dxa"/>
            <w:tcBorders>
              <w:top w:val="nil"/>
              <w:left w:val="nil"/>
              <w:bottom w:val="single" w:sz="4" w:space="0" w:color="auto"/>
              <w:right w:val="single" w:sz="4" w:space="0" w:color="auto"/>
            </w:tcBorders>
            <w:noWrap/>
            <w:vAlign w:val="bottom"/>
            <w:hideMark/>
          </w:tcPr>
          <w:p w14:paraId="3F4095FD"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81 792 </w:t>
            </w:r>
          </w:p>
        </w:tc>
        <w:tc>
          <w:tcPr>
            <w:tcW w:w="1418" w:type="dxa"/>
            <w:tcBorders>
              <w:top w:val="nil"/>
              <w:left w:val="nil"/>
              <w:bottom w:val="single" w:sz="4" w:space="0" w:color="auto"/>
              <w:right w:val="single" w:sz="4" w:space="0" w:color="auto"/>
            </w:tcBorders>
            <w:noWrap/>
            <w:vAlign w:val="bottom"/>
            <w:hideMark/>
          </w:tcPr>
          <w:p w14:paraId="2BC6D58A"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3 408 </w:t>
            </w:r>
          </w:p>
        </w:tc>
        <w:tc>
          <w:tcPr>
            <w:tcW w:w="1417" w:type="dxa"/>
            <w:tcBorders>
              <w:top w:val="nil"/>
              <w:left w:val="nil"/>
              <w:bottom w:val="single" w:sz="4" w:space="0" w:color="auto"/>
              <w:right w:val="single" w:sz="4" w:space="0" w:color="auto"/>
            </w:tcBorders>
            <w:noWrap/>
            <w:vAlign w:val="bottom"/>
            <w:hideMark/>
          </w:tcPr>
          <w:p w14:paraId="05FAE5AE"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82 600 </w:t>
            </w:r>
          </w:p>
        </w:tc>
        <w:tc>
          <w:tcPr>
            <w:tcW w:w="1418" w:type="dxa"/>
            <w:tcBorders>
              <w:top w:val="nil"/>
              <w:left w:val="nil"/>
              <w:bottom w:val="single" w:sz="4" w:space="0" w:color="auto"/>
              <w:right w:val="single" w:sz="4" w:space="0" w:color="auto"/>
            </w:tcBorders>
            <w:noWrap/>
            <w:vAlign w:val="bottom"/>
            <w:hideMark/>
          </w:tcPr>
          <w:p w14:paraId="0549EFD3"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520 </w:t>
            </w:r>
          </w:p>
        </w:tc>
      </w:tr>
      <w:tr w:rsidR="009240D7" w14:paraId="5E21C42C"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1A33878B"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Ostatní</w:t>
            </w:r>
          </w:p>
        </w:tc>
        <w:tc>
          <w:tcPr>
            <w:tcW w:w="1559" w:type="dxa"/>
            <w:tcBorders>
              <w:top w:val="nil"/>
              <w:left w:val="nil"/>
              <w:bottom w:val="single" w:sz="4" w:space="0" w:color="auto"/>
              <w:right w:val="single" w:sz="4" w:space="0" w:color="auto"/>
            </w:tcBorders>
            <w:noWrap/>
            <w:vAlign w:val="bottom"/>
            <w:hideMark/>
          </w:tcPr>
          <w:p w14:paraId="45E3ACC0"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80 000 </w:t>
            </w:r>
          </w:p>
        </w:tc>
        <w:tc>
          <w:tcPr>
            <w:tcW w:w="1418" w:type="dxa"/>
            <w:tcBorders>
              <w:top w:val="nil"/>
              <w:left w:val="nil"/>
              <w:bottom w:val="single" w:sz="4" w:space="0" w:color="auto"/>
              <w:right w:val="single" w:sz="4" w:space="0" w:color="auto"/>
            </w:tcBorders>
            <w:noWrap/>
            <w:vAlign w:val="bottom"/>
            <w:hideMark/>
          </w:tcPr>
          <w:p w14:paraId="4A670B24"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11 893 </w:t>
            </w:r>
          </w:p>
        </w:tc>
        <w:tc>
          <w:tcPr>
            <w:tcW w:w="1417" w:type="dxa"/>
            <w:tcBorders>
              <w:top w:val="nil"/>
              <w:left w:val="nil"/>
              <w:bottom w:val="single" w:sz="4" w:space="0" w:color="auto"/>
              <w:right w:val="single" w:sz="4" w:space="0" w:color="auto"/>
            </w:tcBorders>
            <w:noWrap/>
            <w:vAlign w:val="bottom"/>
            <w:hideMark/>
          </w:tcPr>
          <w:p w14:paraId="6E234DE0"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64 000 </w:t>
            </w:r>
          </w:p>
        </w:tc>
        <w:tc>
          <w:tcPr>
            <w:tcW w:w="1418" w:type="dxa"/>
            <w:tcBorders>
              <w:top w:val="nil"/>
              <w:left w:val="nil"/>
              <w:bottom w:val="single" w:sz="4" w:space="0" w:color="auto"/>
              <w:right w:val="single" w:sz="4" w:space="0" w:color="auto"/>
            </w:tcBorders>
            <w:noWrap/>
            <w:vAlign w:val="bottom"/>
            <w:hideMark/>
          </w:tcPr>
          <w:p w14:paraId="5B6F767F" w14:textId="77777777" w:rsidR="009240D7" w:rsidRDefault="009240D7">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          364 </w:t>
            </w:r>
          </w:p>
        </w:tc>
      </w:tr>
      <w:tr w:rsidR="009240D7" w14:paraId="2A85F076" w14:textId="77777777" w:rsidTr="009240D7">
        <w:trPr>
          <w:trHeight w:val="290"/>
          <w:jc w:val="center"/>
        </w:trPr>
        <w:tc>
          <w:tcPr>
            <w:tcW w:w="1413" w:type="dxa"/>
            <w:tcBorders>
              <w:top w:val="nil"/>
              <w:left w:val="single" w:sz="4" w:space="0" w:color="auto"/>
              <w:bottom w:val="single" w:sz="4" w:space="0" w:color="auto"/>
              <w:right w:val="single" w:sz="4" w:space="0" w:color="auto"/>
            </w:tcBorders>
            <w:noWrap/>
            <w:vAlign w:val="bottom"/>
            <w:hideMark/>
          </w:tcPr>
          <w:p w14:paraId="506FA440" w14:textId="77777777" w:rsidR="009240D7" w:rsidRDefault="009240D7">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Celkem</w:t>
            </w:r>
          </w:p>
        </w:tc>
        <w:tc>
          <w:tcPr>
            <w:tcW w:w="1559" w:type="dxa"/>
            <w:tcBorders>
              <w:top w:val="nil"/>
              <w:left w:val="nil"/>
              <w:bottom w:val="single" w:sz="4" w:space="0" w:color="auto"/>
              <w:right w:val="single" w:sz="4" w:space="0" w:color="auto"/>
            </w:tcBorders>
            <w:noWrap/>
            <w:vAlign w:val="bottom"/>
            <w:hideMark/>
          </w:tcPr>
          <w:p w14:paraId="65FD040A" w14:textId="77777777" w:rsidR="009240D7" w:rsidRDefault="009240D7">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       1 132 002 </w:t>
            </w:r>
          </w:p>
        </w:tc>
        <w:tc>
          <w:tcPr>
            <w:tcW w:w="1418" w:type="dxa"/>
            <w:tcBorders>
              <w:top w:val="nil"/>
              <w:left w:val="nil"/>
              <w:bottom w:val="single" w:sz="4" w:space="0" w:color="auto"/>
              <w:right w:val="single" w:sz="4" w:space="0" w:color="auto"/>
            </w:tcBorders>
            <w:noWrap/>
            <w:vAlign w:val="bottom"/>
            <w:hideMark/>
          </w:tcPr>
          <w:p w14:paraId="3690D6D7" w14:textId="77777777" w:rsidR="009240D7" w:rsidRDefault="009240D7">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       73 211 </w:t>
            </w:r>
          </w:p>
        </w:tc>
        <w:tc>
          <w:tcPr>
            <w:tcW w:w="1417" w:type="dxa"/>
            <w:tcBorders>
              <w:top w:val="nil"/>
              <w:left w:val="nil"/>
              <w:bottom w:val="single" w:sz="4" w:space="0" w:color="auto"/>
              <w:right w:val="single" w:sz="4" w:space="0" w:color="auto"/>
            </w:tcBorders>
            <w:noWrap/>
            <w:vAlign w:val="bottom"/>
            <w:hideMark/>
          </w:tcPr>
          <w:p w14:paraId="6D8EBC76" w14:textId="77777777" w:rsidR="009240D7" w:rsidRDefault="009240D7">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       870 259 </w:t>
            </w:r>
          </w:p>
        </w:tc>
        <w:tc>
          <w:tcPr>
            <w:tcW w:w="1418" w:type="dxa"/>
            <w:tcBorders>
              <w:top w:val="nil"/>
              <w:left w:val="nil"/>
              <w:bottom w:val="single" w:sz="4" w:space="0" w:color="auto"/>
              <w:right w:val="single" w:sz="4" w:space="0" w:color="auto"/>
            </w:tcBorders>
            <w:noWrap/>
            <w:vAlign w:val="bottom"/>
            <w:hideMark/>
          </w:tcPr>
          <w:p w14:paraId="17E0EA37" w14:textId="77777777" w:rsidR="009240D7" w:rsidRDefault="009240D7">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       6 219 </w:t>
            </w:r>
          </w:p>
        </w:tc>
      </w:tr>
    </w:tbl>
    <w:p w14:paraId="0609C076" w14:textId="2D7C729C" w:rsidR="000644B2" w:rsidRDefault="000644B2" w:rsidP="000644B2">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33</w:t>
      </w:r>
      <w:r w:rsidR="00E9490C">
        <w:rPr>
          <w:noProof/>
        </w:rPr>
        <w:fldChar w:fldCharType="end"/>
      </w:r>
      <w:r>
        <w:t xml:space="preserve"> - Výko</w:t>
      </w:r>
      <w:r w:rsidR="00570F0E">
        <w:t>n</w:t>
      </w:r>
      <w:r>
        <w:t>nostní požadavky na první 3 roky</w:t>
      </w:r>
    </w:p>
    <w:p w14:paraId="1B65B9F9" w14:textId="77777777" w:rsidR="000644B2" w:rsidRPr="000644B2" w:rsidRDefault="000644B2" w:rsidP="000644B2">
      <w:pPr>
        <w:spacing w:before="120" w:after="120" w:line="276" w:lineRule="auto"/>
        <w:jc w:val="both"/>
      </w:pPr>
      <w:r w:rsidRPr="000644B2">
        <w:t>A současný běh nezbytných historických databází:</w:t>
      </w:r>
    </w:p>
    <w:tbl>
      <w:tblPr>
        <w:tblW w:w="5845" w:type="dxa"/>
        <w:jc w:val="center"/>
        <w:tblCellMar>
          <w:left w:w="70" w:type="dxa"/>
          <w:right w:w="70" w:type="dxa"/>
        </w:tblCellMar>
        <w:tblLook w:val="04A0" w:firstRow="1" w:lastRow="0" w:firstColumn="1" w:lastColumn="0" w:noHBand="0" w:noVBand="1"/>
      </w:tblPr>
      <w:tblGrid>
        <w:gridCol w:w="2320"/>
        <w:gridCol w:w="1725"/>
        <w:gridCol w:w="37"/>
        <w:gridCol w:w="1763"/>
      </w:tblGrid>
      <w:tr w:rsidR="00570F0E" w:rsidRPr="00561F26" w14:paraId="19E5FBA1" w14:textId="77777777" w:rsidTr="00EA5C98">
        <w:trPr>
          <w:trHeight w:val="290"/>
          <w:jc w:val="center"/>
        </w:trPr>
        <w:tc>
          <w:tcPr>
            <w:tcW w:w="232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89C4692" w14:textId="77777777" w:rsidR="00570F0E" w:rsidRPr="00561F26" w:rsidRDefault="00570F0E" w:rsidP="00EA5C98">
            <w:pPr>
              <w:spacing w:after="0" w:line="240" w:lineRule="auto"/>
              <w:rPr>
                <w:rFonts w:ascii="Calibri" w:eastAsia="Times New Roman" w:hAnsi="Calibri" w:cs="Calibri"/>
                <w:color w:val="000000"/>
                <w:lang w:eastAsia="cs-CZ"/>
              </w:rPr>
            </w:pPr>
            <w:r w:rsidRPr="00561F26">
              <w:rPr>
                <w:rFonts w:ascii="Calibri" w:eastAsia="Times New Roman" w:hAnsi="Calibri" w:cs="Calibri"/>
                <w:color w:val="000000"/>
                <w:lang w:eastAsia="cs-CZ"/>
              </w:rPr>
              <w:t> </w:t>
            </w:r>
          </w:p>
        </w:tc>
        <w:tc>
          <w:tcPr>
            <w:tcW w:w="1762" w:type="dxa"/>
            <w:gridSpan w:val="2"/>
            <w:tcBorders>
              <w:top w:val="single" w:sz="4" w:space="0" w:color="auto"/>
              <w:left w:val="nil"/>
              <w:bottom w:val="single" w:sz="4" w:space="0" w:color="auto"/>
              <w:right w:val="single" w:sz="4" w:space="0" w:color="auto"/>
            </w:tcBorders>
            <w:shd w:val="clear" w:color="000000" w:fill="D9E1F2"/>
            <w:noWrap/>
            <w:vAlign w:val="bottom"/>
            <w:hideMark/>
          </w:tcPr>
          <w:p w14:paraId="026681E7" w14:textId="3F85BBC9" w:rsidR="00570F0E" w:rsidRPr="00561F26" w:rsidRDefault="00570F0E" w:rsidP="00EA5C98">
            <w:pPr>
              <w:spacing w:after="0" w:line="240" w:lineRule="auto"/>
              <w:jc w:val="center"/>
              <w:rPr>
                <w:rFonts w:ascii="Calibri" w:eastAsia="Times New Roman" w:hAnsi="Calibri" w:cs="Calibri"/>
                <w:color w:val="000000"/>
                <w:lang w:eastAsia="cs-CZ"/>
              </w:rPr>
            </w:pPr>
            <w:r w:rsidRPr="000644B2">
              <w:rPr>
                <w:b/>
                <w:bCs/>
                <w:color w:val="000000" w:themeColor="text1"/>
                <w:sz w:val="24"/>
                <w:szCs w:val="24"/>
                <w:lang w:eastAsia="cs-CZ"/>
              </w:rPr>
              <w:t>Databázov</w:t>
            </w:r>
            <w:r>
              <w:rPr>
                <w:b/>
                <w:bCs/>
                <w:color w:val="000000" w:themeColor="text1"/>
                <w:sz w:val="24"/>
                <w:szCs w:val="24"/>
                <w:lang w:eastAsia="cs-CZ"/>
              </w:rPr>
              <w:t>á část</w:t>
            </w:r>
          </w:p>
        </w:tc>
        <w:tc>
          <w:tcPr>
            <w:tcW w:w="1763" w:type="dxa"/>
            <w:tcBorders>
              <w:top w:val="single" w:sz="4" w:space="0" w:color="auto"/>
              <w:left w:val="nil"/>
              <w:bottom w:val="single" w:sz="4" w:space="0" w:color="auto"/>
              <w:right w:val="single" w:sz="4" w:space="0" w:color="auto"/>
            </w:tcBorders>
            <w:shd w:val="clear" w:color="000000" w:fill="D9E1F2"/>
            <w:vAlign w:val="bottom"/>
          </w:tcPr>
          <w:p w14:paraId="0E4C22F6" w14:textId="038E20D9" w:rsidR="00570F0E" w:rsidRPr="00561F26" w:rsidRDefault="00570F0E" w:rsidP="00EA5C98">
            <w:pPr>
              <w:spacing w:after="0" w:line="240" w:lineRule="auto"/>
              <w:jc w:val="center"/>
              <w:rPr>
                <w:rFonts w:ascii="Calibri" w:eastAsia="Times New Roman" w:hAnsi="Calibri" w:cs="Calibri"/>
                <w:color w:val="000000"/>
                <w:lang w:eastAsia="cs-CZ"/>
              </w:rPr>
            </w:pPr>
            <w:r>
              <w:rPr>
                <w:b/>
                <w:bCs/>
                <w:color w:val="000000" w:themeColor="text1"/>
                <w:sz w:val="24"/>
                <w:szCs w:val="24"/>
                <w:lang w:eastAsia="cs-CZ"/>
              </w:rPr>
              <w:t>A</w:t>
            </w:r>
            <w:r w:rsidRPr="000644B2">
              <w:rPr>
                <w:b/>
                <w:bCs/>
                <w:color w:val="000000" w:themeColor="text1"/>
                <w:sz w:val="24"/>
                <w:szCs w:val="24"/>
                <w:lang w:eastAsia="cs-CZ"/>
              </w:rPr>
              <w:t xml:space="preserve">plikační </w:t>
            </w:r>
            <w:r>
              <w:rPr>
                <w:b/>
                <w:bCs/>
                <w:color w:val="000000" w:themeColor="text1"/>
                <w:sz w:val="24"/>
                <w:szCs w:val="24"/>
                <w:lang w:eastAsia="cs-CZ"/>
              </w:rPr>
              <w:t>část</w:t>
            </w:r>
          </w:p>
        </w:tc>
      </w:tr>
      <w:tr w:rsidR="000644B2" w:rsidRPr="00561F26" w14:paraId="1A4263B3"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000000" w:fill="E2EFDA"/>
            <w:noWrap/>
            <w:vAlign w:val="bottom"/>
            <w:hideMark/>
          </w:tcPr>
          <w:p w14:paraId="26F3152C" w14:textId="77777777" w:rsidR="000644B2" w:rsidRPr="00561F26" w:rsidRDefault="000644B2" w:rsidP="00EA5C98">
            <w:pPr>
              <w:spacing w:after="0" w:line="240" w:lineRule="auto"/>
              <w:rPr>
                <w:rFonts w:ascii="Calibri" w:eastAsia="Times New Roman" w:hAnsi="Calibri" w:cs="Calibri"/>
                <w:color w:val="000000"/>
                <w:lang w:eastAsia="cs-CZ"/>
              </w:rPr>
            </w:pPr>
            <w:r w:rsidRPr="00561F26">
              <w:rPr>
                <w:rFonts w:ascii="Calibri" w:eastAsia="Times New Roman" w:hAnsi="Calibri" w:cs="Calibri"/>
                <w:color w:val="000000"/>
                <w:lang w:eastAsia="cs-CZ"/>
              </w:rPr>
              <w:t> </w:t>
            </w:r>
          </w:p>
        </w:tc>
        <w:tc>
          <w:tcPr>
            <w:tcW w:w="1725" w:type="dxa"/>
            <w:tcBorders>
              <w:top w:val="nil"/>
              <w:left w:val="nil"/>
              <w:bottom w:val="single" w:sz="4" w:space="0" w:color="auto"/>
              <w:right w:val="single" w:sz="4" w:space="0" w:color="auto"/>
            </w:tcBorders>
            <w:shd w:val="clear" w:color="000000" w:fill="E2EFDA"/>
            <w:noWrap/>
            <w:vAlign w:val="bottom"/>
            <w:hideMark/>
          </w:tcPr>
          <w:p w14:paraId="56800FFA" w14:textId="77777777" w:rsidR="000644B2" w:rsidRPr="000644B2" w:rsidRDefault="000644B2" w:rsidP="00EA5C98">
            <w:pPr>
              <w:spacing w:after="0" w:line="240" w:lineRule="auto"/>
              <w:jc w:val="center"/>
              <w:rPr>
                <w:b/>
                <w:bCs/>
                <w:color w:val="000000" w:themeColor="text1"/>
                <w:sz w:val="24"/>
                <w:szCs w:val="24"/>
                <w:lang w:eastAsia="cs-CZ"/>
              </w:rPr>
            </w:pPr>
            <w:r w:rsidRPr="000644B2">
              <w:rPr>
                <w:b/>
                <w:bCs/>
                <w:color w:val="000000" w:themeColor="text1"/>
                <w:sz w:val="24"/>
                <w:szCs w:val="24"/>
                <w:lang w:eastAsia="cs-CZ"/>
              </w:rPr>
              <w:t>SD SAPs</w:t>
            </w:r>
          </w:p>
        </w:tc>
        <w:tc>
          <w:tcPr>
            <w:tcW w:w="1800" w:type="dxa"/>
            <w:gridSpan w:val="2"/>
            <w:tcBorders>
              <w:top w:val="nil"/>
              <w:left w:val="nil"/>
              <w:bottom w:val="single" w:sz="4" w:space="0" w:color="auto"/>
              <w:right w:val="single" w:sz="4" w:space="0" w:color="auto"/>
            </w:tcBorders>
            <w:shd w:val="clear" w:color="000000" w:fill="E2EFDA"/>
            <w:noWrap/>
            <w:vAlign w:val="bottom"/>
            <w:hideMark/>
          </w:tcPr>
          <w:p w14:paraId="09F1BF3E" w14:textId="77777777" w:rsidR="000644B2" w:rsidRPr="000644B2" w:rsidRDefault="000644B2" w:rsidP="00EA5C98">
            <w:pPr>
              <w:spacing w:after="0" w:line="240" w:lineRule="auto"/>
              <w:jc w:val="center"/>
              <w:rPr>
                <w:b/>
                <w:bCs/>
                <w:color w:val="000000" w:themeColor="text1"/>
                <w:sz w:val="24"/>
                <w:szCs w:val="24"/>
                <w:lang w:eastAsia="cs-CZ"/>
              </w:rPr>
            </w:pPr>
            <w:r w:rsidRPr="000644B2">
              <w:rPr>
                <w:b/>
                <w:bCs/>
                <w:color w:val="000000" w:themeColor="text1"/>
                <w:sz w:val="24"/>
                <w:szCs w:val="24"/>
                <w:lang w:eastAsia="cs-CZ"/>
              </w:rPr>
              <w:t>RAM (GB)</w:t>
            </w:r>
          </w:p>
        </w:tc>
      </w:tr>
      <w:tr w:rsidR="000644B2" w:rsidRPr="00561F26" w14:paraId="542DA8DA"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FF78A03"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Produkce</w:t>
            </w:r>
          </w:p>
        </w:tc>
        <w:tc>
          <w:tcPr>
            <w:tcW w:w="1725" w:type="dxa"/>
            <w:tcBorders>
              <w:top w:val="nil"/>
              <w:left w:val="nil"/>
              <w:bottom w:val="single" w:sz="4" w:space="0" w:color="auto"/>
              <w:right w:val="single" w:sz="4" w:space="0" w:color="auto"/>
            </w:tcBorders>
            <w:shd w:val="clear" w:color="auto" w:fill="auto"/>
            <w:noWrap/>
            <w:vAlign w:val="bottom"/>
            <w:hideMark/>
          </w:tcPr>
          <w:p w14:paraId="567699F0"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131 131</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1EFC67FA"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824</w:t>
            </w:r>
          </w:p>
        </w:tc>
      </w:tr>
      <w:tr w:rsidR="00BD4526" w:rsidRPr="00561F26" w14:paraId="621E18CB"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76B39486" w14:textId="77777777" w:rsidR="00BD4526" w:rsidRPr="000644B2" w:rsidRDefault="00BD4526" w:rsidP="00BD4526">
            <w:pPr>
              <w:spacing w:after="0" w:line="240" w:lineRule="auto"/>
              <w:jc w:val="center"/>
              <w:rPr>
                <w:sz w:val="24"/>
                <w:szCs w:val="24"/>
                <w:lang w:eastAsia="cs-CZ"/>
              </w:rPr>
            </w:pPr>
            <w:r w:rsidRPr="000644B2">
              <w:rPr>
                <w:sz w:val="24"/>
                <w:szCs w:val="24"/>
                <w:lang w:eastAsia="cs-CZ"/>
              </w:rPr>
              <w:t>Test</w:t>
            </w:r>
          </w:p>
        </w:tc>
        <w:tc>
          <w:tcPr>
            <w:tcW w:w="1725" w:type="dxa"/>
            <w:tcBorders>
              <w:top w:val="nil"/>
              <w:left w:val="nil"/>
              <w:bottom w:val="single" w:sz="4" w:space="0" w:color="auto"/>
              <w:right w:val="single" w:sz="4" w:space="0" w:color="auto"/>
            </w:tcBorders>
            <w:shd w:val="clear" w:color="auto" w:fill="auto"/>
            <w:noWrap/>
            <w:vAlign w:val="bottom"/>
            <w:hideMark/>
          </w:tcPr>
          <w:p w14:paraId="6255D702" w14:textId="152D2624" w:rsidR="00BD4526" w:rsidRPr="000644B2" w:rsidRDefault="00BD4526" w:rsidP="00BD4526">
            <w:pPr>
              <w:spacing w:after="0" w:line="240" w:lineRule="auto"/>
              <w:jc w:val="center"/>
              <w:rPr>
                <w:sz w:val="24"/>
                <w:szCs w:val="24"/>
                <w:lang w:eastAsia="cs-CZ"/>
              </w:rPr>
            </w:pPr>
            <w:r>
              <w:rPr>
                <w:rFonts w:ascii="Calibri" w:eastAsia="Times New Roman" w:hAnsi="Calibri" w:cs="Calibri"/>
                <w:color w:val="000000"/>
                <w:lang w:eastAsia="cs-CZ"/>
              </w:rPr>
              <w:t>76 926</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12264B29" w14:textId="7121779B" w:rsidR="00BD4526" w:rsidRPr="000644B2" w:rsidRDefault="00BD4526" w:rsidP="00BD4526">
            <w:pPr>
              <w:spacing w:after="0" w:line="240" w:lineRule="auto"/>
              <w:jc w:val="center"/>
              <w:rPr>
                <w:sz w:val="24"/>
                <w:szCs w:val="24"/>
                <w:lang w:eastAsia="cs-CZ"/>
              </w:rPr>
            </w:pPr>
            <w:r>
              <w:rPr>
                <w:rFonts w:ascii="Calibri" w:eastAsia="Times New Roman" w:hAnsi="Calibri" w:cs="Calibri"/>
                <w:color w:val="000000"/>
                <w:lang w:eastAsia="cs-CZ"/>
              </w:rPr>
              <w:t>439</w:t>
            </w:r>
          </w:p>
        </w:tc>
      </w:tr>
      <w:tr w:rsidR="000644B2" w:rsidRPr="00561F26" w14:paraId="579C9844"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37AA06BA"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Vývoj</w:t>
            </w:r>
          </w:p>
        </w:tc>
        <w:tc>
          <w:tcPr>
            <w:tcW w:w="1725" w:type="dxa"/>
            <w:tcBorders>
              <w:top w:val="nil"/>
              <w:left w:val="nil"/>
              <w:bottom w:val="single" w:sz="4" w:space="0" w:color="auto"/>
              <w:right w:val="single" w:sz="4" w:space="0" w:color="auto"/>
            </w:tcBorders>
            <w:shd w:val="clear" w:color="auto" w:fill="auto"/>
            <w:noWrap/>
            <w:vAlign w:val="bottom"/>
            <w:hideMark/>
          </w:tcPr>
          <w:p w14:paraId="10D0E564"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38 000</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38FCDC4F"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202</w:t>
            </w:r>
          </w:p>
        </w:tc>
      </w:tr>
      <w:tr w:rsidR="000644B2" w:rsidRPr="00561F26" w14:paraId="769BAD53"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2D8A532D"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Ostatní</w:t>
            </w:r>
          </w:p>
        </w:tc>
        <w:tc>
          <w:tcPr>
            <w:tcW w:w="1725" w:type="dxa"/>
            <w:tcBorders>
              <w:top w:val="nil"/>
              <w:left w:val="nil"/>
              <w:bottom w:val="single" w:sz="4" w:space="0" w:color="auto"/>
              <w:right w:val="single" w:sz="4" w:space="0" w:color="auto"/>
            </w:tcBorders>
            <w:shd w:val="clear" w:color="auto" w:fill="auto"/>
            <w:noWrap/>
            <w:vAlign w:val="bottom"/>
            <w:hideMark/>
          </w:tcPr>
          <w:p w14:paraId="2EA5C375"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16 000</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28483EBD" w14:textId="77777777" w:rsidR="000644B2" w:rsidRPr="000644B2" w:rsidRDefault="000644B2" w:rsidP="000644B2">
            <w:pPr>
              <w:spacing w:after="0" w:line="240" w:lineRule="auto"/>
              <w:jc w:val="center"/>
              <w:rPr>
                <w:sz w:val="24"/>
                <w:szCs w:val="24"/>
                <w:lang w:eastAsia="cs-CZ"/>
              </w:rPr>
            </w:pPr>
            <w:r w:rsidRPr="000644B2">
              <w:rPr>
                <w:sz w:val="24"/>
                <w:szCs w:val="24"/>
                <w:lang w:eastAsia="cs-CZ"/>
              </w:rPr>
              <w:t>48</w:t>
            </w:r>
          </w:p>
        </w:tc>
      </w:tr>
      <w:tr w:rsidR="00BD4526" w:rsidRPr="00561F26" w14:paraId="4F2EE6A1" w14:textId="77777777" w:rsidTr="000644B2">
        <w:trPr>
          <w:trHeight w:val="290"/>
          <w:jc w:val="center"/>
        </w:trPr>
        <w:tc>
          <w:tcPr>
            <w:tcW w:w="2320" w:type="dxa"/>
            <w:tcBorders>
              <w:top w:val="nil"/>
              <w:left w:val="single" w:sz="4" w:space="0" w:color="auto"/>
              <w:bottom w:val="single" w:sz="4" w:space="0" w:color="auto"/>
              <w:right w:val="single" w:sz="4" w:space="0" w:color="auto"/>
            </w:tcBorders>
            <w:shd w:val="clear" w:color="auto" w:fill="auto"/>
            <w:noWrap/>
            <w:vAlign w:val="bottom"/>
            <w:hideMark/>
          </w:tcPr>
          <w:p w14:paraId="4D555318" w14:textId="77777777" w:rsidR="00BD4526" w:rsidRPr="000644B2" w:rsidRDefault="00BD4526" w:rsidP="00BD4526">
            <w:pPr>
              <w:spacing w:after="0" w:line="240" w:lineRule="auto"/>
              <w:jc w:val="center"/>
              <w:rPr>
                <w:b/>
                <w:bCs/>
                <w:sz w:val="24"/>
                <w:szCs w:val="24"/>
                <w:lang w:eastAsia="cs-CZ"/>
              </w:rPr>
            </w:pPr>
            <w:r w:rsidRPr="000644B2">
              <w:rPr>
                <w:b/>
                <w:bCs/>
                <w:sz w:val="24"/>
                <w:szCs w:val="24"/>
                <w:lang w:eastAsia="cs-CZ"/>
              </w:rPr>
              <w:t>Celkem</w:t>
            </w:r>
          </w:p>
        </w:tc>
        <w:tc>
          <w:tcPr>
            <w:tcW w:w="1725" w:type="dxa"/>
            <w:tcBorders>
              <w:top w:val="nil"/>
              <w:left w:val="nil"/>
              <w:bottom w:val="single" w:sz="4" w:space="0" w:color="auto"/>
              <w:right w:val="single" w:sz="4" w:space="0" w:color="auto"/>
            </w:tcBorders>
            <w:shd w:val="clear" w:color="auto" w:fill="auto"/>
            <w:noWrap/>
            <w:vAlign w:val="bottom"/>
            <w:hideMark/>
          </w:tcPr>
          <w:p w14:paraId="5D61A8FE" w14:textId="4833F7D2" w:rsidR="00BD4526" w:rsidRPr="000644B2" w:rsidRDefault="00BD4526" w:rsidP="00BD4526">
            <w:pPr>
              <w:spacing w:after="0" w:line="240" w:lineRule="auto"/>
              <w:jc w:val="center"/>
              <w:rPr>
                <w:b/>
                <w:bCs/>
                <w:sz w:val="24"/>
                <w:szCs w:val="24"/>
                <w:lang w:eastAsia="cs-CZ"/>
              </w:rPr>
            </w:pPr>
            <w:r>
              <w:rPr>
                <w:rFonts w:ascii="Calibri" w:eastAsia="Times New Roman" w:hAnsi="Calibri" w:cs="Calibri"/>
                <w:b/>
                <w:bCs/>
                <w:color w:val="000000"/>
                <w:lang w:eastAsia="cs-CZ"/>
              </w:rPr>
              <w:t>262 056</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069CF9FC" w14:textId="6462E976" w:rsidR="00BD4526" w:rsidRPr="000644B2" w:rsidRDefault="00BD4526" w:rsidP="00BD4526">
            <w:pPr>
              <w:keepNext/>
              <w:spacing w:after="0" w:line="240" w:lineRule="auto"/>
              <w:jc w:val="center"/>
              <w:rPr>
                <w:b/>
                <w:bCs/>
                <w:sz w:val="24"/>
                <w:szCs w:val="24"/>
                <w:lang w:eastAsia="cs-CZ"/>
              </w:rPr>
            </w:pPr>
            <w:r>
              <w:rPr>
                <w:rFonts w:ascii="Calibri" w:eastAsia="Times New Roman" w:hAnsi="Calibri" w:cs="Calibri"/>
                <w:b/>
                <w:bCs/>
                <w:color w:val="000000"/>
                <w:lang w:eastAsia="cs-CZ"/>
              </w:rPr>
              <w:t>1 513</w:t>
            </w:r>
          </w:p>
        </w:tc>
      </w:tr>
    </w:tbl>
    <w:p w14:paraId="2A2075C3" w14:textId="56A04076" w:rsidR="000644B2" w:rsidRDefault="00570F0E" w:rsidP="00570F0E">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34</w:t>
      </w:r>
      <w:r w:rsidR="00E9490C">
        <w:rPr>
          <w:noProof/>
        </w:rPr>
        <w:fldChar w:fldCharType="end"/>
      </w:r>
      <w:r>
        <w:t xml:space="preserve"> - Současné výkonové nároky</w:t>
      </w:r>
    </w:p>
    <w:p w14:paraId="5AF32D0C" w14:textId="7A34BFCB" w:rsidR="00570F0E" w:rsidRPr="00570F0E" w:rsidRDefault="00570F0E" w:rsidP="00570F0E">
      <w:pPr>
        <w:spacing w:before="240" w:after="240"/>
        <w:jc w:val="both"/>
      </w:pPr>
      <w:r w:rsidRPr="00570F0E">
        <w:t xml:space="preserve">Pro optimální využití zdrojů serverů, s ohledem na oscilaci požadavků na zdroje, </w:t>
      </w:r>
      <w:r w:rsidR="008311E0">
        <w:t>Objednatel</w:t>
      </w:r>
      <w:r w:rsidRPr="00570F0E">
        <w:t xml:space="preserve"> požaduje použít virtualizaci s dynamickým přidělováním zdrojů, nejlépe v automatickém režimu. Ideálním řešením je serveru přidělit základní sadu zdrojů a v případě, kdy jsou tyto zdroje vyčerpány, může být automaticky přidělena sada dalších zdrojů, které si může systém alokovat podle pravidel virtualizační platformy. Dále je nutná možnost systémům za běhu přidávat a odebírat RAM, CPU zdroje a rozšiřovat veškeré souborové systémy, to vše bez výpadku aplikace a s dobou v řádu jednotek minut, během které je změna zdrojů realizována. Pro naplnění licenční politiky a lepší možnosti řízení přidělení zdrojů je třeba, aby bylo možno limitovat počet přidělených jader CPU.</w:t>
      </w:r>
    </w:p>
    <w:p w14:paraId="3E1406FE" w14:textId="0FDE9D8E" w:rsidR="00570F0E" w:rsidRPr="00570F0E" w:rsidRDefault="00570F0E" w:rsidP="00570F0E">
      <w:pPr>
        <w:spacing w:before="240" w:after="240"/>
        <w:jc w:val="both"/>
      </w:pPr>
      <w:r w:rsidRPr="00570F0E">
        <w:t>Velikosti jednotlivých databází se budou v průběhu existence poptávané infrastruktury dynamicky měnit a navržený server musí umožňovat dynamické změny LPARů</w:t>
      </w:r>
      <w:r w:rsidR="00D77B27">
        <w:t xml:space="preserve"> </w:t>
      </w:r>
      <w:r w:rsidR="00964B2D">
        <w:t>(VMs)</w:t>
      </w:r>
      <w:r>
        <w:t>,</w:t>
      </w:r>
      <w:r w:rsidRPr="00570F0E">
        <w:t xml:space="preserve"> jak co do počtu CPU</w:t>
      </w:r>
      <w:r>
        <w:t>,</w:t>
      </w:r>
      <w:r w:rsidRPr="00570F0E">
        <w:t xml:space="preserve"> tak i do velikosti RAM i pro SAP HANA databáze (v souladu se </w:t>
      </w:r>
      <w:r w:rsidRPr="00570F0E">
        <w:rPr>
          <w:u w:val="single"/>
        </w:rPr>
        <w:t>SAP note: 3114051</w:t>
      </w:r>
      <w:r w:rsidRPr="00570F0E">
        <w:t xml:space="preserve">). Uvedené hodnoty SAPs pro aplikační část jsou za předpokladu využití technologie CPU Shared Pool. </w:t>
      </w:r>
    </w:p>
    <w:p w14:paraId="215D0BC0" w14:textId="3A085D24" w:rsidR="00570F0E" w:rsidRPr="00570F0E" w:rsidRDefault="00570F0E" w:rsidP="00570F0E">
      <w:pPr>
        <w:spacing w:before="240" w:after="240"/>
        <w:jc w:val="both"/>
      </w:pPr>
      <w:r w:rsidRPr="00570F0E">
        <w:t xml:space="preserve">Navržený server musí umožňovat současný běh </w:t>
      </w:r>
      <w:r w:rsidRPr="00561F26">
        <w:t>až 14 produk</w:t>
      </w:r>
      <w:r w:rsidR="00CE4A88">
        <w:t>čních</w:t>
      </w:r>
      <w:r w:rsidRPr="00561F26">
        <w:t xml:space="preserve"> SAP HANA databází (</w:t>
      </w:r>
      <w:r w:rsidRPr="00570F0E">
        <w:rPr>
          <w:u w:val="single"/>
        </w:rPr>
        <w:t>SAP note: 2188482</w:t>
      </w:r>
      <w:r w:rsidRPr="00561F26">
        <w:t>).</w:t>
      </w:r>
    </w:p>
    <w:p w14:paraId="1E3D7158" w14:textId="77777777" w:rsidR="008C3F9B" w:rsidRPr="008C3F9B" w:rsidRDefault="008C3F9B" w:rsidP="008C3F9B">
      <w:pPr>
        <w:spacing w:before="240" w:after="240"/>
        <w:jc w:val="both"/>
      </w:pPr>
      <w:r w:rsidRPr="008C3F9B">
        <w:t>Výsledný server za předpokladu využití sdílení procesorů musí mít následující parametry:</w:t>
      </w:r>
    </w:p>
    <w:p w14:paraId="363211B7" w14:textId="77777777" w:rsidR="008C3F9B" w:rsidRPr="008C3F9B" w:rsidRDefault="008C3F9B" w:rsidP="008C3F9B">
      <w:pPr>
        <w:spacing w:before="240" w:after="240"/>
        <w:jc w:val="both"/>
      </w:pPr>
      <w:r w:rsidRPr="008C3F9B">
        <w:t>Celkový výkon dvojice identických serverů: 2 362 368 SD SAPs, RAM 76 026 GB. Tedy výkon 1ks serveru 1 181 184 SAPs a RAM a velikosti 38 013 GB.</w:t>
      </w:r>
    </w:p>
    <w:p w14:paraId="39DE5DAA" w14:textId="4187D5AE" w:rsidR="008C3F9B" w:rsidRPr="008C3F9B" w:rsidRDefault="008C3F9B" w:rsidP="008C3F9B">
      <w:pPr>
        <w:spacing w:before="240" w:after="240"/>
        <w:jc w:val="both"/>
      </w:pPr>
      <w:r w:rsidRPr="008C3F9B">
        <w:t xml:space="preserve">Při započtení </w:t>
      </w:r>
      <w:r>
        <w:t>CPU</w:t>
      </w:r>
      <w:r w:rsidRPr="008C3F9B">
        <w:t xml:space="preserve"> a RAM zdrojů pro systémový chod je třeba tyto hodnoty navýšit o 68 000 SAPs a 512 GB RAM tedy na </w:t>
      </w:r>
      <w:r w:rsidRPr="008C3F9B">
        <w:rPr>
          <w:b/>
          <w:bCs/>
        </w:rPr>
        <w:t>1 249 319 SAPs</w:t>
      </w:r>
      <w:r w:rsidRPr="008C3F9B">
        <w:t xml:space="preserve"> a </w:t>
      </w:r>
      <w:r w:rsidRPr="008C3F9B">
        <w:rPr>
          <w:b/>
          <w:bCs/>
        </w:rPr>
        <w:t>38 525 GB RAM</w:t>
      </w:r>
      <w:r w:rsidRPr="008C3F9B">
        <w:t xml:space="preserve"> na jeden server.</w:t>
      </w:r>
    </w:p>
    <w:p w14:paraId="22BC27D7" w14:textId="459FA205" w:rsidR="008C3F9B" w:rsidRPr="008C3F9B" w:rsidRDefault="008C3F9B" w:rsidP="008C3F9B">
      <w:pPr>
        <w:spacing w:before="240" w:after="240"/>
        <w:jc w:val="both"/>
      </w:pPr>
      <w:r w:rsidRPr="008C3F9B">
        <w:t xml:space="preserve">V případě, že </w:t>
      </w:r>
      <w:r w:rsidR="00FA3B7C">
        <w:t xml:space="preserve">bude </w:t>
      </w:r>
      <w:r w:rsidR="00634259" w:rsidRPr="00634259">
        <w:t>Dodavatel</w:t>
      </w:r>
      <w:r w:rsidRPr="008C3F9B">
        <w:t xml:space="preserve"> </w:t>
      </w:r>
      <w:r w:rsidR="00FA3B7C">
        <w:t>dodávat</w:t>
      </w:r>
      <w:r w:rsidRPr="008C3F9B">
        <w:t xml:space="preserve"> jinou generaci nebo variantu procesoru a serveru, </w:t>
      </w:r>
      <w:r w:rsidR="00FA3B7C">
        <w:t xml:space="preserve">tak </w:t>
      </w:r>
      <w:r w:rsidRPr="008C3F9B">
        <w:t xml:space="preserve">doloží výpočet výkonu a velikost RAM. Uvedený výkon pro HANA databáze je nutné vždy navýšit o 15% pro CPU (využívající SMT4 pro HANA databáze) a jakékoli omezení možností CPU sharedpoolu musí </w:t>
      </w:r>
      <w:r w:rsidR="00B1547C">
        <w:t>dimenzování výkonu</w:t>
      </w:r>
      <w:r w:rsidRPr="008C3F9B">
        <w:t xml:space="preserve"> reflektovat v navýšení hodnot SAPs o 100% oproti uvedeným.</w:t>
      </w:r>
    </w:p>
    <w:p w14:paraId="275117DB" w14:textId="77777777" w:rsidR="008C3F9B" w:rsidRPr="008C3F9B" w:rsidRDefault="008C3F9B" w:rsidP="008C3F9B">
      <w:pPr>
        <w:spacing w:before="240" w:after="240"/>
        <w:jc w:val="both"/>
      </w:pPr>
      <w:r w:rsidRPr="008C3F9B">
        <w:t xml:space="preserve">Pro zajištění flexibility prostředí je doporučováno použití technologie, která umožní dynamicky přesouvat logické systémy mezi jednotlivými uzly výpočetního výkonu. </w:t>
      </w:r>
    </w:p>
    <w:p w14:paraId="6D0D019A" w14:textId="77A39D0E" w:rsidR="008C3F9B" w:rsidRPr="008C3F9B" w:rsidRDefault="008C3F9B" w:rsidP="008C3F9B">
      <w:pPr>
        <w:spacing w:before="240" w:after="240"/>
        <w:jc w:val="both"/>
      </w:pPr>
      <w:r w:rsidRPr="008C3F9B">
        <w:t xml:space="preserve">Pro validaci řešení je zapotřebí SAP HANA prostředí otestovat pomocí nástroje </w:t>
      </w:r>
      <w:r w:rsidRPr="004A5F76">
        <w:t>HWCCT</w:t>
      </w:r>
      <w:r w:rsidRPr="008C3F9B">
        <w:t xml:space="preserve"> </w:t>
      </w:r>
      <w:r w:rsidR="004A5F76">
        <w:t xml:space="preserve">(SAP HANA HW Configuration Check Tool) </w:t>
      </w:r>
      <w:r w:rsidRPr="008C3F9B">
        <w:t xml:space="preserve">dle </w:t>
      </w:r>
      <w:r w:rsidRPr="00B1547C">
        <w:rPr>
          <w:u w:val="single"/>
        </w:rPr>
        <w:t>SAP note</w:t>
      </w:r>
      <w:r w:rsidR="00B1547C" w:rsidRPr="00B1547C">
        <w:rPr>
          <w:u w:val="single"/>
        </w:rPr>
        <w:t>:</w:t>
      </w:r>
      <w:r w:rsidRPr="00B1547C">
        <w:rPr>
          <w:u w:val="single"/>
        </w:rPr>
        <w:t xml:space="preserve"> 1943937</w:t>
      </w:r>
      <w:r w:rsidRPr="008C3F9B">
        <w:t>.</w:t>
      </w:r>
    </w:p>
    <w:p w14:paraId="27035101" w14:textId="6DD850FB" w:rsidR="008C3F9B" w:rsidRPr="008C3F9B" w:rsidRDefault="008C3F9B" w:rsidP="008C3F9B">
      <w:pPr>
        <w:spacing w:before="240" w:after="240"/>
        <w:jc w:val="both"/>
      </w:pPr>
      <w:r w:rsidRPr="008C3F9B">
        <w:t xml:space="preserve">Obecně platí, že pro splnění výše uvedených </w:t>
      </w:r>
      <w:r w:rsidR="00B1547C">
        <w:t xml:space="preserve">SAP </w:t>
      </w:r>
      <w:r w:rsidRPr="008C3F9B">
        <w:t>notes je nutné splnit i požadavky z</w:t>
      </w:r>
      <w:r w:rsidR="00B1547C">
        <w:t xml:space="preserve">e SAP </w:t>
      </w:r>
      <w:r w:rsidRPr="008C3F9B">
        <w:t>note jim podřízených/referovaných.</w:t>
      </w:r>
    </w:p>
    <w:p w14:paraId="0A0D3E48" w14:textId="1A58B3FF" w:rsidR="00C90A82" w:rsidRDefault="008C3F9B" w:rsidP="00C90A82">
      <w:pPr>
        <w:spacing w:before="240" w:after="240"/>
        <w:jc w:val="both"/>
      </w:pPr>
      <w:r w:rsidRPr="00A315D0">
        <w:t>V produk</w:t>
      </w:r>
      <w:r w:rsidR="00CE4A88" w:rsidRPr="00A315D0">
        <w:t>čním</w:t>
      </w:r>
      <w:r w:rsidRPr="00A315D0">
        <w:t xml:space="preserve"> prostředí je požadováno HA dle specifikace níže. Pro vývojové a testovací prostředí je požadováno využití </w:t>
      </w:r>
      <w:r w:rsidR="002448A7" w:rsidRPr="00A315D0">
        <w:t>f</w:t>
      </w:r>
      <w:r w:rsidR="00A315D0" w:rsidRPr="00A315D0">
        <w:t>unkčnosti Mobilita Virtuálního Serveru</w:t>
      </w:r>
      <w:r w:rsidRPr="00A315D0">
        <w:t>, kde výjimku tvoří testovací systémy WAX, které budou sloužit pro testování konfigurací clusteru produk</w:t>
      </w:r>
      <w:r w:rsidR="00CE4A88" w:rsidRPr="00A315D0">
        <w:t>čních</w:t>
      </w:r>
      <w:r w:rsidRPr="00A315D0">
        <w:t xml:space="preserve"> systémů. Je třeba s tímto faktem dále počítat při návrhu architektury řešení.</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A175A6" w:rsidRPr="00155416" w14:paraId="5351E90B"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41A43354" w14:textId="1FD955A0" w:rsidR="00A175A6" w:rsidRPr="00155416" w:rsidRDefault="009B54BA"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Výpočetní servery pro ERP SAP</w:t>
            </w:r>
            <w:r w:rsidR="00A175A6" w:rsidRPr="00155416">
              <w:rPr>
                <w:rFonts w:ascii="Verdana" w:eastAsia="Times New Roman" w:hAnsi="Verdana" w:cs="Times New Roman"/>
                <w:b/>
                <w:bCs/>
                <w:color w:val="000000"/>
                <w:sz w:val="28"/>
                <w:szCs w:val="28"/>
                <w:lang w:eastAsia="cs-CZ"/>
              </w:rPr>
              <w:t xml:space="preserve"> </w:t>
            </w:r>
          </w:p>
        </w:tc>
      </w:tr>
      <w:tr w:rsidR="00A175A6" w:rsidRPr="00155416" w14:paraId="5E939493"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086633E6" w14:textId="77777777" w:rsidR="00A175A6" w:rsidRPr="00155416" w:rsidRDefault="00A175A6"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53E1BD6B" w14:textId="77777777" w:rsidR="00A175A6" w:rsidRPr="00155416" w:rsidRDefault="00A175A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162C9AEC" w14:textId="77777777" w:rsidR="00A175A6" w:rsidRPr="00155416" w:rsidRDefault="00A175A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48401C89" w14:textId="77777777" w:rsidR="00A175A6" w:rsidRPr="00155416" w:rsidRDefault="00A175A6"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D95246" w:rsidRPr="00155416" w14:paraId="7122ECB9"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5EB7BF51" w14:textId="77777777" w:rsidR="00D95246" w:rsidRPr="00155416" w:rsidRDefault="00D95246" w:rsidP="00D95246">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4A336031" w14:textId="77777777" w:rsidR="00D95246" w:rsidRPr="00155416" w:rsidRDefault="00D95246" w:rsidP="00D95246">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2FFE0281" w14:textId="77777777" w:rsidR="00D95246" w:rsidRPr="00155416" w:rsidRDefault="00D95246" w:rsidP="00D95246">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3EB2EC60" w14:textId="77777777" w:rsidR="00D95246" w:rsidRPr="00155416" w:rsidRDefault="00D95246" w:rsidP="00D95246">
            <w:pPr>
              <w:keepNext/>
              <w:jc w:val="both"/>
              <w:rPr>
                <w:rFonts w:ascii="Calibri" w:eastAsia="Times New Roman" w:hAnsi="Calibri" w:cs="Times New Roman"/>
                <w:color w:val="000000"/>
                <w:lang w:eastAsia="cs-CZ"/>
              </w:rPr>
            </w:pPr>
          </w:p>
        </w:tc>
      </w:tr>
    </w:tbl>
    <w:p w14:paraId="4206D3BC" w14:textId="5F3B1A90" w:rsidR="00A175A6" w:rsidRDefault="00322E7D" w:rsidP="00322E7D">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35</w:t>
      </w:r>
      <w:r w:rsidR="00E9490C">
        <w:rPr>
          <w:noProof/>
        </w:rPr>
        <w:fldChar w:fldCharType="end"/>
      </w:r>
      <w:r>
        <w:t xml:space="preserve"> - Identifikace komponenty Výpočetní servery pro ERP SAP</w:t>
      </w:r>
    </w:p>
    <w:p w14:paraId="01876116" w14:textId="6AD16373" w:rsidR="00A175A6" w:rsidRPr="00561F26" w:rsidRDefault="007B6991" w:rsidP="007B6991">
      <w:pPr>
        <w:spacing w:before="240"/>
        <w:jc w:val="both"/>
      </w:pPr>
      <w:r>
        <w:t>Servery musí z</w:t>
      </w:r>
      <w:r w:rsidRPr="00076B3C">
        <w:t>ejména</w:t>
      </w:r>
      <w:r>
        <w:t xml:space="preserve"> poskytovat</w:t>
      </w:r>
      <w:r w:rsidRPr="00076B3C">
        <w:t xml:space="preserve"> tyto klíčové vlastnosti:</w:t>
      </w:r>
    </w:p>
    <w:tbl>
      <w:tblPr>
        <w:tblW w:w="9771" w:type="dxa"/>
        <w:tblLayout w:type="fixed"/>
        <w:tblCellMar>
          <w:left w:w="70" w:type="dxa"/>
          <w:right w:w="70" w:type="dxa"/>
        </w:tblCellMar>
        <w:tblLook w:val="04A0" w:firstRow="1" w:lastRow="0" w:firstColumn="1" w:lastColumn="0" w:noHBand="0" w:noVBand="1"/>
      </w:tblPr>
      <w:tblGrid>
        <w:gridCol w:w="701"/>
        <w:gridCol w:w="1841"/>
        <w:gridCol w:w="3827"/>
        <w:gridCol w:w="1134"/>
        <w:gridCol w:w="2268"/>
      </w:tblGrid>
      <w:tr w:rsidR="00ED5D0E" w:rsidRPr="00561F26" w14:paraId="2687E854" w14:textId="77777777" w:rsidTr="00EA5C98">
        <w:trPr>
          <w:cantSplit/>
          <w:trHeight w:val="375"/>
        </w:trPr>
        <w:tc>
          <w:tcPr>
            <w:tcW w:w="9771" w:type="dxa"/>
            <w:gridSpan w:val="5"/>
            <w:tcBorders>
              <w:top w:val="single" w:sz="8" w:space="0" w:color="auto"/>
              <w:left w:val="single" w:sz="8" w:space="0" w:color="auto"/>
              <w:bottom w:val="single" w:sz="8" w:space="0" w:color="auto"/>
              <w:right w:val="single" w:sz="8" w:space="0" w:color="000000"/>
            </w:tcBorders>
            <w:shd w:val="clear" w:color="auto" w:fill="006600"/>
          </w:tcPr>
          <w:p w14:paraId="4E36C748" w14:textId="471A47AD" w:rsidR="00ED5D0E" w:rsidRPr="00561F26" w:rsidRDefault="00ED5D0E"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Výpočetní servery pro ERP</w:t>
            </w:r>
            <w:r w:rsidRPr="00561F26">
              <w:rPr>
                <w:rFonts w:ascii="Verdana" w:eastAsia="Times New Roman" w:hAnsi="Verdana" w:cs="Times New Roman"/>
                <w:b/>
                <w:bCs/>
                <w:color w:val="000000"/>
                <w:sz w:val="28"/>
                <w:szCs w:val="28"/>
                <w:lang w:eastAsia="cs-CZ"/>
              </w:rPr>
              <w:t xml:space="preserve"> SAP (2ks)</w:t>
            </w:r>
          </w:p>
        </w:tc>
      </w:tr>
      <w:tr w:rsidR="00ED5D0E" w:rsidRPr="00561F26" w14:paraId="617C3867"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1" w:type="dxa"/>
            <w:shd w:val="clear" w:color="auto" w:fill="006600"/>
          </w:tcPr>
          <w:p w14:paraId="46E8A9D2" w14:textId="77777777" w:rsidR="00ED5D0E" w:rsidRPr="00561F26" w:rsidRDefault="00ED5D0E" w:rsidP="00EA5C98">
            <w:pPr>
              <w:pStyle w:val="Bezmezer"/>
              <w:rPr>
                <w:b/>
              </w:rPr>
            </w:pPr>
            <w:bookmarkStart w:id="572" w:name="_Hlk170223554"/>
            <w:r w:rsidRPr="00561F26">
              <w:rPr>
                <w:b/>
              </w:rPr>
              <w:t>Číslo</w:t>
            </w:r>
          </w:p>
        </w:tc>
        <w:tc>
          <w:tcPr>
            <w:tcW w:w="1841" w:type="dxa"/>
            <w:shd w:val="clear" w:color="auto" w:fill="006600"/>
          </w:tcPr>
          <w:p w14:paraId="66C7A5D1" w14:textId="7F2633D0" w:rsidR="00ED5D0E" w:rsidRPr="00561F26" w:rsidRDefault="00ED5D0E" w:rsidP="00EA5C98">
            <w:pPr>
              <w:pStyle w:val="Bezmezer"/>
              <w:rPr>
                <w:b/>
              </w:rPr>
            </w:pPr>
            <w:r w:rsidRPr="00561F26">
              <w:rPr>
                <w:b/>
              </w:rPr>
              <w:t>Vlastnost</w:t>
            </w:r>
            <w:r>
              <w:rPr>
                <w:b/>
              </w:rPr>
              <w:t xml:space="preserve"> </w:t>
            </w:r>
            <w:r w:rsidRPr="00561F26">
              <w:rPr>
                <w:b/>
              </w:rPr>
              <w:t>/komponenta</w:t>
            </w:r>
          </w:p>
        </w:tc>
        <w:tc>
          <w:tcPr>
            <w:tcW w:w="3827" w:type="dxa"/>
            <w:shd w:val="clear" w:color="auto" w:fill="006600"/>
          </w:tcPr>
          <w:p w14:paraId="14313C8A" w14:textId="77777777" w:rsidR="00ED5D0E" w:rsidRPr="00561F26" w:rsidRDefault="00ED5D0E" w:rsidP="00EA5C98">
            <w:pPr>
              <w:pStyle w:val="Bezmezer"/>
              <w:rPr>
                <w:b/>
              </w:rPr>
            </w:pPr>
            <w:r w:rsidRPr="00561F26">
              <w:rPr>
                <w:b/>
              </w:rPr>
              <w:t>Požadované parametry</w:t>
            </w:r>
          </w:p>
        </w:tc>
        <w:tc>
          <w:tcPr>
            <w:tcW w:w="1134" w:type="dxa"/>
            <w:tcBorders>
              <w:bottom w:val="single" w:sz="4" w:space="0" w:color="auto"/>
            </w:tcBorders>
            <w:shd w:val="clear" w:color="auto" w:fill="006600"/>
          </w:tcPr>
          <w:p w14:paraId="6A64B1B1" w14:textId="7B319A9A" w:rsidR="00ED5D0E" w:rsidRPr="00561F26" w:rsidRDefault="00ED5D0E" w:rsidP="00EA5C98">
            <w:pPr>
              <w:pStyle w:val="Bezmezer"/>
              <w:rPr>
                <w:b/>
              </w:rPr>
            </w:pPr>
            <w:r>
              <w:rPr>
                <w:b/>
              </w:rPr>
              <w:t>Splňuje ANO/NE</w:t>
            </w:r>
          </w:p>
        </w:tc>
        <w:tc>
          <w:tcPr>
            <w:tcW w:w="2268" w:type="dxa"/>
            <w:shd w:val="clear" w:color="auto" w:fill="006600"/>
          </w:tcPr>
          <w:p w14:paraId="3FEC260B" w14:textId="28BCB47C" w:rsidR="00ED5D0E" w:rsidRPr="00561F26" w:rsidRDefault="00ED5D0E" w:rsidP="00EA5C98">
            <w:pPr>
              <w:pStyle w:val="Bezmezer"/>
              <w:rPr>
                <w:b/>
              </w:rPr>
            </w:pPr>
            <w:r w:rsidRPr="00561F26">
              <w:rPr>
                <w:b/>
              </w:rPr>
              <w:t>Skutečné parametry/Způsob splnění požadavku</w:t>
            </w:r>
          </w:p>
        </w:tc>
      </w:tr>
      <w:tr w:rsidR="00ED5D0E" w:rsidRPr="00561F26" w14:paraId="3014D6C6"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758CC166"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shd w:val="clear" w:color="auto" w:fill="auto"/>
            <w:vAlign w:val="center"/>
          </w:tcPr>
          <w:p w14:paraId="33E45B2B" w14:textId="77777777" w:rsidR="00ED5D0E" w:rsidRPr="00561F26" w:rsidRDefault="00ED5D0E" w:rsidP="00EA5C98">
            <w:r w:rsidRPr="00561F26">
              <w:t>Servery Produkční</w:t>
            </w:r>
          </w:p>
        </w:tc>
        <w:tc>
          <w:tcPr>
            <w:tcW w:w="3827" w:type="dxa"/>
            <w:shd w:val="clear" w:color="auto" w:fill="auto"/>
          </w:tcPr>
          <w:p w14:paraId="5A8A56DD" w14:textId="71CEE4BD" w:rsidR="00ED5D0E" w:rsidRPr="007416A2" w:rsidRDefault="00ED5D0E" w:rsidP="009E1F0D">
            <w:pPr>
              <w:pStyle w:val="Odstavecseseznamem"/>
              <w:numPr>
                <w:ilvl w:val="0"/>
                <w:numId w:val="8"/>
              </w:numPr>
              <w:jc w:val="both"/>
            </w:pPr>
            <w:r w:rsidRPr="007416A2">
              <w:t xml:space="preserve">Navržené produkční SAP servery musí být kategorie Enterprise pro potřeby kritického systému. </w:t>
            </w:r>
          </w:p>
        </w:tc>
        <w:tc>
          <w:tcPr>
            <w:tcW w:w="1134" w:type="dxa"/>
            <w:shd w:val="clear" w:color="auto" w:fill="FFFF00"/>
          </w:tcPr>
          <w:p w14:paraId="2B091E8F" w14:textId="77777777" w:rsidR="00ED5D0E" w:rsidRPr="00561F26" w:rsidRDefault="00ED5D0E" w:rsidP="00EA5C98"/>
        </w:tc>
        <w:tc>
          <w:tcPr>
            <w:tcW w:w="2268" w:type="dxa"/>
            <w:shd w:val="clear" w:color="auto" w:fill="FFFF00"/>
          </w:tcPr>
          <w:p w14:paraId="083338C0" w14:textId="6EF0E835" w:rsidR="00ED5D0E" w:rsidRPr="00561F26" w:rsidRDefault="00ED5D0E" w:rsidP="00EA5C98"/>
        </w:tc>
      </w:tr>
      <w:tr w:rsidR="00ED5D0E" w:rsidRPr="00561F26" w14:paraId="486E9894"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2FDAE3AA"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7B5CAE59" w14:textId="77777777" w:rsidR="00ED5D0E" w:rsidRPr="00561F26" w:rsidRDefault="00ED5D0E" w:rsidP="00EA5C98"/>
        </w:tc>
        <w:tc>
          <w:tcPr>
            <w:tcW w:w="3827" w:type="dxa"/>
            <w:shd w:val="clear" w:color="auto" w:fill="auto"/>
          </w:tcPr>
          <w:p w14:paraId="2D998904" w14:textId="379C3704" w:rsidR="00ED5D0E" w:rsidRPr="007416A2" w:rsidRDefault="00ED5D0E" w:rsidP="009E1F0D">
            <w:pPr>
              <w:pStyle w:val="Odstavecseseznamem"/>
              <w:numPr>
                <w:ilvl w:val="0"/>
                <w:numId w:val="8"/>
              </w:numPr>
              <w:jc w:val="both"/>
            </w:pPr>
            <w:r w:rsidRPr="007416A2">
              <w:t>Počet serverů: 2ks identických parametrů.</w:t>
            </w:r>
          </w:p>
        </w:tc>
        <w:tc>
          <w:tcPr>
            <w:tcW w:w="1134" w:type="dxa"/>
            <w:shd w:val="clear" w:color="auto" w:fill="FFFF00"/>
          </w:tcPr>
          <w:p w14:paraId="0E8C44D4" w14:textId="77777777" w:rsidR="00ED5D0E" w:rsidRPr="00561F26" w:rsidRDefault="00ED5D0E" w:rsidP="00EA5C98"/>
        </w:tc>
        <w:tc>
          <w:tcPr>
            <w:tcW w:w="2268" w:type="dxa"/>
            <w:shd w:val="clear" w:color="auto" w:fill="FFFF00"/>
          </w:tcPr>
          <w:p w14:paraId="762A1B84" w14:textId="19A94A18" w:rsidR="00ED5D0E" w:rsidRPr="00561F26" w:rsidRDefault="00ED5D0E" w:rsidP="00EA5C98"/>
        </w:tc>
      </w:tr>
      <w:tr w:rsidR="00ED5D0E" w:rsidRPr="00561F26" w14:paraId="2AF3C932"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4CD02A9"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37EBD8EC" w14:textId="77777777" w:rsidR="00ED5D0E" w:rsidRPr="00561F26" w:rsidRDefault="00ED5D0E" w:rsidP="00EA5C98"/>
        </w:tc>
        <w:tc>
          <w:tcPr>
            <w:tcW w:w="3827" w:type="dxa"/>
            <w:shd w:val="clear" w:color="auto" w:fill="auto"/>
          </w:tcPr>
          <w:p w14:paraId="6DEDB32B" w14:textId="0702A23B" w:rsidR="00ED5D0E" w:rsidRPr="007416A2" w:rsidRDefault="00ED5D0E" w:rsidP="009E1F0D">
            <w:pPr>
              <w:pStyle w:val="Odstavecseseznamem"/>
              <w:numPr>
                <w:ilvl w:val="0"/>
                <w:numId w:val="8"/>
              </w:numPr>
              <w:jc w:val="both"/>
            </w:pPr>
            <w:r w:rsidRPr="007416A2">
              <w:t xml:space="preserve">Servery musí být binárně kompatibilní se stávajícími servery </w:t>
            </w:r>
            <w:r w:rsidR="008311E0">
              <w:t>Objednatel</w:t>
            </w:r>
            <w:r w:rsidRPr="007416A2">
              <w:t>e a umožňovat mobilní transfer virtuálních serverů.</w:t>
            </w:r>
          </w:p>
        </w:tc>
        <w:tc>
          <w:tcPr>
            <w:tcW w:w="1134" w:type="dxa"/>
            <w:shd w:val="clear" w:color="auto" w:fill="FFFF00"/>
          </w:tcPr>
          <w:p w14:paraId="485A34F4" w14:textId="77777777" w:rsidR="00ED5D0E" w:rsidRPr="00561F26" w:rsidRDefault="00ED5D0E" w:rsidP="00EA5C98"/>
        </w:tc>
        <w:tc>
          <w:tcPr>
            <w:tcW w:w="2268" w:type="dxa"/>
            <w:shd w:val="clear" w:color="auto" w:fill="FFFF00"/>
          </w:tcPr>
          <w:p w14:paraId="52FF65DE" w14:textId="723DCFCF" w:rsidR="00ED5D0E" w:rsidRPr="00561F26" w:rsidRDefault="00ED5D0E" w:rsidP="00EA5C98"/>
        </w:tc>
      </w:tr>
      <w:tr w:rsidR="00ED5D0E" w:rsidRPr="00561F26" w14:paraId="77632A02"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2B788D3B"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4ACEDC8F" w14:textId="77777777" w:rsidR="00ED5D0E" w:rsidRPr="00561F26" w:rsidRDefault="00ED5D0E" w:rsidP="00EA5C98"/>
        </w:tc>
        <w:tc>
          <w:tcPr>
            <w:tcW w:w="3827" w:type="dxa"/>
            <w:shd w:val="clear" w:color="auto" w:fill="auto"/>
          </w:tcPr>
          <w:p w14:paraId="7CF048C4" w14:textId="2187CCF7" w:rsidR="00ED5D0E" w:rsidRPr="007416A2" w:rsidRDefault="00ED5D0E" w:rsidP="009E1F0D">
            <w:pPr>
              <w:pStyle w:val="Odstavecseseznamem"/>
              <w:numPr>
                <w:ilvl w:val="0"/>
                <w:numId w:val="8"/>
              </w:numPr>
              <w:jc w:val="both"/>
            </w:pPr>
            <w:r w:rsidRPr="007416A2">
              <w:t>Servery musí splňovat požadavky na zajištění provozu jak ve standardním režimu, tak v režimu při výpadku.</w:t>
            </w:r>
          </w:p>
        </w:tc>
        <w:tc>
          <w:tcPr>
            <w:tcW w:w="1134" w:type="dxa"/>
            <w:shd w:val="clear" w:color="auto" w:fill="FFFF00"/>
          </w:tcPr>
          <w:p w14:paraId="39736904" w14:textId="77777777" w:rsidR="00ED5D0E" w:rsidRPr="00561F26" w:rsidRDefault="00ED5D0E" w:rsidP="00EA5C98"/>
        </w:tc>
        <w:tc>
          <w:tcPr>
            <w:tcW w:w="2268" w:type="dxa"/>
            <w:shd w:val="clear" w:color="auto" w:fill="FFFF00"/>
          </w:tcPr>
          <w:p w14:paraId="292479D8" w14:textId="6375CE2C" w:rsidR="00ED5D0E" w:rsidRPr="00561F26" w:rsidRDefault="00ED5D0E" w:rsidP="00EA5C98"/>
        </w:tc>
      </w:tr>
      <w:tr w:rsidR="00ED5D0E" w:rsidRPr="00561F26" w14:paraId="074396C8"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2A80262C" w14:textId="77777777" w:rsidR="00ED5D0E" w:rsidRPr="00561F26" w:rsidRDefault="00ED5D0E" w:rsidP="004A173D">
            <w:pPr>
              <w:pStyle w:val="Odstavecseseznamem"/>
              <w:numPr>
                <w:ilvl w:val="0"/>
                <w:numId w:val="9"/>
              </w:numPr>
              <w:spacing w:after="0" w:line="240" w:lineRule="auto"/>
              <w:jc w:val="both"/>
            </w:pPr>
          </w:p>
        </w:tc>
        <w:tc>
          <w:tcPr>
            <w:tcW w:w="1841" w:type="dxa"/>
            <w:shd w:val="clear" w:color="auto" w:fill="auto"/>
          </w:tcPr>
          <w:p w14:paraId="11454153" w14:textId="77777777" w:rsidR="00ED5D0E" w:rsidRPr="00561F26" w:rsidRDefault="00ED5D0E" w:rsidP="00EA5C98">
            <w:r w:rsidRPr="00561F26">
              <w:t>Výkon</w:t>
            </w:r>
          </w:p>
        </w:tc>
        <w:tc>
          <w:tcPr>
            <w:tcW w:w="3827" w:type="dxa"/>
            <w:shd w:val="clear" w:color="auto" w:fill="auto"/>
          </w:tcPr>
          <w:p w14:paraId="28E7D0BD" w14:textId="182F398F" w:rsidR="00ED5D0E" w:rsidRPr="007416A2" w:rsidRDefault="008311E0" w:rsidP="009E1F0D">
            <w:pPr>
              <w:pStyle w:val="Odstavecseseznamem"/>
              <w:numPr>
                <w:ilvl w:val="0"/>
                <w:numId w:val="8"/>
              </w:numPr>
              <w:jc w:val="both"/>
            </w:pPr>
            <w:r>
              <w:t>Objednatel</w:t>
            </w:r>
            <w:r w:rsidR="00ED5D0E" w:rsidRPr="007416A2">
              <w:t xml:space="preserve"> požaduje min. výkon CPU pro jeden server: </w:t>
            </w:r>
            <w:r w:rsidR="00ED5D0E" w:rsidRPr="007416A2">
              <w:rPr>
                <w:b/>
                <w:bCs/>
              </w:rPr>
              <w:t>1 249 319</w:t>
            </w:r>
            <w:r w:rsidR="00ED5D0E" w:rsidRPr="007416A2">
              <w:t xml:space="preserve"> SAPs.</w:t>
            </w:r>
          </w:p>
        </w:tc>
        <w:tc>
          <w:tcPr>
            <w:tcW w:w="1134" w:type="dxa"/>
            <w:shd w:val="clear" w:color="auto" w:fill="FFFF00"/>
          </w:tcPr>
          <w:p w14:paraId="0D8C876E" w14:textId="77777777" w:rsidR="00ED5D0E" w:rsidRPr="00561F26" w:rsidRDefault="00ED5D0E" w:rsidP="00EA5C98"/>
        </w:tc>
        <w:tc>
          <w:tcPr>
            <w:tcW w:w="2268" w:type="dxa"/>
            <w:shd w:val="clear" w:color="auto" w:fill="FFFF00"/>
          </w:tcPr>
          <w:p w14:paraId="603FB65A" w14:textId="5182448C" w:rsidR="00ED5D0E" w:rsidRPr="00561F26" w:rsidRDefault="00ED5D0E" w:rsidP="00EA5C98"/>
        </w:tc>
      </w:tr>
      <w:tr w:rsidR="00ED5D0E" w:rsidRPr="00561F26" w14:paraId="5D0EE414"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6FC2257"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shd w:val="clear" w:color="auto" w:fill="auto"/>
            <w:vAlign w:val="center"/>
          </w:tcPr>
          <w:p w14:paraId="51BE3979" w14:textId="77777777" w:rsidR="00ED5D0E" w:rsidRPr="00561F26" w:rsidRDefault="00ED5D0E" w:rsidP="00EA5C98">
            <w:r w:rsidRPr="00561F26">
              <w:t>Rozšiřitelnost výkonu</w:t>
            </w:r>
          </w:p>
        </w:tc>
        <w:tc>
          <w:tcPr>
            <w:tcW w:w="3827" w:type="dxa"/>
            <w:shd w:val="clear" w:color="auto" w:fill="auto"/>
          </w:tcPr>
          <w:p w14:paraId="09AFB6F2" w14:textId="353E4D8F" w:rsidR="00ED5D0E" w:rsidRPr="007416A2" w:rsidRDefault="00ED5D0E" w:rsidP="009E1F0D">
            <w:pPr>
              <w:pStyle w:val="Odstavecseseznamem"/>
              <w:numPr>
                <w:ilvl w:val="0"/>
                <w:numId w:val="8"/>
              </w:numPr>
              <w:jc w:val="both"/>
            </w:pPr>
            <w:r w:rsidRPr="007416A2">
              <w:t>Navržené řešení musí umožňovat rozšíření prostým přidáním nebo aktivací procesorů.</w:t>
            </w:r>
          </w:p>
        </w:tc>
        <w:tc>
          <w:tcPr>
            <w:tcW w:w="1134" w:type="dxa"/>
            <w:shd w:val="clear" w:color="auto" w:fill="FFFF00"/>
          </w:tcPr>
          <w:p w14:paraId="0241A091" w14:textId="77777777" w:rsidR="00ED5D0E" w:rsidRPr="00561F26" w:rsidRDefault="00ED5D0E" w:rsidP="00EA5C98"/>
        </w:tc>
        <w:tc>
          <w:tcPr>
            <w:tcW w:w="2268" w:type="dxa"/>
            <w:shd w:val="clear" w:color="auto" w:fill="FFFF00"/>
          </w:tcPr>
          <w:p w14:paraId="350A092D" w14:textId="3C2F6BA6" w:rsidR="00ED5D0E" w:rsidRPr="00561F26" w:rsidRDefault="00ED5D0E" w:rsidP="00EA5C98"/>
        </w:tc>
      </w:tr>
      <w:tr w:rsidR="00ED5D0E" w:rsidRPr="00561F26" w14:paraId="084EED9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FDCC218"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730EC764" w14:textId="77777777" w:rsidR="00ED5D0E" w:rsidRPr="00561F26" w:rsidRDefault="00ED5D0E" w:rsidP="00EA5C98"/>
        </w:tc>
        <w:tc>
          <w:tcPr>
            <w:tcW w:w="3827" w:type="dxa"/>
            <w:shd w:val="clear" w:color="auto" w:fill="auto"/>
          </w:tcPr>
          <w:p w14:paraId="19043BC5" w14:textId="3A3C59FB" w:rsidR="00ED5D0E" w:rsidRPr="007416A2" w:rsidRDefault="008311E0" w:rsidP="009E1F0D">
            <w:pPr>
              <w:pStyle w:val="Odstavecseseznamem"/>
              <w:numPr>
                <w:ilvl w:val="0"/>
                <w:numId w:val="8"/>
              </w:numPr>
              <w:jc w:val="both"/>
            </w:pPr>
            <w:r>
              <w:t>Objednatel</w:t>
            </w:r>
            <w:r w:rsidR="00ED5D0E" w:rsidRPr="007416A2">
              <w:t xml:space="preserve"> požaduje min. rozšiřitelnost výkonu CPU pro jeden server: </w:t>
            </w:r>
            <w:r w:rsidR="00ED5D0E" w:rsidRPr="007416A2">
              <w:rPr>
                <w:b/>
                <w:bCs/>
              </w:rPr>
              <w:t xml:space="preserve">1 584 990 </w:t>
            </w:r>
            <w:r w:rsidR="00ED5D0E" w:rsidRPr="007416A2">
              <w:t>SAPs.</w:t>
            </w:r>
          </w:p>
        </w:tc>
        <w:tc>
          <w:tcPr>
            <w:tcW w:w="1134" w:type="dxa"/>
            <w:shd w:val="clear" w:color="auto" w:fill="FFFF00"/>
          </w:tcPr>
          <w:p w14:paraId="1F45FABC" w14:textId="77777777" w:rsidR="00ED5D0E" w:rsidRPr="00561F26" w:rsidRDefault="00ED5D0E" w:rsidP="00EA5C98"/>
        </w:tc>
        <w:tc>
          <w:tcPr>
            <w:tcW w:w="2268" w:type="dxa"/>
            <w:shd w:val="clear" w:color="auto" w:fill="FFFF00"/>
          </w:tcPr>
          <w:p w14:paraId="5275B288" w14:textId="5D1C3C66" w:rsidR="00ED5D0E" w:rsidRPr="00561F26" w:rsidRDefault="00ED5D0E" w:rsidP="00EA5C98"/>
        </w:tc>
      </w:tr>
      <w:tr w:rsidR="00ED5D0E" w:rsidRPr="00561F26" w14:paraId="79EE05D5"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F50C037" w14:textId="77777777" w:rsidR="00ED5D0E" w:rsidRPr="00561F26" w:rsidRDefault="00ED5D0E" w:rsidP="004A173D">
            <w:pPr>
              <w:pStyle w:val="Odstavecseseznamem"/>
              <w:numPr>
                <w:ilvl w:val="0"/>
                <w:numId w:val="9"/>
              </w:numPr>
              <w:spacing w:after="0" w:line="240" w:lineRule="auto"/>
              <w:jc w:val="both"/>
            </w:pPr>
          </w:p>
        </w:tc>
        <w:tc>
          <w:tcPr>
            <w:tcW w:w="1841" w:type="dxa"/>
            <w:shd w:val="clear" w:color="auto" w:fill="auto"/>
          </w:tcPr>
          <w:p w14:paraId="77EAB580" w14:textId="77777777" w:rsidR="00ED5D0E" w:rsidRPr="00561F26" w:rsidRDefault="00ED5D0E" w:rsidP="00EA5C98">
            <w:r w:rsidRPr="00561F26">
              <w:t>RAM kapacita</w:t>
            </w:r>
          </w:p>
        </w:tc>
        <w:tc>
          <w:tcPr>
            <w:tcW w:w="3827" w:type="dxa"/>
            <w:shd w:val="clear" w:color="auto" w:fill="auto"/>
          </w:tcPr>
          <w:p w14:paraId="0241E032" w14:textId="7DC47CD2" w:rsidR="00ED5D0E" w:rsidRPr="007416A2" w:rsidRDefault="008311E0" w:rsidP="009E1F0D">
            <w:pPr>
              <w:pStyle w:val="Odstavecseseznamem"/>
              <w:numPr>
                <w:ilvl w:val="0"/>
                <w:numId w:val="8"/>
              </w:numPr>
              <w:jc w:val="both"/>
            </w:pPr>
            <w:r>
              <w:t>Objednatel</w:t>
            </w:r>
            <w:r w:rsidR="00ED5D0E" w:rsidRPr="007416A2">
              <w:t xml:space="preserve"> požaduje min. kapacitu RAM pro jeden server: </w:t>
            </w:r>
            <w:r w:rsidR="00ED5D0E" w:rsidRPr="007416A2">
              <w:rPr>
                <w:b/>
                <w:bCs/>
              </w:rPr>
              <w:t xml:space="preserve">38 </w:t>
            </w:r>
            <w:r w:rsidR="00F76B23" w:rsidRPr="007416A2">
              <w:rPr>
                <w:b/>
                <w:bCs/>
              </w:rPr>
              <w:t>912</w:t>
            </w:r>
            <w:r w:rsidR="00ED5D0E" w:rsidRPr="007416A2">
              <w:t xml:space="preserve"> GB.</w:t>
            </w:r>
          </w:p>
        </w:tc>
        <w:tc>
          <w:tcPr>
            <w:tcW w:w="1134" w:type="dxa"/>
            <w:shd w:val="clear" w:color="auto" w:fill="FFFF00"/>
          </w:tcPr>
          <w:p w14:paraId="29EF66F5" w14:textId="77777777" w:rsidR="00ED5D0E" w:rsidRPr="00561F26" w:rsidRDefault="00ED5D0E" w:rsidP="00EA5C98"/>
        </w:tc>
        <w:tc>
          <w:tcPr>
            <w:tcW w:w="2268" w:type="dxa"/>
            <w:shd w:val="clear" w:color="auto" w:fill="FFFF00"/>
          </w:tcPr>
          <w:p w14:paraId="344298D5" w14:textId="41064E1C" w:rsidR="00ED5D0E" w:rsidRPr="00561F26" w:rsidRDefault="00ED5D0E" w:rsidP="00EA5C98"/>
        </w:tc>
      </w:tr>
      <w:tr w:rsidR="00ED5D0E" w:rsidRPr="00561F26" w14:paraId="3CDAD0C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B62C726"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shd w:val="clear" w:color="auto" w:fill="auto"/>
            <w:vAlign w:val="center"/>
          </w:tcPr>
          <w:p w14:paraId="577EBF91" w14:textId="77777777" w:rsidR="00ED5D0E" w:rsidRPr="00561F26" w:rsidRDefault="00ED5D0E" w:rsidP="00EA5C98">
            <w:r w:rsidRPr="00561F26">
              <w:t>Rozšiřitelnost RAM</w:t>
            </w:r>
          </w:p>
        </w:tc>
        <w:tc>
          <w:tcPr>
            <w:tcW w:w="3827" w:type="dxa"/>
            <w:shd w:val="clear" w:color="auto" w:fill="auto"/>
          </w:tcPr>
          <w:p w14:paraId="5E467F19" w14:textId="054F69DC" w:rsidR="00ED5D0E" w:rsidRPr="007416A2" w:rsidRDefault="00ED5D0E" w:rsidP="009E1F0D">
            <w:pPr>
              <w:pStyle w:val="Odstavecseseznamem"/>
              <w:numPr>
                <w:ilvl w:val="0"/>
                <w:numId w:val="8"/>
              </w:numPr>
              <w:jc w:val="both"/>
            </w:pPr>
            <w:r w:rsidRPr="007416A2">
              <w:t>Navržené řešení musí umožňovat rozšíření prostým přidáním nebo aktivací RAM.</w:t>
            </w:r>
          </w:p>
        </w:tc>
        <w:tc>
          <w:tcPr>
            <w:tcW w:w="1134" w:type="dxa"/>
            <w:shd w:val="clear" w:color="auto" w:fill="FFFF00"/>
          </w:tcPr>
          <w:p w14:paraId="6C8A0E80" w14:textId="77777777" w:rsidR="00ED5D0E" w:rsidRPr="00561F26" w:rsidRDefault="00ED5D0E" w:rsidP="00EA5C98"/>
        </w:tc>
        <w:tc>
          <w:tcPr>
            <w:tcW w:w="2268" w:type="dxa"/>
            <w:shd w:val="clear" w:color="auto" w:fill="FFFF00"/>
          </w:tcPr>
          <w:p w14:paraId="5186D65F" w14:textId="72922B0A" w:rsidR="00ED5D0E" w:rsidRPr="00561F26" w:rsidRDefault="00ED5D0E" w:rsidP="00EA5C98"/>
        </w:tc>
      </w:tr>
      <w:tr w:rsidR="00ED5D0E" w:rsidRPr="00561F26" w14:paraId="2257909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E0C15D5"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vAlign w:val="center"/>
          </w:tcPr>
          <w:p w14:paraId="40AE743B" w14:textId="77777777" w:rsidR="00ED5D0E" w:rsidRPr="00561F26" w:rsidRDefault="00ED5D0E" w:rsidP="00EA5C98"/>
        </w:tc>
        <w:tc>
          <w:tcPr>
            <w:tcW w:w="3827" w:type="dxa"/>
            <w:shd w:val="clear" w:color="auto" w:fill="auto"/>
          </w:tcPr>
          <w:p w14:paraId="7FADCBD4" w14:textId="5DD97B2B" w:rsidR="00ED5D0E" w:rsidRPr="007416A2" w:rsidRDefault="008311E0" w:rsidP="009E1F0D">
            <w:pPr>
              <w:pStyle w:val="Odstavecseseznamem"/>
              <w:numPr>
                <w:ilvl w:val="0"/>
                <w:numId w:val="8"/>
              </w:numPr>
              <w:jc w:val="both"/>
            </w:pPr>
            <w:r>
              <w:t>Objednatel</w:t>
            </w:r>
            <w:r w:rsidR="00ED5D0E" w:rsidRPr="007416A2">
              <w:t xml:space="preserve"> požaduje min. rozšiřitelnost RAM pro jeden server: </w:t>
            </w:r>
            <w:r w:rsidR="00ED5D0E" w:rsidRPr="007416A2">
              <w:rPr>
                <w:b/>
                <w:bCs/>
              </w:rPr>
              <w:t>61 440</w:t>
            </w:r>
            <w:r w:rsidR="00ED5D0E" w:rsidRPr="007416A2">
              <w:t xml:space="preserve"> GB.</w:t>
            </w:r>
          </w:p>
        </w:tc>
        <w:tc>
          <w:tcPr>
            <w:tcW w:w="1134" w:type="dxa"/>
            <w:shd w:val="clear" w:color="auto" w:fill="FFFF00"/>
          </w:tcPr>
          <w:p w14:paraId="71DAE90F" w14:textId="77777777" w:rsidR="00ED5D0E" w:rsidRPr="00561F26" w:rsidRDefault="00ED5D0E" w:rsidP="00EA5C98"/>
        </w:tc>
        <w:tc>
          <w:tcPr>
            <w:tcW w:w="2268" w:type="dxa"/>
            <w:shd w:val="clear" w:color="auto" w:fill="FFFF00"/>
          </w:tcPr>
          <w:p w14:paraId="49718065" w14:textId="6EA60356" w:rsidR="00ED5D0E" w:rsidRPr="00561F26" w:rsidRDefault="00ED5D0E" w:rsidP="00EA5C98"/>
        </w:tc>
      </w:tr>
      <w:tr w:rsidR="00ED5D0E" w:rsidRPr="00561F26" w14:paraId="0732E7FB"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BA5FF0F"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7A36AA27" w14:textId="77777777" w:rsidR="00ED5D0E" w:rsidRPr="00561F26" w:rsidRDefault="00ED5D0E" w:rsidP="00EA5C98"/>
        </w:tc>
        <w:tc>
          <w:tcPr>
            <w:tcW w:w="3827" w:type="dxa"/>
            <w:shd w:val="clear" w:color="auto" w:fill="auto"/>
          </w:tcPr>
          <w:p w14:paraId="1E2A93DB" w14:textId="2A44B9E5" w:rsidR="00ED5D0E" w:rsidRPr="007416A2" w:rsidRDefault="00ED5D0E" w:rsidP="009E1F0D">
            <w:pPr>
              <w:pStyle w:val="Odstavecseseznamem"/>
              <w:numPr>
                <w:ilvl w:val="0"/>
                <w:numId w:val="8"/>
              </w:numPr>
              <w:jc w:val="both"/>
            </w:pPr>
            <w:r w:rsidRPr="007416A2">
              <w:t>Řešení musí být rozšiřitelné bez nutnosti výměny paměťových modulů (musí zůstat dostatek volných pozic pro přidání).</w:t>
            </w:r>
          </w:p>
        </w:tc>
        <w:tc>
          <w:tcPr>
            <w:tcW w:w="1134" w:type="dxa"/>
            <w:shd w:val="clear" w:color="auto" w:fill="FFFF00"/>
          </w:tcPr>
          <w:p w14:paraId="55F11020" w14:textId="77777777" w:rsidR="00ED5D0E" w:rsidRPr="00561F26" w:rsidRDefault="00ED5D0E" w:rsidP="00EA5C98"/>
        </w:tc>
        <w:tc>
          <w:tcPr>
            <w:tcW w:w="2268" w:type="dxa"/>
            <w:shd w:val="clear" w:color="auto" w:fill="FFFF00"/>
          </w:tcPr>
          <w:p w14:paraId="6276EB6F" w14:textId="5833CA9F" w:rsidR="00ED5D0E" w:rsidRPr="00561F26" w:rsidRDefault="00ED5D0E" w:rsidP="00EA5C98"/>
        </w:tc>
      </w:tr>
      <w:tr w:rsidR="00ED5D0E" w:rsidRPr="00561F26" w14:paraId="03E418D2"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1875893" w14:textId="77777777" w:rsidR="00ED5D0E" w:rsidRPr="00561F26" w:rsidRDefault="00ED5D0E" w:rsidP="004A173D">
            <w:pPr>
              <w:pStyle w:val="Odstavecseseznamem"/>
              <w:numPr>
                <w:ilvl w:val="0"/>
                <w:numId w:val="9"/>
              </w:numPr>
              <w:spacing w:after="0" w:line="240" w:lineRule="auto"/>
              <w:jc w:val="both"/>
            </w:pPr>
          </w:p>
        </w:tc>
        <w:tc>
          <w:tcPr>
            <w:tcW w:w="1841" w:type="dxa"/>
            <w:shd w:val="clear" w:color="auto" w:fill="auto"/>
          </w:tcPr>
          <w:p w14:paraId="305DDECA" w14:textId="77777777" w:rsidR="00ED5D0E" w:rsidRPr="00561F26" w:rsidRDefault="00ED5D0E" w:rsidP="00EA5C98">
            <w:r w:rsidRPr="00561F26">
              <w:t>IO</w:t>
            </w:r>
          </w:p>
        </w:tc>
        <w:tc>
          <w:tcPr>
            <w:tcW w:w="3827" w:type="dxa"/>
            <w:shd w:val="clear" w:color="auto" w:fill="auto"/>
          </w:tcPr>
          <w:p w14:paraId="1C38A7A1" w14:textId="537DA0FA" w:rsidR="00ED5D0E" w:rsidRPr="007416A2" w:rsidRDefault="00ED5D0E" w:rsidP="009E1F0D">
            <w:pPr>
              <w:pStyle w:val="Odstavecseseznamem"/>
              <w:numPr>
                <w:ilvl w:val="0"/>
                <w:numId w:val="8"/>
              </w:numPr>
              <w:jc w:val="both"/>
            </w:pPr>
            <w:r w:rsidRPr="007416A2">
              <w:t>Minimální počet IO PCIe pozic: 32.</w:t>
            </w:r>
          </w:p>
        </w:tc>
        <w:tc>
          <w:tcPr>
            <w:tcW w:w="1134" w:type="dxa"/>
            <w:shd w:val="clear" w:color="auto" w:fill="FFFF00"/>
          </w:tcPr>
          <w:p w14:paraId="260EE516" w14:textId="77777777" w:rsidR="00ED5D0E" w:rsidRPr="00561F26" w:rsidRDefault="00ED5D0E" w:rsidP="00EA5C98"/>
        </w:tc>
        <w:tc>
          <w:tcPr>
            <w:tcW w:w="2268" w:type="dxa"/>
            <w:shd w:val="clear" w:color="auto" w:fill="FFFF00"/>
          </w:tcPr>
          <w:p w14:paraId="44838076" w14:textId="03170B08" w:rsidR="00ED5D0E" w:rsidRPr="00561F26" w:rsidRDefault="00ED5D0E" w:rsidP="00EA5C98"/>
        </w:tc>
      </w:tr>
      <w:tr w:rsidR="00ED5D0E" w:rsidRPr="00561F26" w14:paraId="488BCD8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098DD9E"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shd w:val="clear" w:color="auto" w:fill="auto"/>
            <w:vAlign w:val="center"/>
          </w:tcPr>
          <w:p w14:paraId="637AF27A" w14:textId="77777777" w:rsidR="00ED5D0E" w:rsidRPr="00561F26" w:rsidRDefault="00ED5D0E" w:rsidP="00EA5C98">
            <w:r w:rsidRPr="00561F26">
              <w:t>IO – Ethernet 25Gbit</w:t>
            </w:r>
          </w:p>
        </w:tc>
        <w:tc>
          <w:tcPr>
            <w:tcW w:w="3827" w:type="dxa"/>
            <w:shd w:val="clear" w:color="auto" w:fill="auto"/>
          </w:tcPr>
          <w:p w14:paraId="1BC5219C" w14:textId="1C0D8862" w:rsidR="00ED5D0E" w:rsidRPr="007416A2" w:rsidRDefault="00ED5D0E" w:rsidP="009E1F0D">
            <w:pPr>
              <w:pStyle w:val="Odstavecseseznamem"/>
              <w:numPr>
                <w:ilvl w:val="0"/>
                <w:numId w:val="8"/>
              </w:numPr>
              <w:jc w:val="both"/>
            </w:pPr>
            <w:r w:rsidRPr="007416A2">
              <w:t xml:space="preserve">Minimální požadovaný počet Ethernet rozhraní: 48x </w:t>
            </w:r>
            <w:r w:rsidR="003A46BE">
              <w:t xml:space="preserve">min. </w:t>
            </w:r>
            <w:r w:rsidRPr="007416A2">
              <w:t>25 Gb</w:t>
            </w:r>
            <w:r w:rsidR="00AE615D" w:rsidRPr="007416A2">
              <w:t>/s</w:t>
            </w:r>
            <w:r w:rsidRPr="007416A2">
              <w:t xml:space="preserve"> typ SR (osazeny SFP28) pro jeden server.</w:t>
            </w:r>
          </w:p>
        </w:tc>
        <w:tc>
          <w:tcPr>
            <w:tcW w:w="1134" w:type="dxa"/>
            <w:shd w:val="clear" w:color="auto" w:fill="FFFF00"/>
          </w:tcPr>
          <w:p w14:paraId="61F5A0A9" w14:textId="77777777" w:rsidR="00ED5D0E" w:rsidRPr="00561F26" w:rsidRDefault="00ED5D0E" w:rsidP="00EA5C98"/>
        </w:tc>
        <w:tc>
          <w:tcPr>
            <w:tcW w:w="2268" w:type="dxa"/>
            <w:shd w:val="clear" w:color="auto" w:fill="FFFF00"/>
          </w:tcPr>
          <w:p w14:paraId="74A712DE" w14:textId="55B37E00" w:rsidR="00ED5D0E" w:rsidRPr="00561F26" w:rsidRDefault="00ED5D0E" w:rsidP="00EA5C98"/>
        </w:tc>
      </w:tr>
      <w:tr w:rsidR="00ED5D0E" w:rsidRPr="00561F26" w14:paraId="45EFD82B"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3292EEA"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6DF99B26" w14:textId="77777777" w:rsidR="00ED5D0E" w:rsidRPr="00561F26" w:rsidRDefault="00ED5D0E" w:rsidP="00EA5C98"/>
        </w:tc>
        <w:tc>
          <w:tcPr>
            <w:tcW w:w="3827" w:type="dxa"/>
            <w:shd w:val="clear" w:color="auto" w:fill="auto"/>
          </w:tcPr>
          <w:p w14:paraId="1BC20056" w14:textId="5287DC2F" w:rsidR="00ED5D0E" w:rsidRPr="007416A2" w:rsidRDefault="00ED5D0E" w:rsidP="009E1F0D">
            <w:pPr>
              <w:pStyle w:val="Odstavecseseznamem"/>
              <w:numPr>
                <w:ilvl w:val="0"/>
                <w:numId w:val="8"/>
              </w:numPr>
              <w:jc w:val="both"/>
            </w:pPr>
            <w:r w:rsidRPr="007416A2">
              <w:t xml:space="preserve">Ethernet adaptéry musí být podporovány pro </w:t>
            </w:r>
            <w:r w:rsidR="004C681A" w:rsidRPr="007416A2">
              <w:t xml:space="preserve">nabízenou </w:t>
            </w:r>
            <w:r w:rsidR="00CD0134" w:rsidRPr="007416A2">
              <w:t xml:space="preserve">virtualizaci, operační systémy </w:t>
            </w:r>
            <w:r w:rsidR="007C48ED" w:rsidRPr="007416A2">
              <w:t>a zajištění vysoké dostupnosti.</w:t>
            </w:r>
          </w:p>
        </w:tc>
        <w:tc>
          <w:tcPr>
            <w:tcW w:w="1134" w:type="dxa"/>
            <w:tcBorders>
              <w:bottom w:val="single" w:sz="4" w:space="0" w:color="auto"/>
            </w:tcBorders>
            <w:shd w:val="clear" w:color="auto" w:fill="FFFF00"/>
          </w:tcPr>
          <w:p w14:paraId="44748F49" w14:textId="77777777" w:rsidR="00ED5D0E" w:rsidRPr="00561F26" w:rsidRDefault="00ED5D0E" w:rsidP="00EA5C98"/>
        </w:tc>
        <w:tc>
          <w:tcPr>
            <w:tcW w:w="2268" w:type="dxa"/>
            <w:shd w:val="clear" w:color="auto" w:fill="FFFF00"/>
          </w:tcPr>
          <w:p w14:paraId="7C939CB5" w14:textId="1B55C508" w:rsidR="00ED5D0E" w:rsidRPr="00561F26" w:rsidRDefault="00ED5D0E" w:rsidP="00EA5C98"/>
        </w:tc>
      </w:tr>
      <w:tr w:rsidR="00ED5D0E" w:rsidRPr="00561F26" w14:paraId="0543733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282FD6FD"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4E5763C7" w14:textId="77777777" w:rsidR="00ED5D0E" w:rsidRPr="00561F26" w:rsidRDefault="00ED5D0E" w:rsidP="00EA5C98"/>
        </w:tc>
        <w:tc>
          <w:tcPr>
            <w:tcW w:w="3827" w:type="dxa"/>
            <w:shd w:val="clear" w:color="auto" w:fill="auto"/>
          </w:tcPr>
          <w:p w14:paraId="099BA828" w14:textId="039F81E3" w:rsidR="00ED5D0E" w:rsidRPr="007416A2" w:rsidRDefault="006C3DBA" w:rsidP="009E1F0D">
            <w:pPr>
              <w:pStyle w:val="Odstavecseseznamem"/>
              <w:numPr>
                <w:ilvl w:val="0"/>
                <w:numId w:val="8"/>
              </w:numPr>
              <w:jc w:val="both"/>
            </w:pPr>
            <w:r>
              <w:t>Dodavatel uvede</w:t>
            </w:r>
            <w:r w:rsidR="00ED5D0E" w:rsidRPr="007416A2">
              <w:t xml:space="preserve"> počet adaptérů nutných pro dosažení požadovaného počtu portů.</w:t>
            </w:r>
          </w:p>
        </w:tc>
        <w:tc>
          <w:tcPr>
            <w:tcW w:w="1134" w:type="dxa"/>
            <w:tcBorders>
              <w:tr2bl w:val="single" w:sz="4" w:space="0" w:color="auto"/>
            </w:tcBorders>
            <w:shd w:val="clear" w:color="auto" w:fill="F2F2F2" w:themeFill="background1" w:themeFillShade="F2"/>
          </w:tcPr>
          <w:p w14:paraId="6F1E927D" w14:textId="77777777" w:rsidR="00ED5D0E" w:rsidRPr="00561F26" w:rsidRDefault="00ED5D0E" w:rsidP="00EA5C98"/>
        </w:tc>
        <w:tc>
          <w:tcPr>
            <w:tcW w:w="2268" w:type="dxa"/>
            <w:shd w:val="clear" w:color="auto" w:fill="FFFF00"/>
          </w:tcPr>
          <w:p w14:paraId="338EB85C" w14:textId="43961132" w:rsidR="00ED5D0E" w:rsidRPr="00561F26" w:rsidRDefault="00ED5D0E" w:rsidP="00EA5C98"/>
        </w:tc>
      </w:tr>
      <w:tr w:rsidR="00ED5D0E" w:rsidRPr="00561F26" w14:paraId="144EAFE2"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6579545" w14:textId="77777777" w:rsidR="00ED5D0E" w:rsidRPr="00561F26" w:rsidRDefault="00ED5D0E" w:rsidP="004A173D">
            <w:pPr>
              <w:pStyle w:val="Odstavecseseznamem"/>
              <w:numPr>
                <w:ilvl w:val="0"/>
                <w:numId w:val="9"/>
              </w:numPr>
              <w:spacing w:after="0" w:line="240" w:lineRule="auto"/>
              <w:jc w:val="both"/>
            </w:pPr>
          </w:p>
        </w:tc>
        <w:tc>
          <w:tcPr>
            <w:tcW w:w="1841" w:type="dxa"/>
            <w:shd w:val="clear" w:color="auto" w:fill="auto"/>
          </w:tcPr>
          <w:p w14:paraId="590655E0" w14:textId="77777777" w:rsidR="00ED5D0E" w:rsidRPr="00561F26" w:rsidRDefault="00ED5D0E" w:rsidP="00EA5C98">
            <w:r w:rsidRPr="00561F26">
              <w:t>IO – Ethernet SR-IOV</w:t>
            </w:r>
          </w:p>
        </w:tc>
        <w:tc>
          <w:tcPr>
            <w:tcW w:w="3827" w:type="dxa"/>
            <w:shd w:val="clear" w:color="auto" w:fill="auto"/>
          </w:tcPr>
          <w:p w14:paraId="63195C19" w14:textId="34CC0C18" w:rsidR="00ED5D0E" w:rsidRPr="007416A2" w:rsidRDefault="00ED5D0E" w:rsidP="009E1F0D">
            <w:pPr>
              <w:pStyle w:val="Odstavecseseznamem"/>
              <w:numPr>
                <w:ilvl w:val="0"/>
                <w:numId w:val="8"/>
              </w:numPr>
              <w:jc w:val="both"/>
            </w:pPr>
            <w:r w:rsidRPr="007416A2">
              <w:t>Nabízené Ethernet 25 Gbit adaptéry musí podporovat SR-IOV virtualizační technologii.</w:t>
            </w:r>
          </w:p>
        </w:tc>
        <w:tc>
          <w:tcPr>
            <w:tcW w:w="1134" w:type="dxa"/>
            <w:shd w:val="clear" w:color="auto" w:fill="FFFF00"/>
          </w:tcPr>
          <w:p w14:paraId="5E06A4B7" w14:textId="77777777" w:rsidR="00ED5D0E" w:rsidRPr="00561F26" w:rsidRDefault="00ED5D0E" w:rsidP="00EA5C98"/>
        </w:tc>
        <w:tc>
          <w:tcPr>
            <w:tcW w:w="2268" w:type="dxa"/>
            <w:shd w:val="clear" w:color="auto" w:fill="FFFF00"/>
          </w:tcPr>
          <w:p w14:paraId="5EEF103C" w14:textId="572FC0DC" w:rsidR="00ED5D0E" w:rsidRPr="00561F26" w:rsidRDefault="00ED5D0E" w:rsidP="00EA5C98"/>
        </w:tc>
      </w:tr>
      <w:tr w:rsidR="00ED5D0E" w:rsidRPr="00561F26" w14:paraId="7DF428B8"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29BE1BAA"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shd w:val="clear" w:color="auto" w:fill="auto"/>
            <w:vAlign w:val="center"/>
          </w:tcPr>
          <w:p w14:paraId="7D3802D3" w14:textId="77777777" w:rsidR="00ED5D0E" w:rsidRPr="00561F26" w:rsidRDefault="00ED5D0E" w:rsidP="00EA5C98">
            <w:r w:rsidRPr="00561F26">
              <w:t xml:space="preserve">IO – Fibre Channel </w:t>
            </w:r>
          </w:p>
        </w:tc>
        <w:tc>
          <w:tcPr>
            <w:tcW w:w="3827" w:type="dxa"/>
            <w:tcBorders>
              <w:bottom w:val="single" w:sz="4" w:space="0" w:color="auto"/>
            </w:tcBorders>
            <w:shd w:val="clear" w:color="auto" w:fill="auto"/>
          </w:tcPr>
          <w:p w14:paraId="5D095A5B" w14:textId="73A7E94B" w:rsidR="00ED5D0E" w:rsidRPr="007416A2" w:rsidRDefault="00ED5D0E" w:rsidP="009E1F0D">
            <w:pPr>
              <w:pStyle w:val="Odstavecseseznamem"/>
              <w:numPr>
                <w:ilvl w:val="0"/>
                <w:numId w:val="8"/>
              </w:numPr>
              <w:jc w:val="both"/>
            </w:pPr>
            <w:r w:rsidRPr="007416A2">
              <w:t xml:space="preserve">Minimální požadovaný počet FC rozhraní: 16 x </w:t>
            </w:r>
            <w:r w:rsidR="003A46BE">
              <w:t xml:space="preserve">min. </w:t>
            </w:r>
            <w:r w:rsidRPr="007416A2">
              <w:t>64 Gb</w:t>
            </w:r>
            <w:r w:rsidR="008A2B3B" w:rsidRPr="007416A2">
              <w:t>/s</w:t>
            </w:r>
            <w:r w:rsidRPr="007416A2">
              <w:t xml:space="preserve"> (osazeny SPF</w:t>
            </w:r>
            <w:r w:rsidR="002641CB" w:rsidRPr="007416A2">
              <w:t>+</w:t>
            </w:r>
            <w:r w:rsidRPr="007416A2">
              <w:t xml:space="preserve">) pro jeden server. </w:t>
            </w:r>
          </w:p>
        </w:tc>
        <w:tc>
          <w:tcPr>
            <w:tcW w:w="1134" w:type="dxa"/>
            <w:tcBorders>
              <w:bottom w:val="single" w:sz="4" w:space="0" w:color="auto"/>
            </w:tcBorders>
            <w:shd w:val="clear" w:color="auto" w:fill="FFFF00"/>
          </w:tcPr>
          <w:p w14:paraId="772B9C40" w14:textId="77777777" w:rsidR="00ED5D0E" w:rsidRPr="00561F26" w:rsidRDefault="00ED5D0E" w:rsidP="00EA5C98"/>
        </w:tc>
        <w:tc>
          <w:tcPr>
            <w:tcW w:w="2268" w:type="dxa"/>
            <w:tcBorders>
              <w:bottom w:val="single" w:sz="4" w:space="0" w:color="auto"/>
            </w:tcBorders>
            <w:shd w:val="clear" w:color="auto" w:fill="FFFF00"/>
          </w:tcPr>
          <w:p w14:paraId="4ADC3BEF" w14:textId="5852AFB5" w:rsidR="00ED5D0E" w:rsidRPr="00561F26" w:rsidRDefault="00ED5D0E" w:rsidP="00EA5C98"/>
        </w:tc>
      </w:tr>
      <w:tr w:rsidR="00ED5D0E" w:rsidRPr="00561F26" w14:paraId="60608082"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0F25F36E" w14:textId="77777777" w:rsidR="00ED5D0E" w:rsidRPr="00561F26" w:rsidRDefault="00ED5D0E" w:rsidP="004A173D">
            <w:pPr>
              <w:pStyle w:val="Odstavecseseznamem"/>
              <w:numPr>
                <w:ilvl w:val="0"/>
                <w:numId w:val="9"/>
              </w:numPr>
              <w:spacing w:after="0" w:line="240" w:lineRule="auto"/>
              <w:jc w:val="both"/>
            </w:pPr>
          </w:p>
        </w:tc>
        <w:tc>
          <w:tcPr>
            <w:tcW w:w="1841" w:type="dxa"/>
            <w:vMerge/>
            <w:shd w:val="clear" w:color="auto" w:fill="auto"/>
          </w:tcPr>
          <w:p w14:paraId="3DF889EB" w14:textId="77777777" w:rsidR="00ED5D0E" w:rsidRPr="00561F26" w:rsidRDefault="00ED5D0E" w:rsidP="00EA5C98"/>
        </w:tc>
        <w:tc>
          <w:tcPr>
            <w:tcW w:w="3827" w:type="dxa"/>
            <w:tcBorders>
              <w:bottom w:val="single" w:sz="4" w:space="0" w:color="auto"/>
            </w:tcBorders>
            <w:shd w:val="clear" w:color="auto" w:fill="auto"/>
          </w:tcPr>
          <w:p w14:paraId="02CFD6BD" w14:textId="16507ADC" w:rsidR="00ED5D0E" w:rsidRPr="007416A2" w:rsidRDefault="00ED5D0E" w:rsidP="009E1F0D">
            <w:pPr>
              <w:pStyle w:val="Odstavecseseznamem"/>
              <w:numPr>
                <w:ilvl w:val="0"/>
                <w:numId w:val="8"/>
              </w:numPr>
              <w:jc w:val="both"/>
            </w:pPr>
            <w:r w:rsidRPr="007416A2">
              <w:t xml:space="preserve">FC adaptéry </w:t>
            </w:r>
            <w:r w:rsidR="004957D2" w:rsidRPr="007416A2">
              <w:t>musí být podporovány pro nabízenou virtualizaci, operační systémy a zajištění vysoké dostupnosti.</w:t>
            </w:r>
          </w:p>
        </w:tc>
        <w:tc>
          <w:tcPr>
            <w:tcW w:w="1134" w:type="dxa"/>
            <w:tcBorders>
              <w:bottom w:val="single" w:sz="4" w:space="0" w:color="auto"/>
            </w:tcBorders>
            <w:shd w:val="clear" w:color="auto" w:fill="FFFF00"/>
          </w:tcPr>
          <w:p w14:paraId="67097CF3" w14:textId="77777777" w:rsidR="00ED5D0E" w:rsidRPr="00561F26" w:rsidRDefault="00ED5D0E" w:rsidP="00EA5C98"/>
        </w:tc>
        <w:tc>
          <w:tcPr>
            <w:tcW w:w="2268" w:type="dxa"/>
            <w:tcBorders>
              <w:bottom w:val="single" w:sz="4" w:space="0" w:color="auto"/>
            </w:tcBorders>
            <w:shd w:val="clear" w:color="auto" w:fill="FFFF00"/>
          </w:tcPr>
          <w:p w14:paraId="7A6DC661" w14:textId="627614D1" w:rsidR="00ED5D0E" w:rsidRPr="00561F26" w:rsidRDefault="00ED5D0E" w:rsidP="00EA5C98"/>
        </w:tc>
      </w:tr>
      <w:tr w:rsidR="00ED5D0E" w:rsidRPr="00561F26" w14:paraId="5A73821D"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5FB82851" w14:textId="77777777" w:rsidR="00ED5D0E" w:rsidRPr="00561F26" w:rsidRDefault="00ED5D0E" w:rsidP="004A173D">
            <w:pPr>
              <w:pStyle w:val="Odstavecseseznamem"/>
              <w:numPr>
                <w:ilvl w:val="0"/>
                <w:numId w:val="9"/>
              </w:numPr>
              <w:spacing w:after="0" w:line="240" w:lineRule="auto"/>
              <w:jc w:val="both"/>
            </w:pPr>
          </w:p>
        </w:tc>
        <w:tc>
          <w:tcPr>
            <w:tcW w:w="1841" w:type="dxa"/>
            <w:vMerge/>
            <w:tcBorders>
              <w:bottom w:val="single" w:sz="4" w:space="0" w:color="auto"/>
            </w:tcBorders>
            <w:shd w:val="clear" w:color="auto" w:fill="auto"/>
          </w:tcPr>
          <w:p w14:paraId="36EF8FAE" w14:textId="77777777" w:rsidR="00ED5D0E" w:rsidRPr="00561F26" w:rsidRDefault="00ED5D0E" w:rsidP="00EA5C98"/>
        </w:tc>
        <w:tc>
          <w:tcPr>
            <w:tcW w:w="3827" w:type="dxa"/>
            <w:tcBorders>
              <w:bottom w:val="single" w:sz="4" w:space="0" w:color="auto"/>
            </w:tcBorders>
            <w:shd w:val="clear" w:color="auto" w:fill="auto"/>
          </w:tcPr>
          <w:p w14:paraId="1F67E167" w14:textId="5E9A0C03" w:rsidR="00ED5D0E" w:rsidRPr="007416A2" w:rsidRDefault="006C3DBA" w:rsidP="009E1F0D">
            <w:pPr>
              <w:pStyle w:val="Odstavecseseznamem"/>
              <w:numPr>
                <w:ilvl w:val="0"/>
                <w:numId w:val="8"/>
              </w:numPr>
              <w:jc w:val="both"/>
            </w:pPr>
            <w:r>
              <w:t>Dodavatel uvede</w:t>
            </w:r>
            <w:r w:rsidR="00ED5D0E" w:rsidRPr="007416A2">
              <w:t xml:space="preserve"> počet adaptérů nutných pro dosažení požadovaného počtu portů.</w:t>
            </w:r>
          </w:p>
        </w:tc>
        <w:tc>
          <w:tcPr>
            <w:tcW w:w="1134" w:type="dxa"/>
            <w:tcBorders>
              <w:bottom w:val="single" w:sz="4" w:space="0" w:color="auto"/>
              <w:tr2bl w:val="single" w:sz="4" w:space="0" w:color="auto"/>
            </w:tcBorders>
            <w:shd w:val="clear" w:color="auto" w:fill="F2F2F2" w:themeFill="background1" w:themeFillShade="F2"/>
          </w:tcPr>
          <w:p w14:paraId="54175A87" w14:textId="77777777" w:rsidR="00ED5D0E" w:rsidRPr="00561F26" w:rsidRDefault="00ED5D0E" w:rsidP="00EA5C98"/>
        </w:tc>
        <w:tc>
          <w:tcPr>
            <w:tcW w:w="2268" w:type="dxa"/>
            <w:tcBorders>
              <w:bottom w:val="single" w:sz="4" w:space="0" w:color="auto"/>
            </w:tcBorders>
            <w:shd w:val="clear" w:color="auto" w:fill="FFFF00"/>
          </w:tcPr>
          <w:p w14:paraId="6F3EE210" w14:textId="4BB0AE31" w:rsidR="00ED5D0E" w:rsidRPr="00561F26" w:rsidRDefault="00ED5D0E" w:rsidP="00EA5C98"/>
        </w:tc>
      </w:tr>
      <w:tr w:rsidR="00ED5D0E" w:rsidRPr="00561F26" w14:paraId="214E340C"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ACB2670" w14:textId="77777777" w:rsidR="00ED5D0E" w:rsidRPr="00561F26" w:rsidRDefault="00ED5D0E" w:rsidP="004A173D">
            <w:pPr>
              <w:pStyle w:val="Odstavecseseznamem"/>
              <w:numPr>
                <w:ilvl w:val="0"/>
                <w:numId w:val="9"/>
              </w:numPr>
              <w:spacing w:after="0" w:line="240" w:lineRule="auto"/>
              <w:jc w:val="both"/>
            </w:pP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7E8E5972" w14:textId="5473E045" w:rsidR="00ED5D0E" w:rsidRPr="00561F26" w:rsidRDefault="00ED5D0E" w:rsidP="00EA5C98">
            <w:r w:rsidRPr="00561F26">
              <w:t xml:space="preserve">IO – </w:t>
            </w:r>
            <w:r>
              <w:t>SSD</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7C02BB2" w14:textId="79280B53" w:rsidR="00ED5D0E" w:rsidRPr="007416A2" w:rsidRDefault="00ED5D0E" w:rsidP="009E1F0D">
            <w:pPr>
              <w:pStyle w:val="Odstavecseseznamem"/>
              <w:numPr>
                <w:ilvl w:val="0"/>
                <w:numId w:val="8"/>
              </w:numPr>
              <w:jc w:val="both"/>
            </w:pPr>
            <w:r w:rsidRPr="007416A2">
              <w:t>Server musí disponovat</w:t>
            </w:r>
            <w:r w:rsidR="003A46BE">
              <w:t xml:space="preserve"> min.</w:t>
            </w:r>
            <w:r w:rsidRPr="007416A2">
              <w:t xml:space="preserve"> 8 ks NVMe disků o min. kapacitě 1,6 TB každý (disky pro potřeby systémových </w:t>
            </w:r>
            <w:r w:rsidR="00B436C7" w:rsidRPr="007416A2">
              <w:t>virtuálních serverů</w:t>
            </w:r>
            <w:r w:rsidRPr="007416A2">
              <w: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0AFAE03"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2592787" w14:textId="1E9B8E52" w:rsidR="00ED5D0E" w:rsidRPr="00561F26" w:rsidRDefault="00ED5D0E" w:rsidP="00EA5C98"/>
        </w:tc>
      </w:tr>
      <w:tr w:rsidR="00ED5D0E" w:rsidRPr="00561F26" w14:paraId="4835C603"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02F6735"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45973498" w14:textId="77777777" w:rsidR="00ED5D0E" w:rsidRPr="00561F26" w:rsidRDefault="00ED5D0E" w:rsidP="00EA5C98">
            <w:r w:rsidRPr="00561F26">
              <w:t>Virtualizace</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4C98AFA" w14:textId="6AD2E987" w:rsidR="00ED5D0E" w:rsidRPr="007416A2" w:rsidRDefault="00ED5D0E" w:rsidP="009E1F0D">
            <w:pPr>
              <w:pStyle w:val="Odstavecseseznamem"/>
              <w:numPr>
                <w:ilvl w:val="0"/>
                <w:numId w:val="8"/>
              </w:numPr>
              <w:jc w:val="both"/>
            </w:pPr>
            <w:r w:rsidRPr="007416A2">
              <w:t xml:space="preserve">Servery musí podporovat </w:t>
            </w:r>
            <w:r w:rsidR="00B30A89" w:rsidRPr="007416A2">
              <w:t>m</w:t>
            </w:r>
            <w:r w:rsidR="00D06681" w:rsidRPr="007416A2">
              <w:t>igraci virtuálních server</w:t>
            </w:r>
            <w:r w:rsidR="00062593" w:rsidRPr="007416A2">
              <w:t>ů z</w:t>
            </w:r>
            <w:r w:rsidR="00043C98" w:rsidRPr="007416A2">
              <w:t xml:space="preserve">e současného </w:t>
            </w:r>
            <w:r w:rsidR="00062593" w:rsidRPr="007416A2">
              <w:t>HW</w:t>
            </w:r>
            <w:r w:rsidRPr="007416A2">
              <w:t xml:space="preserve"> </w:t>
            </w:r>
            <w:r w:rsidR="00043C98" w:rsidRPr="007416A2">
              <w:t xml:space="preserve">na nově </w:t>
            </w:r>
            <w:r w:rsidR="00CB4AB5" w:rsidRPr="007416A2">
              <w:t>dodaný včetně příslušné licence a podpory</w:t>
            </w:r>
            <w:r w:rsidRPr="007416A2">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CBDFBB0"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2E577E7" w14:textId="3F201477" w:rsidR="00ED5D0E" w:rsidRPr="00561F26" w:rsidRDefault="00ED5D0E" w:rsidP="00EA5C98"/>
        </w:tc>
      </w:tr>
      <w:tr w:rsidR="00ED5D0E" w:rsidRPr="00561F26" w14:paraId="622E5C19"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5240339"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tcPr>
          <w:p w14:paraId="619C95B2"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4F27AE65" w14:textId="4AAC27A7" w:rsidR="00ED5D0E" w:rsidRPr="007416A2" w:rsidRDefault="005A2E58" w:rsidP="009E1F0D">
            <w:pPr>
              <w:pStyle w:val="Odstavecseseznamem"/>
              <w:numPr>
                <w:ilvl w:val="0"/>
                <w:numId w:val="8"/>
              </w:numPr>
              <w:jc w:val="both"/>
            </w:pPr>
            <w:r>
              <w:t>Dodávka</w:t>
            </w:r>
            <w:r w:rsidRPr="007416A2">
              <w:t xml:space="preserve"> </w:t>
            </w:r>
            <w:r w:rsidR="00ED5D0E" w:rsidRPr="007416A2">
              <w:t>musí obsahovat licence</w:t>
            </w:r>
            <w:r w:rsidR="00727EA1" w:rsidRPr="007416A2">
              <w:t xml:space="preserve"> </w:t>
            </w:r>
            <w:r w:rsidR="00683E25" w:rsidRPr="007416A2">
              <w:t xml:space="preserve">na virtualizaci </w:t>
            </w:r>
            <w:r w:rsidR="00ED5D0E" w:rsidRPr="007416A2">
              <w:t>pro všechny nabízená procesorová jádra</w:t>
            </w:r>
            <w:r w:rsidR="00727EA1" w:rsidRPr="007416A2">
              <w:t xml:space="preserve"> včetně</w:t>
            </w:r>
            <w:r w:rsidR="002C21C5" w:rsidRPr="007416A2">
              <w:t xml:space="preserve"> </w:t>
            </w:r>
            <w:r w:rsidR="00683E25" w:rsidRPr="007416A2">
              <w:t xml:space="preserve">příslušné licenční </w:t>
            </w:r>
            <w:r w:rsidR="002C21C5" w:rsidRPr="007416A2">
              <w:t>podpory</w:t>
            </w:r>
            <w:r w:rsidR="00ED5D0E" w:rsidRPr="007416A2">
              <w: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9B4BDD4"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05A45A3" w14:textId="66E71245" w:rsidR="00ED5D0E" w:rsidRPr="00561F26" w:rsidRDefault="00ED5D0E" w:rsidP="00EA5C98"/>
        </w:tc>
      </w:tr>
      <w:tr w:rsidR="00ED5D0E" w:rsidRPr="00561F26" w14:paraId="302D0E0A"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9C0517C"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4202E16E"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038F1B92" w14:textId="1FBE8D12" w:rsidR="00ED5D0E" w:rsidRPr="007416A2" w:rsidRDefault="00ED5D0E" w:rsidP="009E1F0D">
            <w:pPr>
              <w:pStyle w:val="Odstavecseseznamem"/>
              <w:numPr>
                <w:ilvl w:val="0"/>
                <w:numId w:val="8"/>
              </w:numPr>
              <w:jc w:val="both"/>
            </w:pPr>
            <w:r w:rsidRPr="007416A2">
              <w:t>Virtualizace musí podporovat současný běh různých verzi OS.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7950D7F"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4216504" w14:textId="66925A0A" w:rsidR="00ED5D0E" w:rsidRPr="00561F26" w:rsidRDefault="00ED5D0E" w:rsidP="00EA5C98"/>
        </w:tc>
      </w:tr>
      <w:tr w:rsidR="00ED5D0E" w:rsidRPr="00561F26" w14:paraId="16DE159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1FA4CE9"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0A656F19" w14:textId="77777777" w:rsidR="00ED5D0E" w:rsidRPr="00561F26" w:rsidRDefault="00ED5D0E" w:rsidP="00EA5C98">
            <w:r w:rsidRPr="00561F26">
              <w:t>OS – SAP/Oracle</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063CD7F" w14:textId="627AAE0C" w:rsidR="00ED5D0E" w:rsidRPr="007416A2" w:rsidRDefault="00ED5D0E" w:rsidP="009E1F0D">
            <w:pPr>
              <w:pStyle w:val="Odstavecseseznamem"/>
              <w:numPr>
                <w:ilvl w:val="0"/>
                <w:numId w:val="8"/>
              </w:numPr>
              <w:jc w:val="both"/>
            </w:pPr>
            <w:r w:rsidRPr="007416A2">
              <w:t xml:space="preserve">Součástí </w:t>
            </w:r>
            <w:r w:rsidR="005A2E58">
              <w:t>dodávky</w:t>
            </w:r>
            <w:r w:rsidR="005A2E58" w:rsidRPr="007416A2">
              <w:t xml:space="preserve"> </w:t>
            </w:r>
            <w:r w:rsidRPr="007416A2">
              <w:t xml:space="preserve">musí být licence </w:t>
            </w:r>
            <w:r w:rsidR="00247212" w:rsidRPr="007416A2">
              <w:t xml:space="preserve">big-endien </w:t>
            </w:r>
            <w:r w:rsidRPr="007416A2">
              <w:t xml:space="preserve">OS </w:t>
            </w:r>
            <w:r w:rsidR="00344F4A" w:rsidRPr="007416A2">
              <w:t xml:space="preserve">(aktuálně je provozován </w:t>
            </w:r>
            <w:r w:rsidRPr="007416A2">
              <w:t>AIX 7.2</w:t>
            </w:r>
            <w:r w:rsidR="00344F4A" w:rsidRPr="007416A2">
              <w:t>)</w:t>
            </w:r>
            <w:r w:rsidRPr="007416A2">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F371286"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FCF82EA" w14:textId="36D47270" w:rsidR="00ED5D0E" w:rsidRPr="00561F26" w:rsidRDefault="00ED5D0E" w:rsidP="00EA5C98"/>
        </w:tc>
      </w:tr>
      <w:tr w:rsidR="00ED5D0E" w:rsidRPr="00561F26" w14:paraId="79EC1C5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58936E9"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3C0C6FE5"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442D8992" w14:textId="05D06FCD" w:rsidR="00ED5D0E" w:rsidRPr="007416A2" w:rsidRDefault="00ED5D0E" w:rsidP="009E1F0D">
            <w:pPr>
              <w:pStyle w:val="Odstavecseseznamem"/>
              <w:numPr>
                <w:ilvl w:val="0"/>
                <w:numId w:val="8"/>
              </w:numPr>
              <w:jc w:val="both"/>
            </w:pPr>
            <w:r w:rsidRPr="007416A2">
              <w:t>Licencí musí být zajištěno min. na 80ks jader pro každý server.</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0F3276F"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20376AA" w14:textId="53280275" w:rsidR="00ED5D0E" w:rsidRPr="00561F26" w:rsidRDefault="00ED5D0E" w:rsidP="00EA5C98"/>
        </w:tc>
      </w:tr>
      <w:tr w:rsidR="00ED5D0E" w:rsidRPr="00561F26" w14:paraId="1F141CF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0EE04E2"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263E4E8F" w14:textId="77777777" w:rsidR="00ED5D0E" w:rsidRPr="00561F26" w:rsidRDefault="00ED5D0E" w:rsidP="00EA5C98">
            <w:r w:rsidRPr="00561F26">
              <w:t>OS – HANA</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138D84D" w14:textId="77777777" w:rsidR="002453FF" w:rsidRDefault="00ED5D0E" w:rsidP="009E1F0D">
            <w:pPr>
              <w:pStyle w:val="Odstavecseseznamem"/>
              <w:numPr>
                <w:ilvl w:val="0"/>
                <w:numId w:val="8"/>
              </w:numPr>
              <w:jc w:val="both"/>
            </w:pPr>
            <w:r w:rsidRPr="007416A2">
              <w:t xml:space="preserve">Součástí </w:t>
            </w:r>
            <w:r w:rsidR="00B37016">
              <w:t>dodávky</w:t>
            </w:r>
            <w:r w:rsidR="00B37016" w:rsidRPr="007416A2">
              <w:t xml:space="preserve"> </w:t>
            </w:r>
            <w:r w:rsidRPr="007416A2">
              <w:t xml:space="preserve">musí být předplatné OS </w:t>
            </w:r>
            <w:r w:rsidR="005016BC" w:rsidRPr="007416A2">
              <w:t>RHEL</w:t>
            </w:r>
            <w:r w:rsidR="005016BC">
              <w:t xml:space="preserve"> nebo SLES</w:t>
            </w:r>
            <w:r w:rsidR="005016BC" w:rsidRPr="007416A2">
              <w:t xml:space="preserve"> for SAP</w:t>
            </w:r>
            <w:r w:rsidRPr="007416A2">
              <w:t xml:space="preserve"> min. na 108ks jader pro každý </w:t>
            </w:r>
            <w:r w:rsidRPr="002453FF">
              <w:t>server.</w:t>
            </w:r>
          </w:p>
          <w:p w14:paraId="3F589279" w14:textId="191915A0" w:rsidR="00ED5D0E" w:rsidRPr="007416A2" w:rsidRDefault="002A39C1" w:rsidP="002453FF">
            <w:pPr>
              <w:pStyle w:val="Odstavecseseznamem"/>
              <w:ind w:left="360"/>
              <w:jc w:val="both"/>
            </w:pPr>
            <w:r w:rsidRPr="002453FF">
              <w:t xml:space="preserve">Zadavatel umožňuje rovnocenné řešení, které bude splňovat požadavky uvedené v kapitole </w:t>
            </w:r>
            <w:r w:rsidR="002453FF" w:rsidRPr="002453FF">
              <w:t>2.2 Požadavky na certifikaci dodávaných komponent.</w:t>
            </w:r>
            <w:r w:rsidR="002453FF">
              <w:t xml:space="preserve"> Dodavatel </w:t>
            </w:r>
            <w:r w:rsidR="009102FC">
              <w:t xml:space="preserve">uvede </w:t>
            </w:r>
            <w:r w:rsidR="002453FF">
              <w:t>v takovém případě</w:t>
            </w:r>
            <w:r w:rsidR="009102FC">
              <w:t xml:space="preserve"> </w:t>
            </w:r>
            <w:r w:rsidR="002453FF">
              <w:t>číslo SAP Note potvrzující kompatibilitu.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3325D27"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3F81395" w14:textId="6DB7E753" w:rsidR="00ED5D0E" w:rsidRPr="00561F26" w:rsidRDefault="00ED5D0E" w:rsidP="00EA5C98"/>
        </w:tc>
      </w:tr>
      <w:tr w:rsidR="00ED5D0E" w:rsidRPr="00561F26" w14:paraId="4378A8A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91B18F0"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1F989FF5"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3D3D3BB7" w14:textId="4B2B75FD" w:rsidR="00ED5D0E" w:rsidRPr="007416A2" w:rsidRDefault="00ED5D0E" w:rsidP="009E1F0D">
            <w:pPr>
              <w:pStyle w:val="Odstavecseseznamem"/>
              <w:numPr>
                <w:ilvl w:val="0"/>
                <w:numId w:val="8"/>
              </w:numPr>
              <w:jc w:val="both"/>
            </w:pPr>
            <w:r w:rsidRPr="007416A2">
              <w:t>Licence ve verzi certifikované pro provoz SAP/HANA PROD a nonPROD.</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278C1CB"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128C0C8" w14:textId="4AF70B49" w:rsidR="00ED5D0E" w:rsidRPr="00561F26" w:rsidRDefault="00ED5D0E" w:rsidP="00EA5C98"/>
        </w:tc>
      </w:tr>
      <w:tr w:rsidR="00ED5D0E" w:rsidRPr="00561F26" w14:paraId="7C5CA4BB"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1A8D1ED"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248A5DE5" w14:textId="77777777" w:rsidR="00ED5D0E" w:rsidRPr="00561F26" w:rsidRDefault="00ED5D0E" w:rsidP="00EA5C98">
            <w:r w:rsidRPr="00561F26">
              <w:t>Clusterware</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46339A6" w14:textId="3C969B66" w:rsidR="00173F62" w:rsidRPr="007416A2" w:rsidRDefault="00ED5D0E" w:rsidP="00173F62">
            <w:pPr>
              <w:pStyle w:val="Odstavecseseznamem"/>
              <w:numPr>
                <w:ilvl w:val="0"/>
                <w:numId w:val="8"/>
              </w:numPr>
              <w:jc w:val="both"/>
            </w:pPr>
            <w:r w:rsidRPr="007416A2">
              <w:t xml:space="preserve">Pro zajištění vysoké dostupnosti musí být </w:t>
            </w:r>
            <w:r w:rsidR="00173F62" w:rsidRPr="007416A2">
              <w:t xml:space="preserve">součástí nabídky licence </w:t>
            </w:r>
            <w:r w:rsidR="007D490B" w:rsidRPr="007416A2">
              <w:t xml:space="preserve">řešení vysoké dostupnosti pro </w:t>
            </w:r>
            <w:r w:rsidR="00173F62" w:rsidRPr="007416A2">
              <w:t>big-endien OS</w:t>
            </w:r>
            <w:r w:rsidRPr="007416A2">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D7516C9"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DA775BC" w14:textId="39917CFF" w:rsidR="00ED5D0E" w:rsidRPr="00561F26" w:rsidRDefault="00ED5D0E" w:rsidP="00EA5C98"/>
        </w:tc>
      </w:tr>
      <w:tr w:rsidR="00ED5D0E" w:rsidRPr="00561F26" w14:paraId="4C852508"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55AB16F"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tcPr>
          <w:p w14:paraId="03559E29"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06A12C2B" w14:textId="1D2CFD8D" w:rsidR="00ED5D0E" w:rsidRPr="007416A2" w:rsidRDefault="00ED5D0E" w:rsidP="009E1F0D">
            <w:pPr>
              <w:pStyle w:val="Odstavecseseznamem"/>
              <w:numPr>
                <w:ilvl w:val="0"/>
                <w:numId w:val="8"/>
              </w:numPr>
              <w:jc w:val="both"/>
            </w:pPr>
            <w:r w:rsidRPr="007416A2">
              <w:t>Licencí musí být zajištěno min. na 50ks jader pro každý server.</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FE5B442"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028139B" w14:textId="1D9C4A93" w:rsidR="00ED5D0E" w:rsidRPr="00561F26" w:rsidRDefault="00ED5D0E" w:rsidP="00EA5C98"/>
        </w:tc>
      </w:tr>
      <w:tr w:rsidR="00ED5D0E" w:rsidRPr="00561F26" w14:paraId="0EEEF83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6E78A1D"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3BAA5CC4"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79F45BBC" w14:textId="77777777" w:rsidR="009102FC" w:rsidRDefault="00ED5D0E" w:rsidP="009E1F0D">
            <w:pPr>
              <w:pStyle w:val="Odstavecseseznamem"/>
              <w:numPr>
                <w:ilvl w:val="0"/>
                <w:numId w:val="8"/>
              </w:numPr>
              <w:jc w:val="both"/>
            </w:pPr>
            <w:r w:rsidRPr="007416A2">
              <w:t xml:space="preserve">Zajištění vysoké dostupnosti SAP/HANA je součástí příslušné verze RHEL </w:t>
            </w:r>
            <w:r w:rsidR="005016BC">
              <w:t>nebo SLES</w:t>
            </w:r>
            <w:r w:rsidRPr="007416A2">
              <w:t xml:space="preserve"> for SAP.</w:t>
            </w:r>
          </w:p>
          <w:p w14:paraId="11B5AA11" w14:textId="525AA18C" w:rsidR="00ED5D0E" w:rsidRPr="007416A2" w:rsidRDefault="009102FC" w:rsidP="009102FC">
            <w:pPr>
              <w:pStyle w:val="Odstavecseseznamem"/>
              <w:ind w:left="360"/>
              <w:jc w:val="both"/>
            </w:pPr>
            <w:r w:rsidRPr="002453FF">
              <w:t>Zadavatel umožňuje rovnocenné řešení, které bude splňovat požadavky uvedené v kapitole 2.2 Požadavky na certifikaci dodávaných komponent.</w:t>
            </w:r>
            <w:r>
              <w:t xml:space="preserve"> Dodavatel v takovém případě uvede číslo SAP Note potvrzující kompatibilitu.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5914463" w14:textId="77777777" w:rsidR="00ED5D0E" w:rsidRPr="00561F26" w:rsidRDefault="00ED5D0E" w:rsidP="00EA5C9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14A0002" w14:textId="66ADD355" w:rsidR="00ED5D0E" w:rsidRPr="00561F26" w:rsidRDefault="00ED5D0E" w:rsidP="00EA5C98"/>
        </w:tc>
      </w:tr>
      <w:tr w:rsidR="00ED5D0E" w:rsidRPr="00561F26" w14:paraId="682250A7"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928884F"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7301E13D" w14:textId="11C4269E" w:rsidR="00ED5D0E" w:rsidRPr="00561F26" w:rsidRDefault="00ED5D0E" w:rsidP="00EA5C98">
            <w:r>
              <w:t>Management</w:t>
            </w:r>
            <w:r w:rsidR="0039621C">
              <w:t xml:space="preserve"> </w:t>
            </w:r>
            <w:r>
              <w:t>/</w:t>
            </w:r>
            <w:r w:rsidRPr="00561F26">
              <w:t>Řídící software</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A2AD740" w14:textId="6F98ADA0" w:rsidR="00ED5D0E" w:rsidRPr="007416A2" w:rsidRDefault="00ED5D0E" w:rsidP="009E1F0D">
            <w:pPr>
              <w:pStyle w:val="Odstavecseseznamem"/>
              <w:numPr>
                <w:ilvl w:val="0"/>
                <w:numId w:val="8"/>
              </w:numPr>
              <w:jc w:val="both"/>
            </w:pPr>
            <w:r w:rsidRPr="007416A2">
              <w:t xml:space="preserve">SW pro zajištění správy musí být součástí </w:t>
            </w:r>
            <w:r w:rsidR="00661A2F">
              <w:t>dodávky</w:t>
            </w:r>
            <w:r w:rsidRPr="007416A2">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CA799C1" w14:textId="77777777" w:rsidR="00ED5D0E" w:rsidRPr="00561F26" w:rsidRDefault="00ED5D0E" w:rsidP="00A35C26">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8906FEA" w14:textId="7E6B123D" w:rsidR="00ED5D0E" w:rsidRPr="00561F26" w:rsidRDefault="00ED5D0E" w:rsidP="00A35C26">
            <w:pPr>
              <w:keepNext/>
            </w:pPr>
          </w:p>
        </w:tc>
      </w:tr>
      <w:tr w:rsidR="00ED5D0E" w:rsidRPr="00561F26" w14:paraId="41C645A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06B1F80"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78A4372E" w14:textId="77777777" w:rsidR="00ED5D0E" w:rsidRPr="00561F26" w:rsidRDefault="00ED5D0E" w:rsidP="00EA5C98"/>
        </w:tc>
        <w:tc>
          <w:tcPr>
            <w:tcW w:w="3827" w:type="dxa"/>
            <w:tcBorders>
              <w:top w:val="single" w:sz="4" w:space="0" w:color="auto"/>
              <w:left w:val="single" w:sz="4" w:space="0" w:color="auto"/>
              <w:bottom w:val="single" w:sz="4" w:space="0" w:color="auto"/>
              <w:right w:val="single" w:sz="4" w:space="0" w:color="auto"/>
            </w:tcBorders>
            <w:shd w:val="clear" w:color="auto" w:fill="auto"/>
          </w:tcPr>
          <w:p w14:paraId="4EE5DD11" w14:textId="55317D70" w:rsidR="00ED5D0E" w:rsidRPr="007416A2" w:rsidRDefault="00C07A87" w:rsidP="009E1F0D">
            <w:pPr>
              <w:pStyle w:val="Odstavecseseznamem"/>
              <w:numPr>
                <w:ilvl w:val="0"/>
                <w:numId w:val="8"/>
              </w:numPr>
              <w:jc w:val="both"/>
            </w:pPr>
            <w:r w:rsidRPr="007416A2">
              <w:t xml:space="preserve">Řídící konzole </w:t>
            </w:r>
            <w:r w:rsidR="006B25AB" w:rsidRPr="007416A2">
              <w:t xml:space="preserve">pro virtualizaci (minimálně </w:t>
            </w:r>
            <w:r w:rsidR="00CB7F0F" w:rsidRPr="007416A2">
              <w:t>jedna na každý výpočetní server).</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6F8B59B" w14:textId="77777777" w:rsidR="00ED5D0E" w:rsidRPr="00561F26" w:rsidRDefault="00ED5D0E" w:rsidP="00A35C26">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35EAAAB" w14:textId="2035B1F5" w:rsidR="00ED5D0E" w:rsidRPr="00561F26" w:rsidRDefault="00ED5D0E" w:rsidP="00A35C26">
            <w:pPr>
              <w:keepNext/>
            </w:pPr>
          </w:p>
        </w:tc>
      </w:tr>
      <w:tr w:rsidR="00ED5D0E" w:rsidRPr="00561F26" w14:paraId="1A2230B3"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387208A"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left w:val="single" w:sz="4" w:space="0" w:color="auto"/>
              <w:right w:val="single" w:sz="4" w:space="0" w:color="auto"/>
            </w:tcBorders>
            <w:shd w:val="clear" w:color="auto" w:fill="auto"/>
            <w:vAlign w:val="center"/>
          </w:tcPr>
          <w:p w14:paraId="31F81E15" w14:textId="7107765B" w:rsidR="00ED5D0E" w:rsidRPr="00561F26" w:rsidRDefault="00ED5D0E" w:rsidP="006C6F84">
            <w:r w:rsidRPr="00C05665">
              <w:t>Technické vlastnosti a rozměry</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6A6DE34" w14:textId="305A3858" w:rsidR="00ED5D0E" w:rsidRPr="007416A2" w:rsidRDefault="00ED5D0E" w:rsidP="009E1F0D">
            <w:pPr>
              <w:pStyle w:val="Odstavecseseznamem"/>
              <w:numPr>
                <w:ilvl w:val="0"/>
                <w:numId w:val="8"/>
              </w:numPr>
              <w:jc w:val="both"/>
            </w:pPr>
            <w:r w:rsidRPr="007416A2">
              <w:t>Kompatibilní s RACK 19”.</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25F8EE4" w14:textId="77777777" w:rsidR="00ED5D0E" w:rsidRPr="00561F26" w:rsidRDefault="00ED5D0E" w:rsidP="006C6F84">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AA72AD0" w14:textId="344E13EF" w:rsidR="00ED5D0E" w:rsidRPr="00561F26" w:rsidRDefault="00ED5D0E" w:rsidP="006C6F84">
            <w:pPr>
              <w:keepNext/>
            </w:pPr>
          </w:p>
        </w:tc>
      </w:tr>
      <w:tr w:rsidR="00ED5D0E" w:rsidRPr="00561F26" w14:paraId="6931D98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533FA2F"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vAlign w:val="center"/>
          </w:tcPr>
          <w:p w14:paraId="7611AF58" w14:textId="77777777" w:rsidR="00ED5D0E" w:rsidRPr="00C05665" w:rsidRDefault="00ED5D0E" w:rsidP="006C6F84"/>
        </w:tc>
        <w:tc>
          <w:tcPr>
            <w:tcW w:w="3827" w:type="dxa"/>
            <w:tcBorders>
              <w:top w:val="single" w:sz="4" w:space="0" w:color="auto"/>
              <w:left w:val="single" w:sz="4" w:space="0" w:color="auto"/>
              <w:bottom w:val="single" w:sz="4" w:space="0" w:color="auto"/>
              <w:right w:val="single" w:sz="4" w:space="0" w:color="auto"/>
            </w:tcBorders>
            <w:shd w:val="clear" w:color="auto" w:fill="auto"/>
          </w:tcPr>
          <w:p w14:paraId="1F80ADBE" w14:textId="31D88537" w:rsidR="00ED5D0E" w:rsidRPr="007416A2" w:rsidRDefault="006C3DBA" w:rsidP="009E1F0D">
            <w:pPr>
              <w:pStyle w:val="Odstavecseseznamem"/>
              <w:numPr>
                <w:ilvl w:val="0"/>
                <w:numId w:val="8"/>
              </w:numPr>
              <w:jc w:val="both"/>
            </w:pPr>
            <w:r>
              <w:t>Dodavatel uvede</w:t>
            </w:r>
            <w:r w:rsidR="00ED5D0E" w:rsidRPr="007416A2">
              <w:t xml:space="preserve"> velikost v EIA (jednotek U) pro systémovou skříň 19”.</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38F67FD6" w14:textId="77777777" w:rsidR="00ED5D0E" w:rsidRPr="00561F26" w:rsidRDefault="00ED5D0E" w:rsidP="006C6F84">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69625B8" w14:textId="08EE4C6C" w:rsidR="00ED5D0E" w:rsidRPr="00561F26" w:rsidRDefault="00ED5D0E" w:rsidP="006C6F84">
            <w:pPr>
              <w:keepNext/>
            </w:pPr>
          </w:p>
        </w:tc>
      </w:tr>
      <w:tr w:rsidR="00ED5D0E" w:rsidRPr="00561F26" w14:paraId="2A433EFE"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DE15CC4"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vAlign w:val="center"/>
          </w:tcPr>
          <w:p w14:paraId="09B0941D" w14:textId="77777777" w:rsidR="00ED5D0E" w:rsidRPr="00C05665" w:rsidRDefault="00ED5D0E" w:rsidP="006C6F84"/>
        </w:tc>
        <w:tc>
          <w:tcPr>
            <w:tcW w:w="3827" w:type="dxa"/>
            <w:tcBorders>
              <w:top w:val="single" w:sz="4" w:space="0" w:color="auto"/>
              <w:left w:val="single" w:sz="4" w:space="0" w:color="auto"/>
              <w:bottom w:val="single" w:sz="4" w:space="0" w:color="auto"/>
              <w:right w:val="single" w:sz="4" w:space="0" w:color="auto"/>
            </w:tcBorders>
            <w:shd w:val="clear" w:color="auto" w:fill="auto"/>
          </w:tcPr>
          <w:p w14:paraId="562EC5E5" w14:textId="7E8AEF5A" w:rsidR="00ED5D0E" w:rsidRPr="007416A2" w:rsidRDefault="006C3DBA" w:rsidP="009E1F0D">
            <w:pPr>
              <w:pStyle w:val="Odstavecseseznamem"/>
              <w:numPr>
                <w:ilvl w:val="0"/>
                <w:numId w:val="8"/>
              </w:numPr>
              <w:jc w:val="both"/>
            </w:pPr>
            <w:r>
              <w:t>Dodavatel uvede</w:t>
            </w:r>
            <w:r w:rsidR="00ED5D0E" w:rsidRPr="007416A2">
              <w:t xml:space="preserve"> počet a typ napájení (C13 a počet).</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651EE5E3" w14:textId="77777777" w:rsidR="00ED5D0E" w:rsidRPr="00561F26" w:rsidRDefault="00ED5D0E" w:rsidP="006C6F84">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B6AC638" w14:textId="4EB08659" w:rsidR="00ED5D0E" w:rsidRPr="00561F26" w:rsidRDefault="00ED5D0E" w:rsidP="006C6F84">
            <w:pPr>
              <w:keepNext/>
            </w:pPr>
          </w:p>
        </w:tc>
      </w:tr>
      <w:tr w:rsidR="00ED5D0E" w:rsidRPr="00561F26" w14:paraId="63216C27"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604E0C9"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tcPr>
          <w:p w14:paraId="64305A6E" w14:textId="77777777" w:rsidR="00ED5D0E" w:rsidRPr="00561F26" w:rsidRDefault="00ED5D0E" w:rsidP="00AB0DF8"/>
        </w:tc>
        <w:tc>
          <w:tcPr>
            <w:tcW w:w="3827" w:type="dxa"/>
            <w:tcBorders>
              <w:top w:val="single" w:sz="4" w:space="0" w:color="auto"/>
              <w:left w:val="single" w:sz="4" w:space="0" w:color="auto"/>
              <w:bottom w:val="single" w:sz="4" w:space="0" w:color="auto"/>
              <w:right w:val="single" w:sz="4" w:space="0" w:color="auto"/>
            </w:tcBorders>
            <w:shd w:val="clear" w:color="auto" w:fill="auto"/>
          </w:tcPr>
          <w:p w14:paraId="2E0A1EE1" w14:textId="72EC255E" w:rsidR="00ED5D0E" w:rsidRPr="007416A2" w:rsidRDefault="006C3DBA" w:rsidP="009E1F0D">
            <w:pPr>
              <w:pStyle w:val="Odstavecseseznamem"/>
              <w:numPr>
                <w:ilvl w:val="0"/>
                <w:numId w:val="8"/>
              </w:numPr>
              <w:jc w:val="both"/>
            </w:pPr>
            <w:r>
              <w:t>Dodavatel uvede</w:t>
            </w:r>
            <w:r w:rsidR="00ED5D0E" w:rsidRPr="007416A2">
              <w:t xml:space="preserve"> typický a maximální elektrický příkon.</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40220BA1" w14:textId="77777777" w:rsidR="00ED5D0E" w:rsidRPr="00561F26" w:rsidRDefault="00ED5D0E" w:rsidP="00AB0DF8">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54F6D50" w14:textId="6F523758" w:rsidR="00ED5D0E" w:rsidRPr="00561F26" w:rsidRDefault="00ED5D0E" w:rsidP="00AB0DF8">
            <w:pPr>
              <w:keepNext/>
            </w:pPr>
          </w:p>
        </w:tc>
      </w:tr>
      <w:tr w:rsidR="00ED5D0E" w:rsidRPr="00561F26" w14:paraId="764867C0"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EE5C979"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406EE632" w14:textId="77777777" w:rsidR="00ED5D0E" w:rsidRPr="00561F26" w:rsidRDefault="00ED5D0E" w:rsidP="00AB0DF8"/>
        </w:tc>
        <w:tc>
          <w:tcPr>
            <w:tcW w:w="3827" w:type="dxa"/>
            <w:tcBorders>
              <w:top w:val="single" w:sz="4" w:space="0" w:color="auto"/>
              <w:left w:val="single" w:sz="4" w:space="0" w:color="auto"/>
              <w:bottom w:val="single" w:sz="4" w:space="0" w:color="auto"/>
              <w:right w:val="single" w:sz="4" w:space="0" w:color="auto"/>
            </w:tcBorders>
            <w:shd w:val="clear" w:color="auto" w:fill="auto"/>
          </w:tcPr>
          <w:p w14:paraId="7981F1B0" w14:textId="55CA1F0C" w:rsidR="00ED5D0E" w:rsidRPr="007416A2" w:rsidRDefault="006C3DBA" w:rsidP="009E1F0D">
            <w:pPr>
              <w:pStyle w:val="Odstavecseseznamem"/>
              <w:numPr>
                <w:ilvl w:val="0"/>
                <w:numId w:val="8"/>
              </w:numPr>
              <w:jc w:val="both"/>
            </w:pPr>
            <w:r>
              <w:t>Dodavatel uvede</w:t>
            </w:r>
            <w:r w:rsidR="00ED5D0E" w:rsidRPr="007416A2">
              <w:t>, jaké jsou požadavky na elektrické jištění.</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686691B9" w14:textId="77777777" w:rsidR="00ED5D0E" w:rsidRPr="00561F26" w:rsidRDefault="00ED5D0E" w:rsidP="00AB0DF8">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921F1DD" w14:textId="2E0DF46C" w:rsidR="00ED5D0E" w:rsidRPr="00561F26" w:rsidRDefault="00ED5D0E" w:rsidP="00AB0DF8">
            <w:pPr>
              <w:keepNext/>
            </w:pPr>
          </w:p>
        </w:tc>
      </w:tr>
      <w:tr w:rsidR="00ED5D0E" w:rsidRPr="00561F26" w14:paraId="19A10E45"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C5D03BF" w14:textId="77777777" w:rsidR="00ED5D0E" w:rsidRPr="00561F26" w:rsidRDefault="00ED5D0E" w:rsidP="004A173D">
            <w:pPr>
              <w:pStyle w:val="Odstavecseseznamem"/>
              <w:numPr>
                <w:ilvl w:val="0"/>
                <w:numId w:val="9"/>
              </w:numPr>
              <w:spacing w:after="0" w:line="240" w:lineRule="auto"/>
              <w:jc w:val="both"/>
            </w:pPr>
          </w:p>
        </w:tc>
        <w:tc>
          <w:tcPr>
            <w:tcW w:w="1841" w:type="dxa"/>
            <w:tcBorders>
              <w:left w:val="single" w:sz="4" w:space="0" w:color="auto"/>
              <w:bottom w:val="single" w:sz="4" w:space="0" w:color="auto"/>
              <w:right w:val="single" w:sz="4" w:space="0" w:color="auto"/>
            </w:tcBorders>
            <w:shd w:val="clear" w:color="auto" w:fill="auto"/>
          </w:tcPr>
          <w:p w14:paraId="276584EA" w14:textId="1840586D" w:rsidR="00ED5D0E" w:rsidRPr="00AB0DF8" w:rsidRDefault="00ED5D0E" w:rsidP="00331642">
            <w:r>
              <w:t>N</w:t>
            </w:r>
            <w:r w:rsidRPr="00E87B35">
              <w:t>apájení</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CA8C644" w14:textId="7B461B57" w:rsidR="00ED5D0E" w:rsidRPr="007416A2" w:rsidRDefault="00ED5D0E" w:rsidP="009E1F0D">
            <w:pPr>
              <w:pStyle w:val="Odstavecseseznamem"/>
              <w:numPr>
                <w:ilvl w:val="0"/>
                <w:numId w:val="8"/>
              </w:numPr>
              <w:jc w:val="both"/>
            </w:pPr>
            <w:r w:rsidRPr="007416A2">
              <w:t>Zařízení musí mít redundantní napájecí zdroje 250VAC, vyměnitelné za chodu.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C572E87" w14:textId="77777777" w:rsidR="00ED5D0E" w:rsidRPr="00561F26" w:rsidRDefault="00ED5D0E" w:rsidP="00331642">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1CB26EC" w14:textId="6E401AF6" w:rsidR="00ED5D0E" w:rsidRPr="00561F26" w:rsidRDefault="00ED5D0E" w:rsidP="00331642">
            <w:pPr>
              <w:keepNext/>
            </w:pPr>
          </w:p>
        </w:tc>
      </w:tr>
      <w:tr w:rsidR="00ED5D0E" w:rsidRPr="00561F26" w14:paraId="45ADF519"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37B8D48" w14:textId="77777777" w:rsidR="00ED5D0E" w:rsidRPr="00561F26" w:rsidRDefault="00ED5D0E" w:rsidP="004A173D">
            <w:pPr>
              <w:pStyle w:val="Odstavecseseznamem"/>
              <w:numPr>
                <w:ilvl w:val="0"/>
                <w:numId w:val="9"/>
              </w:numPr>
              <w:spacing w:after="0" w:line="240" w:lineRule="auto"/>
              <w:jc w:val="both"/>
            </w:pPr>
          </w:p>
        </w:tc>
        <w:tc>
          <w:tcPr>
            <w:tcW w:w="1841" w:type="dxa"/>
            <w:vMerge w:val="restart"/>
            <w:tcBorders>
              <w:left w:val="single" w:sz="4" w:space="0" w:color="auto"/>
              <w:right w:val="single" w:sz="4" w:space="0" w:color="auto"/>
            </w:tcBorders>
            <w:shd w:val="clear" w:color="auto" w:fill="auto"/>
            <w:vAlign w:val="center"/>
          </w:tcPr>
          <w:p w14:paraId="25E7BFA0" w14:textId="78308AD3" w:rsidR="00ED5D0E" w:rsidRDefault="00ED5D0E" w:rsidP="00814FEF">
            <w:r>
              <w:t>Provozní a výkonnostní monitoring</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F751C79" w14:textId="6ECB0957" w:rsidR="00ED5D0E" w:rsidRPr="007416A2" w:rsidRDefault="00ED5D0E"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Řešení musí umožnit sledování využití fyzických serverů virtuálními servery, a to minimálně v parametrech:</w:t>
            </w:r>
          </w:p>
          <w:p w14:paraId="2AD23596" w14:textId="5AC087B5" w:rsidR="00ED5D0E" w:rsidRPr="007416A2" w:rsidRDefault="00ED5D0E" w:rsidP="009E1F0D">
            <w:pPr>
              <w:pStyle w:val="Odstavecseseznamem"/>
              <w:numPr>
                <w:ilvl w:val="1"/>
                <w:numId w:val="8"/>
              </w:numPr>
              <w:jc w:val="both"/>
            </w:pPr>
            <w:r w:rsidRPr="007416A2">
              <w:t>Procesorový výkon a CPU shared pool;</w:t>
            </w:r>
          </w:p>
          <w:p w14:paraId="5D5E76FC" w14:textId="272310CF" w:rsidR="00ED5D0E" w:rsidRPr="007416A2" w:rsidRDefault="00ED5D0E" w:rsidP="009E1F0D">
            <w:pPr>
              <w:pStyle w:val="Odstavecseseznamem"/>
              <w:numPr>
                <w:ilvl w:val="1"/>
                <w:numId w:val="8"/>
              </w:numPr>
              <w:jc w:val="both"/>
            </w:pPr>
            <w:r w:rsidRPr="007416A2">
              <w:t>Operační paměť;</w:t>
            </w:r>
          </w:p>
          <w:p w14:paraId="46AF2701" w14:textId="074897D0" w:rsidR="00ED5D0E" w:rsidRPr="007416A2" w:rsidRDefault="00ED5D0E" w:rsidP="009E1F0D">
            <w:pPr>
              <w:pStyle w:val="Odstavecseseznamem"/>
              <w:numPr>
                <w:ilvl w:val="1"/>
                <w:numId w:val="8"/>
              </w:numPr>
              <w:jc w:val="both"/>
              <w:rPr>
                <w:rFonts w:eastAsiaTheme="minorHAnsi"/>
                <w:lang w:eastAsia="en-US"/>
              </w:rPr>
            </w:pPr>
            <w:r w:rsidRPr="007416A2">
              <w:t>Fyzické adaptéry (včetně SR-IOV);</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B65A191" w14:textId="77777777" w:rsidR="00ED5D0E" w:rsidRPr="00561F26" w:rsidRDefault="00ED5D0E"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8782EF3" w14:textId="057883D1" w:rsidR="00ED5D0E" w:rsidRPr="00561F26" w:rsidRDefault="00ED5D0E" w:rsidP="00814FEF">
            <w:pPr>
              <w:keepNext/>
            </w:pPr>
          </w:p>
        </w:tc>
      </w:tr>
      <w:tr w:rsidR="00ED5D0E" w:rsidRPr="00561F26" w14:paraId="10FBE578"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3660FD4" w14:textId="77777777" w:rsidR="00ED5D0E" w:rsidRPr="00561F26" w:rsidRDefault="00ED5D0E"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7D79EBA3" w14:textId="77777777" w:rsidR="00ED5D0E" w:rsidRDefault="00ED5D0E" w:rsidP="00814FEF"/>
        </w:tc>
        <w:tc>
          <w:tcPr>
            <w:tcW w:w="3827" w:type="dxa"/>
            <w:tcBorders>
              <w:top w:val="single" w:sz="4" w:space="0" w:color="auto"/>
              <w:left w:val="single" w:sz="4" w:space="0" w:color="auto"/>
              <w:bottom w:val="single" w:sz="4" w:space="0" w:color="auto"/>
              <w:right w:val="single" w:sz="4" w:space="0" w:color="auto"/>
            </w:tcBorders>
            <w:shd w:val="clear" w:color="auto" w:fill="auto"/>
          </w:tcPr>
          <w:p w14:paraId="4951D230" w14:textId="29740573" w:rsidR="00ED5D0E" w:rsidRPr="007416A2" w:rsidRDefault="00ED5D0E" w:rsidP="009E1F0D">
            <w:pPr>
              <w:pStyle w:val="Bezmezer"/>
              <w:numPr>
                <w:ilvl w:val="0"/>
                <w:numId w:val="8"/>
              </w:numPr>
              <w:rPr>
                <w:rFonts w:asciiTheme="minorHAnsi" w:eastAsiaTheme="minorHAnsi" w:hAnsiTheme="minorHAnsi" w:cstheme="minorBidi"/>
                <w:kern w:val="2"/>
                <w:sz w:val="22"/>
                <w:szCs w:val="22"/>
                <w:lang w:eastAsia="en-US"/>
                <w14:ligatures w14:val="standardContextual"/>
              </w:rPr>
            </w:pPr>
            <w:r w:rsidRPr="007416A2">
              <w:rPr>
                <w:rFonts w:asciiTheme="minorHAnsi" w:eastAsiaTheme="minorHAnsi" w:hAnsiTheme="minorHAnsi" w:cstheme="minorBidi"/>
                <w:kern w:val="2"/>
                <w:sz w:val="22"/>
                <w:szCs w:val="22"/>
                <w:lang w:eastAsia="en-US"/>
                <w14:ligatures w14:val="standardContextual"/>
              </w:rPr>
              <w:t xml:space="preserve">Řešení musí poskytovat Alerty a agenty pro </w:t>
            </w:r>
            <w:r w:rsidR="00F3460B" w:rsidRPr="007416A2">
              <w:rPr>
                <w:rFonts w:asciiTheme="minorHAnsi" w:eastAsiaTheme="minorHAnsi" w:hAnsiTheme="minorHAnsi" w:cstheme="minorBidi"/>
                <w:kern w:val="2"/>
                <w:sz w:val="22"/>
                <w:szCs w:val="22"/>
                <w:lang w:eastAsia="en-US"/>
                <w14:ligatures w14:val="standardContextual"/>
              </w:rPr>
              <w:t xml:space="preserve">virtualizaci a </w:t>
            </w:r>
            <w:r w:rsidR="001532BC" w:rsidRPr="007416A2">
              <w:rPr>
                <w:rFonts w:asciiTheme="minorHAnsi" w:eastAsiaTheme="minorHAnsi" w:hAnsiTheme="minorHAnsi" w:cstheme="minorBidi"/>
                <w:kern w:val="2"/>
                <w:sz w:val="22"/>
                <w:szCs w:val="22"/>
                <w:lang w:eastAsia="en-US"/>
                <w14:ligatures w14:val="standardContextual"/>
              </w:rPr>
              <w:t>nabízené operační systémy.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036E623" w14:textId="77777777" w:rsidR="00ED5D0E" w:rsidRPr="00561F26" w:rsidRDefault="00ED5D0E"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2F94C95" w14:textId="41D33F79" w:rsidR="00ED5D0E" w:rsidRPr="00561F26" w:rsidRDefault="00ED5D0E" w:rsidP="00814FEF">
            <w:pPr>
              <w:keepNext/>
            </w:pPr>
          </w:p>
        </w:tc>
      </w:tr>
      <w:tr w:rsidR="00E42BA6" w:rsidRPr="00561F26" w14:paraId="787E2607"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376"/>
          <w:jc w:val="center"/>
        </w:trPr>
        <w:tc>
          <w:tcPr>
            <w:tcW w:w="701" w:type="dxa"/>
            <w:vMerge w:val="restart"/>
            <w:tcBorders>
              <w:top w:val="single" w:sz="4" w:space="0" w:color="auto"/>
              <w:left w:val="single" w:sz="4" w:space="0" w:color="auto"/>
              <w:right w:val="single" w:sz="4" w:space="0" w:color="auto"/>
            </w:tcBorders>
            <w:shd w:val="clear" w:color="auto" w:fill="auto"/>
          </w:tcPr>
          <w:p w14:paraId="76C4AD3A" w14:textId="77777777" w:rsidR="00E42BA6" w:rsidRPr="00561F26" w:rsidRDefault="00E42BA6" w:rsidP="004A173D">
            <w:pPr>
              <w:pStyle w:val="Odstavecseseznamem"/>
              <w:numPr>
                <w:ilvl w:val="0"/>
                <w:numId w:val="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tcPr>
          <w:p w14:paraId="72367FB4" w14:textId="52B619B6" w:rsidR="00E42BA6" w:rsidRPr="00561F26" w:rsidRDefault="00E42BA6" w:rsidP="00814FEF">
            <w:r>
              <w:t>Záruka</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FCE237D" w14:textId="1445C4FB"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HW komponent</w:t>
            </w:r>
            <w:r>
              <w:rPr>
                <w:rFonts w:ascii="Calibri" w:hAnsi="Calibri" w:cs="Calibri"/>
              </w:rPr>
              <w:t>y</w:t>
            </w:r>
            <w:r w:rsidRPr="007416A2">
              <w:rPr>
                <w:rFonts w:ascii="Calibri" w:hAnsi="Calibri" w:cs="Calibri"/>
              </w:rPr>
              <w:t xml:space="preserve"> 6 let, 24x7, oprava do 24h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9D6B968" w14:textId="77777777" w:rsidR="00E42BA6" w:rsidRPr="00561F26" w:rsidRDefault="00E42BA6"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2343912" w14:textId="0AA9A976" w:rsidR="00E42BA6" w:rsidRPr="00561F26" w:rsidRDefault="00E42BA6" w:rsidP="00814FEF">
            <w:pPr>
              <w:keepNext/>
            </w:pPr>
          </w:p>
        </w:tc>
      </w:tr>
      <w:tr w:rsidR="00E42BA6" w:rsidRPr="00561F26" w14:paraId="733C0384"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486"/>
          <w:jc w:val="center"/>
        </w:trPr>
        <w:tc>
          <w:tcPr>
            <w:tcW w:w="701" w:type="dxa"/>
            <w:vMerge/>
            <w:tcBorders>
              <w:left w:val="single" w:sz="4" w:space="0" w:color="auto"/>
              <w:right w:val="single" w:sz="4" w:space="0" w:color="auto"/>
            </w:tcBorders>
            <w:shd w:val="clear" w:color="auto" w:fill="auto"/>
          </w:tcPr>
          <w:p w14:paraId="52BBEB5A" w14:textId="77777777" w:rsidR="00E42BA6" w:rsidRPr="00561F26" w:rsidRDefault="00E42BA6"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tcPr>
          <w:p w14:paraId="0E40AAF9" w14:textId="77777777" w:rsidR="00E42BA6" w:rsidRDefault="00E42BA6" w:rsidP="00814FEF"/>
        </w:tc>
        <w:tc>
          <w:tcPr>
            <w:tcW w:w="3827" w:type="dxa"/>
            <w:tcBorders>
              <w:top w:val="single" w:sz="4" w:space="0" w:color="auto"/>
              <w:left w:val="single" w:sz="4" w:space="0" w:color="auto"/>
              <w:bottom w:val="single" w:sz="4" w:space="0" w:color="auto"/>
              <w:right w:val="single" w:sz="4" w:space="0" w:color="auto"/>
            </w:tcBorders>
            <w:shd w:val="clear" w:color="auto" w:fill="auto"/>
          </w:tcPr>
          <w:p w14:paraId="61EBCCAD" w14:textId="4BC878C0"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SW komponenty 6 let podpora včetně předplacených aktualizací a nových verzí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E17E7DC" w14:textId="77777777" w:rsidR="00E42BA6" w:rsidRPr="00561F26" w:rsidRDefault="00E42BA6"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626A2AF" w14:textId="77777777" w:rsidR="00E42BA6" w:rsidRPr="00561F26" w:rsidRDefault="00E42BA6" w:rsidP="00814FEF">
            <w:pPr>
              <w:keepNext/>
            </w:pPr>
          </w:p>
        </w:tc>
      </w:tr>
      <w:tr w:rsidR="00E42BA6" w:rsidRPr="00561F26" w14:paraId="4AEB4A36"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60"/>
          <w:jc w:val="center"/>
        </w:trPr>
        <w:tc>
          <w:tcPr>
            <w:tcW w:w="701" w:type="dxa"/>
            <w:vMerge/>
            <w:tcBorders>
              <w:left w:val="single" w:sz="4" w:space="0" w:color="auto"/>
              <w:right w:val="single" w:sz="4" w:space="0" w:color="auto"/>
            </w:tcBorders>
            <w:shd w:val="clear" w:color="auto" w:fill="auto"/>
          </w:tcPr>
          <w:p w14:paraId="186BF03A" w14:textId="77777777" w:rsidR="00E42BA6" w:rsidRPr="00561F26" w:rsidRDefault="00E42BA6" w:rsidP="004A173D">
            <w:pPr>
              <w:pStyle w:val="Odstavecseseznamem"/>
              <w:numPr>
                <w:ilvl w:val="0"/>
                <w:numId w:val="9"/>
              </w:numPr>
              <w:spacing w:after="0" w:line="240" w:lineRule="auto"/>
              <w:jc w:val="both"/>
            </w:pPr>
          </w:p>
        </w:tc>
        <w:tc>
          <w:tcPr>
            <w:tcW w:w="1841" w:type="dxa"/>
            <w:vMerge/>
            <w:tcBorders>
              <w:left w:val="single" w:sz="4" w:space="0" w:color="auto"/>
              <w:right w:val="single" w:sz="4" w:space="0" w:color="auto"/>
            </w:tcBorders>
            <w:shd w:val="clear" w:color="auto" w:fill="auto"/>
          </w:tcPr>
          <w:p w14:paraId="7FEB8EB3" w14:textId="77777777" w:rsidR="00E42BA6" w:rsidRDefault="00E42BA6" w:rsidP="00814FEF"/>
        </w:tc>
        <w:tc>
          <w:tcPr>
            <w:tcW w:w="3827" w:type="dxa"/>
            <w:tcBorders>
              <w:top w:val="single" w:sz="4" w:space="0" w:color="auto"/>
              <w:left w:val="single" w:sz="4" w:space="0" w:color="auto"/>
              <w:bottom w:val="single" w:sz="4" w:space="0" w:color="auto"/>
              <w:right w:val="single" w:sz="4" w:space="0" w:color="auto"/>
            </w:tcBorders>
            <w:shd w:val="clear" w:color="auto" w:fill="auto"/>
          </w:tcPr>
          <w:p w14:paraId="0ACE5A9F" w14:textId="5D612119"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9774753" w14:textId="77777777" w:rsidR="00E42BA6" w:rsidRPr="00561F26" w:rsidRDefault="00E42BA6"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FF81284" w14:textId="77777777" w:rsidR="00E42BA6" w:rsidRPr="00561F26" w:rsidRDefault="00E42BA6" w:rsidP="00814FEF">
            <w:pPr>
              <w:keepNext/>
            </w:pPr>
          </w:p>
        </w:tc>
      </w:tr>
      <w:tr w:rsidR="00E42BA6" w:rsidRPr="00561F26" w14:paraId="59F08143"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jc w:val="center"/>
        </w:trPr>
        <w:tc>
          <w:tcPr>
            <w:tcW w:w="701" w:type="dxa"/>
            <w:vMerge/>
            <w:tcBorders>
              <w:left w:val="single" w:sz="4" w:space="0" w:color="auto"/>
              <w:bottom w:val="single" w:sz="4" w:space="0" w:color="auto"/>
              <w:right w:val="single" w:sz="4" w:space="0" w:color="auto"/>
            </w:tcBorders>
            <w:shd w:val="clear" w:color="auto" w:fill="auto"/>
          </w:tcPr>
          <w:p w14:paraId="3E3280E3" w14:textId="77777777" w:rsidR="00E42BA6" w:rsidRPr="00561F26" w:rsidRDefault="00E42BA6" w:rsidP="004A173D">
            <w:pPr>
              <w:pStyle w:val="Odstavecseseznamem"/>
              <w:numPr>
                <w:ilvl w:val="0"/>
                <w:numId w:val="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3287565D" w14:textId="77777777" w:rsidR="00E42BA6" w:rsidRDefault="00E42BA6" w:rsidP="00814FEF"/>
        </w:tc>
        <w:tc>
          <w:tcPr>
            <w:tcW w:w="3827" w:type="dxa"/>
            <w:tcBorders>
              <w:top w:val="single" w:sz="4" w:space="0" w:color="auto"/>
              <w:left w:val="single" w:sz="4" w:space="0" w:color="auto"/>
              <w:bottom w:val="single" w:sz="4" w:space="0" w:color="auto"/>
              <w:right w:val="single" w:sz="4" w:space="0" w:color="auto"/>
            </w:tcBorders>
            <w:shd w:val="clear" w:color="auto" w:fill="auto"/>
          </w:tcPr>
          <w:p w14:paraId="0D08F5B8" w14:textId="77777777" w:rsidR="00E42BA6" w:rsidRPr="007416A2" w:rsidRDefault="00E42BA6" w:rsidP="00E42BA6">
            <w:pPr>
              <w:pStyle w:val="Odstavecseseznamem"/>
              <w:numPr>
                <w:ilvl w:val="0"/>
                <w:numId w:val="8"/>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BC755B5" w14:textId="77777777" w:rsidR="00E42BA6" w:rsidRPr="00561F26" w:rsidRDefault="00E42BA6" w:rsidP="00814FEF">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92FCDA2" w14:textId="77777777" w:rsidR="00E42BA6" w:rsidRPr="00561F26" w:rsidRDefault="00E42BA6" w:rsidP="00814FEF">
            <w:pPr>
              <w:keepNext/>
            </w:pPr>
          </w:p>
        </w:tc>
      </w:tr>
    </w:tbl>
    <w:bookmarkEnd w:id="572"/>
    <w:p w14:paraId="0B715D7A" w14:textId="5AB68663" w:rsidR="000644B2" w:rsidRDefault="00A35C26" w:rsidP="00C020A8">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36</w:t>
      </w:r>
      <w:r w:rsidR="00E9490C">
        <w:rPr>
          <w:noProof/>
        </w:rPr>
        <w:fldChar w:fldCharType="end"/>
      </w:r>
      <w:r>
        <w:t xml:space="preserve"> - </w:t>
      </w:r>
      <w:r w:rsidRPr="00593BCD">
        <w:t xml:space="preserve">Technické parametry </w:t>
      </w:r>
      <w:r>
        <w:t xml:space="preserve">HW </w:t>
      </w:r>
      <w:r w:rsidRPr="00593BCD">
        <w:t xml:space="preserve">pro </w:t>
      </w:r>
      <w:r>
        <w:t>ERP SAP</w:t>
      </w:r>
    </w:p>
    <w:p w14:paraId="65A4C31B" w14:textId="77777777" w:rsidR="00D57E6B" w:rsidRDefault="00D57E6B" w:rsidP="00D57E6B">
      <w:pPr>
        <w:pStyle w:val="Nadpis2"/>
        <w:rPr>
          <w:sz w:val="32"/>
          <w:szCs w:val="32"/>
        </w:rPr>
      </w:pPr>
      <w:bookmarkStart w:id="573" w:name="_Ref166923329"/>
      <w:bookmarkStart w:id="574" w:name="_Toc177708981"/>
      <w:bookmarkStart w:id="575" w:name="_Hlk170223634"/>
      <w:bookmarkStart w:id="576" w:name="_Toc194331305"/>
      <w:r w:rsidRPr="00D57E6B">
        <w:rPr>
          <w:sz w:val="32"/>
          <w:szCs w:val="32"/>
        </w:rPr>
        <w:t>Zálohovací a dohledové servery</w:t>
      </w:r>
      <w:bookmarkEnd w:id="573"/>
      <w:bookmarkEnd w:id="574"/>
      <w:bookmarkEnd w:id="576"/>
    </w:p>
    <w:p w14:paraId="039835B2" w14:textId="77777777" w:rsidR="00236264" w:rsidRPr="004A5F76" w:rsidRDefault="00236264" w:rsidP="00236264">
      <w:pPr>
        <w:pStyle w:val="Nadpis3"/>
        <w:rPr>
          <w:sz w:val="28"/>
          <w:szCs w:val="28"/>
        </w:rPr>
      </w:pPr>
      <w:bookmarkStart w:id="577" w:name="_Toc177708982"/>
      <w:bookmarkStart w:id="578" w:name="_Toc194331306"/>
      <w:bookmarkEnd w:id="575"/>
      <w:r w:rsidRPr="004A5F76">
        <w:rPr>
          <w:sz w:val="28"/>
          <w:szCs w:val="28"/>
        </w:rPr>
        <w:t>Popis současného stavu</w:t>
      </w:r>
      <w:bookmarkEnd w:id="577"/>
      <w:bookmarkEnd w:id="578"/>
    </w:p>
    <w:p w14:paraId="08D2B83D" w14:textId="7E73BC76" w:rsidR="00236264" w:rsidRPr="00236264" w:rsidRDefault="008311E0" w:rsidP="00236264">
      <w:pPr>
        <w:spacing w:before="240" w:after="240"/>
        <w:jc w:val="both"/>
      </w:pPr>
      <w:r>
        <w:t>Objednatel</w:t>
      </w:r>
      <w:r w:rsidR="00236264">
        <w:t xml:space="preserve"> používá pro účely zálohování nástroj IBM S</w:t>
      </w:r>
      <w:r w:rsidR="009C09B6">
        <w:t>pectrum</w:t>
      </w:r>
      <w:r w:rsidR="00236264">
        <w:t xml:space="preserve"> Protect s klienty pro zálohování souborových systémů OS AIX/Linux/Windows a aplikací – Oracle DB, SAP, SAP HANA,</w:t>
      </w:r>
      <w:r w:rsidR="00CE57AB">
        <w:t xml:space="preserve"> </w:t>
      </w:r>
      <w:r w:rsidR="00236264">
        <w:t>VMWARE VM instalovaný na dvou</w:t>
      </w:r>
      <w:r w:rsidR="003D0B83">
        <w:t xml:space="preserve"> clustrovaných</w:t>
      </w:r>
      <w:r w:rsidR="00236264">
        <w:t xml:space="preserve"> serverech</w:t>
      </w:r>
      <w:r w:rsidR="003D0B83">
        <w:t xml:space="preserve"> umístěných ve dvou lokalitách.</w:t>
      </w:r>
    </w:p>
    <w:p w14:paraId="53CEAF2D" w14:textId="77777777" w:rsidR="00A72BBA" w:rsidRPr="004A5F76" w:rsidRDefault="00A72BBA" w:rsidP="00A72BBA">
      <w:pPr>
        <w:pStyle w:val="Nadpis3"/>
        <w:rPr>
          <w:sz w:val="28"/>
          <w:szCs w:val="28"/>
        </w:rPr>
      </w:pPr>
      <w:bookmarkStart w:id="579" w:name="_Toc177708983"/>
      <w:bookmarkStart w:id="580" w:name="_Toc194331307"/>
      <w:r w:rsidRPr="004A5F76">
        <w:rPr>
          <w:sz w:val="28"/>
          <w:szCs w:val="28"/>
        </w:rPr>
        <w:t>Požadavky na nové řešení</w:t>
      </w:r>
      <w:bookmarkEnd w:id="579"/>
      <w:bookmarkEnd w:id="580"/>
    </w:p>
    <w:p w14:paraId="6B1A7054" w14:textId="2DB8BD8A" w:rsidR="00C020A8" w:rsidRDefault="008311E0" w:rsidP="00385261">
      <w:pPr>
        <w:spacing w:before="240" w:after="240"/>
        <w:jc w:val="both"/>
      </w:pPr>
      <w:r>
        <w:t>Objednatel</w:t>
      </w:r>
      <w:r w:rsidR="00385261" w:rsidRPr="00FC23E5">
        <w:t xml:space="preserve"> </w:t>
      </w:r>
      <w:r w:rsidR="00385261">
        <w:t xml:space="preserve">dále </w:t>
      </w:r>
      <w:r w:rsidR="00385261" w:rsidRPr="00FC23E5">
        <w:t xml:space="preserve">požaduje </w:t>
      </w:r>
      <w:r w:rsidR="00385261" w:rsidRPr="00561F26">
        <w:t xml:space="preserve">servery pro systémové úlohy, především zálohování a dohled. Vhodné jsou </w:t>
      </w:r>
      <w:r w:rsidR="00385261">
        <w:t xml:space="preserve">2-socketové </w:t>
      </w:r>
      <w:r w:rsidR="00385261" w:rsidRPr="00561F26">
        <w:t xml:space="preserve">servery s dostatečnou propustností především pro potřeby zálohování. </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BD097B" w:rsidRPr="00155416" w14:paraId="5178562B"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44D2439A" w14:textId="17F5A8E5" w:rsidR="00BD097B" w:rsidRPr="00155416" w:rsidRDefault="00BD097B"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Zálohovací a dohledov</w:t>
            </w:r>
            <w:r w:rsidR="002905D5">
              <w:rPr>
                <w:rFonts w:ascii="Verdana" w:eastAsia="Times New Roman" w:hAnsi="Verdana" w:cs="Times New Roman"/>
                <w:b/>
                <w:bCs/>
                <w:color w:val="000000"/>
                <w:sz w:val="28"/>
                <w:szCs w:val="28"/>
                <w:lang w:eastAsia="cs-CZ"/>
              </w:rPr>
              <w:t>ý server</w:t>
            </w:r>
            <w:r w:rsidRPr="00155416">
              <w:rPr>
                <w:rFonts w:ascii="Verdana" w:eastAsia="Times New Roman" w:hAnsi="Verdana" w:cs="Times New Roman"/>
                <w:b/>
                <w:bCs/>
                <w:color w:val="000000"/>
                <w:sz w:val="28"/>
                <w:szCs w:val="28"/>
                <w:lang w:eastAsia="cs-CZ"/>
              </w:rPr>
              <w:t xml:space="preserve"> </w:t>
            </w:r>
          </w:p>
        </w:tc>
      </w:tr>
      <w:tr w:rsidR="00BD097B" w:rsidRPr="00155416" w14:paraId="0281E176"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108E86B1" w14:textId="77777777" w:rsidR="00BD097B" w:rsidRPr="00155416" w:rsidRDefault="00BD097B"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46D1EA53" w14:textId="77777777" w:rsidR="00BD097B" w:rsidRPr="00155416" w:rsidRDefault="00BD097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7E174A90" w14:textId="77777777" w:rsidR="00BD097B" w:rsidRPr="00155416" w:rsidRDefault="00BD097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5E948367" w14:textId="77777777" w:rsidR="00BD097B" w:rsidRPr="00155416" w:rsidRDefault="00BD097B"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BD097B" w:rsidRPr="00155416" w14:paraId="03FA3532"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4BB31394" w14:textId="77777777" w:rsidR="00BD097B" w:rsidRPr="00155416" w:rsidRDefault="00BD097B"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3002F8F3" w14:textId="77777777" w:rsidR="00BD097B" w:rsidRPr="00155416" w:rsidRDefault="00BD097B"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7D154722" w14:textId="77777777" w:rsidR="00BD097B" w:rsidRPr="00155416" w:rsidRDefault="00BD097B"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3456E0C8" w14:textId="77777777" w:rsidR="00BD097B" w:rsidRPr="00155416" w:rsidRDefault="00BD097B" w:rsidP="002905D5">
            <w:pPr>
              <w:keepNext/>
              <w:jc w:val="both"/>
              <w:rPr>
                <w:rFonts w:ascii="Calibri" w:eastAsia="Times New Roman" w:hAnsi="Calibri" w:cs="Times New Roman"/>
                <w:color w:val="000000"/>
                <w:lang w:eastAsia="cs-CZ"/>
              </w:rPr>
            </w:pPr>
          </w:p>
        </w:tc>
      </w:tr>
    </w:tbl>
    <w:p w14:paraId="69D6D8D3" w14:textId="1A58A45A" w:rsidR="00C020A8" w:rsidRDefault="002905D5" w:rsidP="002905D5">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37</w:t>
      </w:r>
      <w:r w:rsidR="00E9490C">
        <w:rPr>
          <w:noProof/>
        </w:rPr>
        <w:fldChar w:fldCharType="end"/>
      </w:r>
      <w:r>
        <w:t xml:space="preserve"> - Identifikace komponenty Zálohovací a dohledové servery</w:t>
      </w:r>
    </w:p>
    <w:p w14:paraId="2731B3C9" w14:textId="70543735" w:rsidR="00385261" w:rsidRPr="00561F26" w:rsidRDefault="00385261" w:rsidP="00385261">
      <w:pPr>
        <w:spacing w:before="240" w:after="240"/>
        <w:jc w:val="both"/>
      </w:pPr>
      <w:r w:rsidRPr="00561F26">
        <w:t>Požadované parametry serveru pro jednu lokalitu</w:t>
      </w:r>
      <w:r>
        <w:t xml:space="preserve"> (celkem jsou poptávány 2 servery)</w:t>
      </w:r>
      <w:r w:rsidRPr="00561F26">
        <w:t>:</w:t>
      </w:r>
    </w:p>
    <w:tbl>
      <w:tblPr>
        <w:tblW w:w="9488" w:type="dxa"/>
        <w:tblLayout w:type="fixed"/>
        <w:tblCellMar>
          <w:left w:w="70" w:type="dxa"/>
          <w:right w:w="70" w:type="dxa"/>
        </w:tblCellMar>
        <w:tblLook w:val="04A0" w:firstRow="1" w:lastRow="0" w:firstColumn="1" w:lastColumn="0" w:noHBand="0" w:noVBand="1"/>
      </w:tblPr>
      <w:tblGrid>
        <w:gridCol w:w="701"/>
        <w:gridCol w:w="1841"/>
        <w:gridCol w:w="3544"/>
        <w:gridCol w:w="1134"/>
        <w:gridCol w:w="2268"/>
      </w:tblGrid>
      <w:tr w:rsidR="00ED5D0E" w:rsidRPr="00561F26" w14:paraId="22F37D3B" w14:textId="77777777" w:rsidTr="00ED5D0E">
        <w:trPr>
          <w:cantSplit/>
          <w:trHeight w:val="375"/>
        </w:trPr>
        <w:tc>
          <w:tcPr>
            <w:tcW w:w="9488" w:type="dxa"/>
            <w:gridSpan w:val="5"/>
            <w:tcBorders>
              <w:top w:val="single" w:sz="8" w:space="0" w:color="auto"/>
              <w:left w:val="single" w:sz="8" w:space="0" w:color="auto"/>
              <w:bottom w:val="single" w:sz="8" w:space="0" w:color="auto"/>
              <w:right w:val="single" w:sz="8" w:space="0" w:color="000000"/>
            </w:tcBorders>
            <w:shd w:val="clear" w:color="auto" w:fill="006600"/>
          </w:tcPr>
          <w:p w14:paraId="034C58B3" w14:textId="3B15FE10" w:rsidR="00ED5D0E" w:rsidRPr="00561F26" w:rsidRDefault="00ED5D0E"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 xml:space="preserve">Servery </w:t>
            </w:r>
            <w:r w:rsidRPr="00561F26">
              <w:rPr>
                <w:rFonts w:ascii="Verdana" w:eastAsia="Times New Roman" w:hAnsi="Verdana" w:cs="Times New Roman"/>
                <w:b/>
                <w:bCs/>
                <w:color w:val="000000"/>
                <w:sz w:val="28"/>
                <w:szCs w:val="28"/>
                <w:lang w:eastAsia="cs-CZ"/>
              </w:rPr>
              <w:t>pro zálohování a dohled (2 ks)</w:t>
            </w:r>
          </w:p>
        </w:tc>
      </w:tr>
      <w:tr w:rsidR="00ED5D0E" w:rsidRPr="00561F26" w14:paraId="5A5CF529"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1" w:type="dxa"/>
            <w:shd w:val="clear" w:color="auto" w:fill="006600"/>
          </w:tcPr>
          <w:p w14:paraId="72180EBC" w14:textId="77777777" w:rsidR="00ED5D0E" w:rsidRPr="00561F26" w:rsidRDefault="00ED5D0E" w:rsidP="00EA5C98">
            <w:pPr>
              <w:pStyle w:val="Bezmezer"/>
              <w:rPr>
                <w:b/>
              </w:rPr>
            </w:pPr>
            <w:bookmarkStart w:id="581" w:name="_Hlk170223674"/>
            <w:r w:rsidRPr="00561F26">
              <w:rPr>
                <w:b/>
              </w:rPr>
              <w:t>Číslo</w:t>
            </w:r>
          </w:p>
        </w:tc>
        <w:tc>
          <w:tcPr>
            <w:tcW w:w="1841" w:type="dxa"/>
            <w:shd w:val="clear" w:color="auto" w:fill="006600"/>
          </w:tcPr>
          <w:p w14:paraId="0A0B16E2" w14:textId="77777777" w:rsidR="00ED5D0E" w:rsidRDefault="00ED5D0E" w:rsidP="00EA5C98">
            <w:pPr>
              <w:pStyle w:val="Bezmezer"/>
              <w:rPr>
                <w:b/>
              </w:rPr>
            </w:pPr>
            <w:r w:rsidRPr="00561F26">
              <w:rPr>
                <w:b/>
              </w:rPr>
              <w:t>Vlastnost</w:t>
            </w:r>
          </w:p>
          <w:p w14:paraId="1FFA2C06" w14:textId="667998DE" w:rsidR="00ED5D0E" w:rsidRPr="00561F26" w:rsidRDefault="00ED5D0E" w:rsidP="00EA5C98">
            <w:pPr>
              <w:pStyle w:val="Bezmezer"/>
              <w:rPr>
                <w:b/>
              </w:rPr>
            </w:pPr>
            <w:r w:rsidRPr="00561F26">
              <w:rPr>
                <w:b/>
              </w:rPr>
              <w:t>/</w:t>
            </w:r>
            <w:r>
              <w:rPr>
                <w:b/>
              </w:rPr>
              <w:t xml:space="preserve"> </w:t>
            </w:r>
            <w:r w:rsidRPr="00561F26">
              <w:rPr>
                <w:b/>
              </w:rPr>
              <w:t>komponenta</w:t>
            </w:r>
          </w:p>
        </w:tc>
        <w:tc>
          <w:tcPr>
            <w:tcW w:w="3544" w:type="dxa"/>
            <w:shd w:val="clear" w:color="auto" w:fill="006600"/>
          </w:tcPr>
          <w:p w14:paraId="5B77A10B" w14:textId="77777777" w:rsidR="00ED5D0E" w:rsidRPr="00561F26" w:rsidRDefault="00ED5D0E" w:rsidP="00EA5C98">
            <w:pPr>
              <w:pStyle w:val="Bezmezer"/>
              <w:rPr>
                <w:b/>
              </w:rPr>
            </w:pPr>
            <w:r w:rsidRPr="00561F26">
              <w:rPr>
                <w:b/>
              </w:rPr>
              <w:t>Požadované parametry</w:t>
            </w:r>
          </w:p>
        </w:tc>
        <w:tc>
          <w:tcPr>
            <w:tcW w:w="1134" w:type="dxa"/>
            <w:tcBorders>
              <w:bottom w:val="single" w:sz="4" w:space="0" w:color="auto"/>
            </w:tcBorders>
            <w:shd w:val="clear" w:color="auto" w:fill="006600"/>
          </w:tcPr>
          <w:p w14:paraId="17501EAA" w14:textId="6C865BAE" w:rsidR="00ED5D0E" w:rsidRPr="00561F26" w:rsidRDefault="00ED5D0E" w:rsidP="00EA5C98">
            <w:pPr>
              <w:pStyle w:val="Bezmezer"/>
              <w:rPr>
                <w:b/>
              </w:rPr>
            </w:pPr>
            <w:r>
              <w:rPr>
                <w:b/>
              </w:rPr>
              <w:t>Splňuje ANO/NE</w:t>
            </w:r>
          </w:p>
        </w:tc>
        <w:tc>
          <w:tcPr>
            <w:tcW w:w="2268" w:type="dxa"/>
            <w:shd w:val="clear" w:color="auto" w:fill="006600"/>
          </w:tcPr>
          <w:p w14:paraId="176A0C0C" w14:textId="10FEBAC7" w:rsidR="00ED5D0E" w:rsidRPr="00561F26" w:rsidRDefault="00ED5D0E" w:rsidP="00EA5C98">
            <w:pPr>
              <w:pStyle w:val="Bezmezer"/>
              <w:rPr>
                <w:b/>
              </w:rPr>
            </w:pPr>
            <w:r w:rsidRPr="00561F26">
              <w:rPr>
                <w:b/>
              </w:rPr>
              <w:t>Skutečné parametry/Způsob splnění požadavku</w:t>
            </w:r>
          </w:p>
        </w:tc>
      </w:tr>
      <w:tr w:rsidR="00ED5D0E" w:rsidRPr="00561F26" w14:paraId="0F3CF88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B3606B4"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shd w:val="clear" w:color="auto" w:fill="auto"/>
            <w:vAlign w:val="center"/>
          </w:tcPr>
          <w:p w14:paraId="22ABF4F2" w14:textId="77777777" w:rsidR="00ED5D0E" w:rsidRPr="00561F26" w:rsidRDefault="00ED5D0E" w:rsidP="00EA5C98">
            <w:r w:rsidRPr="00561F26">
              <w:t>Servery Zálohovací a dohledové</w:t>
            </w:r>
          </w:p>
        </w:tc>
        <w:tc>
          <w:tcPr>
            <w:tcW w:w="3544" w:type="dxa"/>
            <w:shd w:val="clear" w:color="auto" w:fill="auto"/>
          </w:tcPr>
          <w:p w14:paraId="39E09B51" w14:textId="5574E7F0" w:rsidR="00ED5D0E" w:rsidRPr="007416A2" w:rsidRDefault="00ED5D0E" w:rsidP="009E1F0D">
            <w:pPr>
              <w:pStyle w:val="Odstavecseseznamem"/>
              <w:numPr>
                <w:ilvl w:val="0"/>
                <w:numId w:val="8"/>
              </w:numPr>
              <w:jc w:val="both"/>
            </w:pPr>
            <w:r w:rsidRPr="007416A2">
              <w:t>Navržené Zálohovací servery musí být dle doporučení dodavatele zálohovacího řešení.</w:t>
            </w:r>
          </w:p>
        </w:tc>
        <w:tc>
          <w:tcPr>
            <w:tcW w:w="1134" w:type="dxa"/>
            <w:shd w:val="clear" w:color="auto" w:fill="FFFF00"/>
          </w:tcPr>
          <w:p w14:paraId="17383F6D" w14:textId="77777777" w:rsidR="00ED5D0E" w:rsidRPr="00561F26" w:rsidRDefault="00ED5D0E" w:rsidP="00EA5C98"/>
        </w:tc>
        <w:tc>
          <w:tcPr>
            <w:tcW w:w="2268" w:type="dxa"/>
            <w:shd w:val="clear" w:color="auto" w:fill="FFFF00"/>
          </w:tcPr>
          <w:p w14:paraId="78B33D20" w14:textId="601B6D2D" w:rsidR="00ED5D0E" w:rsidRPr="00561F26" w:rsidRDefault="00ED5D0E" w:rsidP="00EA5C98"/>
        </w:tc>
      </w:tr>
      <w:tr w:rsidR="00ED5D0E" w:rsidRPr="00561F26" w14:paraId="4CF810D0"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72374BD1"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4E6472B5" w14:textId="77777777" w:rsidR="00ED5D0E" w:rsidRPr="00561F26" w:rsidRDefault="00ED5D0E" w:rsidP="00EA5C98"/>
        </w:tc>
        <w:tc>
          <w:tcPr>
            <w:tcW w:w="3544" w:type="dxa"/>
            <w:shd w:val="clear" w:color="auto" w:fill="auto"/>
          </w:tcPr>
          <w:p w14:paraId="7E91653D" w14:textId="43C31B2C" w:rsidR="00ED5D0E" w:rsidRPr="007416A2" w:rsidRDefault="00ED5D0E" w:rsidP="009E1F0D">
            <w:pPr>
              <w:pStyle w:val="Odstavecseseznamem"/>
              <w:numPr>
                <w:ilvl w:val="0"/>
                <w:numId w:val="8"/>
              </w:numPr>
              <w:jc w:val="both"/>
            </w:pPr>
            <w:r w:rsidRPr="007416A2">
              <w:t xml:space="preserve">Servery musí být binárně kompatibilní se stávajícími servery </w:t>
            </w:r>
            <w:r w:rsidR="008311E0">
              <w:t>Objednatel</w:t>
            </w:r>
            <w:r w:rsidRPr="007416A2">
              <w:t>e a umožňovat mobilní transfer virtuálních serverů.</w:t>
            </w:r>
          </w:p>
        </w:tc>
        <w:tc>
          <w:tcPr>
            <w:tcW w:w="1134" w:type="dxa"/>
            <w:shd w:val="clear" w:color="auto" w:fill="FFFF00"/>
          </w:tcPr>
          <w:p w14:paraId="73D11166" w14:textId="77777777" w:rsidR="00ED5D0E" w:rsidRPr="00561F26" w:rsidRDefault="00ED5D0E" w:rsidP="00EA5C98"/>
        </w:tc>
        <w:tc>
          <w:tcPr>
            <w:tcW w:w="2268" w:type="dxa"/>
            <w:shd w:val="clear" w:color="auto" w:fill="FFFF00"/>
          </w:tcPr>
          <w:p w14:paraId="2AE5CD0C" w14:textId="04A2C7A1" w:rsidR="00ED5D0E" w:rsidRPr="00561F26" w:rsidRDefault="00ED5D0E" w:rsidP="00EA5C98"/>
        </w:tc>
      </w:tr>
      <w:tr w:rsidR="00ED5D0E" w:rsidRPr="00561F26" w14:paraId="5DADA74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D190ADB"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54C23EDC" w14:textId="77777777" w:rsidR="00ED5D0E" w:rsidRPr="00561F26" w:rsidRDefault="00ED5D0E" w:rsidP="00EA5C98"/>
        </w:tc>
        <w:tc>
          <w:tcPr>
            <w:tcW w:w="3544" w:type="dxa"/>
            <w:shd w:val="clear" w:color="auto" w:fill="auto"/>
          </w:tcPr>
          <w:p w14:paraId="3AF26CD1" w14:textId="30F21D2F" w:rsidR="00ED5D0E" w:rsidRPr="007416A2" w:rsidRDefault="00ED5D0E" w:rsidP="009E1F0D">
            <w:pPr>
              <w:pStyle w:val="Odstavecseseznamem"/>
              <w:numPr>
                <w:ilvl w:val="0"/>
                <w:numId w:val="8"/>
              </w:numPr>
              <w:jc w:val="both"/>
            </w:pPr>
            <w:r w:rsidRPr="007416A2">
              <w:t>Servery musí splňovat požadavky na zajištění provozu jak ve standardním režimu, tak v režimu při výpadku.</w:t>
            </w:r>
          </w:p>
        </w:tc>
        <w:tc>
          <w:tcPr>
            <w:tcW w:w="1134" w:type="dxa"/>
            <w:shd w:val="clear" w:color="auto" w:fill="FFFF00"/>
          </w:tcPr>
          <w:p w14:paraId="12721B75" w14:textId="77777777" w:rsidR="00ED5D0E" w:rsidRPr="00561F26" w:rsidRDefault="00ED5D0E" w:rsidP="00EA5C98"/>
        </w:tc>
        <w:tc>
          <w:tcPr>
            <w:tcW w:w="2268" w:type="dxa"/>
            <w:shd w:val="clear" w:color="auto" w:fill="FFFF00"/>
          </w:tcPr>
          <w:p w14:paraId="0145612D" w14:textId="3E16F998" w:rsidR="00ED5D0E" w:rsidRPr="00561F26" w:rsidRDefault="00ED5D0E" w:rsidP="00EA5C98"/>
        </w:tc>
      </w:tr>
      <w:tr w:rsidR="00ED5D0E" w:rsidRPr="00561F26" w14:paraId="54411BAF"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116145A" w14:textId="77777777" w:rsidR="00ED5D0E" w:rsidRPr="00561F26" w:rsidRDefault="00ED5D0E" w:rsidP="004A173D">
            <w:pPr>
              <w:pStyle w:val="Odstavecseseznamem"/>
              <w:numPr>
                <w:ilvl w:val="0"/>
                <w:numId w:val="19"/>
              </w:numPr>
              <w:spacing w:after="0" w:line="240" w:lineRule="auto"/>
              <w:jc w:val="both"/>
            </w:pPr>
          </w:p>
        </w:tc>
        <w:tc>
          <w:tcPr>
            <w:tcW w:w="1841" w:type="dxa"/>
            <w:shd w:val="clear" w:color="auto" w:fill="auto"/>
          </w:tcPr>
          <w:p w14:paraId="37178FF8" w14:textId="77777777" w:rsidR="00ED5D0E" w:rsidRPr="00561F26" w:rsidRDefault="00ED5D0E" w:rsidP="00EA5C98">
            <w:r w:rsidRPr="00561F26">
              <w:t>Výkon</w:t>
            </w:r>
          </w:p>
        </w:tc>
        <w:tc>
          <w:tcPr>
            <w:tcW w:w="3544" w:type="dxa"/>
            <w:shd w:val="clear" w:color="auto" w:fill="auto"/>
          </w:tcPr>
          <w:p w14:paraId="1DFAFDAE" w14:textId="685B094A" w:rsidR="00ED5D0E" w:rsidRPr="007416A2" w:rsidRDefault="00ED5D0E" w:rsidP="009E1F0D">
            <w:pPr>
              <w:pStyle w:val="Odstavecseseznamem"/>
              <w:numPr>
                <w:ilvl w:val="0"/>
                <w:numId w:val="8"/>
              </w:numPr>
              <w:jc w:val="both"/>
            </w:pPr>
            <w:r w:rsidRPr="007416A2">
              <w:t xml:space="preserve">Požadovaný výkon je </w:t>
            </w:r>
            <w:r w:rsidR="00690CDF" w:rsidRPr="007416A2">
              <w:t>min</w:t>
            </w:r>
            <w:r w:rsidR="00216823" w:rsidRPr="007416A2">
              <w:t>. 200000 SAPs.</w:t>
            </w:r>
          </w:p>
        </w:tc>
        <w:tc>
          <w:tcPr>
            <w:tcW w:w="1134" w:type="dxa"/>
            <w:shd w:val="clear" w:color="auto" w:fill="FFFF00"/>
          </w:tcPr>
          <w:p w14:paraId="24F4EC83" w14:textId="77777777" w:rsidR="00ED5D0E" w:rsidRPr="00561F26" w:rsidRDefault="00ED5D0E" w:rsidP="00EA5C98"/>
        </w:tc>
        <w:tc>
          <w:tcPr>
            <w:tcW w:w="2268" w:type="dxa"/>
            <w:shd w:val="clear" w:color="auto" w:fill="FFFF00"/>
          </w:tcPr>
          <w:p w14:paraId="40E2B4DB" w14:textId="2376F07F" w:rsidR="00ED5D0E" w:rsidRPr="00561F26" w:rsidRDefault="00ED5D0E" w:rsidP="00EA5C98"/>
        </w:tc>
      </w:tr>
      <w:tr w:rsidR="00ED5D0E" w:rsidRPr="00561F26" w14:paraId="63BCFB17"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0CFF884" w14:textId="77777777" w:rsidR="00ED5D0E" w:rsidRPr="00561F26" w:rsidRDefault="00ED5D0E" w:rsidP="004A173D">
            <w:pPr>
              <w:pStyle w:val="Odstavecseseznamem"/>
              <w:numPr>
                <w:ilvl w:val="0"/>
                <w:numId w:val="19"/>
              </w:numPr>
              <w:spacing w:after="0" w:line="240" w:lineRule="auto"/>
              <w:jc w:val="both"/>
            </w:pPr>
          </w:p>
        </w:tc>
        <w:tc>
          <w:tcPr>
            <w:tcW w:w="1841" w:type="dxa"/>
            <w:shd w:val="clear" w:color="auto" w:fill="auto"/>
          </w:tcPr>
          <w:p w14:paraId="257DC808" w14:textId="77777777" w:rsidR="00ED5D0E" w:rsidRPr="00561F26" w:rsidRDefault="00ED5D0E" w:rsidP="00EA5C98">
            <w:r w:rsidRPr="00561F26">
              <w:t>Rozšiřitelnost výkonu</w:t>
            </w:r>
          </w:p>
        </w:tc>
        <w:tc>
          <w:tcPr>
            <w:tcW w:w="3544" w:type="dxa"/>
            <w:shd w:val="clear" w:color="auto" w:fill="auto"/>
          </w:tcPr>
          <w:p w14:paraId="656F99D8" w14:textId="38359E25" w:rsidR="00ED5D0E" w:rsidRPr="007416A2" w:rsidRDefault="00ED5D0E" w:rsidP="009E1F0D">
            <w:pPr>
              <w:pStyle w:val="Odstavecseseznamem"/>
              <w:numPr>
                <w:ilvl w:val="0"/>
                <w:numId w:val="8"/>
              </w:numPr>
              <w:jc w:val="both"/>
            </w:pPr>
            <w:r w:rsidRPr="007416A2">
              <w:t>Není vyžadována.</w:t>
            </w:r>
          </w:p>
        </w:tc>
        <w:tc>
          <w:tcPr>
            <w:tcW w:w="1134" w:type="dxa"/>
            <w:shd w:val="clear" w:color="auto" w:fill="FFFF00"/>
          </w:tcPr>
          <w:p w14:paraId="20BEED4E" w14:textId="77777777" w:rsidR="00ED5D0E" w:rsidRPr="00561F26" w:rsidRDefault="00ED5D0E" w:rsidP="00EA5C98"/>
        </w:tc>
        <w:tc>
          <w:tcPr>
            <w:tcW w:w="2268" w:type="dxa"/>
            <w:shd w:val="clear" w:color="auto" w:fill="FFFF00"/>
          </w:tcPr>
          <w:p w14:paraId="056DE37E" w14:textId="1D03401A" w:rsidR="00ED5D0E" w:rsidRPr="00561F26" w:rsidRDefault="00ED5D0E" w:rsidP="00EA5C98"/>
        </w:tc>
      </w:tr>
      <w:tr w:rsidR="00ED5D0E" w:rsidRPr="00561F26" w14:paraId="5868528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3F98289" w14:textId="77777777" w:rsidR="00ED5D0E" w:rsidRPr="00561F26" w:rsidRDefault="00ED5D0E" w:rsidP="004A173D">
            <w:pPr>
              <w:pStyle w:val="Odstavecseseznamem"/>
              <w:numPr>
                <w:ilvl w:val="0"/>
                <w:numId w:val="19"/>
              </w:numPr>
              <w:spacing w:after="0" w:line="240" w:lineRule="auto"/>
              <w:jc w:val="both"/>
            </w:pPr>
          </w:p>
        </w:tc>
        <w:tc>
          <w:tcPr>
            <w:tcW w:w="1841" w:type="dxa"/>
            <w:shd w:val="clear" w:color="auto" w:fill="auto"/>
          </w:tcPr>
          <w:p w14:paraId="7611B229" w14:textId="77777777" w:rsidR="00ED5D0E" w:rsidRPr="00561F26" w:rsidRDefault="00ED5D0E" w:rsidP="00EA5C98">
            <w:r w:rsidRPr="00561F26">
              <w:t>RAM kapacita</w:t>
            </w:r>
          </w:p>
        </w:tc>
        <w:tc>
          <w:tcPr>
            <w:tcW w:w="3544" w:type="dxa"/>
            <w:shd w:val="clear" w:color="auto" w:fill="auto"/>
          </w:tcPr>
          <w:p w14:paraId="1FECBA6B" w14:textId="1294E9C6" w:rsidR="00ED5D0E" w:rsidRPr="007416A2" w:rsidRDefault="008311E0" w:rsidP="009E1F0D">
            <w:pPr>
              <w:pStyle w:val="Odstavecseseznamem"/>
              <w:numPr>
                <w:ilvl w:val="0"/>
                <w:numId w:val="8"/>
              </w:numPr>
              <w:jc w:val="both"/>
            </w:pPr>
            <w:r>
              <w:t xml:space="preserve">Objednatel </w:t>
            </w:r>
            <w:r w:rsidR="00ED5D0E" w:rsidRPr="007416A2">
              <w:t xml:space="preserve">požaduje min. kapacitu RAM pro jeden server: </w:t>
            </w:r>
            <w:r w:rsidR="00ED5D0E" w:rsidRPr="007416A2">
              <w:rPr>
                <w:b/>
                <w:bCs/>
              </w:rPr>
              <w:t>1</w:t>
            </w:r>
            <w:r w:rsidR="00ED5D0E" w:rsidRPr="007416A2">
              <w:t xml:space="preserve"> TB</w:t>
            </w:r>
          </w:p>
        </w:tc>
        <w:tc>
          <w:tcPr>
            <w:tcW w:w="1134" w:type="dxa"/>
            <w:shd w:val="clear" w:color="auto" w:fill="FFFF00"/>
          </w:tcPr>
          <w:p w14:paraId="63CF2FBC" w14:textId="77777777" w:rsidR="00ED5D0E" w:rsidRPr="00561F26" w:rsidRDefault="00ED5D0E" w:rsidP="00EA5C98"/>
        </w:tc>
        <w:tc>
          <w:tcPr>
            <w:tcW w:w="2268" w:type="dxa"/>
            <w:shd w:val="clear" w:color="auto" w:fill="FFFF00"/>
          </w:tcPr>
          <w:p w14:paraId="57B86786" w14:textId="6EF90F5C" w:rsidR="00ED5D0E" w:rsidRPr="00561F26" w:rsidRDefault="00ED5D0E" w:rsidP="00EA5C98"/>
        </w:tc>
      </w:tr>
      <w:tr w:rsidR="00ED5D0E" w:rsidRPr="00561F26" w14:paraId="5E4F07DE"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533C104"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shd w:val="clear" w:color="auto" w:fill="auto"/>
            <w:vAlign w:val="center"/>
          </w:tcPr>
          <w:p w14:paraId="1D808F78" w14:textId="77777777" w:rsidR="00ED5D0E" w:rsidRPr="00561F26" w:rsidRDefault="00ED5D0E" w:rsidP="00EA5C98">
            <w:r w:rsidRPr="00561F26">
              <w:t>Rozšiřitelnost RAM</w:t>
            </w:r>
          </w:p>
        </w:tc>
        <w:tc>
          <w:tcPr>
            <w:tcW w:w="3544" w:type="dxa"/>
            <w:shd w:val="clear" w:color="auto" w:fill="auto"/>
          </w:tcPr>
          <w:p w14:paraId="4C3BA9F6" w14:textId="6C97D660" w:rsidR="00ED5D0E" w:rsidRPr="007416A2" w:rsidRDefault="00ED5D0E" w:rsidP="009E1F0D">
            <w:pPr>
              <w:pStyle w:val="Odstavecseseznamem"/>
              <w:numPr>
                <w:ilvl w:val="0"/>
                <w:numId w:val="8"/>
              </w:numPr>
              <w:jc w:val="both"/>
            </w:pPr>
            <w:r w:rsidRPr="007416A2">
              <w:t>Navržené řešení musí umožňovat rozšíření prostým přidáním RAM</w:t>
            </w:r>
            <w:r w:rsidR="003C2040" w:rsidRPr="007416A2">
              <w:t xml:space="preserve"> stejného modulu</w:t>
            </w:r>
            <w:r w:rsidRPr="007416A2">
              <w:t>.</w:t>
            </w:r>
          </w:p>
        </w:tc>
        <w:tc>
          <w:tcPr>
            <w:tcW w:w="1134" w:type="dxa"/>
            <w:shd w:val="clear" w:color="auto" w:fill="FFFF00"/>
          </w:tcPr>
          <w:p w14:paraId="7124CA21" w14:textId="77777777" w:rsidR="00ED5D0E" w:rsidRPr="00561F26" w:rsidRDefault="00ED5D0E" w:rsidP="00EA5C98"/>
        </w:tc>
        <w:tc>
          <w:tcPr>
            <w:tcW w:w="2268" w:type="dxa"/>
            <w:shd w:val="clear" w:color="auto" w:fill="FFFF00"/>
          </w:tcPr>
          <w:p w14:paraId="27F432D6" w14:textId="5F76F1BD" w:rsidR="00ED5D0E" w:rsidRPr="00561F26" w:rsidRDefault="00ED5D0E" w:rsidP="00EA5C98"/>
        </w:tc>
      </w:tr>
      <w:tr w:rsidR="00ED5D0E" w:rsidRPr="00561F26" w14:paraId="0F8F352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322F867"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2FA06E4C" w14:textId="77777777" w:rsidR="00ED5D0E" w:rsidRPr="00561F26" w:rsidRDefault="00ED5D0E" w:rsidP="00836A7D"/>
        </w:tc>
        <w:tc>
          <w:tcPr>
            <w:tcW w:w="3544" w:type="dxa"/>
            <w:shd w:val="clear" w:color="auto" w:fill="auto"/>
          </w:tcPr>
          <w:p w14:paraId="38B41C25" w14:textId="17FAE30D" w:rsidR="00ED5D0E" w:rsidRPr="007416A2" w:rsidRDefault="008311E0" w:rsidP="009E1F0D">
            <w:pPr>
              <w:pStyle w:val="Odstavecseseznamem"/>
              <w:numPr>
                <w:ilvl w:val="0"/>
                <w:numId w:val="8"/>
              </w:numPr>
              <w:jc w:val="both"/>
            </w:pPr>
            <w:r>
              <w:t xml:space="preserve">Objednatel </w:t>
            </w:r>
            <w:r w:rsidR="00ED5D0E" w:rsidRPr="007416A2">
              <w:t xml:space="preserve">požaduje min. rozšiřitelnost RAM pro jeden server: </w:t>
            </w:r>
            <w:r w:rsidR="00ED5D0E" w:rsidRPr="007416A2">
              <w:rPr>
                <w:b/>
                <w:bCs/>
              </w:rPr>
              <w:t>4</w:t>
            </w:r>
            <w:r w:rsidR="00ED5D0E" w:rsidRPr="007416A2">
              <w:t xml:space="preserve"> TB.</w:t>
            </w:r>
          </w:p>
        </w:tc>
        <w:tc>
          <w:tcPr>
            <w:tcW w:w="1134" w:type="dxa"/>
            <w:shd w:val="clear" w:color="auto" w:fill="FFFF00"/>
          </w:tcPr>
          <w:p w14:paraId="756D041D" w14:textId="77777777" w:rsidR="00ED5D0E" w:rsidRPr="00561F26" w:rsidRDefault="00ED5D0E" w:rsidP="00836A7D"/>
        </w:tc>
        <w:tc>
          <w:tcPr>
            <w:tcW w:w="2268" w:type="dxa"/>
            <w:shd w:val="clear" w:color="auto" w:fill="FFFF00"/>
          </w:tcPr>
          <w:p w14:paraId="70A89CAB" w14:textId="37E6DC27" w:rsidR="00ED5D0E" w:rsidRPr="00561F26" w:rsidRDefault="00ED5D0E" w:rsidP="00836A7D"/>
        </w:tc>
      </w:tr>
      <w:tr w:rsidR="00ED5D0E" w:rsidRPr="00561F26" w14:paraId="4F11526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D51BFAA"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14328EAA" w14:textId="77777777" w:rsidR="00ED5D0E" w:rsidRPr="00561F26" w:rsidRDefault="00ED5D0E" w:rsidP="00836A7D"/>
        </w:tc>
        <w:tc>
          <w:tcPr>
            <w:tcW w:w="3544" w:type="dxa"/>
            <w:shd w:val="clear" w:color="auto" w:fill="auto"/>
          </w:tcPr>
          <w:p w14:paraId="7297D08F" w14:textId="4B5655D4" w:rsidR="00ED5D0E" w:rsidRPr="007416A2" w:rsidRDefault="00ED5D0E" w:rsidP="009E1F0D">
            <w:pPr>
              <w:pStyle w:val="Odstavecseseznamem"/>
              <w:numPr>
                <w:ilvl w:val="0"/>
                <w:numId w:val="8"/>
              </w:numPr>
              <w:jc w:val="both"/>
            </w:pPr>
            <w:r w:rsidRPr="007416A2">
              <w:t>Řešení musí být rozšiřitelné bez nutnosti výměny paměťových modulů (musí zůstat dostatek volných pozic pro přidání).</w:t>
            </w:r>
          </w:p>
        </w:tc>
        <w:tc>
          <w:tcPr>
            <w:tcW w:w="1134" w:type="dxa"/>
            <w:shd w:val="clear" w:color="auto" w:fill="FFFF00"/>
          </w:tcPr>
          <w:p w14:paraId="224C4F02" w14:textId="77777777" w:rsidR="00ED5D0E" w:rsidRPr="00561F26" w:rsidRDefault="00ED5D0E" w:rsidP="00836A7D"/>
        </w:tc>
        <w:tc>
          <w:tcPr>
            <w:tcW w:w="2268" w:type="dxa"/>
            <w:shd w:val="clear" w:color="auto" w:fill="FFFF00"/>
          </w:tcPr>
          <w:p w14:paraId="4528F379" w14:textId="3D1323AC" w:rsidR="00ED5D0E" w:rsidRPr="00561F26" w:rsidRDefault="00ED5D0E" w:rsidP="00836A7D"/>
        </w:tc>
      </w:tr>
      <w:tr w:rsidR="00ED5D0E" w:rsidRPr="00561F26" w14:paraId="7F9B67EF"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8EDBE78" w14:textId="77777777" w:rsidR="00ED5D0E" w:rsidRPr="00561F26" w:rsidRDefault="00ED5D0E" w:rsidP="004A173D">
            <w:pPr>
              <w:pStyle w:val="Odstavecseseznamem"/>
              <w:numPr>
                <w:ilvl w:val="0"/>
                <w:numId w:val="19"/>
              </w:numPr>
              <w:spacing w:after="0" w:line="240" w:lineRule="auto"/>
              <w:jc w:val="both"/>
            </w:pPr>
          </w:p>
        </w:tc>
        <w:tc>
          <w:tcPr>
            <w:tcW w:w="1841" w:type="dxa"/>
            <w:shd w:val="clear" w:color="auto" w:fill="auto"/>
          </w:tcPr>
          <w:p w14:paraId="73B0CDDE" w14:textId="77777777" w:rsidR="00ED5D0E" w:rsidRPr="00561F26" w:rsidRDefault="00ED5D0E" w:rsidP="00836A7D">
            <w:r w:rsidRPr="00561F26">
              <w:t>IO</w:t>
            </w:r>
          </w:p>
        </w:tc>
        <w:tc>
          <w:tcPr>
            <w:tcW w:w="3544" w:type="dxa"/>
            <w:shd w:val="clear" w:color="auto" w:fill="auto"/>
          </w:tcPr>
          <w:p w14:paraId="60D6BA67" w14:textId="13407F70" w:rsidR="00ED5D0E" w:rsidRPr="007416A2" w:rsidRDefault="00ED5D0E" w:rsidP="009E1F0D">
            <w:pPr>
              <w:pStyle w:val="Odstavecseseznamem"/>
              <w:numPr>
                <w:ilvl w:val="0"/>
                <w:numId w:val="8"/>
              </w:numPr>
              <w:jc w:val="both"/>
            </w:pPr>
            <w:r w:rsidRPr="007416A2">
              <w:t>Minimální počet IO PCIe pozic: 10.</w:t>
            </w:r>
          </w:p>
        </w:tc>
        <w:tc>
          <w:tcPr>
            <w:tcW w:w="1134" w:type="dxa"/>
            <w:shd w:val="clear" w:color="auto" w:fill="FFFF00"/>
          </w:tcPr>
          <w:p w14:paraId="53EC9C80" w14:textId="77777777" w:rsidR="00ED5D0E" w:rsidRPr="00561F26" w:rsidRDefault="00ED5D0E" w:rsidP="00836A7D"/>
        </w:tc>
        <w:tc>
          <w:tcPr>
            <w:tcW w:w="2268" w:type="dxa"/>
            <w:shd w:val="clear" w:color="auto" w:fill="FFFF00"/>
          </w:tcPr>
          <w:p w14:paraId="28B9EBE5" w14:textId="153601B8" w:rsidR="00ED5D0E" w:rsidRPr="00561F26" w:rsidRDefault="00ED5D0E" w:rsidP="00836A7D"/>
        </w:tc>
      </w:tr>
      <w:tr w:rsidR="00ED5D0E" w:rsidRPr="00561F26" w14:paraId="1C0D6137"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7EF416D"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shd w:val="clear" w:color="auto" w:fill="auto"/>
            <w:vAlign w:val="center"/>
          </w:tcPr>
          <w:p w14:paraId="00ADA0FC" w14:textId="77777777" w:rsidR="00ED5D0E" w:rsidRPr="00561F26" w:rsidRDefault="00ED5D0E" w:rsidP="00836A7D">
            <w:r w:rsidRPr="00561F26">
              <w:t>IO – Ethernet 25Gbit</w:t>
            </w:r>
          </w:p>
        </w:tc>
        <w:tc>
          <w:tcPr>
            <w:tcW w:w="3544" w:type="dxa"/>
            <w:shd w:val="clear" w:color="auto" w:fill="auto"/>
          </w:tcPr>
          <w:p w14:paraId="68B40FAF" w14:textId="550DE8B2" w:rsidR="00ED5D0E" w:rsidRPr="007416A2" w:rsidRDefault="00ED5D0E" w:rsidP="009E1F0D">
            <w:pPr>
              <w:pStyle w:val="Odstavecseseznamem"/>
              <w:numPr>
                <w:ilvl w:val="0"/>
                <w:numId w:val="8"/>
              </w:numPr>
              <w:jc w:val="both"/>
            </w:pPr>
            <w:r w:rsidRPr="007416A2">
              <w:t xml:space="preserve">Minimální požadovaný počet Ethernet rozhraní: 8x </w:t>
            </w:r>
            <w:r w:rsidR="00EE2302">
              <w:t xml:space="preserve">min. </w:t>
            </w:r>
            <w:r w:rsidRPr="007416A2">
              <w:t>25 Gb</w:t>
            </w:r>
            <w:r w:rsidR="006E109D" w:rsidRPr="007416A2">
              <w:t>/s</w:t>
            </w:r>
            <w:r w:rsidRPr="007416A2">
              <w:t xml:space="preserve"> typ SR (osazeny SFP2</w:t>
            </w:r>
            <w:r w:rsidR="00641B73" w:rsidRPr="007416A2">
              <w:t>8</w:t>
            </w:r>
            <w:r w:rsidRPr="007416A2">
              <w:t>) pro jeden server.</w:t>
            </w:r>
          </w:p>
        </w:tc>
        <w:tc>
          <w:tcPr>
            <w:tcW w:w="1134" w:type="dxa"/>
            <w:shd w:val="clear" w:color="auto" w:fill="FFFF00"/>
          </w:tcPr>
          <w:p w14:paraId="424F1411" w14:textId="77777777" w:rsidR="00ED5D0E" w:rsidRPr="00561F26" w:rsidRDefault="00ED5D0E" w:rsidP="00836A7D"/>
        </w:tc>
        <w:tc>
          <w:tcPr>
            <w:tcW w:w="2268" w:type="dxa"/>
            <w:shd w:val="clear" w:color="auto" w:fill="FFFF00"/>
          </w:tcPr>
          <w:p w14:paraId="5ECA9044" w14:textId="21D9F9C1" w:rsidR="00ED5D0E" w:rsidRPr="00561F26" w:rsidRDefault="00ED5D0E" w:rsidP="00836A7D"/>
        </w:tc>
      </w:tr>
      <w:tr w:rsidR="00ED5D0E" w:rsidRPr="00561F26" w14:paraId="4CE248BF"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FBED1F9"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768A08C2" w14:textId="77777777" w:rsidR="00ED5D0E" w:rsidRPr="00561F26" w:rsidRDefault="00ED5D0E" w:rsidP="0013039A"/>
        </w:tc>
        <w:tc>
          <w:tcPr>
            <w:tcW w:w="3544" w:type="dxa"/>
            <w:shd w:val="clear" w:color="auto" w:fill="auto"/>
          </w:tcPr>
          <w:p w14:paraId="287EE95F" w14:textId="4E23CF3C" w:rsidR="00ED5D0E" w:rsidRPr="007416A2" w:rsidRDefault="004271D2" w:rsidP="009E1F0D">
            <w:pPr>
              <w:pStyle w:val="Odstavecseseznamem"/>
              <w:numPr>
                <w:ilvl w:val="0"/>
                <w:numId w:val="8"/>
              </w:numPr>
              <w:jc w:val="both"/>
            </w:pPr>
            <w:r w:rsidRPr="007416A2">
              <w:t>Ethernet adaptéry musí být podporovány pro nabízenou virtualizaci, operační systémy a zajištění vysoké dostupnosti.</w:t>
            </w:r>
          </w:p>
        </w:tc>
        <w:tc>
          <w:tcPr>
            <w:tcW w:w="1134" w:type="dxa"/>
            <w:tcBorders>
              <w:bottom w:val="single" w:sz="4" w:space="0" w:color="auto"/>
            </w:tcBorders>
            <w:shd w:val="clear" w:color="auto" w:fill="FFFF00"/>
          </w:tcPr>
          <w:p w14:paraId="6C2CBB22" w14:textId="77777777" w:rsidR="00ED5D0E" w:rsidRPr="00561F26" w:rsidRDefault="00ED5D0E" w:rsidP="0013039A"/>
        </w:tc>
        <w:tc>
          <w:tcPr>
            <w:tcW w:w="2268" w:type="dxa"/>
            <w:shd w:val="clear" w:color="auto" w:fill="FFFF00"/>
          </w:tcPr>
          <w:p w14:paraId="27CBB4C2" w14:textId="5F2D6947" w:rsidR="00ED5D0E" w:rsidRPr="00561F26" w:rsidRDefault="00ED5D0E" w:rsidP="0013039A"/>
        </w:tc>
      </w:tr>
      <w:tr w:rsidR="00ED5D0E" w:rsidRPr="00561F26" w14:paraId="4EB231A8"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4A8FC87"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41ECA767" w14:textId="77777777" w:rsidR="00ED5D0E" w:rsidRPr="00561F26" w:rsidRDefault="00ED5D0E" w:rsidP="0013039A"/>
        </w:tc>
        <w:tc>
          <w:tcPr>
            <w:tcW w:w="3544" w:type="dxa"/>
            <w:shd w:val="clear" w:color="auto" w:fill="auto"/>
          </w:tcPr>
          <w:p w14:paraId="2EDEE486" w14:textId="2EC23829" w:rsidR="00ED5D0E" w:rsidRPr="007416A2" w:rsidRDefault="006C3DBA" w:rsidP="009E1F0D">
            <w:pPr>
              <w:pStyle w:val="Odstavecseseznamem"/>
              <w:numPr>
                <w:ilvl w:val="0"/>
                <w:numId w:val="8"/>
              </w:numPr>
              <w:jc w:val="both"/>
            </w:pPr>
            <w:r>
              <w:t>Dodavatel uvede</w:t>
            </w:r>
            <w:r w:rsidR="00ED5D0E" w:rsidRPr="007416A2">
              <w:t xml:space="preserve"> počet adaptérů nutných pro dosažení požadovaného počtu portů.</w:t>
            </w:r>
          </w:p>
        </w:tc>
        <w:tc>
          <w:tcPr>
            <w:tcW w:w="1134" w:type="dxa"/>
            <w:tcBorders>
              <w:tr2bl w:val="single" w:sz="4" w:space="0" w:color="auto"/>
            </w:tcBorders>
            <w:shd w:val="clear" w:color="auto" w:fill="F2F2F2" w:themeFill="background1" w:themeFillShade="F2"/>
          </w:tcPr>
          <w:p w14:paraId="212DC683" w14:textId="77777777" w:rsidR="00ED5D0E" w:rsidRPr="00561F26" w:rsidRDefault="00ED5D0E" w:rsidP="0013039A"/>
        </w:tc>
        <w:tc>
          <w:tcPr>
            <w:tcW w:w="2268" w:type="dxa"/>
            <w:shd w:val="clear" w:color="auto" w:fill="FFFF00"/>
          </w:tcPr>
          <w:p w14:paraId="37F1B4CF" w14:textId="2C1E4AF1" w:rsidR="00ED5D0E" w:rsidRPr="00561F26" w:rsidRDefault="00ED5D0E" w:rsidP="0013039A"/>
        </w:tc>
      </w:tr>
      <w:tr w:rsidR="00ED5D0E" w:rsidRPr="00561F26" w14:paraId="253E1E5D"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8572CA8" w14:textId="77777777" w:rsidR="00ED5D0E" w:rsidRPr="00561F26" w:rsidRDefault="00ED5D0E" w:rsidP="004A173D">
            <w:pPr>
              <w:pStyle w:val="Odstavecseseznamem"/>
              <w:numPr>
                <w:ilvl w:val="0"/>
                <w:numId w:val="19"/>
              </w:numPr>
              <w:spacing w:after="0" w:line="240" w:lineRule="auto"/>
              <w:jc w:val="both"/>
            </w:pPr>
          </w:p>
        </w:tc>
        <w:tc>
          <w:tcPr>
            <w:tcW w:w="1841" w:type="dxa"/>
            <w:shd w:val="clear" w:color="auto" w:fill="auto"/>
          </w:tcPr>
          <w:p w14:paraId="53591347" w14:textId="77777777" w:rsidR="00ED5D0E" w:rsidRPr="00561F26" w:rsidRDefault="00ED5D0E" w:rsidP="0013039A">
            <w:r w:rsidRPr="00561F26">
              <w:t>IO – Ethernet SR-IOV</w:t>
            </w:r>
          </w:p>
        </w:tc>
        <w:tc>
          <w:tcPr>
            <w:tcW w:w="3544" w:type="dxa"/>
            <w:shd w:val="clear" w:color="auto" w:fill="auto"/>
          </w:tcPr>
          <w:p w14:paraId="1B457A5D" w14:textId="47152086" w:rsidR="00ED5D0E" w:rsidRPr="007416A2" w:rsidRDefault="00ED5D0E" w:rsidP="009E1F0D">
            <w:pPr>
              <w:pStyle w:val="Odstavecseseznamem"/>
              <w:numPr>
                <w:ilvl w:val="0"/>
                <w:numId w:val="8"/>
              </w:numPr>
              <w:jc w:val="both"/>
            </w:pPr>
            <w:r w:rsidRPr="007416A2">
              <w:t xml:space="preserve">Nabízené Ethernet </w:t>
            </w:r>
            <w:r w:rsidR="005A3A06">
              <w:t xml:space="preserve">min. </w:t>
            </w:r>
            <w:r w:rsidRPr="007416A2">
              <w:t>25 Gb</w:t>
            </w:r>
            <w:r w:rsidR="00BC3F39" w:rsidRPr="007416A2">
              <w:t>/s</w:t>
            </w:r>
            <w:r w:rsidRPr="007416A2">
              <w:t xml:space="preserve"> adaptéry musí podporovat SR-IOV virtualizační technologii.</w:t>
            </w:r>
          </w:p>
        </w:tc>
        <w:tc>
          <w:tcPr>
            <w:tcW w:w="1134" w:type="dxa"/>
            <w:shd w:val="clear" w:color="auto" w:fill="FFFF00"/>
          </w:tcPr>
          <w:p w14:paraId="6168E438" w14:textId="77777777" w:rsidR="00ED5D0E" w:rsidRPr="00561F26" w:rsidRDefault="00ED5D0E" w:rsidP="0013039A"/>
        </w:tc>
        <w:tc>
          <w:tcPr>
            <w:tcW w:w="2268" w:type="dxa"/>
            <w:shd w:val="clear" w:color="auto" w:fill="FFFF00"/>
          </w:tcPr>
          <w:p w14:paraId="53740705" w14:textId="6C35A787" w:rsidR="00ED5D0E" w:rsidRPr="00561F26" w:rsidRDefault="00ED5D0E" w:rsidP="0013039A"/>
        </w:tc>
      </w:tr>
      <w:tr w:rsidR="00ED5D0E" w:rsidRPr="00561F26" w14:paraId="303449A6"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5B1F9D91"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shd w:val="clear" w:color="auto" w:fill="auto"/>
            <w:vAlign w:val="center"/>
          </w:tcPr>
          <w:p w14:paraId="66EC9DF6" w14:textId="77777777" w:rsidR="00ED5D0E" w:rsidRPr="00561F26" w:rsidRDefault="00ED5D0E" w:rsidP="0013039A">
            <w:r w:rsidRPr="00561F26">
              <w:t xml:space="preserve">IO – Fibre Channel </w:t>
            </w:r>
          </w:p>
        </w:tc>
        <w:tc>
          <w:tcPr>
            <w:tcW w:w="3544" w:type="dxa"/>
            <w:tcBorders>
              <w:bottom w:val="single" w:sz="4" w:space="0" w:color="auto"/>
            </w:tcBorders>
            <w:shd w:val="clear" w:color="auto" w:fill="auto"/>
          </w:tcPr>
          <w:p w14:paraId="4B715065" w14:textId="73419CCE" w:rsidR="00ED5D0E" w:rsidRPr="007416A2" w:rsidRDefault="00ED5D0E" w:rsidP="009E1F0D">
            <w:pPr>
              <w:pStyle w:val="Odstavecseseznamem"/>
              <w:numPr>
                <w:ilvl w:val="0"/>
                <w:numId w:val="8"/>
              </w:numPr>
              <w:jc w:val="both"/>
            </w:pPr>
            <w:r w:rsidRPr="007416A2">
              <w:t xml:space="preserve">Minimální požadovaný počet FC rozhraní: 8x </w:t>
            </w:r>
            <w:r w:rsidR="005A3A06">
              <w:t xml:space="preserve">min. </w:t>
            </w:r>
            <w:r w:rsidRPr="007416A2">
              <w:t>64 Gb</w:t>
            </w:r>
            <w:r w:rsidR="00BC3F39" w:rsidRPr="007416A2">
              <w:t>/s</w:t>
            </w:r>
            <w:r w:rsidRPr="007416A2">
              <w:t xml:space="preserve"> (osazeny S</w:t>
            </w:r>
            <w:r w:rsidR="00641B73" w:rsidRPr="007416A2">
              <w:t>FP</w:t>
            </w:r>
            <w:r w:rsidRPr="007416A2">
              <w:t xml:space="preserve">+) pro jeden server. (Pozn.: použití 4-port FC adaptérů či alternativní varianty s 2-port jsou přípustné). </w:t>
            </w:r>
          </w:p>
        </w:tc>
        <w:tc>
          <w:tcPr>
            <w:tcW w:w="1134" w:type="dxa"/>
            <w:tcBorders>
              <w:bottom w:val="single" w:sz="4" w:space="0" w:color="auto"/>
            </w:tcBorders>
            <w:shd w:val="clear" w:color="auto" w:fill="FFFF00"/>
          </w:tcPr>
          <w:p w14:paraId="7804EA2A" w14:textId="77777777" w:rsidR="00ED5D0E" w:rsidRPr="00561F26" w:rsidRDefault="00ED5D0E" w:rsidP="0013039A"/>
        </w:tc>
        <w:tc>
          <w:tcPr>
            <w:tcW w:w="2268" w:type="dxa"/>
            <w:tcBorders>
              <w:bottom w:val="single" w:sz="4" w:space="0" w:color="auto"/>
            </w:tcBorders>
            <w:shd w:val="clear" w:color="auto" w:fill="FFFF00"/>
          </w:tcPr>
          <w:p w14:paraId="55260FAD" w14:textId="11FB7D5C" w:rsidR="00ED5D0E" w:rsidRPr="00561F26" w:rsidRDefault="00ED5D0E" w:rsidP="0013039A"/>
        </w:tc>
      </w:tr>
      <w:tr w:rsidR="00ED5D0E" w:rsidRPr="00561F26" w14:paraId="3A89594F"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109F52B2" w14:textId="77777777" w:rsidR="00ED5D0E" w:rsidRPr="00561F26" w:rsidRDefault="00ED5D0E" w:rsidP="004A173D">
            <w:pPr>
              <w:pStyle w:val="Odstavecseseznamem"/>
              <w:numPr>
                <w:ilvl w:val="0"/>
                <w:numId w:val="19"/>
              </w:numPr>
              <w:spacing w:after="0" w:line="240" w:lineRule="auto"/>
              <w:jc w:val="both"/>
            </w:pPr>
          </w:p>
        </w:tc>
        <w:tc>
          <w:tcPr>
            <w:tcW w:w="1841" w:type="dxa"/>
            <w:vMerge/>
            <w:shd w:val="clear" w:color="auto" w:fill="auto"/>
          </w:tcPr>
          <w:p w14:paraId="4B343FF2" w14:textId="77777777" w:rsidR="00ED5D0E" w:rsidRPr="00561F26" w:rsidRDefault="00ED5D0E" w:rsidP="0013039A"/>
        </w:tc>
        <w:tc>
          <w:tcPr>
            <w:tcW w:w="3544" w:type="dxa"/>
            <w:tcBorders>
              <w:bottom w:val="single" w:sz="4" w:space="0" w:color="auto"/>
            </w:tcBorders>
            <w:shd w:val="clear" w:color="auto" w:fill="auto"/>
          </w:tcPr>
          <w:p w14:paraId="2E85F31E" w14:textId="01061C4D" w:rsidR="00ED5D0E" w:rsidRPr="007416A2" w:rsidRDefault="008745E0" w:rsidP="009E1F0D">
            <w:pPr>
              <w:pStyle w:val="Odstavecseseznamem"/>
              <w:numPr>
                <w:ilvl w:val="0"/>
                <w:numId w:val="8"/>
              </w:numPr>
              <w:jc w:val="both"/>
            </w:pPr>
            <w:r w:rsidRPr="007416A2">
              <w:t>FC adaptéry musí být podporovány pro nabízenou virtualizaci, operační systémy a zajištění vysoké dostupnosti.</w:t>
            </w:r>
          </w:p>
        </w:tc>
        <w:tc>
          <w:tcPr>
            <w:tcW w:w="1134" w:type="dxa"/>
            <w:tcBorders>
              <w:bottom w:val="single" w:sz="4" w:space="0" w:color="auto"/>
            </w:tcBorders>
            <w:shd w:val="clear" w:color="auto" w:fill="FFFF00"/>
          </w:tcPr>
          <w:p w14:paraId="3CACC744" w14:textId="77777777" w:rsidR="00ED5D0E" w:rsidRPr="00561F26" w:rsidRDefault="00ED5D0E" w:rsidP="0013039A"/>
        </w:tc>
        <w:tc>
          <w:tcPr>
            <w:tcW w:w="2268" w:type="dxa"/>
            <w:tcBorders>
              <w:bottom w:val="single" w:sz="4" w:space="0" w:color="auto"/>
            </w:tcBorders>
            <w:shd w:val="clear" w:color="auto" w:fill="FFFF00"/>
          </w:tcPr>
          <w:p w14:paraId="63CC9552" w14:textId="0274249A" w:rsidR="00ED5D0E" w:rsidRPr="00561F26" w:rsidRDefault="00ED5D0E" w:rsidP="0013039A"/>
        </w:tc>
      </w:tr>
      <w:tr w:rsidR="00ED5D0E" w:rsidRPr="00561F26" w14:paraId="19058349"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50901073"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bottom w:val="single" w:sz="4" w:space="0" w:color="auto"/>
            </w:tcBorders>
            <w:shd w:val="clear" w:color="auto" w:fill="auto"/>
          </w:tcPr>
          <w:p w14:paraId="41D3F5BA" w14:textId="77777777" w:rsidR="00ED5D0E" w:rsidRPr="00561F26" w:rsidRDefault="00ED5D0E" w:rsidP="0013039A"/>
        </w:tc>
        <w:tc>
          <w:tcPr>
            <w:tcW w:w="3544" w:type="dxa"/>
            <w:tcBorders>
              <w:bottom w:val="single" w:sz="4" w:space="0" w:color="auto"/>
            </w:tcBorders>
            <w:shd w:val="clear" w:color="auto" w:fill="auto"/>
          </w:tcPr>
          <w:p w14:paraId="7B86B443" w14:textId="2CAD0981" w:rsidR="00ED5D0E" w:rsidRPr="007416A2" w:rsidRDefault="006C3DBA" w:rsidP="009E1F0D">
            <w:pPr>
              <w:pStyle w:val="Odstavecseseznamem"/>
              <w:numPr>
                <w:ilvl w:val="0"/>
                <w:numId w:val="8"/>
              </w:numPr>
              <w:jc w:val="both"/>
            </w:pPr>
            <w:r>
              <w:t>Dodavatel uvede</w:t>
            </w:r>
            <w:r w:rsidR="00ED5D0E" w:rsidRPr="007416A2">
              <w:t xml:space="preserve"> počet adaptérů nutných pro dosažení požadovaného počtu portů.</w:t>
            </w:r>
          </w:p>
        </w:tc>
        <w:tc>
          <w:tcPr>
            <w:tcW w:w="1134" w:type="dxa"/>
            <w:tcBorders>
              <w:bottom w:val="single" w:sz="4" w:space="0" w:color="auto"/>
              <w:tr2bl w:val="single" w:sz="4" w:space="0" w:color="auto"/>
            </w:tcBorders>
            <w:shd w:val="clear" w:color="auto" w:fill="F2F2F2" w:themeFill="background1" w:themeFillShade="F2"/>
          </w:tcPr>
          <w:p w14:paraId="40AA940B" w14:textId="77777777" w:rsidR="00ED5D0E" w:rsidRPr="00561F26" w:rsidRDefault="00ED5D0E" w:rsidP="0013039A"/>
        </w:tc>
        <w:tc>
          <w:tcPr>
            <w:tcW w:w="2268" w:type="dxa"/>
            <w:tcBorders>
              <w:bottom w:val="single" w:sz="4" w:space="0" w:color="auto"/>
            </w:tcBorders>
            <w:shd w:val="clear" w:color="auto" w:fill="FFFF00"/>
          </w:tcPr>
          <w:p w14:paraId="79BE6A6B" w14:textId="07401677" w:rsidR="00ED5D0E" w:rsidRPr="00561F26" w:rsidRDefault="00ED5D0E" w:rsidP="0013039A"/>
        </w:tc>
      </w:tr>
      <w:tr w:rsidR="00ED5D0E" w:rsidRPr="00561F26" w14:paraId="7ACB27E2"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0FA2B10" w14:textId="77777777" w:rsidR="00ED5D0E" w:rsidRPr="00561F26" w:rsidRDefault="00ED5D0E" w:rsidP="004A173D">
            <w:pPr>
              <w:pStyle w:val="Odstavecseseznamem"/>
              <w:numPr>
                <w:ilvl w:val="0"/>
                <w:numId w:val="19"/>
              </w:numPr>
              <w:spacing w:after="0" w:line="240" w:lineRule="auto"/>
              <w:jc w:val="both"/>
            </w:pP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7852E2C5" w14:textId="2A5D82C1" w:rsidR="00ED5D0E" w:rsidRPr="00561F26" w:rsidRDefault="00ED5D0E" w:rsidP="0013039A">
            <w:r w:rsidRPr="00561F26">
              <w:t xml:space="preserve">IO – </w:t>
            </w:r>
            <w:r>
              <w:t>SSD</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ED2973B" w14:textId="33273F1B" w:rsidR="00ED5D0E" w:rsidRPr="007416A2" w:rsidRDefault="00ED5D0E" w:rsidP="009E1F0D">
            <w:pPr>
              <w:pStyle w:val="Odstavecseseznamem"/>
              <w:numPr>
                <w:ilvl w:val="0"/>
                <w:numId w:val="8"/>
              </w:numPr>
              <w:jc w:val="both"/>
            </w:pPr>
            <w:r w:rsidRPr="007416A2">
              <w:t xml:space="preserve"> Server musí disponovat </w:t>
            </w:r>
            <w:r w:rsidR="005A3A06">
              <w:t xml:space="preserve">min. </w:t>
            </w:r>
            <w:r w:rsidRPr="007416A2">
              <w:t xml:space="preserve">8 ks NVMe disků o min. kapacitě 500 GB každý (disky pro potřeby systémových </w:t>
            </w:r>
            <w:r w:rsidR="00234243" w:rsidRPr="007416A2">
              <w:t>virtuálních serverů</w:t>
            </w:r>
            <w:r w:rsidRPr="007416A2">
              <w: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CB7BB05" w14:textId="77777777" w:rsidR="00ED5D0E" w:rsidRPr="00561F26" w:rsidRDefault="00ED5D0E" w:rsidP="0013039A"/>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000690F" w14:textId="20FE094E" w:rsidR="00ED5D0E" w:rsidRPr="00561F26" w:rsidRDefault="00ED5D0E" w:rsidP="0013039A"/>
        </w:tc>
      </w:tr>
      <w:tr w:rsidR="00FB4848" w:rsidRPr="00561F26" w14:paraId="6170E281"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EC5F539" w14:textId="77777777" w:rsidR="00FB4848" w:rsidRPr="00561F26" w:rsidRDefault="00FB4848" w:rsidP="00FB4848">
            <w:pPr>
              <w:pStyle w:val="Odstavecseseznamem"/>
              <w:numPr>
                <w:ilvl w:val="0"/>
                <w:numId w:val="1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6B5D69BD" w14:textId="77777777" w:rsidR="00FB4848" w:rsidRPr="00561F26" w:rsidRDefault="00FB4848" w:rsidP="00FB4848">
            <w:r w:rsidRPr="00561F26">
              <w:t>Virtualizace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9AE7649" w14:textId="0EC7A66C" w:rsidR="00FB4848" w:rsidRPr="007416A2" w:rsidRDefault="00FB4848" w:rsidP="00FB4848">
            <w:pPr>
              <w:pStyle w:val="Odstavecseseznamem"/>
              <w:numPr>
                <w:ilvl w:val="0"/>
                <w:numId w:val="8"/>
              </w:numPr>
              <w:jc w:val="both"/>
            </w:pPr>
            <w:r w:rsidRPr="007416A2">
              <w:t xml:space="preserve">Servery musí podporovat migraci virtuálních serverů ze současného HW na nově dodaný včetně příslušné licence a podpory.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3DD3F2C" w14:textId="77777777" w:rsidR="00FB4848" w:rsidRPr="00561F26" w:rsidRDefault="00FB4848" w:rsidP="00FB484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4FCCDD3" w14:textId="568628EF" w:rsidR="00FB4848" w:rsidRPr="00561F26" w:rsidRDefault="00FB4848" w:rsidP="00FB4848"/>
        </w:tc>
      </w:tr>
      <w:tr w:rsidR="00FB4848" w:rsidRPr="00561F26" w14:paraId="674BBAA7"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F12BCD6" w14:textId="77777777" w:rsidR="00FB4848" w:rsidRPr="00561F26" w:rsidRDefault="00FB4848" w:rsidP="00FB4848">
            <w:pPr>
              <w:pStyle w:val="Odstavecseseznamem"/>
              <w:numPr>
                <w:ilvl w:val="0"/>
                <w:numId w:val="19"/>
              </w:numPr>
              <w:spacing w:after="0" w:line="240" w:lineRule="auto"/>
              <w:jc w:val="both"/>
            </w:pPr>
          </w:p>
        </w:tc>
        <w:tc>
          <w:tcPr>
            <w:tcW w:w="1841" w:type="dxa"/>
            <w:vMerge/>
            <w:tcBorders>
              <w:left w:val="single" w:sz="4" w:space="0" w:color="auto"/>
              <w:right w:val="single" w:sz="4" w:space="0" w:color="auto"/>
            </w:tcBorders>
            <w:shd w:val="clear" w:color="auto" w:fill="auto"/>
          </w:tcPr>
          <w:p w14:paraId="6CE349C9" w14:textId="77777777" w:rsidR="00FB4848" w:rsidRPr="00561F26" w:rsidRDefault="00FB4848" w:rsidP="00FB4848"/>
        </w:tc>
        <w:tc>
          <w:tcPr>
            <w:tcW w:w="3544" w:type="dxa"/>
            <w:tcBorders>
              <w:top w:val="single" w:sz="4" w:space="0" w:color="auto"/>
              <w:left w:val="single" w:sz="4" w:space="0" w:color="auto"/>
              <w:bottom w:val="single" w:sz="4" w:space="0" w:color="auto"/>
              <w:right w:val="single" w:sz="4" w:space="0" w:color="auto"/>
            </w:tcBorders>
            <w:shd w:val="clear" w:color="auto" w:fill="auto"/>
          </w:tcPr>
          <w:p w14:paraId="6692A15F" w14:textId="784C92D4" w:rsidR="00FB4848" w:rsidRPr="007416A2" w:rsidRDefault="0018491C" w:rsidP="00FB4848">
            <w:pPr>
              <w:pStyle w:val="Odstavecseseznamem"/>
              <w:numPr>
                <w:ilvl w:val="0"/>
                <w:numId w:val="8"/>
              </w:numPr>
              <w:jc w:val="both"/>
            </w:pPr>
            <w:r>
              <w:t>Dodávka</w:t>
            </w:r>
            <w:r w:rsidRPr="007416A2">
              <w:t xml:space="preserve"> </w:t>
            </w:r>
            <w:r w:rsidR="00FB4848" w:rsidRPr="007416A2">
              <w:t>musí obsahovat licence na virtualizaci pro všechny nabízená procesorová jádra včetně příslušné licenční podpory.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2BFFA01" w14:textId="77777777" w:rsidR="00FB4848" w:rsidRPr="00561F26" w:rsidRDefault="00FB4848" w:rsidP="00FB484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245B55F" w14:textId="49FD3AA7" w:rsidR="00FB4848" w:rsidRPr="00561F26" w:rsidRDefault="00FB4848" w:rsidP="00FB4848"/>
        </w:tc>
      </w:tr>
      <w:tr w:rsidR="00FB4848" w:rsidRPr="00561F26" w14:paraId="4EA47E4B"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00EB147" w14:textId="77777777" w:rsidR="00FB4848" w:rsidRPr="00561F26" w:rsidRDefault="00FB4848" w:rsidP="00FB4848">
            <w:pPr>
              <w:pStyle w:val="Odstavecseseznamem"/>
              <w:numPr>
                <w:ilvl w:val="0"/>
                <w:numId w:val="1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6EB3A637" w14:textId="77777777" w:rsidR="00FB4848" w:rsidRPr="00561F26" w:rsidRDefault="00FB4848" w:rsidP="00FB4848"/>
        </w:tc>
        <w:tc>
          <w:tcPr>
            <w:tcW w:w="3544" w:type="dxa"/>
            <w:tcBorders>
              <w:top w:val="single" w:sz="4" w:space="0" w:color="auto"/>
              <w:left w:val="single" w:sz="4" w:space="0" w:color="auto"/>
              <w:bottom w:val="single" w:sz="4" w:space="0" w:color="auto"/>
              <w:right w:val="single" w:sz="4" w:space="0" w:color="auto"/>
            </w:tcBorders>
            <w:shd w:val="clear" w:color="auto" w:fill="auto"/>
          </w:tcPr>
          <w:p w14:paraId="7CFC795F" w14:textId="3C1D82D8" w:rsidR="00FB4848" w:rsidRPr="007416A2" w:rsidRDefault="00FB4848" w:rsidP="00FB4848">
            <w:pPr>
              <w:pStyle w:val="Odstavecseseznamem"/>
              <w:numPr>
                <w:ilvl w:val="0"/>
                <w:numId w:val="8"/>
              </w:numPr>
              <w:jc w:val="both"/>
            </w:pPr>
            <w:r w:rsidRPr="007416A2">
              <w:t>Virtualizace musí podporovat současný běh různých verzi OS.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1AFB9BC" w14:textId="77777777" w:rsidR="00FB4848" w:rsidRPr="00561F26" w:rsidRDefault="00FB4848" w:rsidP="00FB4848"/>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CC93934" w14:textId="6C57DC6A" w:rsidR="00FB4848" w:rsidRPr="00561F26" w:rsidRDefault="00FB4848" w:rsidP="00FB4848"/>
        </w:tc>
      </w:tr>
      <w:tr w:rsidR="00ED5D0E" w:rsidRPr="00561F26" w14:paraId="1603C95E"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2AE5A50" w14:textId="77777777" w:rsidR="00ED5D0E" w:rsidRPr="00561F26" w:rsidRDefault="00ED5D0E" w:rsidP="004A173D">
            <w:pPr>
              <w:pStyle w:val="Odstavecseseznamem"/>
              <w:numPr>
                <w:ilvl w:val="0"/>
                <w:numId w:val="19"/>
              </w:numPr>
              <w:spacing w:after="0" w:line="240" w:lineRule="auto"/>
              <w:jc w:val="both"/>
            </w:pP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5CB74AC" w14:textId="77777777" w:rsidR="00ED5D0E" w:rsidRPr="00561F26" w:rsidRDefault="00ED5D0E" w:rsidP="0013039A">
            <w:r w:rsidRPr="00561F26">
              <w:t>OS – Backup</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947BA82" w14:textId="6E8C37F5" w:rsidR="00ED5D0E" w:rsidRPr="007416A2" w:rsidRDefault="004B31EC" w:rsidP="009E1F0D">
            <w:pPr>
              <w:pStyle w:val="Odstavecseseznamem"/>
              <w:numPr>
                <w:ilvl w:val="0"/>
                <w:numId w:val="8"/>
              </w:numPr>
              <w:jc w:val="both"/>
            </w:pPr>
            <w:r w:rsidRPr="007416A2">
              <w:t xml:space="preserve">Součástí </w:t>
            </w:r>
            <w:r w:rsidR="0018491C">
              <w:t>dodávky</w:t>
            </w:r>
            <w:r w:rsidR="0018491C" w:rsidRPr="007416A2">
              <w:t xml:space="preserve"> </w:t>
            </w:r>
            <w:r w:rsidRPr="007416A2">
              <w:t>musí být licence big-endien OS (aktuálně je provozován AIX 7.2).</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59A8477" w14:textId="77777777" w:rsidR="00ED5D0E" w:rsidRPr="00561F26" w:rsidRDefault="00ED5D0E" w:rsidP="0013039A"/>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FCAE6C4" w14:textId="72EB3D45" w:rsidR="00ED5D0E" w:rsidRPr="00561F26" w:rsidRDefault="00ED5D0E" w:rsidP="0013039A"/>
        </w:tc>
      </w:tr>
      <w:tr w:rsidR="00ED5D0E" w:rsidRPr="00561F26" w14:paraId="5DE64828"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A50DEA9"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7B7AC61E" w14:textId="77777777" w:rsidR="00ED5D0E" w:rsidRPr="00561F26" w:rsidRDefault="00ED5D0E" w:rsidP="0013039A">
            <w:r w:rsidRPr="00561F26">
              <w:t>Clusterware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00F6D1A" w14:textId="0638DA5E" w:rsidR="00ED5D0E" w:rsidRPr="007416A2" w:rsidRDefault="00B61009" w:rsidP="009E1F0D">
            <w:pPr>
              <w:pStyle w:val="Odstavecseseznamem"/>
              <w:numPr>
                <w:ilvl w:val="0"/>
                <w:numId w:val="8"/>
              </w:numPr>
              <w:jc w:val="both"/>
            </w:pPr>
            <w:r w:rsidRPr="007416A2">
              <w:t>Pro zajištění vysoké dostupnosti musí být součástí nabídky licence řešení vysoké dostupnosti pro big-endien OS.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6AE36E6" w14:textId="77777777" w:rsidR="00ED5D0E" w:rsidRPr="00561F26" w:rsidRDefault="00ED5D0E" w:rsidP="0013039A"/>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AD95031" w14:textId="023E9A33" w:rsidR="00ED5D0E" w:rsidRPr="00561F26" w:rsidRDefault="00ED5D0E" w:rsidP="0013039A"/>
        </w:tc>
      </w:tr>
      <w:tr w:rsidR="00ED5D0E" w:rsidRPr="00561F26" w14:paraId="0FE7EB8A"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6395694"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50BB3844" w14:textId="77777777" w:rsidR="00ED5D0E" w:rsidRPr="00561F26" w:rsidRDefault="00ED5D0E"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396A7400" w14:textId="2A595270" w:rsidR="00ED5D0E" w:rsidRPr="007416A2" w:rsidRDefault="00ED5D0E" w:rsidP="009E1F0D">
            <w:pPr>
              <w:pStyle w:val="Odstavecseseznamem"/>
              <w:numPr>
                <w:ilvl w:val="0"/>
                <w:numId w:val="8"/>
              </w:numPr>
              <w:jc w:val="both"/>
            </w:pPr>
            <w:r w:rsidRPr="007416A2">
              <w:t>Licencí musí být zajištěno min. na 24ks jader pro každý server.</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13F95DA" w14:textId="77777777" w:rsidR="00ED5D0E" w:rsidRPr="00561F26" w:rsidRDefault="00ED5D0E" w:rsidP="007413B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3F10209" w14:textId="56A70A36" w:rsidR="00ED5D0E" w:rsidRPr="00561F26" w:rsidRDefault="00ED5D0E" w:rsidP="007413B1"/>
        </w:tc>
      </w:tr>
      <w:tr w:rsidR="00ED5D0E" w:rsidRPr="00561F26" w14:paraId="42E49395"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6B5B0F8" w14:textId="77777777" w:rsidR="00ED5D0E" w:rsidRPr="00561F26" w:rsidRDefault="00ED5D0E" w:rsidP="004A173D">
            <w:pPr>
              <w:pStyle w:val="Odstavecseseznamem"/>
              <w:numPr>
                <w:ilvl w:val="0"/>
                <w:numId w:val="1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vAlign w:val="center"/>
          </w:tcPr>
          <w:p w14:paraId="5352E6BF" w14:textId="55651EB4" w:rsidR="00ED5D0E" w:rsidRPr="00561F26" w:rsidRDefault="00ED5D0E" w:rsidP="006C6F84">
            <w:r w:rsidRPr="00C05665">
              <w:t>Technické vlastnosti a rozměry</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E6B0042" w14:textId="5BF411AF" w:rsidR="00ED5D0E" w:rsidRPr="007416A2" w:rsidRDefault="00ED5D0E" w:rsidP="009E1F0D">
            <w:pPr>
              <w:pStyle w:val="Odstavecseseznamem"/>
              <w:numPr>
                <w:ilvl w:val="0"/>
                <w:numId w:val="8"/>
              </w:numPr>
              <w:jc w:val="both"/>
            </w:pPr>
            <w:r w:rsidRPr="007416A2">
              <w:t>Kompatibilní s RACK 19”.</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ECAB007" w14:textId="77777777" w:rsidR="00ED5D0E" w:rsidRPr="00561F26" w:rsidRDefault="00ED5D0E" w:rsidP="006C6F84"/>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9F5B9C5" w14:textId="56978B5F" w:rsidR="00ED5D0E" w:rsidRPr="00561F26" w:rsidRDefault="00ED5D0E" w:rsidP="006C6F84"/>
        </w:tc>
      </w:tr>
      <w:tr w:rsidR="00ED5D0E" w:rsidRPr="00561F26" w14:paraId="0ADF2792"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318E037"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top w:val="single" w:sz="4" w:space="0" w:color="auto"/>
              <w:left w:val="single" w:sz="4" w:space="0" w:color="auto"/>
              <w:right w:val="single" w:sz="4" w:space="0" w:color="auto"/>
            </w:tcBorders>
            <w:shd w:val="clear" w:color="auto" w:fill="auto"/>
            <w:vAlign w:val="center"/>
          </w:tcPr>
          <w:p w14:paraId="4C5E799E" w14:textId="77777777" w:rsidR="00ED5D0E" w:rsidRPr="00C05665" w:rsidRDefault="00ED5D0E" w:rsidP="006C6F84"/>
        </w:tc>
        <w:tc>
          <w:tcPr>
            <w:tcW w:w="3544" w:type="dxa"/>
            <w:tcBorders>
              <w:top w:val="single" w:sz="4" w:space="0" w:color="auto"/>
              <w:left w:val="single" w:sz="4" w:space="0" w:color="auto"/>
              <w:bottom w:val="single" w:sz="4" w:space="0" w:color="auto"/>
              <w:right w:val="single" w:sz="4" w:space="0" w:color="auto"/>
            </w:tcBorders>
            <w:shd w:val="clear" w:color="auto" w:fill="auto"/>
          </w:tcPr>
          <w:p w14:paraId="5F6C81DB" w14:textId="49BBD84C" w:rsidR="00ED5D0E" w:rsidRPr="007416A2" w:rsidRDefault="006C3DBA" w:rsidP="009E1F0D">
            <w:pPr>
              <w:pStyle w:val="Odstavecseseznamem"/>
              <w:numPr>
                <w:ilvl w:val="0"/>
                <w:numId w:val="8"/>
              </w:numPr>
              <w:jc w:val="both"/>
            </w:pPr>
            <w:r>
              <w:t>Dodavatel uvede</w:t>
            </w:r>
            <w:r w:rsidR="00ED5D0E" w:rsidRPr="007416A2">
              <w:t xml:space="preserve"> velikost v EIA (jednotek U) pro systémovou skříň 19”.</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35BAF28A" w14:textId="77777777" w:rsidR="00ED5D0E" w:rsidRPr="00561F26" w:rsidRDefault="00ED5D0E" w:rsidP="006C6F84"/>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0BE9822" w14:textId="4C1DFE8B" w:rsidR="00ED5D0E" w:rsidRPr="00561F26" w:rsidRDefault="00ED5D0E" w:rsidP="006C6F84"/>
        </w:tc>
      </w:tr>
      <w:tr w:rsidR="00ED5D0E" w:rsidRPr="00561F26" w14:paraId="3D24C82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1A1F4BB"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top w:val="single" w:sz="4" w:space="0" w:color="auto"/>
              <w:left w:val="single" w:sz="4" w:space="0" w:color="auto"/>
              <w:right w:val="single" w:sz="4" w:space="0" w:color="auto"/>
            </w:tcBorders>
            <w:shd w:val="clear" w:color="auto" w:fill="auto"/>
            <w:vAlign w:val="center"/>
          </w:tcPr>
          <w:p w14:paraId="5D368173" w14:textId="77777777" w:rsidR="00ED5D0E" w:rsidRPr="00C05665" w:rsidRDefault="00ED5D0E" w:rsidP="006C6F84"/>
        </w:tc>
        <w:tc>
          <w:tcPr>
            <w:tcW w:w="3544" w:type="dxa"/>
            <w:tcBorders>
              <w:top w:val="single" w:sz="4" w:space="0" w:color="auto"/>
              <w:left w:val="single" w:sz="4" w:space="0" w:color="auto"/>
              <w:bottom w:val="single" w:sz="4" w:space="0" w:color="auto"/>
              <w:right w:val="single" w:sz="4" w:space="0" w:color="auto"/>
            </w:tcBorders>
            <w:shd w:val="clear" w:color="auto" w:fill="auto"/>
          </w:tcPr>
          <w:p w14:paraId="0F10F89D" w14:textId="03AA3EDA" w:rsidR="00ED5D0E" w:rsidRPr="007416A2" w:rsidRDefault="006C3DBA" w:rsidP="009E1F0D">
            <w:pPr>
              <w:pStyle w:val="Odstavecseseznamem"/>
              <w:numPr>
                <w:ilvl w:val="0"/>
                <w:numId w:val="8"/>
              </w:numPr>
              <w:jc w:val="both"/>
            </w:pPr>
            <w:r>
              <w:t>Dodavatel uvede</w:t>
            </w:r>
            <w:r w:rsidR="00ED5D0E" w:rsidRPr="007416A2">
              <w:t xml:space="preserve"> počet a typ napájení (C13/14 nebo C19/C20 a počet).</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5CF0320D" w14:textId="77777777" w:rsidR="00ED5D0E" w:rsidRPr="00561F26" w:rsidRDefault="00ED5D0E" w:rsidP="006C6F84"/>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91E5EBA" w14:textId="0D71AC6B" w:rsidR="00ED5D0E" w:rsidRPr="00561F26" w:rsidRDefault="00ED5D0E" w:rsidP="006C6F84"/>
        </w:tc>
      </w:tr>
      <w:tr w:rsidR="00ED5D0E" w:rsidRPr="00561F26" w14:paraId="7D3899AF"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CCAEB3B"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left w:val="single" w:sz="4" w:space="0" w:color="auto"/>
              <w:right w:val="single" w:sz="4" w:space="0" w:color="auto"/>
            </w:tcBorders>
            <w:shd w:val="clear" w:color="auto" w:fill="auto"/>
          </w:tcPr>
          <w:p w14:paraId="3FAF197D" w14:textId="77777777" w:rsidR="00ED5D0E" w:rsidRPr="00561F26" w:rsidRDefault="00ED5D0E"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3B71AF58" w14:textId="3D6886A0" w:rsidR="00ED5D0E" w:rsidRPr="007416A2" w:rsidRDefault="006C3DBA" w:rsidP="009E1F0D">
            <w:pPr>
              <w:pStyle w:val="Odstavecseseznamem"/>
              <w:numPr>
                <w:ilvl w:val="0"/>
                <w:numId w:val="8"/>
              </w:numPr>
              <w:jc w:val="both"/>
            </w:pPr>
            <w:r>
              <w:t>Dodavatel uvede</w:t>
            </w:r>
            <w:r w:rsidR="00ED5D0E" w:rsidRPr="007416A2">
              <w:t xml:space="preserve"> typický a maximální elektrický příkon.</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09F7735E" w14:textId="77777777" w:rsidR="00ED5D0E" w:rsidRPr="00561F26" w:rsidRDefault="00ED5D0E" w:rsidP="007413B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360A221" w14:textId="5B348C4E" w:rsidR="00ED5D0E" w:rsidRPr="00561F26" w:rsidRDefault="00ED5D0E" w:rsidP="007413B1"/>
        </w:tc>
      </w:tr>
      <w:tr w:rsidR="00ED5D0E" w:rsidRPr="00561F26" w14:paraId="5F2B126E"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240D950" w14:textId="77777777" w:rsidR="00ED5D0E" w:rsidRPr="00561F26" w:rsidRDefault="00ED5D0E" w:rsidP="004A173D">
            <w:pPr>
              <w:pStyle w:val="Odstavecseseznamem"/>
              <w:numPr>
                <w:ilvl w:val="0"/>
                <w:numId w:val="1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1CDDC4C8" w14:textId="77777777" w:rsidR="00ED5D0E" w:rsidRPr="00561F26" w:rsidRDefault="00ED5D0E"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02D2E3A8" w14:textId="620792BB" w:rsidR="00ED5D0E" w:rsidRPr="007416A2" w:rsidRDefault="006C3DBA" w:rsidP="009E1F0D">
            <w:pPr>
              <w:pStyle w:val="Odstavecseseznamem"/>
              <w:numPr>
                <w:ilvl w:val="0"/>
                <w:numId w:val="8"/>
              </w:numPr>
              <w:jc w:val="both"/>
            </w:pPr>
            <w:r>
              <w:t>Dodavatel uvede</w:t>
            </w:r>
            <w:r w:rsidR="00ED5D0E" w:rsidRPr="007416A2">
              <w:t>, jaké jsou požadavky na elektrické jištění.</w:t>
            </w:r>
          </w:p>
        </w:tc>
        <w:tc>
          <w:tcPr>
            <w:tcW w:w="1134" w:type="dxa"/>
            <w:tcBorders>
              <w:top w:val="single" w:sz="4" w:space="0" w:color="auto"/>
              <w:left w:val="single" w:sz="4" w:space="0" w:color="auto"/>
              <w:bottom w:val="single" w:sz="4" w:space="0" w:color="auto"/>
              <w:right w:val="single" w:sz="4" w:space="0" w:color="auto"/>
              <w:tr2bl w:val="single" w:sz="4" w:space="0" w:color="auto"/>
            </w:tcBorders>
            <w:shd w:val="clear" w:color="auto" w:fill="F2F2F2" w:themeFill="background1" w:themeFillShade="F2"/>
          </w:tcPr>
          <w:p w14:paraId="7021C53F" w14:textId="77777777" w:rsidR="00ED5D0E" w:rsidRPr="00561F26" w:rsidRDefault="00ED5D0E" w:rsidP="007413B1"/>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F7463F1" w14:textId="6763863D" w:rsidR="00ED5D0E" w:rsidRPr="00561F26" w:rsidRDefault="00ED5D0E" w:rsidP="007413B1"/>
        </w:tc>
      </w:tr>
      <w:tr w:rsidR="00ED5D0E" w:rsidRPr="00561F26" w14:paraId="659CE02A" w14:textId="77777777" w:rsidTr="00AA5CC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6E500C8" w14:textId="77777777" w:rsidR="00ED5D0E" w:rsidRPr="00561F26" w:rsidRDefault="00ED5D0E" w:rsidP="004A173D">
            <w:pPr>
              <w:pStyle w:val="Odstavecseseznamem"/>
              <w:numPr>
                <w:ilvl w:val="0"/>
                <w:numId w:val="19"/>
              </w:numPr>
              <w:spacing w:after="0" w:line="240" w:lineRule="auto"/>
              <w:jc w:val="both"/>
            </w:pPr>
          </w:p>
        </w:tc>
        <w:tc>
          <w:tcPr>
            <w:tcW w:w="1841" w:type="dxa"/>
            <w:tcBorders>
              <w:left w:val="single" w:sz="4" w:space="0" w:color="auto"/>
              <w:bottom w:val="single" w:sz="4" w:space="0" w:color="auto"/>
              <w:right w:val="single" w:sz="4" w:space="0" w:color="auto"/>
            </w:tcBorders>
            <w:shd w:val="clear" w:color="auto" w:fill="auto"/>
          </w:tcPr>
          <w:p w14:paraId="4A5BF842" w14:textId="033FF76C" w:rsidR="00ED5D0E" w:rsidRPr="00561F26" w:rsidRDefault="00ED5D0E" w:rsidP="00BC3E63">
            <w:r>
              <w:t>N</w:t>
            </w:r>
            <w:r w:rsidRPr="00E87B35">
              <w:t>apájení</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54FE2B4" w14:textId="52601FE0" w:rsidR="00ED5D0E" w:rsidRPr="007416A2" w:rsidRDefault="00ED5D0E" w:rsidP="009E1F0D">
            <w:pPr>
              <w:pStyle w:val="Odstavecseseznamem"/>
              <w:numPr>
                <w:ilvl w:val="0"/>
                <w:numId w:val="8"/>
              </w:numPr>
              <w:jc w:val="both"/>
            </w:pPr>
            <w:r w:rsidRPr="007416A2">
              <w:t>Zařízení musí mít redundantní napájecí zdroje 250VAC, vyměnitelné za chodu.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007A7F0" w14:textId="77777777" w:rsidR="00ED5D0E" w:rsidRPr="00561F26" w:rsidRDefault="00ED5D0E" w:rsidP="00BC3E63"/>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4B8EE5B" w14:textId="70AE0BCD" w:rsidR="00ED5D0E" w:rsidRPr="00561F26" w:rsidRDefault="00ED5D0E" w:rsidP="00BC3E63"/>
        </w:tc>
      </w:tr>
      <w:tr w:rsidR="00E42BA6" w:rsidRPr="00561F26" w14:paraId="0218E50D"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91"/>
          <w:jc w:val="center"/>
        </w:trPr>
        <w:tc>
          <w:tcPr>
            <w:tcW w:w="701" w:type="dxa"/>
            <w:vMerge w:val="restart"/>
            <w:tcBorders>
              <w:top w:val="single" w:sz="4" w:space="0" w:color="auto"/>
              <w:left w:val="single" w:sz="4" w:space="0" w:color="auto"/>
              <w:right w:val="single" w:sz="4" w:space="0" w:color="auto"/>
            </w:tcBorders>
            <w:shd w:val="clear" w:color="auto" w:fill="auto"/>
          </w:tcPr>
          <w:p w14:paraId="67A694A2" w14:textId="77777777" w:rsidR="00E42BA6" w:rsidRPr="00561F26" w:rsidRDefault="00E42BA6" w:rsidP="004A173D">
            <w:pPr>
              <w:pStyle w:val="Odstavecseseznamem"/>
              <w:numPr>
                <w:ilvl w:val="0"/>
                <w:numId w:val="19"/>
              </w:numPr>
              <w:spacing w:after="0" w:line="240" w:lineRule="auto"/>
              <w:jc w:val="both"/>
            </w:pPr>
          </w:p>
        </w:tc>
        <w:tc>
          <w:tcPr>
            <w:tcW w:w="1841" w:type="dxa"/>
            <w:vMerge w:val="restart"/>
            <w:tcBorders>
              <w:top w:val="single" w:sz="4" w:space="0" w:color="auto"/>
              <w:left w:val="single" w:sz="4" w:space="0" w:color="auto"/>
              <w:right w:val="single" w:sz="4" w:space="0" w:color="auto"/>
            </w:tcBorders>
            <w:shd w:val="clear" w:color="auto" w:fill="auto"/>
          </w:tcPr>
          <w:p w14:paraId="7CA10BF3" w14:textId="4AE28785" w:rsidR="00E42BA6" w:rsidRPr="00561F26" w:rsidRDefault="00E42BA6" w:rsidP="007413B1">
            <w:r>
              <w:t>Záruka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9546835" w14:textId="6ED5FB84"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HW komponent 6 let, 24x7, oprava do 24h.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90382A7" w14:textId="77777777" w:rsidR="00E42BA6" w:rsidRPr="00561F26" w:rsidRDefault="00E42BA6" w:rsidP="001F0083">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62E87B4" w14:textId="77169949" w:rsidR="00E42BA6" w:rsidRPr="00561F26" w:rsidRDefault="00E42BA6" w:rsidP="001F0083">
            <w:pPr>
              <w:keepNext/>
            </w:pPr>
          </w:p>
        </w:tc>
      </w:tr>
      <w:tr w:rsidR="00E42BA6" w:rsidRPr="00561F26" w14:paraId="276EE62D"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1071"/>
          <w:jc w:val="center"/>
        </w:trPr>
        <w:tc>
          <w:tcPr>
            <w:tcW w:w="701" w:type="dxa"/>
            <w:vMerge/>
            <w:tcBorders>
              <w:left w:val="single" w:sz="4" w:space="0" w:color="auto"/>
              <w:right w:val="single" w:sz="4" w:space="0" w:color="auto"/>
            </w:tcBorders>
            <w:shd w:val="clear" w:color="auto" w:fill="auto"/>
          </w:tcPr>
          <w:p w14:paraId="160FDAEF" w14:textId="77777777" w:rsidR="00E42BA6" w:rsidRPr="00561F26" w:rsidRDefault="00E42BA6" w:rsidP="004A173D">
            <w:pPr>
              <w:pStyle w:val="Odstavecseseznamem"/>
              <w:numPr>
                <w:ilvl w:val="0"/>
                <w:numId w:val="19"/>
              </w:numPr>
              <w:spacing w:after="0" w:line="240" w:lineRule="auto"/>
              <w:jc w:val="both"/>
            </w:pPr>
          </w:p>
        </w:tc>
        <w:tc>
          <w:tcPr>
            <w:tcW w:w="1841" w:type="dxa"/>
            <w:vMerge/>
            <w:tcBorders>
              <w:left w:val="single" w:sz="4" w:space="0" w:color="auto"/>
              <w:right w:val="single" w:sz="4" w:space="0" w:color="auto"/>
            </w:tcBorders>
            <w:shd w:val="clear" w:color="auto" w:fill="auto"/>
          </w:tcPr>
          <w:p w14:paraId="794EBB51" w14:textId="77777777" w:rsidR="00E42BA6" w:rsidRDefault="00E42BA6"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5C7510FA" w14:textId="06605982"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SW komponenty 6 let podpora včetně předplacených aktualizací a nových verzí.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2193F15" w14:textId="77777777" w:rsidR="00E42BA6" w:rsidRPr="00561F26" w:rsidRDefault="00E42BA6" w:rsidP="001F0083">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D95D08F" w14:textId="77777777" w:rsidR="00E42BA6" w:rsidRPr="00561F26" w:rsidRDefault="00E42BA6" w:rsidP="001F0083">
            <w:pPr>
              <w:keepNext/>
            </w:pPr>
          </w:p>
        </w:tc>
      </w:tr>
      <w:tr w:rsidR="00E42BA6" w:rsidRPr="00561F26" w14:paraId="34BA44E3"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53"/>
          <w:jc w:val="center"/>
        </w:trPr>
        <w:tc>
          <w:tcPr>
            <w:tcW w:w="701" w:type="dxa"/>
            <w:vMerge/>
            <w:tcBorders>
              <w:left w:val="single" w:sz="4" w:space="0" w:color="auto"/>
              <w:right w:val="single" w:sz="4" w:space="0" w:color="auto"/>
            </w:tcBorders>
            <w:shd w:val="clear" w:color="auto" w:fill="auto"/>
          </w:tcPr>
          <w:p w14:paraId="0D6C8EF1" w14:textId="77777777" w:rsidR="00E42BA6" w:rsidRPr="00561F26" w:rsidRDefault="00E42BA6" w:rsidP="004A173D">
            <w:pPr>
              <w:pStyle w:val="Odstavecseseznamem"/>
              <w:numPr>
                <w:ilvl w:val="0"/>
                <w:numId w:val="19"/>
              </w:numPr>
              <w:spacing w:after="0" w:line="240" w:lineRule="auto"/>
              <w:jc w:val="both"/>
            </w:pPr>
          </w:p>
        </w:tc>
        <w:tc>
          <w:tcPr>
            <w:tcW w:w="1841" w:type="dxa"/>
            <w:vMerge/>
            <w:tcBorders>
              <w:left w:val="single" w:sz="4" w:space="0" w:color="auto"/>
              <w:right w:val="single" w:sz="4" w:space="0" w:color="auto"/>
            </w:tcBorders>
            <w:shd w:val="clear" w:color="auto" w:fill="auto"/>
          </w:tcPr>
          <w:p w14:paraId="18B46D9F" w14:textId="77777777" w:rsidR="00E42BA6" w:rsidRDefault="00E42BA6"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5CDE3DD5" w14:textId="0F078B70"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4F702BF" w14:textId="77777777" w:rsidR="00E42BA6" w:rsidRPr="00561F26" w:rsidRDefault="00E42BA6" w:rsidP="001F0083">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3314895" w14:textId="77777777" w:rsidR="00E42BA6" w:rsidRPr="00561F26" w:rsidRDefault="00E42BA6" w:rsidP="001F0083">
            <w:pPr>
              <w:keepNext/>
            </w:pPr>
          </w:p>
        </w:tc>
      </w:tr>
      <w:tr w:rsidR="00E42BA6" w:rsidRPr="00561F26" w14:paraId="7879EB68"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255"/>
          <w:jc w:val="center"/>
        </w:trPr>
        <w:tc>
          <w:tcPr>
            <w:tcW w:w="701" w:type="dxa"/>
            <w:vMerge/>
            <w:tcBorders>
              <w:left w:val="single" w:sz="4" w:space="0" w:color="auto"/>
              <w:bottom w:val="single" w:sz="4" w:space="0" w:color="auto"/>
              <w:right w:val="single" w:sz="4" w:space="0" w:color="auto"/>
            </w:tcBorders>
            <w:shd w:val="clear" w:color="auto" w:fill="auto"/>
          </w:tcPr>
          <w:p w14:paraId="105DD0B3" w14:textId="77777777" w:rsidR="00E42BA6" w:rsidRPr="00561F26" w:rsidRDefault="00E42BA6" w:rsidP="004A173D">
            <w:pPr>
              <w:pStyle w:val="Odstavecseseznamem"/>
              <w:numPr>
                <w:ilvl w:val="0"/>
                <w:numId w:val="19"/>
              </w:numPr>
              <w:spacing w:after="0" w:line="240" w:lineRule="auto"/>
              <w:jc w:val="both"/>
            </w:pPr>
          </w:p>
        </w:tc>
        <w:tc>
          <w:tcPr>
            <w:tcW w:w="1841" w:type="dxa"/>
            <w:vMerge/>
            <w:tcBorders>
              <w:left w:val="single" w:sz="4" w:space="0" w:color="auto"/>
              <w:bottom w:val="single" w:sz="4" w:space="0" w:color="auto"/>
              <w:right w:val="single" w:sz="4" w:space="0" w:color="auto"/>
            </w:tcBorders>
            <w:shd w:val="clear" w:color="auto" w:fill="auto"/>
          </w:tcPr>
          <w:p w14:paraId="7A1C2197" w14:textId="77777777" w:rsidR="00E42BA6" w:rsidRDefault="00E42BA6" w:rsidP="007413B1"/>
        </w:tc>
        <w:tc>
          <w:tcPr>
            <w:tcW w:w="3544" w:type="dxa"/>
            <w:tcBorders>
              <w:top w:val="single" w:sz="4" w:space="0" w:color="auto"/>
              <w:left w:val="single" w:sz="4" w:space="0" w:color="auto"/>
              <w:bottom w:val="single" w:sz="4" w:space="0" w:color="auto"/>
              <w:right w:val="single" w:sz="4" w:space="0" w:color="auto"/>
            </w:tcBorders>
            <w:shd w:val="clear" w:color="auto" w:fill="auto"/>
          </w:tcPr>
          <w:p w14:paraId="24419166" w14:textId="77777777" w:rsidR="00E42BA6" w:rsidRPr="007416A2" w:rsidRDefault="00E42BA6" w:rsidP="00E42BA6">
            <w:pPr>
              <w:pStyle w:val="Odstavecseseznamem"/>
              <w:numPr>
                <w:ilvl w:val="0"/>
                <w:numId w:val="8"/>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273AD22" w14:textId="77777777" w:rsidR="00E42BA6" w:rsidRPr="00561F26" w:rsidRDefault="00E42BA6" w:rsidP="001F0083">
            <w:pPr>
              <w:keepNext/>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AC591DF" w14:textId="77777777" w:rsidR="00E42BA6" w:rsidRPr="00561F26" w:rsidRDefault="00E42BA6" w:rsidP="001F0083">
            <w:pPr>
              <w:keepNext/>
            </w:pPr>
          </w:p>
        </w:tc>
      </w:tr>
    </w:tbl>
    <w:bookmarkEnd w:id="581"/>
    <w:p w14:paraId="07549045" w14:textId="1C5CAE07" w:rsidR="001229BE" w:rsidRPr="001229BE" w:rsidRDefault="001F0083" w:rsidP="00C64DBA">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38</w:t>
      </w:r>
      <w:r w:rsidR="00E9490C">
        <w:rPr>
          <w:noProof/>
        </w:rPr>
        <w:fldChar w:fldCharType="end"/>
      </w:r>
      <w:r>
        <w:t xml:space="preserve"> - </w:t>
      </w:r>
      <w:r w:rsidRPr="00C60F2E">
        <w:t xml:space="preserve">Technické parametry HW pro </w:t>
      </w:r>
      <w:r>
        <w:t>zálohování a dohled</w:t>
      </w:r>
    </w:p>
    <w:p w14:paraId="68CA9493" w14:textId="4A7C4AA2" w:rsidR="008A3D47" w:rsidRPr="00D22A3C" w:rsidRDefault="00D22A3C" w:rsidP="008A3D47">
      <w:pPr>
        <w:pStyle w:val="Nadpis2"/>
        <w:rPr>
          <w:sz w:val="32"/>
          <w:szCs w:val="32"/>
        </w:rPr>
      </w:pPr>
      <w:bookmarkStart w:id="582" w:name="_Ref166923280"/>
      <w:bookmarkStart w:id="583" w:name="_Toc177708984"/>
      <w:bookmarkStart w:id="584" w:name="_Hlk170223748"/>
      <w:bookmarkStart w:id="585" w:name="_Toc194331308"/>
      <w:r w:rsidRPr="00D22A3C">
        <w:rPr>
          <w:sz w:val="32"/>
          <w:szCs w:val="32"/>
        </w:rPr>
        <w:t>Výpočetní servery pro v</w:t>
      </w:r>
      <w:r w:rsidR="008A3D47" w:rsidRPr="00D22A3C">
        <w:rPr>
          <w:sz w:val="32"/>
          <w:szCs w:val="32"/>
        </w:rPr>
        <w:t>irtualiza</w:t>
      </w:r>
      <w:r w:rsidRPr="00D22A3C">
        <w:rPr>
          <w:sz w:val="32"/>
          <w:szCs w:val="32"/>
        </w:rPr>
        <w:t>ci platformy</w:t>
      </w:r>
      <w:r w:rsidR="008A3D47" w:rsidRPr="00D22A3C">
        <w:rPr>
          <w:sz w:val="32"/>
          <w:szCs w:val="32"/>
        </w:rPr>
        <w:t xml:space="preserve"> x86</w:t>
      </w:r>
      <w:bookmarkEnd w:id="582"/>
      <w:bookmarkEnd w:id="583"/>
      <w:bookmarkEnd w:id="585"/>
    </w:p>
    <w:p w14:paraId="552A293E" w14:textId="5141BE63" w:rsidR="008A3D47" w:rsidRPr="00246F5A" w:rsidRDefault="008A3D47" w:rsidP="00D22A3C">
      <w:pPr>
        <w:pStyle w:val="Nadpis3"/>
        <w:rPr>
          <w:sz w:val="28"/>
          <w:szCs w:val="28"/>
        </w:rPr>
      </w:pPr>
      <w:bookmarkStart w:id="586" w:name="_Toc177708985"/>
      <w:bookmarkStart w:id="587" w:name="_Toc194331309"/>
      <w:bookmarkEnd w:id="584"/>
      <w:r w:rsidRPr="00246F5A">
        <w:rPr>
          <w:sz w:val="28"/>
          <w:szCs w:val="28"/>
        </w:rPr>
        <w:t>Popis současného stavu</w:t>
      </w:r>
      <w:bookmarkEnd w:id="586"/>
      <w:bookmarkEnd w:id="587"/>
    </w:p>
    <w:p w14:paraId="5742706E" w14:textId="21046978" w:rsidR="00210C0B" w:rsidRDefault="008311E0" w:rsidP="00D22A3C">
      <w:pPr>
        <w:spacing w:before="240" w:after="240"/>
        <w:jc w:val="both"/>
      </w:pPr>
      <w:r>
        <w:t>Objednatel</w:t>
      </w:r>
      <w:r w:rsidR="008A3D47">
        <w:t xml:space="preserve"> v současné době provozuje cluster dvanácti 1U fyzických x86 serverů na platformě VMware. </w:t>
      </w:r>
      <w:r w:rsidR="00C4653C">
        <w:t>Prostředí Intelové virtualizace je složeno ze dvou lokalit (sál A, sál B). V každé z lokalitě je umístěno šest serverů HPE sloužící k běhu virtualizační vrstvy VMware 7.0.</w:t>
      </w:r>
    </w:p>
    <w:p w14:paraId="1F0E3B70" w14:textId="5A3D532F" w:rsidR="002060D9" w:rsidRDefault="008A3D47" w:rsidP="00D22A3C">
      <w:pPr>
        <w:spacing w:before="240" w:after="240"/>
        <w:jc w:val="both"/>
      </w:pPr>
      <w:r>
        <w:t>Kone</w:t>
      </w:r>
      <w:r w:rsidR="009A5937">
        <w:t>k</w:t>
      </w:r>
      <w:r>
        <w:t>tivita mezi jednotlivými uzly clusteru je postavena na 10GbE ethernetu v redundantním zapojení. Přístup ke sdílenému VMFS datastore je prostřednictví 16Gb Fiber Channel SAN.</w:t>
      </w:r>
      <w:r w:rsidR="009A5937">
        <w:t xml:space="preserve"> Vysoká dostupnost celého systému je zajištěna pomoci technologie VMware High Availibility, které trvale monitoruje všechny fyzické servery </w:t>
      </w:r>
      <w:r w:rsidR="00B169C6">
        <w:t>a v případě detekce výpadků hardware, umožní přesunout veškerý virtu</w:t>
      </w:r>
      <w:r w:rsidR="0031080B">
        <w:t>a</w:t>
      </w:r>
      <w:r w:rsidR="00B169C6">
        <w:t>lizovaný provoz na jiný fyzický uzel clusteru. Správa celého prostředí probíhá pomocí VMware vCenter serveru. Veškeré prvky této virtualizační infrastruktury jsou na konci životního cyklu</w:t>
      </w:r>
      <w:r w:rsidR="00D22A3C">
        <w:t xml:space="preserve"> v důsledku </w:t>
      </w:r>
      <w:r w:rsidR="00B169C6">
        <w:t>b</w:t>
      </w:r>
      <w:r w:rsidR="00D22A3C">
        <w:t>rzkého</w:t>
      </w:r>
      <w:r w:rsidR="00B169C6">
        <w:t xml:space="preserve"> konc</w:t>
      </w:r>
      <w:r w:rsidR="00D22A3C">
        <w:t>e</w:t>
      </w:r>
      <w:r w:rsidR="00B169C6">
        <w:t xml:space="preserve"> podpory ze strany výrobce hardware a dodavatele software.</w:t>
      </w:r>
      <w:r w:rsidR="002060D9">
        <w:t xml:space="preserve"> </w:t>
      </w:r>
    </w:p>
    <w:p w14:paraId="350E75DD" w14:textId="573F7651" w:rsidR="00B169C6" w:rsidRDefault="002060D9" w:rsidP="00544911">
      <w:pPr>
        <w:spacing w:before="240" w:after="240"/>
        <w:jc w:val="both"/>
      </w:pPr>
      <w:r>
        <w:t>Primární provozované operační systémy jsou postaveny na Linuxové distribuci od společnosti RedHat určené pro SAP aplikace a s neomezeným počtem provozovaných virtuálních serverů.</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14"/>
        <w:gridCol w:w="3075"/>
        <w:gridCol w:w="1156"/>
        <w:gridCol w:w="992"/>
        <w:gridCol w:w="913"/>
        <w:gridCol w:w="922"/>
      </w:tblGrid>
      <w:tr w:rsidR="00B169C6" w:rsidRPr="00076B3C" w14:paraId="3EBB847B"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CD486E1" w14:textId="77777777" w:rsidR="00B169C6" w:rsidRPr="00544911" w:rsidRDefault="00B169C6" w:rsidP="00EA5C98">
            <w:pPr>
              <w:spacing w:after="0" w:line="240" w:lineRule="auto"/>
              <w:rPr>
                <w:b/>
                <w:bCs/>
                <w:color w:val="000000" w:themeColor="text1"/>
                <w:sz w:val="24"/>
                <w:szCs w:val="24"/>
                <w:lang w:eastAsia="cs-CZ"/>
              </w:rPr>
            </w:pPr>
            <w:r w:rsidRPr="00544911">
              <w:rPr>
                <w:b/>
                <w:bCs/>
                <w:color w:val="000000" w:themeColor="text1"/>
                <w:sz w:val="24"/>
                <w:szCs w:val="24"/>
                <w:lang w:eastAsia="cs-CZ"/>
              </w:rPr>
              <w:t>Zařízení</w:t>
            </w:r>
          </w:p>
        </w:tc>
        <w:tc>
          <w:tcPr>
            <w:tcW w:w="1736"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70473130" w14:textId="77777777" w:rsidR="00B169C6" w:rsidRPr="00544911" w:rsidRDefault="00B169C6" w:rsidP="00EA5C98">
            <w:pPr>
              <w:spacing w:after="0" w:line="240" w:lineRule="auto"/>
              <w:rPr>
                <w:b/>
                <w:bCs/>
                <w:color w:val="000000" w:themeColor="text1"/>
                <w:sz w:val="24"/>
                <w:szCs w:val="24"/>
                <w:lang w:eastAsia="cs-CZ"/>
              </w:rPr>
            </w:pPr>
            <w:r w:rsidRPr="00544911">
              <w:rPr>
                <w:b/>
                <w:bCs/>
                <w:color w:val="000000" w:themeColor="text1"/>
                <w:sz w:val="24"/>
                <w:szCs w:val="24"/>
                <w:lang w:eastAsia="cs-CZ"/>
              </w:rPr>
              <w:t>CPU Model</w:t>
            </w:r>
          </w:p>
        </w:tc>
        <w:tc>
          <w:tcPr>
            <w:tcW w:w="635"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6525138" w14:textId="70977C8C" w:rsidR="00B169C6" w:rsidRPr="00544911" w:rsidRDefault="00544911"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 xml:space="preserve">Počty </w:t>
            </w:r>
            <w:r w:rsidR="00B169C6" w:rsidRPr="00544911">
              <w:rPr>
                <w:b/>
                <w:bCs/>
                <w:color w:val="000000" w:themeColor="text1"/>
                <w:sz w:val="24"/>
                <w:szCs w:val="24"/>
                <w:lang w:eastAsia="cs-CZ"/>
              </w:rPr>
              <w:t>CPU</w:t>
            </w:r>
          </w:p>
        </w:tc>
        <w:tc>
          <w:tcPr>
            <w:tcW w:w="588"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F02B261" w14:textId="5B731550" w:rsidR="00B169C6" w:rsidRPr="00544911" w:rsidRDefault="00544911"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Počty</w:t>
            </w:r>
          </w:p>
          <w:p w14:paraId="7581EF54" w14:textId="39CADADE" w:rsidR="00B169C6" w:rsidRPr="00544911" w:rsidRDefault="005858E8"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jader</w:t>
            </w:r>
          </w:p>
          <w:p w14:paraId="14C75D48" w14:textId="1A34E5BD" w:rsidR="00B169C6" w:rsidRPr="00544911" w:rsidRDefault="005858E8"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na</w:t>
            </w:r>
          </w:p>
          <w:p w14:paraId="3F525F0F" w14:textId="77777777" w:rsidR="00B169C6" w:rsidRPr="00544911" w:rsidRDefault="00B169C6" w:rsidP="00EA5C98">
            <w:pPr>
              <w:spacing w:after="0" w:line="240" w:lineRule="auto"/>
              <w:jc w:val="center"/>
              <w:rPr>
                <w:b/>
                <w:bCs/>
                <w:color w:val="000000" w:themeColor="text1"/>
                <w:sz w:val="24"/>
                <w:szCs w:val="24"/>
                <w:lang w:eastAsia="cs-CZ"/>
              </w:rPr>
            </w:pPr>
            <w:r w:rsidRPr="00544911">
              <w:rPr>
                <w:b/>
                <w:bCs/>
                <w:color w:val="000000" w:themeColor="text1"/>
                <w:sz w:val="24"/>
                <w:szCs w:val="24"/>
                <w:lang w:eastAsia="cs-CZ"/>
              </w:rPr>
              <w:t>CPU</w:t>
            </w:r>
          </w:p>
        </w:tc>
        <w:tc>
          <w:tcPr>
            <w:tcW w:w="381"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64F1FCDC" w14:textId="77777777" w:rsidR="005858E8" w:rsidRDefault="005858E8"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 xml:space="preserve">Celkový </w:t>
            </w:r>
          </w:p>
          <w:p w14:paraId="56159C5D" w14:textId="1088A36B" w:rsidR="00B169C6" w:rsidRPr="00544911" w:rsidRDefault="005858E8"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p</w:t>
            </w:r>
            <w:r w:rsidR="00544911">
              <w:rPr>
                <w:b/>
                <w:bCs/>
                <w:color w:val="000000" w:themeColor="text1"/>
                <w:sz w:val="24"/>
                <w:szCs w:val="24"/>
                <w:lang w:eastAsia="cs-CZ"/>
              </w:rPr>
              <w:t>oč</w:t>
            </w:r>
            <w:r>
              <w:rPr>
                <w:b/>
                <w:bCs/>
                <w:color w:val="000000" w:themeColor="text1"/>
                <w:sz w:val="24"/>
                <w:szCs w:val="24"/>
                <w:lang w:eastAsia="cs-CZ"/>
              </w:rPr>
              <w:t>et</w:t>
            </w:r>
          </w:p>
          <w:p w14:paraId="161C746E" w14:textId="0A58ECFF" w:rsidR="00B169C6" w:rsidRPr="00544911" w:rsidRDefault="005858E8"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jader</w:t>
            </w:r>
          </w:p>
        </w:tc>
        <w:tc>
          <w:tcPr>
            <w:tcW w:w="508"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CAB4EDD" w14:textId="2555CEFA" w:rsidR="00B169C6" w:rsidRPr="00544911" w:rsidRDefault="00544911"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Velikost</w:t>
            </w:r>
          </w:p>
          <w:p w14:paraId="32FD6940" w14:textId="6E5E1A91" w:rsidR="00B169C6" w:rsidRPr="00544911" w:rsidRDefault="00544911" w:rsidP="00EA5C98">
            <w:pPr>
              <w:spacing w:after="0" w:line="240" w:lineRule="auto"/>
              <w:jc w:val="center"/>
              <w:rPr>
                <w:b/>
                <w:bCs/>
                <w:color w:val="000000" w:themeColor="text1"/>
                <w:sz w:val="24"/>
                <w:szCs w:val="24"/>
                <w:lang w:eastAsia="cs-CZ"/>
              </w:rPr>
            </w:pPr>
            <w:r>
              <w:rPr>
                <w:b/>
                <w:bCs/>
                <w:color w:val="000000" w:themeColor="text1"/>
                <w:sz w:val="24"/>
                <w:szCs w:val="24"/>
                <w:lang w:eastAsia="cs-CZ"/>
              </w:rPr>
              <w:t>RAM</w:t>
            </w:r>
          </w:p>
        </w:tc>
      </w:tr>
      <w:tr w:rsidR="00B169C6" w:rsidRPr="00076B3C" w14:paraId="35C0D95D"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3AD6406B"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48722BA0"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5F008266"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319764C3"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18016149"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07FDFC33"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4FED4568"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425F9E66"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694C922F"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3990FAD4"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09F3641F"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5954A937"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1FEC866A"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0C8E3A7E"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5C8C89C3"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168DD5A9"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5A4A6360"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72D32F71"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2ACFEC87"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05B1AEDE"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52F04A58"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47669DF5"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46C6A3F5"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4D8CD3AE"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2EA1A6B5"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0A854832"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362F62DB"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1E615797"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6760E330"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0AF8A4BF"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6258R CPU @ 2.70GHz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7FD4F3F9"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27A08754"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28</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54745C55"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56</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0F071946"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1 572 516</w:t>
            </w:r>
          </w:p>
        </w:tc>
      </w:tr>
      <w:tr w:rsidR="00B169C6" w:rsidRPr="00076B3C" w14:paraId="1937552F"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176A086F"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59D2563A"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6258R CPU @ 2.70GHz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7542C8FB"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1E254430"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28</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16B5BAC9"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56</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54CB6039"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1 572 516</w:t>
            </w:r>
          </w:p>
        </w:tc>
      </w:tr>
      <w:tr w:rsidR="00B169C6" w:rsidRPr="00076B3C" w14:paraId="3B6B8748"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7ACBA3D1"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71588E85"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6D607F6C"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2A053CDC"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25FC89AF"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643AB62B"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20F07F60"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2731B212"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38891902"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7E912B9A"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2242B6E5"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746F4415"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6B93D21C"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0993C65D"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45533B73"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251C7FBF"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515D9B7A"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0F22700A"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3730E582"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69E176B4"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7683688F"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052D91A4"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4038E85E"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6152 CPU @ 2.10GHz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623722EE"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7843FAEB"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22</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62FE103D"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44</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47C1F290"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523 940</w:t>
            </w:r>
          </w:p>
        </w:tc>
      </w:tr>
      <w:tr w:rsidR="00B169C6" w:rsidRPr="00076B3C" w14:paraId="6C39A2AB"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2A4F2585"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395F24A0"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6258R CPU @ 2.70GHz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120CE8A4"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14459F3E"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28</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4DFAC1D3"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56</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27EA8D40"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1 572 516</w:t>
            </w:r>
          </w:p>
        </w:tc>
      </w:tr>
      <w:tr w:rsidR="00B169C6" w:rsidRPr="00076B3C" w14:paraId="652C5FF7" w14:textId="77777777" w:rsidTr="00544911">
        <w:trPr>
          <w:trHeight w:val="225"/>
          <w:jc w:val="center"/>
        </w:trPr>
        <w:tc>
          <w:tcPr>
            <w:tcW w:w="1152" w:type="pct"/>
            <w:tcBorders>
              <w:top w:val="single" w:sz="4" w:space="0" w:color="auto"/>
              <w:left w:val="single" w:sz="4" w:space="0" w:color="auto"/>
              <w:bottom w:val="single" w:sz="4" w:space="0" w:color="auto"/>
              <w:right w:val="single" w:sz="4" w:space="0" w:color="auto"/>
            </w:tcBorders>
            <w:vAlign w:val="bottom"/>
            <w:hideMark/>
          </w:tcPr>
          <w:p w14:paraId="7A2272D4" w14:textId="77777777" w:rsidR="00B169C6" w:rsidRPr="00076B3C" w:rsidRDefault="00B169C6" w:rsidP="00EA5C98">
            <w:pPr>
              <w:spacing w:after="0" w:line="240" w:lineRule="auto"/>
              <w:rPr>
                <w:sz w:val="16"/>
                <w:szCs w:val="16"/>
                <w:lang w:eastAsia="cs-CZ"/>
              </w:rPr>
            </w:pPr>
            <w:r w:rsidRPr="00076B3C">
              <w:rPr>
                <w:sz w:val="16"/>
                <w:szCs w:val="16"/>
                <w:lang w:eastAsia="cs-CZ"/>
              </w:rPr>
              <w:t>HPE ProLiant DL360 Gen10</w:t>
            </w:r>
          </w:p>
        </w:tc>
        <w:tc>
          <w:tcPr>
            <w:tcW w:w="1736" w:type="pct"/>
            <w:tcBorders>
              <w:top w:val="single" w:sz="4" w:space="0" w:color="auto"/>
              <w:left w:val="single" w:sz="4" w:space="0" w:color="auto"/>
              <w:bottom w:val="single" w:sz="4" w:space="0" w:color="auto"/>
              <w:right w:val="single" w:sz="4" w:space="0" w:color="auto"/>
            </w:tcBorders>
            <w:noWrap/>
            <w:vAlign w:val="bottom"/>
            <w:hideMark/>
          </w:tcPr>
          <w:p w14:paraId="169C20D6" w14:textId="77777777" w:rsidR="00B169C6" w:rsidRPr="00076B3C" w:rsidRDefault="00B169C6" w:rsidP="00EA5C98">
            <w:pPr>
              <w:spacing w:after="0" w:line="240" w:lineRule="auto"/>
              <w:rPr>
                <w:sz w:val="16"/>
                <w:szCs w:val="16"/>
                <w:lang w:eastAsia="cs-CZ"/>
              </w:rPr>
            </w:pPr>
            <w:r w:rsidRPr="00076B3C">
              <w:rPr>
                <w:sz w:val="16"/>
                <w:szCs w:val="16"/>
                <w:lang w:eastAsia="cs-CZ"/>
              </w:rPr>
              <w:t>Intel(R) Xeon(R) Gold 6258R CPU @ 2.70GHz</w:t>
            </w:r>
          </w:p>
        </w:tc>
        <w:tc>
          <w:tcPr>
            <w:tcW w:w="635" w:type="pct"/>
            <w:tcBorders>
              <w:top w:val="single" w:sz="4" w:space="0" w:color="auto"/>
              <w:left w:val="single" w:sz="4" w:space="0" w:color="auto"/>
              <w:bottom w:val="single" w:sz="4" w:space="0" w:color="auto"/>
              <w:right w:val="single" w:sz="4" w:space="0" w:color="auto"/>
            </w:tcBorders>
            <w:noWrap/>
            <w:vAlign w:val="bottom"/>
            <w:hideMark/>
          </w:tcPr>
          <w:p w14:paraId="7EA461EB"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w:t>
            </w:r>
          </w:p>
        </w:tc>
        <w:tc>
          <w:tcPr>
            <w:tcW w:w="588" w:type="pct"/>
            <w:tcBorders>
              <w:top w:val="single" w:sz="4" w:space="0" w:color="auto"/>
              <w:left w:val="single" w:sz="4" w:space="0" w:color="auto"/>
              <w:bottom w:val="single" w:sz="4" w:space="0" w:color="auto"/>
              <w:right w:val="single" w:sz="4" w:space="0" w:color="auto"/>
            </w:tcBorders>
            <w:noWrap/>
            <w:vAlign w:val="bottom"/>
            <w:hideMark/>
          </w:tcPr>
          <w:p w14:paraId="034D6CB6"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28</w:t>
            </w:r>
          </w:p>
        </w:tc>
        <w:tc>
          <w:tcPr>
            <w:tcW w:w="381" w:type="pct"/>
            <w:tcBorders>
              <w:top w:val="single" w:sz="4" w:space="0" w:color="auto"/>
              <w:left w:val="single" w:sz="4" w:space="0" w:color="auto"/>
              <w:bottom w:val="single" w:sz="4" w:space="0" w:color="auto"/>
              <w:right w:val="single" w:sz="4" w:space="0" w:color="auto"/>
            </w:tcBorders>
            <w:noWrap/>
            <w:vAlign w:val="bottom"/>
            <w:hideMark/>
          </w:tcPr>
          <w:p w14:paraId="4C502ACE" w14:textId="77777777" w:rsidR="00B169C6" w:rsidRPr="00076B3C" w:rsidRDefault="00B169C6" w:rsidP="00EA5C98">
            <w:pPr>
              <w:spacing w:after="0" w:line="240" w:lineRule="auto"/>
              <w:jc w:val="center"/>
              <w:rPr>
                <w:sz w:val="16"/>
                <w:szCs w:val="16"/>
                <w:lang w:eastAsia="cs-CZ"/>
              </w:rPr>
            </w:pPr>
            <w:r w:rsidRPr="00076B3C">
              <w:rPr>
                <w:sz w:val="16"/>
                <w:szCs w:val="16"/>
                <w:lang w:eastAsia="cs-CZ"/>
              </w:rPr>
              <w:t>56</w:t>
            </w:r>
          </w:p>
        </w:tc>
        <w:tc>
          <w:tcPr>
            <w:tcW w:w="508" w:type="pct"/>
            <w:tcBorders>
              <w:top w:val="single" w:sz="4" w:space="0" w:color="auto"/>
              <w:left w:val="single" w:sz="4" w:space="0" w:color="auto"/>
              <w:bottom w:val="single" w:sz="4" w:space="0" w:color="auto"/>
              <w:right w:val="single" w:sz="4" w:space="0" w:color="auto"/>
            </w:tcBorders>
            <w:noWrap/>
            <w:vAlign w:val="bottom"/>
            <w:hideMark/>
          </w:tcPr>
          <w:p w14:paraId="3A86EC84" w14:textId="77777777" w:rsidR="00B169C6" w:rsidRPr="00076B3C" w:rsidRDefault="00B169C6" w:rsidP="00544911">
            <w:pPr>
              <w:keepNext/>
              <w:spacing w:after="0" w:line="240" w:lineRule="auto"/>
              <w:jc w:val="center"/>
              <w:rPr>
                <w:sz w:val="16"/>
                <w:szCs w:val="16"/>
                <w:lang w:eastAsia="cs-CZ"/>
              </w:rPr>
            </w:pPr>
            <w:r w:rsidRPr="00076B3C">
              <w:rPr>
                <w:sz w:val="16"/>
                <w:szCs w:val="16"/>
                <w:lang w:eastAsia="cs-CZ"/>
              </w:rPr>
              <w:t>1 572 516</w:t>
            </w:r>
          </w:p>
        </w:tc>
      </w:tr>
    </w:tbl>
    <w:p w14:paraId="51AB1F17" w14:textId="2556BDF1" w:rsidR="00B169C6" w:rsidRDefault="00544911" w:rsidP="00544911">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39</w:t>
      </w:r>
      <w:r w:rsidR="00E9490C">
        <w:rPr>
          <w:noProof/>
        </w:rPr>
        <w:fldChar w:fldCharType="end"/>
      </w:r>
      <w:r>
        <w:t xml:space="preserve"> - Seznam fyzického HW</w:t>
      </w:r>
    </w:p>
    <w:p w14:paraId="7D4992D2" w14:textId="77777777" w:rsidR="00C4653C" w:rsidRDefault="00C4653C" w:rsidP="00C4653C">
      <w:pPr>
        <w:spacing w:before="240" w:after="240"/>
        <w:jc w:val="both"/>
      </w:pPr>
      <w:r>
        <w:t>Celkem je provozováno 314 virtuálních serverů ve dvou VMware clusterech a jsou rozděleny dle operačních systémů takto:</w:t>
      </w:r>
    </w:p>
    <w:tbl>
      <w:tblPr>
        <w:tblW w:w="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3402"/>
      </w:tblGrid>
      <w:tr w:rsidR="00C4653C" w:rsidRPr="00076B3C" w14:paraId="704025D5"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A927755" w14:textId="77777777" w:rsidR="00C4653C" w:rsidRPr="00F85119" w:rsidRDefault="00C4653C" w:rsidP="00EA5C98">
            <w:pPr>
              <w:spacing w:after="0" w:line="240" w:lineRule="auto"/>
              <w:jc w:val="center"/>
              <w:rPr>
                <w:b/>
                <w:bCs/>
                <w:color w:val="000000" w:themeColor="text1"/>
                <w:sz w:val="24"/>
                <w:szCs w:val="24"/>
                <w:lang w:eastAsia="cs-CZ"/>
              </w:rPr>
            </w:pPr>
            <w:r w:rsidRPr="00F85119">
              <w:rPr>
                <w:b/>
                <w:bCs/>
                <w:color w:val="000000" w:themeColor="text1"/>
                <w:sz w:val="24"/>
                <w:szCs w:val="24"/>
                <w:lang w:eastAsia="cs-CZ"/>
              </w:rPr>
              <w:t xml:space="preserve">Počet </w:t>
            </w:r>
            <w:r>
              <w:rPr>
                <w:b/>
                <w:bCs/>
                <w:color w:val="000000" w:themeColor="text1"/>
                <w:sz w:val="24"/>
                <w:szCs w:val="24"/>
                <w:lang w:eastAsia="cs-CZ"/>
              </w:rPr>
              <w:t>VM</w:t>
            </w:r>
          </w:p>
        </w:tc>
        <w:tc>
          <w:tcPr>
            <w:tcW w:w="3754"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FF8A0DE" w14:textId="77777777" w:rsidR="00C4653C" w:rsidRPr="00F85119" w:rsidRDefault="00C4653C" w:rsidP="00EA5C98">
            <w:pPr>
              <w:spacing w:after="0" w:line="240" w:lineRule="auto"/>
              <w:jc w:val="center"/>
              <w:rPr>
                <w:b/>
                <w:bCs/>
                <w:color w:val="000000" w:themeColor="text1"/>
                <w:sz w:val="24"/>
                <w:szCs w:val="24"/>
                <w:lang w:eastAsia="cs-CZ"/>
              </w:rPr>
            </w:pPr>
            <w:r w:rsidRPr="00F85119">
              <w:rPr>
                <w:b/>
                <w:bCs/>
                <w:color w:val="000000" w:themeColor="text1"/>
                <w:sz w:val="24"/>
                <w:szCs w:val="24"/>
                <w:lang w:eastAsia="cs-CZ"/>
              </w:rPr>
              <w:t>Typ OS</w:t>
            </w:r>
          </w:p>
        </w:tc>
      </w:tr>
      <w:tr w:rsidR="00C4653C" w:rsidRPr="00076B3C" w14:paraId="5836E933"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hideMark/>
          </w:tcPr>
          <w:p w14:paraId="67F85DA1" w14:textId="77777777" w:rsidR="00C4653C" w:rsidRPr="00F85119" w:rsidRDefault="00C4653C" w:rsidP="00EA5C98">
            <w:pPr>
              <w:spacing w:after="0" w:line="240" w:lineRule="auto"/>
              <w:jc w:val="center"/>
              <w:rPr>
                <w:sz w:val="24"/>
                <w:szCs w:val="24"/>
                <w:lang w:eastAsia="cs-CZ"/>
              </w:rPr>
            </w:pPr>
            <w:r>
              <w:rPr>
                <w:sz w:val="24"/>
                <w:szCs w:val="24"/>
                <w:lang w:eastAsia="cs-CZ"/>
              </w:rPr>
              <w:t>245</w:t>
            </w:r>
          </w:p>
        </w:tc>
        <w:tc>
          <w:tcPr>
            <w:tcW w:w="3754" w:type="pct"/>
            <w:tcBorders>
              <w:top w:val="single" w:sz="4" w:space="0" w:color="auto"/>
              <w:left w:val="single" w:sz="4" w:space="0" w:color="auto"/>
              <w:bottom w:val="single" w:sz="4" w:space="0" w:color="auto"/>
              <w:right w:val="single" w:sz="4" w:space="0" w:color="auto"/>
            </w:tcBorders>
            <w:noWrap/>
            <w:vAlign w:val="bottom"/>
            <w:hideMark/>
          </w:tcPr>
          <w:p w14:paraId="3E2CD011" w14:textId="77777777" w:rsidR="00C4653C" w:rsidRPr="00F85119" w:rsidRDefault="00C4653C" w:rsidP="00EA5C98">
            <w:pPr>
              <w:spacing w:after="0" w:line="240" w:lineRule="auto"/>
              <w:jc w:val="center"/>
              <w:rPr>
                <w:sz w:val="24"/>
                <w:szCs w:val="24"/>
                <w:lang w:eastAsia="cs-CZ"/>
              </w:rPr>
            </w:pPr>
            <w:r w:rsidRPr="00F85119">
              <w:rPr>
                <w:sz w:val="24"/>
                <w:szCs w:val="24"/>
                <w:lang w:eastAsia="cs-CZ"/>
              </w:rPr>
              <w:t xml:space="preserve">RHEL </w:t>
            </w:r>
            <w:r>
              <w:rPr>
                <w:sz w:val="24"/>
                <w:szCs w:val="24"/>
                <w:lang w:eastAsia="cs-CZ"/>
              </w:rPr>
              <w:t>7.8</w:t>
            </w:r>
          </w:p>
        </w:tc>
      </w:tr>
      <w:tr w:rsidR="00C4653C" w:rsidRPr="00076B3C" w14:paraId="40C59701"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4D9D3F3D" w14:textId="77777777" w:rsidR="00C4653C" w:rsidRPr="00F85119" w:rsidRDefault="00C4653C" w:rsidP="00EA5C98">
            <w:pPr>
              <w:spacing w:after="0" w:line="240" w:lineRule="auto"/>
              <w:jc w:val="center"/>
              <w:rPr>
                <w:sz w:val="24"/>
                <w:szCs w:val="24"/>
                <w:lang w:eastAsia="cs-CZ"/>
              </w:rPr>
            </w:pPr>
            <w:r>
              <w:rPr>
                <w:sz w:val="24"/>
                <w:szCs w:val="24"/>
                <w:lang w:eastAsia="cs-CZ"/>
              </w:rPr>
              <w:t>53</w:t>
            </w:r>
          </w:p>
        </w:tc>
        <w:tc>
          <w:tcPr>
            <w:tcW w:w="3754" w:type="pct"/>
            <w:tcBorders>
              <w:top w:val="single" w:sz="4" w:space="0" w:color="auto"/>
              <w:left w:val="single" w:sz="4" w:space="0" w:color="auto"/>
              <w:bottom w:val="single" w:sz="4" w:space="0" w:color="auto"/>
              <w:right w:val="single" w:sz="4" w:space="0" w:color="auto"/>
            </w:tcBorders>
            <w:noWrap/>
            <w:vAlign w:val="bottom"/>
          </w:tcPr>
          <w:p w14:paraId="248FEEB7" w14:textId="77777777" w:rsidR="00C4653C" w:rsidRPr="00F85119" w:rsidRDefault="00C4653C" w:rsidP="00EA5C98">
            <w:pPr>
              <w:spacing w:after="0" w:line="240" w:lineRule="auto"/>
              <w:jc w:val="center"/>
              <w:rPr>
                <w:sz w:val="24"/>
                <w:szCs w:val="24"/>
                <w:lang w:eastAsia="cs-CZ"/>
              </w:rPr>
            </w:pPr>
            <w:r>
              <w:rPr>
                <w:sz w:val="24"/>
                <w:szCs w:val="24"/>
                <w:lang w:eastAsia="cs-CZ"/>
              </w:rPr>
              <w:t>Windows Server 2016 a 2019</w:t>
            </w:r>
          </w:p>
        </w:tc>
      </w:tr>
      <w:tr w:rsidR="00C4653C" w:rsidRPr="00076B3C" w14:paraId="3A4BF44D"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773EE7DD" w14:textId="77777777" w:rsidR="00C4653C" w:rsidRDefault="00C4653C" w:rsidP="00EA5C98">
            <w:pPr>
              <w:spacing w:after="0" w:line="240" w:lineRule="auto"/>
              <w:jc w:val="center"/>
              <w:rPr>
                <w:sz w:val="24"/>
                <w:szCs w:val="24"/>
                <w:lang w:eastAsia="cs-CZ"/>
              </w:rPr>
            </w:pPr>
            <w:r>
              <w:rPr>
                <w:sz w:val="24"/>
                <w:szCs w:val="24"/>
                <w:lang w:eastAsia="cs-CZ"/>
              </w:rPr>
              <w:t>4</w:t>
            </w:r>
          </w:p>
        </w:tc>
        <w:tc>
          <w:tcPr>
            <w:tcW w:w="3754" w:type="pct"/>
            <w:tcBorders>
              <w:top w:val="single" w:sz="4" w:space="0" w:color="auto"/>
              <w:left w:val="single" w:sz="4" w:space="0" w:color="auto"/>
              <w:bottom w:val="single" w:sz="4" w:space="0" w:color="auto"/>
              <w:right w:val="single" w:sz="4" w:space="0" w:color="auto"/>
            </w:tcBorders>
            <w:noWrap/>
            <w:vAlign w:val="bottom"/>
          </w:tcPr>
          <w:p w14:paraId="4351F5B5" w14:textId="77777777" w:rsidR="00C4653C" w:rsidRDefault="00C4653C" w:rsidP="00EA5C98">
            <w:pPr>
              <w:spacing w:after="0" w:line="240" w:lineRule="auto"/>
              <w:jc w:val="center"/>
              <w:rPr>
                <w:sz w:val="24"/>
                <w:szCs w:val="24"/>
                <w:lang w:eastAsia="cs-CZ"/>
              </w:rPr>
            </w:pPr>
            <w:r>
              <w:rPr>
                <w:sz w:val="24"/>
                <w:szCs w:val="24"/>
                <w:lang w:eastAsia="cs-CZ"/>
              </w:rPr>
              <w:t>CentOS 7.8</w:t>
            </w:r>
          </w:p>
        </w:tc>
      </w:tr>
      <w:tr w:rsidR="00C4653C" w:rsidRPr="00076B3C" w14:paraId="6BAD8F89"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0EE7F5C2" w14:textId="77777777" w:rsidR="00C4653C" w:rsidRDefault="00C4653C" w:rsidP="00EA5C98">
            <w:pPr>
              <w:spacing w:after="0" w:line="240" w:lineRule="auto"/>
              <w:jc w:val="center"/>
              <w:rPr>
                <w:sz w:val="24"/>
                <w:szCs w:val="24"/>
                <w:lang w:eastAsia="cs-CZ"/>
              </w:rPr>
            </w:pPr>
            <w:r>
              <w:rPr>
                <w:sz w:val="24"/>
                <w:szCs w:val="24"/>
                <w:lang w:eastAsia="cs-CZ"/>
              </w:rPr>
              <w:t>1</w:t>
            </w:r>
          </w:p>
        </w:tc>
        <w:tc>
          <w:tcPr>
            <w:tcW w:w="3754" w:type="pct"/>
            <w:tcBorders>
              <w:top w:val="single" w:sz="4" w:space="0" w:color="auto"/>
              <w:left w:val="single" w:sz="4" w:space="0" w:color="auto"/>
              <w:bottom w:val="single" w:sz="4" w:space="0" w:color="auto"/>
              <w:right w:val="single" w:sz="4" w:space="0" w:color="auto"/>
            </w:tcBorders>
            <w:noWrap/>
            <w:vAlign w:val="bottom"/>
          </w:tcPr>
          <w:p w14:paraId="73CBC766" w14:textId="77777777" w:rsidR="00C4653C" w:rsidRDefault="00C4653C" w:rsidP="00EA5C98">
            <w:pPr>
              <w:spacing w:after="0" w:line="240" w:lineRule="auto"/>
              <w:jc w:val="center"/>
              <w:rPr>
                <w:sz w:val="24"/>
                <w:szCs w:val="24"/>
                <w:lang w:eastAsia="cs-CZ"/>
              </w:rPr>
            </w:pPr>
            <w:r>
              <w:rPr>
                <w:sz w:val="24"/>
                <w:szCs w:val="24"/>
                <w:lang w:eastAsia="cs-CZ"/>
              </w:rPr>
              <w:t>FreeBSD</w:t>
            </w:r>
          </w:p>
        </w:tc>
      </w:tr>
      <w:tr w:rsidR="00C4653C" w:rsidRPr="00076B3C" w14:paraId="0705D410"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7C6861CB" w14:textId="77777777" w:rsidR="00C4653C" w:rsidRDefault="00C4653C" w:rsidP="00EA5C98">
            <w:pPr>
              <w:spacing w:after="0" w:line="240" w:lineRule="auto"/>
              <w:jc w:val="center"/>
              <w:rPr>
                <w:sz w:val="24"/>
                <w:szCs w:val="24"/>
                <w:lang w:eastAsia="cs-CZ"/>
              </w:rPr>
            </w:pPr>
            <w:r>
              <w:rPr>
                <w:sz w:val="24"/>
                <w:szCs w:val="24"/>
                <w:lang w:eastAsia="cs-CZ"/>
              </w:rPr>
              <w:t>3</w:t>
            </w:r>
          </w:p>
        </w:tc>
        <w:tc>
          <w:tcPr>
            <w:tcW w:w="3754" w:type="pct"/>
            <w:tcBorders>
              <w:top w:val="single" w:sz="4" w:space="0" w:color="auto"/>
              <w:left w:val="single" w:sz="4" w:space="0" w:color="auto"/>
              <w:bottom w:val="single" w:sz="4" w:space="0" w:color="auto"/>
              <w:right w:val="single" w:sz="4" w:space="0" w:color="auto"/>
            </w:tcBorders>
            <w:noWrap/>
            <w:vAlign w:val="bottom"/>
          </w:tcPr>
          <w:p w14:paraId="4B7C9FA8" w14:textId="77777777" w:rsidR="00C4653C" w:rsidRDefault="00C4653C" w:rsidP="00EA5C98">
            <w:pPr>
              <w:spacing w:after="0" w:line="240" w:lineRule="auto"/>
              <w:jc w:val="center"/>
              <w:rPr>
                <w:sz w:val="24"/>
                <w:szCs w:val="24"/>
                <w:lang w:eastAsia="cs-CZ"/>
              </w:rPr>
            </w:pPr>
            <w:r>
              <w:rPr>
                <w:sz w:val="24"/>
                <w:szCs w:val="24"/>
                <w:lang w:eastAsia="cs-CZ"/>
              </w:rPr>
              <w:t>Debian 6.7</w:t>
            </w:r>
          </w:p>
        </w:tc>
      </w:tr>
      <w:tr w:rsidR="00C4653C" w:rsidRPr="00076B3C" w14:paraId="16580089"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05A53019" w14:textId="77777777" w:rsidR="00C4653C" w:rsidRDefault="00C4653C" w:rsidP="00EA5C98">
            <w:pPr>
              <w:spacing w:after="0" w:line="240" w:lineRule="auto"/>
              <w:jc w:val="center"/>
              <w:rPr>
                <w:sz w:val="24"/>
                <w:szCs w:val="24"/>
                <w:lang w:eastAsia="cs-CZ"/>
              </w:rPr>
            </w:pPr>
            <w:r>
              <w:rPr>
                <w:sz w:val="24"/>
                <w:szCs w:val="24"/>
                <w:lang w:eastAsia="cs-CZ"/>
              </w:rPr>
              <w:t>5</w:t>
            </w:r>
          </w:p>
        </w:tc>
        <w:tc>
          <w:tcPr>
            <w:tcW w:w="3754" w:type="pct"/>
            <w:tcBorders>
              <w:top w:val="single" w:sz="4" w:space="0" w:color="auto"/>
              <w:left w:val="single" w:sz="4" w:space="0" w:color="auto"/>
              <w:bottom w:val="single" w:sz="4" w:space="0" w:color="auto"/>
              <w:right w:val="single" w:sz="4" w:space="0" w:color="auto"/>
            </w:tcBorders>
            <w:noWrap/>
            <w:vAlign w:val="bottom"/>
          </w:tcPr>
          <w:p w14:paraId="2D32F118" w14:textId="77777777" w:rsidR="00C4653C" w:rsidRDefault="00C4653C" w:rsidP="00EA5C98">
            <w:pPr>
              <w:spacing w:after="0" w:line="240" w:lineRule="auto"/>
              <w:jc w:val="center"/>
              <w:rPr>
                <w:sz w:val="24"/>
                <w:szCs w:val="24"/>
                <w:lang w:eastAsia="cs-CZ"/>
              </w:rPr>
            </w:pPr>
            <w:r>
              <w:rPr>
                <w:sz w:val="24"/>
                <w:szCs w:val="24"/>
                <w:lang w:eastAsia="cs-CZ"/>
              </w:rPr>
              <w:t>Linux</w:t>
            </w:r>
          </w:p>
        </w:tc>
      </w:tr>
      <w:tr w:rsidR="00C4653C" w:rsidRPr="00076B3C" w14:paraId="074A0408" w14:textId="77777777" w:rsidTr="00EA5C98">
        <w:trPr>
          <w:trHeight w:val="225"/>
          <w:jc w:val="center"/>
        </w:trPr>
        <w:tc>
          <w:tcPr>
            <w:tcW w:w="1246" w:type="pct"/>
            <w:tcBorders>
              <w:top w:val="single" w:sz="4" w:space="0" w:color="auto"/>
              <w:left w:val="single" w:sz="4" w:space="0" w:color="auto"/>
              <w:bottom w:val="single" w:sz="4" w:space="0" w:color="auto"/>
              <w:right w:val="single" w:sz="4" w:space="0" w:color="auto"/>
            </w:tcBorders>
            <w:vAlign w:val="bottom"/>
          </w:tcPr>
          <w:p w14:paraId="491940F1" w14:textId="77777777" w:rsidR="00C4653C" w:rsidRDefault="00C4653C" w:rsidP="00EA5C98">
            <w:pPr>
              <w:spacing w:after="0" w:line="240" w:lineRule="auto"/>
              <w:jc w:val="center"/>
              <w:rPr>
                <w:sz w:val="24"/>
                <w:szCs w:val="24"/>
                <w:lang w:eastAsia="cs-CZ"/>
              </w:rPr>
            </w:pPr>
            <w:r>
              <w:rPr>
                <w:sz w:val="24"/>
                <w:szCs w:val="24"/>
                <w:lang w:eastAsia="cs-CZ"/>
              </w:rPr>
              <w:t>3</w:t>
            </w:r>
          </w:p>
        </w:tc>
        <w:tc>
          <w:tcPr>
            <w:tcW w:w="3754" w:type="pct"/>
            <w:tcBorders>
              <w:top w:val="single" w:sz="4" w:space="0" w:color="auto"/>
              <w:left w:val="single" w:sz="4" w:space="0" w:color="auto"/>
              <w:bottom w:val="single" w:sz="4" w:space="0" w:color="auto"/>
              <w:right w:val="single" w:sz="4" w:space="0" w:color="auto"/>
            </w:tcBorders>
            <w:noWrap/>
            <w:vAlign w:val="bottom"/>
          </w:tcPr>
          <w:p w14:paraId="68DD27BA" w14:textId="77777777" w:rsidR="00C4653C" w:rsidRDefault="00C4653C" w:rsidP="00EA5C98">
            <w:pPr>
              <w:keepNext/>
              <w:spacing w:after="0" w:line="240" w:lineRule="auto"/>
              <w:jc w:val="center"/>
              <w:rPr>
                <w:sz w:val="24"/>
                <w:szCs w:val="24"/>
                <w:lang w:eastAsia="cs-CZ"/>
              </w:rPr>
            </w:pPr>
            <w:r>
              <w:rPr>
                <w:sz w:val="24"/>
                <w:szCs w:val="24"/>
                <w:lang w:eastAsia="cs-CZ"/>
              </w:rPr>
              <w:t>SUSE 11</w:t>
            </w:r>
          </w:p>
        </w:tc>
      </w:tr>
    </w:tbl>
    <w:p w14:paraId="3D896B3E" w14:textId="61DA2121" w:rsidR="00C4653C" w:rsidRDefault="00C4653C" w:rsidP="00C4653C">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40</w:t>
      </w:r>
      <w:r w:rsidR="00E9490C">
        <w:rPr>
          <w:noProof/>
        </w:rPr>
        <w:fldChar w:fldCharType="end"/>
      </w:r>
      <w:r>
        <w:t xml:space="preserve"> - Popis VM</w:t>
      </w:r>
    </w:p>
    <w:p w14:paraId="476A92C6" w14:textId="3F36397B" w:rsidR="00B169C6" w:rsidRDefault="00C4653C" w:rsidP="00246F5A">
      <w:pPr>
        <w:spacing w:before="240" w:after="240"/>
        <w:jc w:val="both"/>
      </w:pPr>
      <w:r>
        <w:t>V prostředí je provozováno 23 instancí PostgreSQL. 18 instancí je provozováno v PostgreSQL Clusteru.</w:t>
      </w:r>
    </w:p>
    <w:p w14:paraId="1BC2F5F8" w14:textId="3106DCFC" w:rsidR="00B169C6" w:rsidRPr="00246F5A" w:rsidRDefault="00B169C6" w:rsidP="001F0083">
      <w:pPr>
        <w:pStyle w:val="Nadpis3"/>
        <w:rPr>
          <w:sz w:val="28"/>
          <w:szCs w:val="28"/>
        </w:rPr>
      </w:pPr>
      <w:bookmarkStart w:id="588" w:name="_Toc177708986"/>
      <w:bookmarkStart w:id="589" w:name="_Toc194331310"/>
      <w:r w:rsidRPr="00246F5A">
        <w:rPr>
          <w:sz w:val="28"/>
          <w:szCs w:val="28"/>
        </w:rPr>
        <w:t>Požadavky na nové řešení</w:t>
      </w:r>
      <w:bookmarkEnd w:id="588"/>
      <w:bookmarkEnd w:id="589"/>
    </w:p>
    <w:p w14:paraId="6E23B21D" w14:textId="0C33FC04" w:rsidR="00973708" w:rsidRDefault="001F0083" w:rsidP="00544911">
      <w:pPr>
        <w:spacing w:before="240" w:after="240"/>
        <w:jc w:val="both"/>
      </w:pPr>
      <w:r>
        <w:t>V</w:t>
      </w:r>
      <w:r w:rsidR="00B169C6">
        <w:t>i</w:t>
      </w:r>
      <w:r w:rsidR="0031080B">
        <w:t>r</w:t>
      </w:r>
      <w:r w:rsidR="00B169C6">
        <w:t xml:space="preserve">tualizační platforma </w:t>
      </w:r>
      <w:r>
        <w:t xml:space="preserve">x86 </w:t>
      </w:r>
      <w:r w:rsidR="00B169C6">
        <w:t>bude sloužit pro</w:t>
      </w:r>
      <w:r w:rsidR="00B34B9A">
        <w:t xml:space="preserve"> </w:t>
      </w:r>
      <w:r w:rsidR="00B169C6">
        <w:t xml:space="preserve">provoz všech nezbytných podpůrných systémů pro </w:t>
      </w:r>
      <w:r w:rsidR="00544911">
        <w:t>výpočetní</w:t>
      </w:r>
      <w:r w:rsidR="00B169C6">
        <w:t xml:space="preserve"> SAP servery</w:t>
      </w:r>
      <w:r w:rsidR="00B34B9A">
        <w:t xml:space="preserve"> a další agendy </w:t>
      </w:r>
      <w:r w:rsidR="008311E0">
        <w:t>Objednatel</w:t>
      </w:r>
      <w:r w:rsidR="00544911">
        <w:t>e</w:t>
      </w:r>
      <w:r w:rsidR="00B169C6">
        <w:t xml:space="preserve">. Musí být tedy </w:t>
      </w:r>
      <w:r w:rsidR="00544911">
        <w:t>dimenzována</w:t>
      </w:r>
      <w:r w:rsidR="00B169C6">
        <w:t xml:space="preserve"> s ohledem na dostatečný provozní výkon, včetně rezervy pro případn</w:t>
      </w:r>
      <w:r w:rsidR="00544911">
        <w:t>ou automatickou aktivaci scénáře pro F</w:t>
      </w:r>
      <w:r w:rsidR="00B169C6">
        <w:t xml:space="preserve">ailover a </w:t>
      </w:r>
      <w:r w:rsidR="00B34B9A">
        <w:t xml:space="preserve">možné budoucí migrace nových </w:t>
      </w:r>
      <w:r w:rsidR="00544911">
        <w:t xml:space="preserve">či </w:t>
      </w:r>
      <w:r w:rsidR="00973708">
        <w:t xml:space="preserve">přesun externě provozovaných </w:t>
      </w:r>
      <w:r w:rsidR="00B34B9A">
        <w:t xml:space="preserve">agend </w:t>
      </w:r>
      <w:r w:rsidR="008311E0">
        <w:t>Objednatel</w:t>
      </w:r>
      <w:r w:rsidR="00544911">
        <w:t xml:space="preserve">e </w:t>
      </w:r>
      <w:r w:rsidR="00B34B9A">
        <w:t xml:space="preserve">a také s dostatečnou robustností a odolností proti výpadku. </w:t>
      </w:r>
      <w:r w:rsidR="008311E0">
        <w:t>Objednatel</w:t>
      </w:r>
      <w:r w:rsidR="00B34B9A">
        <w:t xml:space="preserve"> počít</w:t>
      </w:r>
      <w:r w:rsidR="0031080B">
        <w:t>á</w:t>
      </w:r>
      <w:r w:rsidR="00B34B9A">
        <w:t xml:space="preserve"> s instalací HW serverů do dvou fyzicky oddělených datových sálů, s možností budoucí instalace až do dvou fyzicky oddělených datových center. Minimální počet nodů je, i po započtení výše zmíněných rezerv, stanoven na osm serverů v každé lokalitě</w:t>
      </w:r>
      <w:r w:rsidR="0031080B">
        <w:t xml:space="preserve"> a je zároveň stanoven tak, aby bylo možné celou kritickou infrastrukturu provozovat i z jedné lokality v případě aktivace </w:t>
      </w:r>
      <w:r w:rsidR="00973708">
        <w:t>DR</w:t>
      </w:r>
      <w:r w:rsidR="0031080B">
        <w:t xml:space="preserve"> scénáře</w:t>
      </w:r>
      <w:r w:rsidR="00B34B9A">
        <w:t>.</w:t>
      </w:r>
      <w:r w:rsidR="0031080B">
        <w:t xml:space="preserve"> </w:t>
      </w:r>
      <w:r w:rsidR="00C11966" w:rsidRPr="00D8670D">
        <w:t xml:space="preserve">S ohledem </w:t>
      </w:r>
      <w:r w:rsidR="006B4EDE" w:rsidRPr="00D8670D">
        <w:t xml:space="preserve">na </w:t>
      </w:r>
      <w:r w:rsidR="005C1C40" w:rsidRPr="00D8670D">
        <w:t xml:space="preserve">kompatibilitu při </w:t>
      </w:r>
      <w:r w:rsidR="006B4EDE" w:rsidRPr="00D8670D">
        <w:t>migraci ze</w:t>
      </w:r>
      <w:r w:rsidR="00C11966" w:rsidRPr="00D8670D">
        <w:t xml:space="preserve"> současn</w:t>
      </w:r>
      <w:r w:rsidR="006B4EDE" w:rsidRPr="00D8670D">
        <w:t>é</w:t>
      </w:r>
      <w:r w:rsidR="00C11966" w:rsidRPr="00D8670D">
        <w:t xml:space="preserve"> infrastruktur</w:t>
      </w:r>
      <w:r w:rsidR="006B4EDE" w:rsidRPr="00D8670D">
        <w:t>y</w:t>
      </w:r>
      <w:r w:rsidR="005C1C40" w:rsidRPr="00D8670D">
        <w:t xml:space="preserve"> </w:t>
      </w:r>
      <w:r w:rsidR="00C11966" w:rsidRPr="00D8670D">
        <w:t xml:space="preserve">je </w:t>
      </w:r>
      <w:r w:rsidR="005C1C40" w:rsidRPr="00D8670D">
        <w:t>požadováno</w:t>
      </w:r>
      <w:r w:rsidR="006B4EDE" w:rsidRPr="00D8670D">
        <w:t xml:space="preserve"> osazení každého ze serverů dvěm</w:t>
      </w:r>
      <w:r w:rsidR="005B6F1D" w:rsidRPr="00D8670D">
        <w:t>a</w:t>
      </w:r>
      <w:r w:rsidR="00C11966" w:rsidRPr="00D8670D">
        <w:t xml:space="preserve"> procesor</w:t>
      </w:r>
      <w:r w:rsidR="006B4EDE" w:rsidRPr="00D8670D">
        <w:t>y</w:t>
      </w:r>
      <w:r w:rsidR="0046130E" w:rsidRPr="00D8670D">
        <w:t xml:space="preserve">, a to </w:t>
      </w:r>
      <w:r w:rsidR="006B4EDE" w:rsidRPr="00D8670D">
        <w:t>v nejnovější generaci</w:t>
      </w:r>
      <w:r w:rsidR="000010AD" w:rsidRPr="00D8670D">
        <w:t xml:space="preserve"> (v prostředí zadavatele </w:t>
      </w:r>
      <w:r w:rsidR="005C1C40" w:rsidRPr="00D8670D">
        <w:t xml:space="preserve">jsou </w:t>
      </w:r>
      <w:r w:rsidR="000010AD" w:rsidRPr="00D8670D">
        <w:t>aktuálně používány procesory od společnosti Intel</w:t>
      </w:r>
      <w:r w:rsidR="005C1C40" w:rsidRPr="00D8670D">
        <w:t xml:space="preserve">, viz tabulka </w:t>
      </w:r>
      <w:r w:rsidR="009F1130" w:rsidRPr="009F1130">
        <w:t>Seznam fyzického HW</w:t>
      </w:r>
      <w:r w:rsidR="000010AD" w:rsidRPr="00D8670D">
        <w:t>).</w:t>
      </w:r>
      <w:r w:rsidR="000010AD">
        <w:t xml:space="preserve"> </w:t>
      </w:r>
      <w:r w:rsidR="006B4EDE">
        <w:t xml:space="preserve">Dále bude každý server disponovat minimálně 1TB RAM, osazenými rovnoměrně ke každému procesoru pro nejvýkonnější konfiguraci a možnosti budoucího rozšíření. Servery budou bez interních disků pouze s dvojicí M.2 NVMe disků o kapacitě alespoň 960GB, pro </w:t>
      </w:r>
      <w:r w:rsidR="00973708">
        <w:t>okamžitý náběh</w:t>
      </w:r>
      <w:r w:rsidR="006B4EDE">
        <w:t xml:space="preserve"> libovolného virtualizačního hypervizoru. Veškerá data budou uložena na sdílených diskových polích. Přístup serverů k těmto diskovým polím bude prostřednictvím dvoucestného zapojení do SAN přes </w:t>
      </w:r>
      <w:r w:rsidR="00973708">
        <w:t>D</w:t>
      </w:r>
      <w:r w:rsidR="006B4EDE">
        <w:t>ual</w:t>
      </w:r>
      <w:r w:rsidR="00973708">
        <w:t>-P</w:t>
      </w:r>
      <w:r w:rsidR="006B4EDE">
        <w:t xml:space="preserve">ort Host Bus Adapter o rychlosti alespoň </w:t>
      </w:r>
      <w:r w:rsidR="008824E3">
        <w:t>64Gbps</w:t>
      </w:r>
      <w:r w:rsidR="006B4EDE">
        <w:t xml:space="preserve">. Komunikace mezi jednotlivými uzly clusteru, lokalitami a okolními prvky infrastruktury bude zajištěna redundantním 10/25Gbps ethernet konektivitou s optickým SFP rozhraním. </w:t>
      </w:r>
      <w:r w:rsidR="00075377">
        <w:t>Pro každý uze</w:t>
      </w:r>
      <w:r w:rsidR="008824E3">
        <w:t>l</w:t>
      </w:r>
      <w:r w:rsidR="00075377">
        <w:t xml:space="preserve"> clusteru jsou vyžadovány aspoň čtyři 10/25Gb ethernet porty na fyzicky oddělených kartách. </w:t>
      </w:r>
      <w:r w:rsidR="006B4EDE">
        <w:t>Vzdálená správa v</w:t>
      </w:r>
      <w:r w:rsidR="005B6F1D">
        <w:t>š</w:t>
      </w:r>
      <w:r w:rsidR="006B4EDE">
        <w:t>ech serverů bude mít dedikovaný 10/100/1000 BaseT</w:t>
      </w:r>
      <w:r w:rsidR="000A2B68">
        <w:t xml:space="preserve"> port</w:t>
      </w:r>
      <w:r w:rsidR="005B6F1D">
        <w:t xml:space="preserve">. </w:t>
      </w:r>
    </w:p>
    <w:p w14:paraId="09017D7A" w14:textId="4D0865ED" w:rsidR="005B6F1D" w:rsidRDefault="005B6F1D" w:rsidP="00544911">
      <w:pPr>
        <w:spacing w:before="240" w:after="240"/>
        <w:jc w:val="both"/>
      </w:pPr>
      <w:r>
        <w:t>S ohledem na náročnost správy infrastruktury a omezených personálních zdroj</w:t>
      </w:r>
      <w:r w:rsidR="00732D89">
        <w:t>ů</w:t>
      </w:r>
      <w:r>
        <w:t xml:space="preserve"> </w:t>
      </w:r>
      <w:r w:rsidR="008311E0">
        <w:t>Objednatel</w:t>
      </w:r>
      <w:r>
        <w:t xml:space="preserve">e, </w:t>
      </w:r>
      <w:r w:rsidR="00CF4A75">
        <w:t xml:space="preserve">Objednatel požaduje </w:t>
      </w:r>
      <w:r>
        <w:t xml:space="preserve">možnost integrace rozhraní vzdálené správy a dohledu do prostředí management nástroje hypervizoru a případně možnost integrace tohoto rozhraní i do dalších využívaných aplikací prostřednictvím standardizovaného aplikačního interface např. REST-API. </w:t>
      </w:r>
      <w:r w:rsidR="00AF63C7">
        <w:t xml:space="preserve">Z důvodů snadné manipulace, </w:t>
      </w:r>
      <w:r w:rsidR="00973708">
        <w:t>poskytování servisu</w:t>
      </w:r>
      <w:r w:rsidR="00AF63C7">
        <w:t xml:space="preserve"> a rozšiřitelnosti </w:t>
      </w:r>
      <w:r w:rsidR="000A2B68">
        <w:t xml:space="preserve">požaduje </w:t>
      </w:r>
      <w:r w:rsidR="008311E0">
        <w:t xml:space="preserve">Objednatel </w:t>
      </w:r>
      <w:r w:rsidR="000A2B68">
        <w:t>provedení serveru pro osazení do</w:t>
      </w:r>
      <w:r w:rsidR="00C90A82">
        <w:t xml:space="preserve"> systémové</w:t>
      </w:r>
      <w:r w:rsidR="000A2B68">
        <w:t xml:space="preserve"> </w:t>
      </w:r>
      <w:r w:rsidR="00973708">
        <w:t>skříně</w:t>
      </w:r>
      <w:r w:rsidR="00C90A82">
        <w:t xml:space="preserve"> (rack)</w:t>
      </w:r>
      <w:r w:rsidR="000A2B68">
        <w:t xml:space="preserve"> o velikosti 2U.</w:t>
      </w:r>
    </w:p>
    <w:p w14:paraId="6FB2116A" w14:textId="2509C2B9" w:rsidR="00753009" w:rsidRDefault="005B6F1D" w:rsidP="00465EF1">
      <w:pPr>
        <w:jc w:val="both"/>
      </w:pPr>
      <w:r w:rsidRPr="007F7B0A">
        <w:t xml:space="preserve">Z důvodu snadné migrace, návaznosti na stávající systém a požadavky SAP Notes, vyžaduje </w:t>
      </w:r>
      <w:r w:rsidR="00634259" w:rsidRPr="00634259">
        <w:t>Objednatel</w:t>
      </w:r>
      <w:r w:rsidRPr="007F7B0A">
        <w:t xml:space="preserve"> virtualizační platformu postavenou na VMware vSphere v aktuální verzi. Součástí nové infrastruktury bude tedy i pořízení nových licencí pro virtualizační hypervizor. Veškeré prvky</w:t>
      </w:r>
      <w:r w:rsidR="00AF63C7" w:rsidRPr="007F7B0A">
        <w:t xml:space="preserve"> nabízené infrastruktury musí tedy být podporované pro běh hypervizoru VMware ESXi. Také Vysoká dostupnost prostředí x86 bude realizována pomocí nativních prostředků VMware.</w:t>
      </w:r>
    </w:p>
    <w:p w14:paraId="24B28BEA" w14:textId="6C2762FB" w:rsidR="0098528D" w:rsidRPr="00465EF1" w:rsidRDefault="0098528D" w:rsidP="00DB7D27">
      <w:pPr>
        <w:spacing w:after="240"/>
        <w:jc w:val="both"/>
      </w:pPr>
      <w:r w:rsidRPr="00DB7D27">
        <w:t xml:space="preserve">Z důvodu snadné migrace a přechodu na nové prostředí doporučuje Objednatel obnovení stávajících licencí operačního systému RedHat Enterprise Linux </w:t>
      </w:r>
      <w:r w:rsidR="00251B0F">
        <w:t>v subscribci verze Standard. P</w:t>
      </w:r>
      <w:r w:rsidRPr="00DB7D27">
        <w:t xml:space="preserve">ro SAP prostředí s neomezeným počtem virtuálních serverů </w:t>
      </w:r>
      <w:r w:rsidR="00251B0F">
        <w:t xml:space="preserve">v subscribci verzi </w:t>
      </w:r>
      <w:r w:rsidR="00251B0F" w:rsidRPr="00251B0F">
        <w:rPr>
          <w:b/>
          <w:bCs/>
          <w:iCs/>
          <w:color w:val="000000" w:themeColor="text1"/>
        </w:rPr>
        <w:t>RHEL for SAP applications</w:t>
      </w:r>
      <w:r w:rsidR="00251B0F" w:rsidRPr="00DB7D27">
        <w:t xml:space="preserve"> </w:t>
      </w:r>
      <w:r w:rsidRPr="00DB7D27">
        <w:t xml:space="preserve">a produkční podporou pro tyto licence v režimu 24x7 po dobu 6 let. </w:t>
      </w:r>
      <w:r w:rsidR="00251B0F" w:rsidRPr="00251B0F">
        <w:rPr>
          <w:iCs/>
          <w:color w:val="000000" w:themeColor="text1"/>
        </w:rPr>
        <w:t>Pro VM Ware prostředí je požadována subs</w:t>
      </w:r>
      <w:r w:rsidR="00251B0F">
        <w:rPr>
          <w:iCs/>
          <w:color w:val="000000" w:themeColor="text1"/>
        </w:rPr>
        <w:t>crib</w:t>
      </w:r>
      <w:r w:rsidR="00251B0F" w:rsidRPr="00251B0F">
        <w:rPr>
          <w:iCs/>
          <w:color w:val="000000" w:themeColor="text1"/>
        </w:rPr>
        <w:t xml:space="preserve">ce </w:t>
      </w:r>
      <w:r w:rsidR="00251B0F" w:rsidRPr="00251B0F">
        <w:rPr>
          <w:b/>
          <w:bCs/>
          <w:iCs/>
          <w:color w:val="000000" w:themeColor="text1"/>
        </w:rPr>
        <w:t>RHEL for Virtual Datacenters</w:t>
      </w:r>
      <w:r w:rsidR="00251B0F" w:rsidRPr="00251B0F">
        <w:rPr>
          <w:iCs/>
          <w:color w:val="000000" w:themeColor="text1"/>
        </w:rPr>
        <w:t xml:space="preserve"> včetně Add-on </w:t>
      </w:r>
      <w:r w:rsidR="00251B0F" w:rsidRPr="00251B0F">
        <w:rPr>
          <w:b/>
          <w:bCs/>
          <w:iCs/>
          <w:color w:val="000000" w:themeColor="text1"/>
        </w:rPr>
        <w:t>Satellite</w:t>
      </w:r>
      <w:r w:rsidR="00251B0F" w:rsidRPr="00251B0F">
        <w:rPr>
          <w:iCs/>
          <w:color w:val="000000" w:themeColor="text1"/>
        </w:rPr>
        <w:t xml:space="preserve"> a </w:t>
      </w:r>
      <w:r w:rsidR="00251B0F" w:rsidRPr="00251B0F">
        <w:rPr>
          <w:b/>
          <w:bCs/>
          <w:iCs/>
          <w:color w:val="000000" w:themeColor="text1"/>
        </w:rPr>
        <w:t>High Availability.</w:t>
      </w:r>
      <w:r w:rsidRPr="006158C1">
        <w:rPr>
          <w:b/>
          <w:color w:val="000000" w:themeColor="text1"/>
        </w:rPr>
        <w:t xml:space="preserve"> </w:t>
      </w:r>
      <w:r w:rsidRPr="00DB7D27">
        <w:t xml:space="preserve">V případě, že Dodavatel využije alternativní řešení licencí operačního systému v souladu </w:t>
      </w:r>
      <w:r w:rsidRPr="00DB7D27">
        <w:rPr>
          <w:color w:val="000000" w:themeColor="text1"/>
        </w:rPr>
        <w:t>s</w:t>
      </w:r>
      <w:r w:rsidR="00312E69" w:rsidRPr="00DB7D27">
        <w:rPr>
          <w:color w:val="000000" w:themeColor="text1"/>
        </w:rPr>
        <w:t> možností uvedenou</w:t>
      </w:r>
      <w:r w:rsidRPr="00DB7D27">
        <w:rPr>
          <w:color w:val="000000" w:themeColor="text1"/>
        </w:rPr>
        <w:t xml:space="preserve"> v tabulce níže, musí </w:t>
      </w:r>
      <w:r w:rsidR="00312E69" w:rsidRPr="00DB7D27">
        <w:rPr>
          <w:color w:val="000000" w:themeColor="text1"/>
        </w:rPr>
        <w:t xml:space="preserve">být produkční podpora pro </w:t>
      </w:r>
      <w:r w:rsidRPr="00DB7D27">
        <w:rPr>
          <w:color w:val="000000" w:themeColor="text1"/>
        </w:rPr>
        <w:t xml:space="preserve">tyto licence </w:t>
      </w:r>
      <w:r w:rsidR="00312E69" w:rsidRPr="00DB7D27">
        <w:rPr>
          <w:color w:val="000000" w:themeColor="text1"/>
        </w:rPr>
        <w:t>zajištěna</w:t>
      </w:r>
      <w:r w:rsidRPr="00DB7D27">
        <w:rPr>
          <w:color w:val="000000" w:themeColor="text1"/>
        </w:rPr>
        <w:t xml:space="preserve"> v režimu 24x7 po </w:t>
      </w:r>
      <w:r w:rsidRPr="00DB7D27">
        <w:t>dobu 6 let.</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C64DBA" w:rsidRPr="00155416" w14:paraId="06288F33"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59BEC215" w14:textId="797F38E2" w:rsidR="00C64DBA" w:rsidRPr="00155416" w:rsidRDefault="00E12652"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x86 Virtualizační infrastruktura</w:t>
            </w:r>
            <w:r w:rsidR="00C64DBA" w:rsidRPr="00155416">
              <w:rPr>
                <w:rFonts w:ascii="Verdana" w:eastAsia="Times New Roman" w:hAnsi="Verdana" w:cs="Times New Roman"/>
                <w:b/>
                <w:bCs/>
                <w:color w:val="000000"/>
                <w:sz w:val="28"/>
                <w:szCs w:val="28"/>
                <w:lang w:eastAsia="cs-CZ"/>
              </w:rPr>
              <w:t xml:space="preserve"> </w:t>
            </w:r>
          </w:p>
        </w:tc>
      </w:tr>
      <w:tr w:rsidR="00C64DBA" w:rsidRPr="00155416" w14:paraId="557613B5"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5D0A5CC2" w14:textId="77777777" w:rsidR="00C64DBA" w:rsidRPr="00155416" w:rsidRDefault="00C64DBA"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71957862" w14:textId="77777777" w:rsidR="00C64DBA" w:rsidRPr="00155416" w:rsidRDefault="00C64DB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0E3835C0" w14:textId="77777777" w:rsidR="00C64DBA" w:rsidRPr="00155416" w:rsidRDefault="00C64DB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1D72BAD4" w14:textId="77777777" w:rsidR="00C64DBA" w:rsidRPr="00155416" w:rsidRDefault="00C64DBA"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C64DBA" w:rsidRPr="00155416" w14:paraId="141E5926"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2DDEE58A" w14:textId="77777777" w:rsidR="00C64DBA" w:rsidRPr="00155416" w:rsidRDefault="00C64DBA"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5B18B05B" w14:textId="77777777" w:rsidR="00C64DBA" w:rsidRPr="00155416" w:rsidRDefault="00C64DBA"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5D326900" w14:textId="77777777" w:rsidR="00C64DBA" w:rsidRPr="00155416" w:rsidRDefault="00C64DBA"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71F30BF3" w14:textId="77777777" w:rsidR="00C64DBA" w:rsidRPr="00155416" w:rsidRDefault="00C64DBA" w:rsidP="00E12652">
            <w:pPr>
              <w:keepNext/>
              <w:jc w:val="both"/>
              <w:rPr>
                <w:rFonts w:ascii="Calibri" w:eastAsia="Times New Roman" w:hAnsi="Calibri" w:cs="Times New Roman"/>
                <w:color w:val="000000"/>
                <w:lang w:eastAsia="cs-CZ"/>
              </w:rPr>
            </w:pPr>
          </w:p>
        </w:tc>
      </w:tr>
    </w:tbl>
    <w:p w14:paraId="7C07615B" w14:textId="6711E686" w:rsidR="00C64DBA" w:rsidRDefault="00E12652" w:rsidP="00E12652">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41</w:t>
      </w:r>
      <w:r w:rsidR="00E9490C">
        <w:rPr>
          <w:noProof/>
        </w:rPr>
        <w:fldChar w:fldCharType="end"/>
      </w:r>
      <w:r>
        <w:t xml:space="preserve"> - Identifikace komponenty x86 Virtualizační infrastruktura</w:t>
      </w:r>
    </w:p>
    <w:p w14:paraId="37B56E58" w14:textId="285B63DB" w:rsidR="007F7B0A" w:rsidRDefault="007F7B0A" w:rsidP="00AF634A">
      <w:pPr>
        <w:spacing w:before="240" w:after="240"/>
        <w:jc w:val="both"/>
      </w:pPr>
      <w:r w:rsidRPr="00561F26">
        <w:t>Požadované parametry server</w:t>
      </w:r>
      <w:r>
        <w:t>ů umístěných dohromady v obou</w:t>
      </w:r>
      <w:r w:rsidRPr="00561F26">
        <w:t xml:space="preserve"> lokalit</w:t>
      </w:r>
      <w:r>
        <w:t>ách</w:t>
      </w:r>
      <w:r w:rsidRPr="00561F26">
        <w:t>:</w:t>
      </w:r>
    </w:p>
    <w:tbl>
      <w:tblPr>
        <w:tblW w:w="9488" w:type="dxa"/>
        <w:tblLayout w:type="fixed"/>
        <w:tblCellMar>
          <w:left w:w="70" w:type="dxa"/>
          <w:right w:w="70" w:type="dxa"/>
        </w:tblCellMar>
        <w:tblLook w:val="04A0" w:firstRow="1" w:lastRow="0" w:firstColumn="1" w:lastColumn="0" w:noHBand="0" w:noVBand="1"/>
      </w:tblPr>
      <w:tblGrid>
        <w:gridCol w:w="701"/>
        <w:gridCol w:w="1557"/>
        <w:gridCol w:w="3828"/>
        <w:gridCol w:w="1134"/>
        <w:gridCol w:w="2268"/>
      </w:tblGrid>
      <w:tr w:rsidR="00ED5D0E" w:rsidRPr="002C3A6A" w14:paraId="268EF305" w14:textId="77777777" w:rsidTr="00ED5D0E">
        <w:trPr>
          <w:cantSplit/>
          <w:trHeight w:val="375"/>
        </w:trPr>
        <w:tc>
          <w:tcPr>
            <w:tcW w:w="9488" w:type="dxa"/>
            <w:gridSpan w:val="5"/>
            <w:tcBorders>
              <w:top w:val="single" w:sz="8" w:space="0" w:color="auto"/>
              <w:left w:val="single" w:sz="8" w:space="0" w:color="auto"/>
              <w:bottom w:val="single" w:sz="8" w:space="0" w:color="auto"/>
              <w:right w:val="single" w:sz="8" w:space="0" w:color="000000"/>
            </w:tcBorders>
            <w:shd w:val="clear" w:color="auto" w:fill="006600"/>
          </w:tcPr>
          <w:p w14:paraId="796EB126" w14:textId="0160104A" w:rsidR="00ED5D0E" w:rsidRPr="00A82F9C" w:rsidRDefault="00ED5D0E" w:rsidP="00EA5C98">
            <w:pPr>
              <w:rPr>
                <w:rFonts w:ascii="Verdana" w:eastAsia="Times New Roman" w:hAnsi="Verdana" w:cs="Times New Roman"/>
                <w:b/>
                <w:bCs/>
                <w:color w:val="000000"/>
                <w:sz w:val="28"/>
                <w:szCs w:val="28"/>
                <w:lang w:eastAsia="cs-CZ"/>
              </w:rPr>
            </w:pPr>
            <w:r>
              <w:rPr>
                <w:rFonts w:ascii="Verdana" w:eastAsia="Times New Roman" w:hAnsi="Verdana" w:cs="Times New Roman"/>
                <w:b/>
                <w:bCs/>
                <w:color w:val="000000"/>
                <w:sz w:val="28"/>
                <w:szCs w:val="28"/>
                <w:lang w:eastAsia="cs-CZ"/>
              </w:rPr>
              <w:t>x86 Virtualizační infrastruktura (18ks)</w:t>
            </w:r>
          </w:p>
        </w:tc>
      </w:tr>
      <w:tr w:rsidR="00ED5D0E" w:rsidRPr="002C3A6A" w14:paraId="2F168832"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blHeader/>
          <w:jc w:val="center"/>
        </w:trPr>
        <w:tc>
          <w:tcPr>
            <w:tcW w:w="701" w:type="dxa"/>
            <w:shd w:val="clear" w:color="auto" w:fill="006600"/>
          </w:tcPr>
          <w:p w14:paraId="550DD62A" w14:textId="77777777" w:rsidR="00ED5D0E" w:rsidRPr="0078432A" w:rsidRDefault="00ED5D0E" w:rsidP="00EA5C98">
            <w:pPr>
              <w:pStyle w:val="Bezmezer"/>
              <w:rPr>
                <w:b/>
              </w:rPr>
            </w:pPr>
            <w:bookmarkStart w:id="590" w:name="_Hlk170223920"/>
            <w:r w:rsidRPr="0078432A">
              <w:rPr>
                <w:b/>
              </w:rPr>
              <w:t>Číslo</w:t>
            </w:r>
          </w:p>
        </w:tc>
        <w:tc>
          <w:tcPr>
            <w:tcW w:w="1557" w:type="dxa"/>
            <w:shd w:val="clear" w:color="auto" w:fill="006600"/>
          </w:tcPr>
          <w:p w14:paraId="0EDDF0D0" w14:textId="77777777" w:rsidR="00ED5D0E" w:rsidRPr="0078432A" w:rsidRDefault="00ED5D0E" w:rsidP="00EA5C98">
            <w:pPr>
              <w:pStyle w:val="Bezmezer"/>
              <w:rPr>
                <w:b/>
              </w:rPr>
            </w:pPr>
            <w:r w:rsidRPr="0078432A">
              <w:rPr>
                <w:b/>
              </w:rPr>
              <w:t>Vlastnost/komponenta</w:t>
            </w:r>
          </w:p>
        </w:tc>
        <w:tc>
          <w:tcPr>
            <w:tcW w:w="3828" w:type="dxa"/>
            <w:shd w:val="clear" w:color="auto" w:fill="006600"/>
          </w:tcPr>
          <w:p w14:paraId="736C1016" w14:textId="77777777" w:rsidR="00ED5D0E" w:rsidRPr="0078432A" w:rsidRDefault="00ED5D0E" w:rsidP="00EA5C98">
            <w:pPr>
              <w:pStyle w:val="Bezmezer"/>
              <w:rPr>
                <w:b/>
              </w:rPr>
            </w:pPr>
            <w:r w:rsidRPr="0078432A">
              <w:rPr>
                <w:b/>
              </w:rPr>
              <w:t>Požadované parametry</w:t>
            </w:r>
          </w:p>
        </w:tc>
        <w:tc>
          <w:tcPr>
            <w:tcW w:w="1134" w:type="dxa"/>
            <w:tcBorders>
              <w:bottom w:val="single" w:sz="4" w:space="0" w:color="auto"/>
            </w:tcBorders>
            <w:shd w:val="clear" w:color="auto" w:fill="006600"/>
          </w:tcPr>
          <w:p w14:paraId="2D164419" w14:textId="4C7A708F" w:rsidR="00ED5D0E" w:rsidRDefault="00ED5D0E" w:rsidP="00EA5C98">
            <w:pPr>
              <w:pStyle w:val="Bezmezer"/>
              <w:rPr>
                <w:b/>
              </w:rPr>
            </w:pPr>
            <w:r>
              <w:rPr>
                <w:b/>
              </w:rPr>
              <w:t>Splňuje ANO/NE</w:t>
            </w:r>
          </w:p>
        </w:tc>
        <w:tc>
          <w:tcPr>
            <w:tcW w:w="2268" w:type="dxa"/>
            <w:shd w:val="clear" w:color="auto" w:fill="006600"/>
          </w:tcPr>
          <w:p w14:paraId="13B2027F" w14:textId="67832458" w:rsidR="00ED5D0E" w:rsidRPr="0078432A" w:rsidRDefault="00ED5D0E" w:rsidP="00EA5C98">
            <w:pPr>
              <w:pStyle w:val="Bezmezer"/>
              <w:rPr>
                <w:b/>
              </w:rPr>
            </w:pPr>
            <w:r>
              <w:rPr>
                <w:b/>
              </w:rPr>
              <w:t>Skutečné parametry/Způsob splnění požadavku</w:t>
            </w:r>
          </w:p>
        </w:tc>
      </w:tr>
      <w:tr w:rsidR="00ED5D0E" w:rsidRPr="002C3A6A" w14:paraId="3B16CDFE"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32A0552"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4E1ADE26" w14:textId="6E028F93" w:rsidR="00ED5D0E" w:rsidRDefault="00ED5D0E" w:rsidP="004D2BBA">
            <w:r w:rsidRPr="00C05665">
              <w:t>Technické vlastnosti a rozměry</w:t>
            </w:r>
          </w:p>
        </w:tc>
        <w:tc>
          <w:tcPr>
            <w:tcW w:w="3828" w:type="dxa"/>
            <w:shd w:val="clear" w:color="auto" w:fill="auto"/>
          </w:tcPr>
          <w:p w14:paraId="77C93CF4" w14:textId="1B01C626" w:rsidR="00ED5D0E" w:rsidRPr="007416A2" w:rsidRDefault="00ED5D0E" w:rsidP="00796A9E">
            <w:pPr>
              <w:pStyle w:val="Odstavecseseznamem"/>
              <w:numPr>
                <w:ilvl w:val="0"/>
                <w:numId w:val="7"/>
              </w:numPr>
              <w:spacing w:after="0" w:line="240" w:lineRule="auto"/>
              <w:jc w:val="both"/>
              <w:rPr>
                <w:rFonts w:ascii="Calibri" w:eastAsia="Times New Roman" w:hAnsi="Calibri" w:cs="Calibri"/>
                <w:kern w:val="0"/>
                <w14:ligatures w14:val="none"/>
              </w:rPr>
            </w:pPr>
            <w:r w:rsidRPr="007416A2">
              <w:t>Kompatibilní s RACK 19”.</w:t>
            </w:r>
          </w:p>
        </w:tc>
        <w:tc>
          <w:tcPr>
            <w:tcW w:w="1134" w:type="dxa"/>
            <w:tcBorders>
              <w:bottom w:val="single" w:sz="4" w:space="0" w:color="auto"/>
            </w:tcBorders>
            <w:shd w:val="clear" w:color="auto" w:fill="FFFF00"/>
          </w:tcPr>
          <w:p w14:paraId="19CED354" w14:textId="77777777" w:rsidR="00ED5D0E" w:rsidRPr="00031AFC" w:rsidRDefault="00ED5D0E" w:rsidP="00796A9E">
            <w:pPr>
              <w:jc w:val="both"/>
              <w:rPr>
                <w:highlight w:val="yellow"/>
              </w:rPr>
            </w:pPr>
          </w:p>
        </w:tc>
        <w:tc>
          <w:tcPr>
            <w:tcW w:w="2268" w:type="dxa"/>
            <w:shd w:val="clear" w:color="auto" w:fill="FFFF00"/>
          </w:tcPr>
          <w:p w14:paraId="7E346515" w14:textId="59D6A041" w:rsidR="00ED5D0E" w:rsidRPr="00B159FD" w:rsidRDefault="00ED5D0E" w:rsidP="00796A9E">
            <w:pPr>
              <w:jc w:val="both"/>
            </w:pPr>
          </w:p>
        </w:tc>
      </w:tr>
      <w:tr w:rsidR="00ED5D0E" w:rsidRPr="002C3A6A" w14:paraId="464816BC"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FE9EF3A"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vAlign w:val="center"/>
          </w:tcPr>
          <w:p w14:paraId="2C8B62EE" w14:textId="77777777" w:rsidR="00ED5D0E" w:rsidRDefault="00ED5D0E" w:rsidP="004D2BBA"/>
        </w:tc>
        <w:tc>
          <w:tcPr>
            <w:tcW w:w="3828" w:type="dxa"/>
            <w:shd w:val="clear" w:color="auto" w:fill="auto"/>
          </w:tcPr>
          <w:p w14:paraId="7A5F1CA6" w14:textId="65518392" w:rsidR="00ED5D0E" w:rsidRPr="007416A2" w:rsidRDefault="006C3DBA" w:rsidP="00796A9E">
            <w:pPr>
              <w:pStyle w:val="Odstavecseseznamem"/>
              <w:numPr>
                <w:ilvl w:val="0"/>
                <w:numId w:val="7"/>
              </w:numPr>
              <w:spacing w:after="0" w:line="240" w:lineRule="auto"/>
              <w:jc w:val="both"/>
              <w:rPr>
                <w:rFonts w:ascii="Calibri" w:eastAsia="Times New Roman" w:hAnsi="Calibri" w:cs="Calibri"/>
                <w:kern w:val="0"/>
                <w14:ligatures w14:val="none"/>
              </w:rPr>
            </w:pPr>
            <w:r>
              <w:t>Dodavatel uvede</w:t>
            </w:r>
            <w:r w:rsidR="00ED5D0E" w:rsidRPr="007416A2">
              <w:t xml:space="preserve"> velikost v EIA (jednotek U) pro systémovou skříň 19”.</w:t>
            </w:r>
          </w:p>
        </w:tc>
        <w:tc>
          <w:tcPr>
            <w:tcW w:w="1134" w:type="dxa"/>
            <w:tcBorders>
              <w:tr2bl w:val="single" w:sz="4" w:space="0" w:color="auto"/>
            </w:tcBorders>
            <w:shd w:val="clear" w:color="auto" w:fill="F2F2F2" w:themeFill="background1" w:themeFillShade="F2"/>
          </w:tcPr>
          <w:p w14:paraId="0820B5AC" w14:textId="77777777" w:rsidR="00ED5D0E" w:rsidRPr="00031AFC" w:rsidRDefault="00ED5D0E" w:rsidP="00796A9E">
            <w:pPr>
              <w:jc w:val="both"/>
              <w:rPr>
                <w:highlight w:val="yellow"/>
              </w:rPr>
            </w:pPr>
          </w:p>
        </w:tc>
        <w:tc>
          <w:tcPr>
            <w:tcW w:w="2268" w:type="dxa"/>
            <w:shd w:val="clear" w:color="auto" w:fill="FFFF00"/>
          </w:tcPr>
          <w:p w14:paraId="2DDB047E" w14:textId="4609FC4B" w:rsidR="00ED5D0E" w:rsidRPr="00B159FD" w:rsidRDefault="00ED5D0E" w:rsidP="00796A9E">
            <w:pPr>
              <w:jc w:val="both"/>
            </w:pPr>
          </w:p>
        </w:tc>
      </w:tr>
      <w:tr w:rsidR="00ED5D0E" w:rsidRPr="002C3A6A" w14:paraId="10C7F2AD"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6954BAD"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vAlign w:val="center"/>
          </w:tcPr>
          <w:p w14:paraId="2884E625" w14:textId="77777777" w:rsidR="00ED5D0E" w:rsidRDefault="00ED5D0E" w:rsidP="004D2BBA"/>
        </w:tc>
        <w:tc>
          <w:tcPr>
            <w:tcW w:w="3828" w:type="dxa"/>
            <w:shd w:val="clear" w:color="auto" w:fill="auto"/>
          </w:tcPr>
          <w:p w14:paraId="0D7DD90F" w14:textId="2EBD0798" w:rsidR="00ED5D0E" w:rsidRPr="007416A2" w:rsidRDefault="006C3DBA" w:rsidP="00796A9E">
            <w:pPr>
              <w:pStyle w:val="Odstavecseseznamem"/>
              <w:numPr>
                <w:ilvl w:val="0"/>
                <w:numId w:val="7"/>
              </w:numPr>
              <w:spacing w:after="0" w:line="240" w:lineRule="auto"/>
              <w:jc w:val="both"/>
              <w:rPr>
                <w:rFonts w:ascii="Calibri" w:eastAsia="Times New Roman" w:hAnsi="Calibri" w:cs="Calibri"/>
                <w:kern w:val="0"/>
                <w14:ligatures w14:val="none"/>
              </w:rPr>
            </w:pPr>
            <w:r>
              <w:t>Dodavatel uvede</w:t>
            </w:r>
            <w:r w:rsidR="00ED5D0E" w:rsidRPr="007416A2">
              <w:t xml:space="preserve"> počet a typ napájení (C13/14 nebo C19/C20 a počet).</w:t>
            </w:r>
          </w:p>
        </w:tc>
        <w:tc>
          <w:tcPr>
            <w:tcW w:w="1134" w:type="dxa"/>
            <w:tcBorders>
              <w:tr2bl w:val="single" w:sz="4" w:space="0" w:color="auto"/>
            </w:tcBorders>
            <w:shd w:val="clear" w:color="auto" w:fill="F2F2F2" w:themeFill="background1" w:themeFillShade="F2"/>
          </w:tcPr>
          <w:p w14:paraId="4E27F12B" w14:textId="77777777" w:rsidR="00ED5D0E" w:rsidRPr="00031AFC" w:rsidRDefault="00ED5D0E" w:rsidP="00796A9E">
            <w:pPr>
              <w:jc w:val="both"/>
              <w:rPr>
                <w:highlight w:val="yellow"/>
              </w:rPr>
            </w:pPr>
          </w:p>
        </w:tc>
        <w:tc>
          <w:tcPr>
            <w:tcW w:w="2268" w:type="dxa"/>
            <w:shd w:val="clear" w:color="auto" w:fill="FFFF00"/>
          </w:tcPr>
          <w:p w14:paraId="2FFCD018" w14:textId="23494D51" w:rsidR="00ED5D0E" w:rsidRPr="00B159FD" w:rsidRDefault="00ED5D0E" w:rsidP="00796A9E">
            <w:pPr>
              <w:jc w:val="both"/>
            </w:pPr>
          </w:p>
        </w:tc>
      </w:tr>
      <w:tr w:rsidR="00ED5D0E" w:rsidRPr="002C3A6A" w14:paraId="4F0464EA"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4B2D7D7"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5C0F06BB" w14:textId="77777777" w:rsidR="00ED5D0E" w:rsidRDefault="00ED5D0E" w:rsidP="004D2BBA"/>
        </w:tc>
        <w:tc>
          <w:tcPr>
            <w:tcW w:w="3828" w:type="dxa"/>
            <w:shd w:val="clear" w:color="auto" w:fill="auto"/>
          </w:tcPr>
          <w:p w14:paraId="4782138B" w14:textId="254A6FED" w:rsidR="00ED5D0E" w:rsidRPr="007416A2" w:rsidRDefault="006C3DBA" w:rsidP="00796A9E">
            <w:pPr>
              <w:pStyle w:val="Odstavecseseznamem"/>
              <w:numPr>
                <w:ilvl w:val="0"/>
                <w:numId w:val="7"/>
              </w:numPr>
              <w:spacing w:after="0" w:line="240" w:lineRule="auto"/>
              <w:jc w:val="both"/>
              <w:rPr>
                <w:rFonts w:ascii="Calibri" w:eastAsia="Times New Roman" w:hAnsi="Calibri" w:cs="Calibri"/>
                <w:kern w:val="0"/>
                <w14:ligatures w14:val="none"/>
              </w:rPr>
            </w:pPr>
            <w:r>
              <w:t>Dodavatel uvede</w:t>
            </w:r>
            <w:r w:rsidR="00ED5D0E" w:rsidRPr="007416A2">
              <w:t xml:space="preserve"> elektrický příkon při 70% a 100% utilizaci pro jeden server.</w:t>
            </w:r>
          </w:p>
        </w:tc>
        <w:tc>
          <w:tcPr>
            <w:tcW w:w="1134" w:type="dxa"/>
            <w:tcBorders>
              <w:tr2bl w:val="single" w:sz="4" w:space="0" w:color="auto"/>
            </w:tcBorders>
            <w:shd w:val="clear" w:color="auto" w:fill="F2F2F2" w:themeFill="background1" w:themeFillShade="F2"/>
          </w:tcPr>
          <w:p w14:paraId="0AD36312" w14:textId="77777777" w:rsidR="00ED5D0E" w:rsidRPr="00031AFC" w:rsidRDefault="00ED5D0E" w:rsidP="00796A9E">
            <w:pPr>
              <w:jc w:val="both"/>
              <w:rPr>
                <w:highlight w:val="yellow"/>
              </w:rPr>
            </w:pPr>
          </w:p>
        </w:tc>
        <w:tc>
          <w:tcPr>
            <w:tcW w:w="2268" w:type="dxa"/>
            <w:shd w:val="clear" w:color="auto" w:fill="FFFF00"/>
          </w:tcPr>
          <w:p w14:paraId="64348CA4" w14:textId="5F20DD37" w:rsidR="00ED5D0E" w:rsidRPr="00B159FD" w:rsidRDefault="00ED5D0E" w:rsidP="00796A9E">
            <w:pPr>
              <w:jc w:val="both"/>
            </w:pPr>
          </w:p>
        </w:tc>
      </w:tr>
      <w:tr w:rsidR="00ED5D0E" w:rsidRPr="002C3A6A" w14:paraId="016149A7" w14:textId="77777777" w:rsidTr="002C493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AA0B591"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32626241" w14:textId="77777777" w:rsidR="00ED5D0E" w:rsidRDefault="00ED5D0E" w:rsidP="004D2BBA"/>
        </w:tc>
        <w:tc>
          <w:tcPr>
            <w:tcW w:w="3828" w:type="dxa"/>
            <w:shd w:val="clear" w:color="auto" w:fill="auto"/>
          </w:tcPr>
          <w:p w14:paraId="036024A5" w14:textId="46E10827" w:rsidR="00ED5D0E" w:rsidRPr="007416A2" w:rsidRDefault="006C3DBA" w:rsidP="00796A9E">
            <w:pPr>
              <w:pStyle w:val="Odstavecseseznamem"/>
              <w:numPr>
                <w:ilvl w:val="0"/>
                <w:numId w:val="7"/>
              </w:numPr>
              <w:spacing w:after="0" w:line="240" w:lineRule="auto"/>
              <w:jc w:val="both"/>
            </w:pPr>
            <w:r>
              <w:t>Dodavatel uvede</w:t>
            </w:r>
            <w:r w:rsidR="00ED5D0E" w:rsidRPr="007416A2">
              <w:t xml:space="preserve"> teplotní vyzařování při 70% a 100% utilizaci pro jeden server</w:t>
            </w:r>
          </w:p>
        </w:tc>
        <w:tc>
          <w:tcPr>
            <w:tcW w:w="1134" w:type="dxa"/>
            <w:tcBorders>
              <w:tr2bl w:val="single" w:sz="4" w:space="0" w:color="auto"/>
            </w:tcBorders>
            <w:shd w:val="clear" w:color="auto" w:fill="F2F2F2" w:themeFill="background1" w:themeFillShade="F2"/>
          </w:tcPr>
          <w:p w14:paraId="7CF41536" w14:textId="77777777" w:rsidR="00ED5D0E" w:rsidRPr="00031AFC" w:rsidRDefault="00ED5D0E" w:rsidP="00796A9E">
            <w:pPr>
              <w:jc w:val="both"/>
              <w:rPr>
                <w:highlight w:val="yellow"/>
              </w:rPr>
            </w:pPr>
          </w:p>
        </w:tc>
        <w:tc>
          <w:tcPr>
            <w:tcW w:w="2268" w:type="dxa"/>
            <w:shd w:val="clear" w:color="auto" w:fill="FFFF00"/>
          </w:tcPr>
          <w:p w14:paraId="1A6A76EE" w14:textId="37F995C9" w:rsidR="00ED5D0E" w:rsidRPr="00B159FD" w:rsidRDefault="00ED5D0E" w:rsidP="00796A9E">
            <w:pPr>
              <w:jc w:val="both"/>
            </w:pPr>
          </w:p>
        </w:tc>
      </w:tr>
      <w:tr w:rsidR="00ED5D0E" w:rsidRPr="002C3A6A" w14:paraId="70C75860"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1889449C"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6519C3BA" w14:textId="77777777" w:rsidR="00ED5D0E" w:rsidRDefault="00ED5D0E" w:rsidP="004D2BBA"/>
        </w:tc>
        <w:tc>
          <w:tcPr>
            <w:tcW w:w="3828" w:type="dxa"/>
            <w:shd w:val="clear" w:color="auto" w:fill="auto"/>
          </w:tcPr>
          <w:p w14:paraId="2876931C" w14:textId="67E5A108" w:rsidR="00ED5D0E" w:rsidRPr="007416A2" w:rsidRDefault="00ED5D0E" w:rsidP="00796A9E">
            <w:pPr>
              <w:pStyle w:val="Odstavecseseznamem"/>
              <w:numPr>
                <w:ilvl w:val="0"/>
                <w:numId w:val="7"/>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Beznástrojové kolejnice pro montáž do racku.</w:t>
            </w:r>
          </w:p>
        </w:tc>
        <w:tc>
          <w:tcPr>
            <w:tcW w:w="1134" w:type="dxa"/>
            <w:shd w:val="clear" w:color="auto" w:fill="FFFF00"/>
          </w:tcPr>
          <w:p w14:paraId="0890C66F" w14:textId="77777777" w:rsidR="00ED5D0E" w:rsidRPr="00031AFC" w:rsidRDefault="00ED5D0E" w:rsidP="00796A9E">
            <w:pPr>
              <w:jc w:val="both"/>
              <w:rPr>
                <w:highlight w:val="yellow"/>
              </w:rPr>
            </w:pPr>
          </w:p>
        </w:tc>
        <w:tc>
          <w:tcPr>
            <w:tcW w:w="2268" w:type="dxa"/>
            <w:shd w:val="clear" w:color="auto" w:fill="FFFF00"/>
          </w:tcPr>
          <w:p w14:paraId="67F65929" w14:textId="4EFE3053" w:rsidR="00ED5D0E" w:rsidRPr="00B159FD" w:rsidRDefault="00ED5D0E" w:rsidP="00796A9E">
            <w:pPr>
              <w:jc w:val="both"/>
            </w:pPr>
          </w:p>
        </w:tc>
      </w:tr>
      <w:tr w:rsidR="00ED5D0E" w:rsidRPr="002C3A6A" w14:paraId="1D2ADE4A"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81EC4D9"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2F72A661" w14:textId="450F9737" w:rsidR="00ED5D0E" w:rsidRPr="00B159FD" w:rsidRDefault="00ED5D0E" w:rsidP="004D2BBA">
            <w:r>
              <w:t>Výkon</w:t>
            </w:r>
          </w:p>
        </w:tc>
        <w:tc>
          <w:tcPr>
            <w:tcW w:w="3828" w:type="dxa"/>
            <w:shd w:val="clear" w:color="auto" w:fill="auto"/>
          </w:tcPr>
          <w:p w14:paraId="5C65A024" w14:textId="6853A893" w:rsidR="00ED5D0E" w:rsidRPr="007416A2" w:rsidRDefault="00ED5D0E" w:rsidP="00796A9E">
            <w:pPr>
              <w:pStyle w:val="Odstavecseseznamem"/>
              <w:numPr>
                <w:ilvl w:val="0"/>
                <w:numId w:val="6"/>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Nabízené řešení musí obsahovat min. 2 procesory nejnovější generace s 28 jádry</w:t>
            </w:r>
            <w:r w:rsidR="00046075" w:rsidRPr="007416A2">
              <w:rPr>
                <w:rFonts w:ascii="Calibri" w:eastAsia="Times New Roman" w:hAnsi="Calibri" w:cs="Calibri"/>
                <w:kern w:val="0"/>
                <w14:ligatures w14:val="none"/>
              </w:rPr>
              <w:t>/CPU</w:t>
            </w:r>
            <w:r w:rsidRPr="007416A2">
              <w:rPr>
                <w:rFonts w:ascii="Calibri" w:eastAsia="Times New Roman" w:hAnsi="Calibri" w:cs="Calibri"/>
                <w:kern w:val="0"/>
                <w14:ligatures w14:val="none"/>
              </w:rPr>
              <w:t>.</w:t>
            </w:r>
          </w:p>
        </w:tc>
        <w:tc>
          <w:tcPr>
            <w:tcW w:w="1134" w:type="dxa"/>
            <w:shd w:val="clear" w:color="auto" w:fill="FFFF00"/>
          </w:tcPr>
          <w:p w14:paraId="345D0052" w14:textId="77777777" w:rsidR="00ED5D0E" w:rsidRPr="00031AFC" w:rsidRDefault="00ED5D0E" w:rsidP="00796A9E">
            <w:pPr>
              <w:jc w:val="both"/>
              <w:rPr>
                <w:highlight w:val="yellow"/>
              </w:rPr>
            </w:pPr>
          </w:p>
        </w:tc>
        <w:tc>
          <w:tcPr>
            <w:tcW w:w="2268" w:type="dxa"/>
            <w:shd w:val="clear" w:color="auto" w:fill="FFFF00"/>
          </w:tcPr>
          <w:p w14:paraId="41BD7B2A" w14:textId="6A254F38" w:rsidR="00ED5D0E" w:rsidRPr="00B159FD" w:rsidRDefault="00ED5D0E" w:rsidP="00796A9E">
            <w:pPr>
              <w:jc w:val="both"/>
            </w:pPr>
          </w:p>
        </w:tc>
      </w:tr>
      <w:tr w:rsidR="00ED5D0E" w:rsidRPr="002C3A6A" w14:paraId="5DD4126B"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63B3CD9"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099A48B9" w14:textId="77777777" w:rsidR="00ED5D0E" w:rsidRPr="00B159FD" w:rsidRDefault="00ED5D0E" w:rsidP="004D2BBA"/>
        </w:tc>
        <w:tc>
          <w:tcPr>
            <w:tcW w:w="3828" w:type="dxa"/>
            <w:shd w:val="clear" w:color="auto" w:fill="auto"/>
          </w:tcPr>
          <w:p w14:paraId="1DF340E4" w14:textId="67E2A391" w:rsidR="00ED5D0E" w:rsidRPr="007416A2" w:rsidRDefault="00ED5D0E" w:rsidP="00796A9E">
            <w:pPr>
              <w:pStyle w:val="Odstavecseseznamem"/>
              <w:numPr>
                <w:ilvl w:val="0"/>
                <w:numId w:val="6"/>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 xml:space="preserve">Minimální výkon dle benchmarku SPEC CPU2017 </w:t>
            </w:r>
            <w:r w:rsidR="00C42930">
              <w:rPr>
                <w:rFonts w:ascii="Calibri" w:eastAsia="Times New Roman" w:hAnsi="Calibri" w:cs="Calibri"/>
                <w:kern w:val="0"/>
                <w14:ligatures w14:val="none"/>
              </w:rPr>
              <w:t>(www.spec.org)</w:t>
            </w:r>
            <w:r w:rsidRPr="007416A2">
              <w:rPr>
                <w:rFonts w:ascii="Calibri" w:eastAsia="Times New Roman" w:hAnsi="Calibri" w:cs="Calibri"/>
                <w:kern w:val="0"/>
                <w14:ligatures w14:val="none"/>
              </w:rPr>
              <w:t xml:space="preserve"> sloupec Baseline</w:t>
            </w:r>
            <w:r w:rsidR="009B2B9A">
              <w:rPr>
                <w:rFonts w:ascii="Calibri" w:eastAsia="Times New Roman" w:hAnsi="Calibri" w:cs="Calibri"/>
                <w:kern w:val="0"/>
                <w14:ligatures w14:val="none"/>
              </w:rPr>
              <w:t xml:space="preserve"> ke dni zahájení zadávacího řízení</w:t>
            </w:r>
            <w:r w:rsidRPr="007416A2">
              <w:rPr>
                <w:rFonts w:ascii="Calibri" w:eastAsia="Times New Roman" w:hAnsi="Calibri" w:cs="Calibri"/>
                <w:kern w:val="0"/>
                <w14:ligatures w14:val="none"/>
              </w:rPr>
              <w:t>:</w:t>
            </w:r>
          </w:p>
          <w:p w14:paraId="2140E4AE" w14:textId="41A69D1A" w:rsidR="00ED5D0E" w:rsidRPr="007416A2" w:rsidRDefault="00ED5D0E" w:rsidP="00796A9E">
            <w:pPr>
              <w:pStyle w:val="Odstavecseseznamem"/>
              <w:numPr>
                <w:ilvl w:val="1"/>
                <w:numId w:val="6"/>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 xml:space="preserve">Integer Rates – </w:t>
            </w:r>
            <w:r w:rsidR="003C53CD">
              <w:rPr>
                <w:rFonts w:ascii="Calibri" w:eastAsia="Times New Roman" w:hAnsi="Calibri" w:cs="Calibri"/>
                <w:kern w:val="0"/>
                <w14:ligatures w14:val="none"/>
              </w:rPr>
              <w:t>50</w:t>
            </w:r>
            <w:r w:rsidRPr="007416A2">
              <w:rPr>
                <w:rFonts w:ascii="Calibri" w:eastAsia="Times New Roman" w:hAnsi="Calibri" w:cs="Calibri"/>
                <w:kern w:val="0"/>
                <w14:ligatures w14:val="none"/>
              </w:rPr>
              <w:t>0</w:t>
            </w:r>
          </w:p>
          <w:p w14:paraId="7EE4864B" w14:textId="72BABA10" w:rsidR="00ED5D0E" w:rsidRPr="007416A2" w:rsidRDefault="00ED5D0E" w:rsidP="00796A9E">
            <w:pPr>
              <w:pStyle w:val="Odstavecseseznamem"/>
              <w:numPr>
                <w:ilvl w:val="1"/>
                <w:numId w:val="6"/>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 xml:space="preserve">Floating Point Rates </w:t>
            </w:r>
            <w:r w:rsidR="00486477" w:rsidRPr="007416A2">
              <w:rPr>
                <w:rFonts w:ascii="Calibri" w:eastAsia="Times New Roman" w:hAnsi="Calibri" w:cs="Calibri"/>
                <w:kern w:val="0"/>
                <w14:ligatures w14:val="none"/>
              </w:rPr>
              <w:t>–</w:t>
            </w:r>
            <w:r w:rsidRPr="007416A2">
              <w:rPr>
                <w:rFonts w:ascii="Calibri" w:eastAsia="Times New Roman" w:hAnsi="Calibri" w:cs="Calibri"/>
                <w:kern w:val="0"/>
                <w14:ligatures w14:val="none"/>
              </w:rPr>
              <w:t xml:space="preserve"> 630</w:t>
            </w:r>
          </w:p>
        </w:tc>
        <w:tc>
          <w:tcPr>
            <w:tcW w:w="1134" w:type="dxa"/>
            <w:shd w:val="clear" w:color="auto" w:fill="FFFF00"/>
          </w:tcPr>
          <w:p w14:paraId="258BEF8E" w14:textId="77777777" w:rsidR="00ED5D0E" w:rsidRPr="00031AFC" w:rsidRDefault="00ED5D0E" w:rsidP="0030389E">
            <w:pPr>
              <w:jc w:val="both"/>
              <w:rPr>
                <w:highlight w:val="yellow"/>
              </w:rPr>
            </w:pPr>
          </w:p>
        </w:tc>
        <w:tc>
          <w:tcPr>
            <w:tcW w:w="2268" w:type="dxa"/>
            <w:shd w:val="clear" w:color="auto" w:fill="FFFF00"/>
          </w:tcPr>
          <w:p w14:paraId="2000E814" w14:textId="105EF28E" w:rsidR="00ED5D0E" w:rsidRPr="00B159FD" w:rsidRDefault="00ED5D0E" w:rsidP="00796A9E">
            <w:pPr>
              <w:ind w:left="708"/>
              <w:jc w:val="both"/>
            </w:pPr>
          </w:p>
        </w:tc>
      </w:tr>
      <w:tr w:rsidR="00ED5D0E" w:rsidRPr="002C3A6A" w14:paraId="5B1FDA70"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7FBF7F7D"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708ADC70" w14:textId="08E6CF81" w:rsidR="00ED5D0E" w:rsidRDefault="00ED5D0E" w:rsidP="004D2BBA">
            <w:r>
              <w:t>RAM kapacita</w:t>
            </w:r>
          </w:p>
        </w:tc>
        <w:tc>
          <w:tcPr>
            <w:tcW w:w="3828" w:type="dxa"/>
            <w:shd w:val="clear" w:color="auto" w:fill="auto"/>
          </w:tcPr>
          <w:p w14:paraId="1A37A29C" w14:textId="1D98FAD7" w:rsidR="00ED5D0E" w:rsidRPr="007416A2" w:rsidRDefault="00634259" w:rsidP="00796A9E">
            <w:pPr>
              <w:pStyle w:val="Odstavecseseznamem"/>
              <w:numPr>
                <w:ilvl w:val="0"/>
                <w:numId w:val="5"/>
              </w:numPr>
              <w:spacing w:after="0" w:line="240" w:lineRule="auto"/>
              <w:jc w:val="both"/>
              <w:rPr>
                <w:rFonts w:ascii="Calibri" w:eastAsia="Times New Roman" w:hAnsi="Calibri" w:cs="Calibri"/>
                <w:kern w:val="0"/>
                <w14:ligatures w14:val="none"/>
              </w:rPr>
            </w:pPr>
            <w:r>
              <w:t>Objednatel</w:t>
            </w:r>
            <w:r w:rsidR="00ED5D0E" w:rsidRPr="007416A2">
              <w:t xml:space="preserve"> požaduje min. kapacitu RAM pro jeden server: </w:t>
            </w:r>
            <w:r w:rsidR="00ED5D0E" w:rsidRPr="007416A2">
              <w:rPr>
                <w:b/>
                <w:bCs/>
              </w:rPr>
              <w:t>1</w:t>
            </w:r>
            <w:r w:rsidR="00ED5D0E" w:rsidRPr="007416A2">
              <w:t xml:space="preserve"> TB.</w:t>
            </w:r>
          </w:p>
        </w:tc>
        <w:tc>
          <w:tcPr>
            <w:tcW w:w="1134" w:type="dxa"/>
            <w:shd w:val="clear" w:color="auto" w:fill="FFFF00"/>
          </w:tcPr>
          <w:p w14:paraId="5AA9886B" w14:textId="77777777" w:rsidR="00ED5D0E" w:rsidRPr="00031AFC" w:rsidRDefault="00ED5D0E" w:rsidP="00796A9E">
            <w:pPr>
              <w:jc w:val="both"/>
              <w:rPr>
                <w:highlight w:val="yellow"/>
              </w:rPr>
            </w:pPr>
          </w:p>
        </w:tc>
        <w:tc>
          <w:tcPr>
            <w:tcW w:w="2268" w:type="dxa"/>
            <w:shd w:val="clear" w:color="auto" w:fill="FFFF00"/>
          </w:tcPr>
          <w:p w14:paraId="63660021" w14:textId="36C9114D" w:rsidR="00ED5D0E" w:rsidRPr="00B159FD" w:rsidRDefault="00ED5D0E" w:rsidP="00796A9E">
            <w:pPr>
              <w:jc w:val="both"/>
            </w:pPr>
          </w:p>
        </w:tc>
      </w:tr>
      <w:tr w:rsidR="00ED5D0E" w:rsidRPr="002C3A6A" w14:paraId="25492D55"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86B3239"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237291D8" w14:textId="77777777" w:rsidR="00ED5D0E" w:rsidRDefault="00ED5D0E" w:rsidP="004D2BBA"/>
        </w:tc>
        <w:tc>
          <w:tcPr>
            <w:tcW w:w="3828" w:type="dxa"/>
            <w:shd w:val="clear" w:color="auto" w:fill="auto"/>
          </w:tcPr>
          <w:p w14:paraId="7D51DCD6" w14:textId="09FF38E8" w:rsidR="00ED5D0E" w:rsidRPr="007416A2" w:rsidRDefault="00ED5D0E" w:rsidP="00796A9E">
            <w:pPr>
              <w:pStyle w:val="Odstavecseseznamem"/>
              <w:numPr>
                <w:ilvl w:val="0"/>
                <w:numId w:val="5"/>
              </w:numPr>
              <w:spacing w:after="0" w:line="240" w:lineRule="auto"/>
              <w:jc w:val="both"/>
            </w:pPr>
            <w:r w:rsidRPr="007416A2">
              <w:t>Typ DDR5.</w:t>
            </w:r>
          </w:p>
        </w:tc>
        <w:tc>
          <w:tcPr>
            <w:tcW w:w="1134" w:type="dxa"/>
            <w:shd w:val="clear" w:color="auto" w:fill="FFFF00"/>
          </w:tcPr>
          <w:p w14:paraId="79A8FF2E" w14:textId="77777777" w:rsidR="00ED5D0E" w:rsidRPr="00031AFC" w:rsidRDefault="00ED5D0E" w:rsidP="00796A9E">
            <w:pPr>
              <w:jc w:val="both"/>
              <w:rPr>
                <w:highlight w:val="yellow"/>
              </w:rPr>
            </w:pPr>
          </w:p>
        </w:tc>
        <w:tc>
          <w:tcPr>
            <w:tcW w:w="2268" w:type="dxa"/>
            <w:shd w:val="clear" w:color="auto" w:fill="FFFF00"/>
          </w:tcPr>
          <w:p w14:paraId="489207FC" w14:textId="3EAC78F4" w:rsidR="00ED5D0E" w:rsidRPr="00B159FD" w:rsidRDefault="00ED5D0E" w:rsidP="00796A9E">
            <w:pPr>
              <w:jc w:val="both"/>
            </w:pPr>
          </w:p>
        </w:tc>
      </w:tr>
      <w:tr w:rsidR="00ED5D0E" w:rsidRPr="002C3A6A" w14:paraId="12104D1B"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82B0107"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34D33DB0" w14:textId="77777777" w:rsidR="00ED5D0E" w:rsidRDefault="00ED5D0E" w:rsidP="004D2BBA"/>
        </w:tc>
        <w:tc>
          <w:tcPr>
            <w:tcW w:w="3828" w:type="dxa"/>
            <w:shd w:val="clear" w:color="auto" w:fill="auto"/>
          </w:tcPr>
          <w:p w14:paraId="26F2621B" w14:textId="15A88686" w:rsidR="00ED5D0E" w:rsidRPr="007416A2" w:rsidRDefault="00ED5D0E" w:rsidP="00796A9E">
            <w:pPr>
              <w:pStyle w:val="Odstavecseseznamem"/>
              <w:numPr>
                <w:ilvl w:val="0"/>
                <w:numId w:val="5"/>
              </w:numPr>
              <w:spacing w:after="0" w:line="240" w:lineRule="auto"/>
              <w:jc w:val="both"/>
            </w:pPr>
            <w:r w:rsidRPr="007416A2">
              <w:rPr>
                <w:rFonts w:ascii="Calibri" w:eastAsia="Times New Roman" w:hAnsi="Calibri" w:cs="Calibri"/>
                <w:kern w:val="0"/>
                <w14:ligatures w14:val="none"/>
              </w:rPr>
              <w:t>Rychlost paměťových modulů min. 5600MHz.</w:t>
            </w:r>
          </w:p>
        </w:tc>
        <w:tc>
          <w:tcPr>
            <w:tcW w:w="1134" w:type="dxa"/>
            <w:shd w:val="clear" w:color="auto" w:fill="FFFF00"/>
          </w:tcPr>
          <w:p w14:paraId="4116A1D0" w14:textId="77777777" w:rsidR="00ED5D0E" w:rsidRPr="00031AFC" w:rsidRDefault="00ED5D0E" w:rsidP="00796A9E">
            <w:pPr>
              <w:jc w:val="both"/>
              <w:rPr>
                <w:highlight w:val="yellow"/>
              </w:rPr>
            </w:pPr>
          </w:p>
        </w:tc>
        <w:tc>
          <w:tcPr>
            <w:tcW w:w="2268" w:type="dxa"/>
            <w:shd w:val="clear" w:color="auto" w:fill="FFFF00"/>
          </w:tcPr>
          <w:p w14:paraId="3BAA5F21" w14:textId="7EB356D2" w:rsidR="00ED5D0E" w:rsidRPr="00B159FD" w:rsidRDefault="00ED5D0E" w:rsidP="00796A9E">
            <w:pPr>
              <w:jc w:val="both"/>
            </w:pPr>
          </w:p>
        </w:tc>
      </w:tr>
      <w:tr w:rsidR="00ED5D0E" w:rsidRPr="002C3A6A" w14:paraId="4D4F9FE2"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E039CE9"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4BA77CFF" w14:textId="25871E27" w:rsidR="00ED5D0E" w:rsidRDefault="00ED5D0E" w:rsidP="004D2BBA">
            <w:r w:rsidRPr="00561F26">
              <w:t>Rozšiřitelnost RAM</w:t>
            </w:r>
          </w:p>
        </w:tc>
        <w:tc>
          <w:tcPr>
            <w:tcW w:w="3828" w:type="dxa"/>
            <w:shd w:val="clear" w:color="auto" w:fill="auto"/>
          </w:tcPr>
          <w:p w14:paraId="7373211E" w14:textId="48E56C66" w:rsidR="00ED5D0E" w:rsidRPr="007416A2" w:rsidRDefault="00ED5D0E" w:rsidP="00796A9E">
            <w:pPr>
              <w:pStyle w:val="Odstavecseseznamem"/>
              <w:numPr>
                <w:ilvl w:val="0"/>
                <w:numId w:val="5"/>
              </w:numPr>
              <w:spacing w:after="0" w:line="240" w:lineRule="auto"/>
              <w:jc w:val="both"/>
              <w:rPr>
                <w:rFonts w:ascii="Calibri" w:eastAsia="Times New Roman" w:hAnsi="Calibri" w:cs="Calibri"/>
                <w:kern w:val="0"/>
                <w14:ligatures w14:val="none"/>
              </w:rPr>
            </w:pPr>
            <w:r w:rsidRPr="007416A2">
              <w:t>Navržené řešení musí umožňovat rozšíření prostým přidáním RAM</w:t>
            </w:r>
            <w:r w:rsidR="00046075" w:rsidRPr="007416A2">
              <w:t xml:space="preserve"> stejného modulu</w:t>
            </w:r>
            <w:r w:rsidRPr="007416A2">
              <w:t>.</w:t>
            </w:r>
          </w:p>
        </w:tc>
        <w:tc>
          <w:tcPr>
            <w:tcW w:w="1134" w:type="dxa"/>
            <w:shd w:val="clear" w:color="auto" w:fill="FFFF00"/>
          </w:tcPr>
          <w:p w14:paraId="23F01C00" w14:textId="77777777" w:rsidR="00ED5D0E" w:rsidRPr="00031AFC" w:rsidRDefault="00ED5D0E" w:rsidP="00796A9E">
            <w:pPr>
              <w:jc w:val="both"/>
              <w:rPr>
                <w:highlight w:val="yellow"/>
              </w:rPr>
            </w:pPr>
          </w:p>
        </w:tc>
        <w:tc>
          <w:tcPr>
            <w:tcW w:w="2268" w:type="dxa"/>
            <w:shd w:val="clear" w:color="auto" w:fill="FFFF00"/>
          </w:tcPr>
          <w:p w14:paraId="22CA7DFA" w14:textId="0C0B2DFE" w:rsidR="00ED5D0E" w:rsidRPr="00B159FD" w:rsidRDefault="00ED5D0E" w:rsidP="00796A9E">
            <w:pPr>
              <w:jc w:val="both"/>
            </w:pPr>
          </w:p>
        </w:tc>
      </w:tr>
      <w:tr w:rsidR="00ED5D0E" w:rsidRPr="002C3A6A" w14:paraId="3926848E"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1F9AE1B"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72992CE1" w14:textId="77777777" w:rsidR="00ED5D0E" w:rsidRPr="00561F26" w:rsidRDefault="00ED5D0E" w:rsidP="004D2BBA"/>
        </w:tc>
        <w:tc>
          <w:tcPr>
            <w:tcW w:w="3828" w:type="dxa"/>
            <w:shd w:val="clear" w:color="auto" w:fill="auto"/>
          </w:tcPr>
          <w:p w14:paraId="795BA33A" w14:textId="15EA4F0F" w:rsidR="00ED5D0E" w:rsidRPr="007416A2" w:rsidRDefault="00ED5D0E" w:rsidP="00796A9E">
            <w:pPr>
              <w:pStyle w:val="Odstavecseseznamem"/>
              <w:numPr>
                <w:ilvl w:val="0"/>
                <w:numId w:val="5"/>
              </w:numPr>
              <w:spacing w:after="0" w:line="240" w:lineRule="auto"/>
              <w:jc w:val="both"/>
            </w:pPr>
            <w:r w:rsidRPr="007416A2">
              <w:t>Řešení musí obsahovat min. 32 paměťových slotů</w:t>
            </w:r>
            <w:r w:rsidR="00F644E1" w:rsidRPr="007416A2">
              <w:t xml:space="preserve"> s rozšiřitelností až na </w:t>
            </w:r>
            <w:r w:rsidR="00B808C6">
              <w:t xml:space="preserve">min. </w:t>
            </w:r>
            <w:r w:rsidR="00046075" w:rsidRPr="007416A2">
              <w:rPr>
                <w:b/>
                <w:bCs/>
              </w:rPr>
              <w:t>2</w:t>
            </w:r>
            <w:r w:rsidR="00F644E1" w:rsidRPr="007416A2">
              <w:t xml:space="preserve"> TB</w:t>
            </w:r>
            <w:r w:rsidR="00D64F4F" w:rsidRPr="007416A2">
              <w:t xml:space="preserve"> při využití stávajících modulů</w:t>
            </w:r>
            <w:r w:rsidR="00046075" w:rsidRPr="007416A2">
              <w:t>.</w:t>
            </w:r>
          </w:p>
        </w:tc>
        <w:tc>
          <w:tcPr>
            <w:tcW w:w="1134" w:type="dxa"/>
            <w:shd w:val="clear" w:color="auto" w:fill="FFFF00"/>
          </w:tcPr>
          <w:p w14:paraId="48A49DC2" w14:textId="77777777" w:rsidR="00ED5D0E" w:rsidRPr="00031AFC" w:rsidRDefault="00ED5D0E" w:rsidP="00796A9E">
            <w:pPr>
              <w:jc w:val="both"/>
              <w:rPr>
                <w:highlight w:val="yellow"/>
              </w:rPr>
            </w:pPr>
          </w:p>
        </w:tc>
        <w:tc>
          <w:tcPr>
            <w:tcW w:w="2268" w:type="dxa"/>
            <w:shd w:val="clear" w:color="auto" w:fill="FFFF00"/>
          </w:tcPr>
          <w:p w14:paraId="4B91F310" w14:textId="3198A953" w:rsidR="00ED5D0E" w:rsidRPr="00B159FD" w:rsidRDefault="00ED5D0E" w:rsidP="00796A9E">
            <w:pPr>
              <w:jc w:val="both"/>
            </w:pPr>
          </w:p>
        </w:tc>
      </w:tr>
      <w:tr w:rsidR="00ED5D0E" w:rsidRPr="002C3A6A" w14:paraId="4AE4F0E5"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33655EA6" w14:textId="77777777" w:rsidR="00ED5D0E" w:rsidRPr="00B159FD" w:rsidRDefault="00ED5D0E" w:rsidP="004A173D">
            <w:pPr>
              <w:pStyle w:val="Odstavecseseznamem"/>
              <w:numPr>
                <w:ilvl w:val="0"/>
                <w:numId w:val="20"/>
              </w:numPr>
              <w:spacing w:after="0" w:line="240" w:lineRule="auto"/>
              <w:jc w:val="both"/>
            </w:pPr>
          </w:p>
        </w:tc>
        <w:tc>
          <w:tcPr>
            <w:tcW w:w="1557" w:type="dxa"/>
            <w:shd w:val="clear" w:color="auto" w:fill="auto"/>
            <w:vAlign w:val="center"/>
          </w:tcPr>
          <w:p w14:paraId="52ECE4CA" w14:textId="66EAACC2" w:rsidR="00ED5D0E" w:rsidRPr="00B159FD" w:rsidRDefault="00ED5D0E" w:rsidP="004D2BBA">
            <w:r>
              <w:t>IO - SSD</w:t>
            </w:r>
          </w:p>
        </w:tc>
        <w:tc>
          <w:tcPr>
            <w:tcW w:w="3828" w:type="dxa"/>
            <w:shd w:val="clear" w:color="auto" w:fill="auto"/>
          </w:tcPr>
          <w:p w14:paraId="6511F518" w14:textId="164648E7" w:rsidR="00ED5D0E" w:rsidRPr="007416A2" w:rsidRDefault="00ED5D0E" w:rsidP="00796A9E">
            <w:pPr>
              <w:pStyle w:val="Odstavecseseznamem"/>
              <w:numPr>
                <w:ilvl w:val="0"/>
                <w:numId w:val="5"/>
              </w:numPr>
              <w:jc w:val="both"/>
            </w:pPr>
            <w:r w:rsidRPr="007416A2">
              <w:t>Server musí disponovat</w:t>
            </w:r>
            <w:r w:rsidR="00B808C6">
              <w:t xml:space="preserve"> min.</w:t>
            </w:r>
            <w:r w:rsidRPr="007416A2">
              <w:t xml:space="preserve"> 2 ks</w:t>
            </w:r>
            <w:r w:rsidRPr="007416A2">
              <w:rPr>
                <w:rFonts w:ascii="Calibri" w:hAnsi="Calibri" w:cs="Calibri"/>
              </w:rPr>
              <w:t xml:space="preserve"> M.2 NVMe disků o min. kapacitě 960 GB každý v zapojení HW RAID1, umožňující boot OS nebo hypervizoru.</w:t>
            </w:r>
          </w:p>
        </w:tc>
        <w:tc>
          <w:tcPr>
            <w:tcW w:w="1134" w:type="dxa"/>
            <w:shd w:val="clear" w:color="auto" w:fill="FFFF00"/>
          </w:tcPr>
          <w:p w14:paraId="6B70BF10" w14:textId="77777777" w:rsidR="00ED5D0E" w:rsidRPr="00031AFC" w:rsidRDefault="00ED5D0E" w:rsidP="00796A9E">
            <w:pPr>
              <w:jc w:val="both"/>
              <w:rPr>
                <w:highlight w:val="yellow"/>
              </w:rPr>
            </w:pPr>
          </w:p>
        </w:tc>
        <w:tc>
          <w:tcPr>
            <w:tcW w:w="2268" w:type="dxa"/>
            <w:shd w:val="clear" w:color="auto" w:fill="FFFF00"/>
          </w:tcPr>
          <w:p w14:paraId="7CF48024" w14:textId="16E50801" w:rsidR="00ED5D0E" w:rsidRPr="00B159FD" w:rsidRDefault="00ED5D0E" w:rsidP="00796A9E">
            <w:pPr>
              <w:jc w:val="both"/>
            </w:pPr>
          </w:p>
        </w:tc>
      </w:tr>
      <w:tr w:rsidR="00ED5D0E" w:rsidRPr="002C3A6A" w14:paraId="4DC149E6"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4BFA58EF"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5E329733" w14:textId="2F1029CD" w:rsidR="00ED5D0E" w:rsidRPr="001C0D51" w:rsidRDefault="00ED5D0E" w:rsidP="004D2BBA">
            <w:pPr>
              <w:rPr>
                <w:rFonts w:ascii="Calibri" w:hAnsi="Calibri" w:cs="Calibri"/>
                <w:color w:val="000000"/>
              </w:rPr>
            </w:pPr>
            <w:r w:rsidRPr="001C0D51">
              <w:rPr>
                <w:rFonts w:ascii="Calibri" w:hAnsi="Calibri" w:cs="Calibri"/>
                <w:color w:val="000000"/>
              </w:rPr>
              <w:t xml:space="preserve">RAID </w:t>
            </w:r>
            <w:r>
              <w:rPr>
                <w:rFonts w:ascii="Calibri" w:hAnsi="Calibri" w:cs="Calibri"/>
                <w:color w:val="000000"/>
              </w:rPr>
              <w:t>Řadič</w:t>
            </w:r>
          </w:p>
        </w:tc>
        <w:tc>
          <w:tcPr>
            <w:tcW w:w="3828" w:type="dxa"/>
            <w:shd w:val="clear" w:color="auto" w:fill="auto"/>
          </w:tcPr>
          <w:p w14:paraId="55DF5937" w14:textId="6285EA91" w:rsidR="00ED5D0E" w:rsidRPr="007416A2" w:rsidRDefault="00ED5D0E" w:rsidP="00796A9E">
            <w:pPr>
              <w:pStyle w:val="Odstavecseseznamem"/>
              <w:numPr>
                <w:ilvl w:val="0"/>
                <w:numId w:val="5"/>
              </w:numPr>
              <w:jc w:val="both"/>
            </w:pPr>
            <w:r w:rsidRPr="007416A2">
              <w:t>Bez interního RAID řadiče.</w:t>
            </w:r>
          </w:p>
        </w:tc>
        <w:tc>
          <w:tcPr>
            <w:tcW w:w="1134" w:type="dxa"/>
            <w:shd w:val="clear" w:color="auto" w:fill="FFFF00"/>
          </w:tcPr>
          <w:p w14:paraId="7CC75976" w14:textId="77777777" w:rsidR="00ED5D0E" w:rsidRPr="00031AFC" w:rsidRDefault="00ED5D0E" w:rsidP="00796A9E">
            <w:pPr>
              <w:jc w:val="both"/>
              <w:rPr>
                <w:highlight w:val="yellow"/>
              </w:rPr>
            </w:pPr>
          </w:p>
        </w:tc>
        <w:tc>
          <w:tcPr>
            <w:tcW w:w="2268" w:type="dxa"/>
            <w:shd w:val="clear" w:color="auto" w:fill="FFFF00"/>
          </w:tcPr>
          <w:p w14:paraId="746E7D13" w14:textId="6501452A" w:rsidR="00ED5D0E" w:rsidRPr="00B159FD" w:rsidRDefault="00ED5D0E" w:rsidP="00796A9E">
            <w:pPr>
              <w:jc w:val="both"/>
            </w:pPr>
          </w:p>
        </w:tc>
      </w:tr>
      <w:tr w:rsidR="00ED5D0E" w:rsidRPr="002C3A6A" w14:paraId="6F85DC91"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BFA440C"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7B11625D" w14:textId="77777777" w:rsidR="00ED5D0E" w:rsidRPr="001C0D51" w:rsidRDefault="00ED5D0E" w:rsidP="004D2BBA">
            <w:pPr>
              <w:rPr>
                <w:rFonts w:ascii="Calibri" w:hAnsi="Calibri" w:cs="Calibri"/>
                <w:color w:val="000000"/>
              </w:rPr>
            </w:pPr>
          </w:p>
        </w:tc>
        <w:tc>
          <w:tcPr>
            <w:tcW w:w="3828" w:type="dxa"/>
            <w:shd w:val="clear" w:color="auto" w:fill="auto"/>
          </w:tcPr>
          <w:p w14:paraId="64F77A1A" w14:textId="4684AFD7" w:rsidR="00ED5D0E" w:rsidRPr="007416A2" w:rsidRDefault="00ED5D0E" w:rsidP="00796A9E">
            <w:pPr>
              <w:pStyle w:val="Odstavecseseznamem"/>
              <w:numPr>
                <w:ilvl w:val="0"/>
                <w:numId w:val="5"/>
              </w:numPr>
              <w:jc w:val="both"/>
            </w:pPr>
            <w:r w:rsidRPr="007416A2">
              <w:t>Dedikovaný slot pro budoucí osazení řadiče.</w:t>
            </w:r>
          </w:p>
        </w:tc>
        <w:tc>
          <w:tcPr>
            <w:tcW w:w="1134" w:type="dxa"/>
            <w:shd w:val="clear" w:color="auto" w:fill="FFFF00"/>
          </w:tcPr>
          <w:p w14:paraId="6275720E" w14:textId="77777777" w:rsidR="00ED5D0E" w:rsidRPr="00031AFC" w:rsidRDefault="00ED5D0E" w:rsidP="00796A9E">
            <w:pPr>
              <w:jc w:val="both"/>
              <w:rPr>
                <w:highlight w:val="yellow"/>
              </w:rPr>
            </w:pPr>
          </w:p>
        </w:tc>
        <w:tc>
          <w:tcPr>
            <w:tcW w:w="2268" w:type="dxa"/>
            <w:shd w:val="clear" w:color="auto" w:fill="FFFF00"/>
          </w:tcPr>
          <w:p w14:paraId="05141C14" w14:textId="3FA97189" w:rsidR="00ED5D0E" w:rsidRPr="00B159FD" w:rsidRDefault="00ED5D0E" w:rsidP="00796A9E">
            <w:pPr>
              <w:jc w:val="both"/>
            </w:pPr>
          </w:p>
        </w:tc>
      </w:tr>
      <w:tr w:rsidR="00ED5D0E" w:rsidRPr="002C3A6A" w14:paraId="7F5801A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B3CCA1C"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36224793" w14:textId="77777777" w:rsidR="00ED5D0E" w:rsidRPr="00B159FD" w:rsidRDefault="00ED5D0E" w:rsidP="004D2BBA">
            <w:r w:rsidRPr="00B159FD">
              <w:t>IO</w:t>
            </w:r>
          </w:p>
        </w:tc>
        <w:tc>
          <w:tcPr>
            <w:tcW w:w="3828" w:type="dxa"/>
            <w:shd w:val="clear" w:color="auto" w:fill="auto"/>
          </w:tcPr>
          <w:p w14:paraId="5C209D1B" w14:textId="5F95D918" w:rsidR="00ED5D0E" w:rsidRPr="007416A2" w:rsidRDefault="00ED5D0E" w:rsidP="00796A9E">
            <w:pPr>
              <w:pStyle w:val="Odstavecseseznamem"/>
              <w:numPr>
                <w:ilvl w:val="0"/>
                <w:numId w:val="5"/>
              </w:numPr>
              <w:jc w:val="both"/>
            </w:pPr>
            <w:r w:rsidRPr="007416A2">
              <w:t>Minimální počet IO PCIe pozic: 10.</w:t>
            </w:r>
          </w:p>
        </w:tc>
        <w:tc>
          <w:tcPr>
            <w:tcW w:w="1134" w:type="dxa"/>
            <w:shd w:val="clear" w:color="auto" w:fill="FFFF00"/>
          </w:tcPr>
          <w:p w14:paraId="341B1308" w14:textId="77777777" w:rsidR="00ED5D0E" w:rsidRPr="00031AFC" w:rsidRDefault="00ED5D0E" w:rsidP="00796A9E">
            <w:pPr>
              <w:jc w:val="both"/>
              <w:rPr>
                <w:highlight w:val="yellow"/>
              </w:rPr>
            </w:pPr>
          </w:p>
        </w:tc>
        <w:tc>
          <w:tcPr>
            <w:tcW w:w="2268" w:type="dxa"/>
            <w:shd w:val="clear" w:color="auto" w:fill="FFFF00"/>
          </w:tcPr>
          <w:p w14:paraId="6A37F251" w14:textId="132CADFA" w:rsidR="00ED5D0E" w:rsidRPr="00B159FD" w:rsidRDefault="00ED5D0E" w:rsidP="00796A9E">
            <w:pPr>
              <w:jc w:val="both"/>
            </w:pPr>
          </w:p>
        </w:tc>
      </w:tr>
      <w:tr w:rsidR="00ED5D0E" w:rsidRPr="002C3A6A" w14:paraId="63EDAA5E"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F59876C"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08AD327F" w14:textId="77777777" w:rsidR="00ED5D0E" w:rsidRPr="00B159FD" w:rsidRDefault="00ED5D0E" w:rsidP="004D2BBA"/>
        </w:tc>
        <w:tc>
          <w:tcPr>
            <w:tcW w:w="3828" w:type="dxa"/>
            <w:shd w:val="clear" w:color="auto" w:fill="auto"/>
          </w:tcPr>
          <w:p w14:paraId="7776FA11" w14:textId="2A25BCA2" w:rsidR="00ED5D0E" w:rsidRPr="007416A2" w:rsidRDefault="00ED5D0E" w:rsidP="00796A9E">
            <w:pPr>
              <w:pStyle w:val="Odstavecseseznamem"/>
              <w:numPr>
                <w:ilvl w:val="0"/>
                <w:numId w:val="5"/>
              </w:numPr>
              <w:jc w:val="both"/>
            </w:pPr>
            <w:r w:rsidRPr="007416A2">
              <w:t>OCP slot.</w:t>
            </w:r>
          </w:p>
        </w:tc>
        <w:tc>
          <w:tcPr>
            <w:tcW w:w="1134" w:type="dxa"/>
            <w:shd w:val="clear" w:color="auto" w:fill="FFFF00"/>
          </w:tcPr>
          <w:p w14:paraId="28263F3C" w14:textId="77777777" w:rsidR="00ED5D0E" w:rsidRPr="00031AFC" w:rsidRDefault="00ED5D0E" w:rsidP="00796A9E">
            <w:pPr>
              <w:jc w:val="both"/>
              <w:rPr>
                <w:highlight w:val="yellow"/>
              </w:rPr>
            </w:pPr>
          </w:p>
        </w:tc>
        <w:tc>
          <w:tcPr>
            <w:tcW w:w="2268" w:type="dxa"/>
            <w:shd w:val="clear" w:color="auto" w:fill="FFFF00"/>
          </w:tcPr>
          <w:p w14:paraId="2A644667" w14:textId="718576AA" w:rsidR="00ED5D0E" w:rsidRPr="00B159FD" w:rsidRDefault="00ED5D0E" w:rsidP="00796A9E">
            <w:pPr>
              <w:jc w:val="both"/>
            </w:pPr>
          </w:p>
        </w:tc>
      </w:tr>
      <w:tr w:rsidR="00ED5D0E" w:rsidRPr="002C3A6A" w14:paraId="29BEC64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55966FD3"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tcPr>
          <w:p w14:paraId="074CC606" w14:textId="77777777" w:rsidR="00ED5D0E" w:rsidRPr="00B159FD" w:rsidRDefault="00ED5D0E" w:rsidP="004D2BBA"/>
        </w:tc>
        <w:tc>
          <w:tcPr>
            <w:tcW w:w="3828" w:type="dxa"/>
            <w:shd w:val="clear" w:color="auto" w:fill="auto"/>
          </w:tcPr>
          <w:p w14:paraId="27559BE3" w14:textId="07D24ECD" w:rsidR="00ED5D0E" w:rsidRPr="007416A2" w:rsidRDefault="00ED5D0E" w:rsidP="00796A9E">
            <w:pPr>
              <w:pStyle w:val="Odstavecseseznamem"/>
              <w:numPr>
                <w:ilvl w:val="0"/>
                <w:numId w:val="5"/>
              </w:numPr>
              <w:jc w:val="both"/>
            </w:pPr>
            <w:r w:rsidRPr="007416A2">
              <w:t>Dedikovaný slot pro RAID řadič.</w:t>
            </w:r>
          </w:p>
        </w:tc>
        <w:tc>
          <w:tcPr>
            <w:tcW w:w="1134" w:type="dxa"/>
            <w:shd w:val="clear" w:color="auto" w:fill="FFFF00"/>
          </w:tcPr>
          <w:p w14:paraId="56BCC90B" w14:textId="77777777" w:rsidR="00ED5D0E" w:rsidRPr="00031AFC" w:rsidRDefault="00ED5D0E" w:rsidP="00796A9E">
            <w:pPr>
              <w:jc w:val="both"/>
              <w:rPr>
                <w:highlight w:val="yellow"/>
              </w:rPr>
            </w:pPr>
          </w:p>
        </w:tc>
        <w:tc>
          <w:tcPr>
            <w:tcW w:w="2268" w:type="dxa"/>
            <w:shd w:val="clear" w:color="auto" w:fill="FFFF00"/>
          </w:tcPr>
          <w:p w14:paraId="1A4A26CA" w14:textId="494E2A62" w:rsidR="00ED5D0E" w:rsidRPr="00B159FD" w:rsidRDefault="00ED5D0E" w:rsidP="00796A9E">
            <w:pPr>
              <w:jc w:val="both"/>
            </w:pPr>
          </w:p>
        </w:tc>
      </w:tr>
      <w:tr w:rsidR="00ED5D0E" w:rsidRPr="002C3A6A" w14:paraId="2ABA133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6E43BFDA"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3823EEEE" w14:textId="77777777" w:rsidR="00ED5D0E" w:rsidRPr="00B159FD" w:rsidRDefault="00ED5D0E" w:rsidP="004D2BBA">
            <w:r w:rsidRPr="00B159FD">
              <w:t xml:space="preserve">IO – Ethernet </w:t>
            </w:r>
            <w:r>
              <w:t>25</w:t>
            </w:r>
            <w:r w:rsidRPr="00B159FD">
              <w:t>Gbit</w:t>
            </w:r>
          </w:p>
        </w:tc>
        <w:tc>
          <w:tcPr>
            <w:tcW w:w="3828" w:type="dxa"/>
            <w:shd w:val="clear" w:color="auto" w:fill="auto"/>
          </w:tcPr>
          <w:p w14:paraId="595C4EC0" w14:textId="51E326D2" w:rsidR="00ED5D0E" w:rsidRPr="007416A2" w:rsidRDefault="00ED5D0E" w:rsidP="00796A9E">
            <w:pPr>
              <w:pStyle w:val="Odstavecseseznamem"/>
              <w:numPr>
                <w:ilvl w:val="0"/>
                <w:numId w:val="5"/>
              </w:numPr>
              <w:jc w:val="both"/>
            </w:pPr>
            <w:r w:rsidRPr="007416A2">
              <w:t xml:space="preserve">Minimální požadovaný počet Ethernet rozhraní: 4x </w:t>
            </w:r>
            <w:r w:rsidR="00B808C6">
              <w:t xml:space="preserve">min. </w:t>
            </w:r>
            <w:r w:rsidRPr="007416A2">
              <w:t>25 Gb</w:t>
            </w:r>
            <w:r w:rsidR="008B4CDB" w:rsidRPr="007416A2">
              <w:t>/s</w:t>
            </w:r>
            <w:r w:rsidRPr="007416A2">
              <w:t xml:space="preserve"> typ SR (osazeny SPF28) pro jeden server.</w:t>
            </w:r>
          </w:p>
        </w:tc>
        <w:tc>
          <w:tcPr>
            <w:tcW w:w="1134" w:type="dxa"/>
            <w:shd w:val="clear" w:color="auto" w:fill="FFFF00"/>
          </w:tcPr>
          <w:p w14:paraId="50D5F125" w14:textId="77777777" w:rsidR="00ED5D0E" w:rsidRPr="00031AFC" w:rsidRDefault="00ED5D0E" w:rsidP="00796A9E">
            <w:pPr>
              <w:jc w:val="both"/>
              <w:rPr>
                <w:highlight w:val="yellow"/>
              </w:rPr>
            </w:pPr>
          </w:p>
        </w:tc>
        <w:tc>
          <w:tcPr>
            <w:tcW w:w="2268" w:type="dxa"/>
            <w:shd w:val="clear" w:color="auto" w:fill="FFFF00"/>
          </w:tcPr>
          <w:p w14:paraId="45460852" w14:textId="17667652" w:rsidR="00ED5D0E" w:rsidRPr="00B159FD" w:rsidRDefault="00ED5D0E" w:rsidP="00796A9E">
            <w:pPr>
              <w:jc w:val="both"/>
            </w:pPr>
          </w:p>
        </w:tc>
      </w:tr>
      <w:tr w:rsidR="00ED5D0E" w:rsidRPr="002C3A6A" w14:paraId="1D214B00"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0B3B19FD"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vAlign w:val="center"/>
          </w:tcPr>
          <w:p w14:paraId="7560C27E" w14:textId="77777777" w:rsidR="00ED5D0E" w:rsidRPr="00B159FD" w:rsidRDefault="00ED5D0E" w:rsidP="004D2BBA"/>
        </w:tc>
        <w:tc>
          <w:tcPr>
            <w:tcW w:w="3828" w:type="dxa"/>
            <w:shd w:val="clear" w:color="auto" w:fill="auto"/>
          </w:tcPr>
          <w:p w14:paraId="1C1255D6" w14:textId="4BF22E38" w:rsidR="00ED5D0E" w:rsidRPr="007416A2" w:rsidRDefault="00ED5D0E" w:rsidP="00796A9E">
            <w:pPr>
              <w:pStyle w:val="Odstavecseseznamem"/>
              <w:numPr>
                <w:ilvl w:val="0"/>
                <w:numId w:val="5"/>
              </w:numPr>
              <w:jc w:val="both"/>
            </w:pPr>
            <w:r w:rsidRPr="007416A2">
              <w:t>Řešení musí obsahovat min. 2 ks oddělených síťových karet.</w:t>
            </w:r>
          </w:p>
        </w:tc>
        <w:tc>
          <w:tcPr>
            <w:tcW w:w="1134" w:type="dxa"/>
            <w:tcBorders>
              <w:bottom w:val="single" w:sz="4" w:space="0" w:color="auto"/>
            </w:tcBorders>
            <w:shd w:val="clear" w:color="auto" w:fill="FFFF00"/>
          </w:tcPr>
          <w:p w14:paraId="241A54F6" w14:textId="77777777" w:rsidR="00ED5D0E" w:rsidRPr="00031AFC" w:rsidRDefault="00ED5D0E" w:rsidP="00796A9E">
            <w:pPr>
              <w:jc w:val="both"/>
              <w:rPr>
                <w:highlight w:val="yellow"/>
              </w:rPr>
            </w:pPr>
          </w:p>
        </w:tc>
        <w:tc>
          <w:tcPr>
            <w:tcW w:w="2268" w:type="dxa"/>
            <w:shd w:val="clear" w:color="auto" w:fill="FFFF00"/>
          </w:tcPr>
          <w:p w14:paraId="0673A22D" w14:textId="29BF1F23" w:rsidR="00ED5D0E" w:rsidRPr="00B159FD" w:rsidRDefault="00ED5D0E" w:rsidP="00796A9E">
            <w:pPr>
              <w:jc w:val="both"/>
            </w:pPr>
          </w:p>
        </w:tc>
      </w:tr>
      <w:tr w:rsidR="00ED5D0E" w:rsidRPr="002C3A6A" w14:paraId="030402F5"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shd w:val="clear" w:color="auto" w:fill="auto"/>
          </w:tcPr>
          <w:p w14:paraId="2AC580F8" w14:textId="77777777" w:rsidR="00ED5D0E" w:rsidRPr="00B159FD" w:rsidRDefault="00ED5D0E" w:rsidP="004A173D">
            <w:pPr>
              <w:pStyle w:val="Odstavecseseznamem"/>
              <w:numPr>
                <w:ilvl w:val="0"/>
                <w:numId w:val="20"/>
              </w:numPr>
              <w:spacing w:after="0" w:line="240" w:lineRule="auto"/>
              <w:jc w:val="both"/>
            </w:pPr>
          </w:p>
        </w:tc>
        <w:tc>
          <w:tcPr>
            <w:tcW w:w="1557" w:type="dxa"/>
            <w:vMerge/>
            <w:shd w:val="clear" w:color="auto" w:fill="auto"/>
            <w:vAlign w:val="center"/>
          </w:tcPr>
          <w:p w14:paraId="75F1826E" w14:textId="77777777" w:rsidR="00ED5D0E" w:rsidRPr="00B159FD" w:rsidRDefault="00ED5D0E" w:rsidP="004D2BBA"/>
        </w:tc>
        <w:tc>
          <w:tcPr>
            <w:tcW w:w="3828" w:type="dxa"/>
            <w:shd w:val="clear" w:color="auto" w:fill="auto"/>
          </w:tcPr>
          <w:p w14:paraId="4D25BC15" w14:textId="35729E27" w:rsidR="00ED5D0E" w:rsidRPr="007416A2" w:rsidRDefault="006C3DBA" w:rsidP="00796A9E">
            <w:pPr>
              <w:pStyle w:val="Odstavecseseznamem"/>
              <w:numPr>
                <w:ilvl w:val="0"/>
                <w:numId w:val="5"/>
              </w:numPr>
              <w:jc w:val="both"/>
            </w:pPr>
            <w:r>
              <w:t>Dodavatel uvede</w:t>
            </w:r>
            <w:r w:rsidR="00ED5D0E" w:rsidRPr="007416A2">
              <w:t xml:space="preserve"> počet adaptérů nutných pro dosažení požadovaného počtu portů.</w:t>
            </w:r>
          </w:p>
        </w:tc>
        <w:tc>
          <w:tcPr>
            <w:tcW w:w="1134" w:type="dxa"/>
            <w:tcBorders>
              <w:tr2bl w:val="single" w:sz="4" w:space="0" w:color="auto"/>
            </w:tcBorders>
            <w:shd w:val="clear" w:color="auto" w:fill="F2F2F2" w:themeFill="background1" w:themeFillShade="F2"/>
          </w:tcPr>
          <w:p w14:paraId="76252727" w14:textId="77777777" w:rsidR="00ED5D0E" w:rsidRPr="00031AFC" w:rsidRDefault="00ED5D0E" w:rsidP="00796A9E">
            <w:pPr>
              <w:jc w:val="both"/>
              <w:rPr>
                <w:highlight w:val="yellow"/>
              </w:rPr>
            </w:pPr>
          </w:p>
        </w:tc>
        <w:tc>
          <w:tcPr>
            <w:tcW w:w="2268" w:type="dxa"/>
            <w:shd w:val="clear" w:color="auto" w:fill="FFFF00"/>
          </w:tcPr>
          <w:p w14:paraId="3BAD50DD" w14:textId="1E066388" w:rsidR="00ED5D0E" w:rsidRPr="00B159FD" w:rsidRDefault="00ED5D0E" w:rsidP="00796A9E">
            <w:pPr>
              <w:jc w:val="both"/>
            </w:pPr>
          </w:p>
        </w:tc>
      </w:tr>
      <w:tr w:rsidR="00ED5D0E" w:rsidRPr="002C3A6A" w14:paraId="39E09989"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6745CA91"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shd w:val="clear" w:color="auto" w:fill="auto"/>
            <w:vAlign w:val="center"/>
          </w:tcPr>
          <w:p w14:paraId="7B7909D8" w14:textId="77777777" w:rsidR="00ED5D0E" w:rsidRPr="00B159FD" w:rsidRDefault="00ED5D0E" w:rsidP="004D2BBA">
            <w:r w:rsidRPr="00B159FD">
              <w:t xml:space="preserve">IO – Fibre Channel </w:t>
            </w:r>
          </w:p>
        </w:tc>
        <w:tc>
          <w:tcPr>
            <w:tcW w:w="3828" w:type="dxa"/>
            <w:tcBorders>
              <w:bottom w:val="single" w:sz="4" w:space="0" w:color="auto"/>
            </w:tcBorders>
            <w:shd w:val="clear" w:color="auto" w:fill="auto"/>
          </w:tcPr>
          <w:p w14:paraId="3940464E" w14:textId="74334A36" w:rsidR="00ED5D0E" w:rsidRPr="007416A2" w:rsidRDefault="00ED5D0E" w:rsidP="00796A9E">
            <w:pPr>
              <w:pStyle w:val="Odstavecseseznamem"/>
              <w:numPr>
                <w:ilvl w:val="0"/>
                <w:numId w:val="5"/>
              </w:numPr>
              <w:jc w:val="both"/>
            </w:pPr>
            <w:r w:rsidRPr="007416A2">
              <w:t>Minimální požadovaný počet FC rozhraní: 2x</w:t>
            </w:r>
            <w:r w:rsidR="00B808C6">
              <w:t xml:space="preserve"> min. </w:t>
            </w:r>
            <w:r w:rsidRPr="007416A2">
              <w:t>64 Gb</w:t>
            </w:r>
            <w:r w:rsidR="005E23C4" w:rsidRPr="007416A2">
              <w:t>/s</w:t>
            </w:r>
            <w:r w:rsidRPr="007416A2">
              <w:t xml:space="preserve"> (osazeny SPF+) pro jeden server.</w:t>
            </w:r>
          </w:p>
        </w:tc>
        <w:tc>
          <w:tcPr>
            <w:tcW w:w="1134" w:type="dxa"/>
            <w:tcBorders>
              <w:bottom w:val="single" w:sz="4" w:space="0" w:color="auto"/>
            </w:tcBorders>
            <w:shd w:val="clear" w:color="auto" w:fill="FFFF00"/>
          </w:tcPr>
          <w:p w14:paraId="62D9FE4D" w14:textId="77777777" w:rsidR="00ED5D0E" w:rsidRPr="00031AFC" w:rsidRDefault="00ED5D0E" w:rsidP="00796A9E">
            <w:pPr>
              <w:jc w:val="both"/>
              <w:rPr>
                <w:highlight w:val="yellow"/>
              </w:rPr>
            </w:pPr>
          </w:p>
        </w:tc>
        <w:tc>
          <w:tcPr>
            <w:tcW w:w="2268" w:type="dxa"/>
            <w:tcBorders>
              <w:bottom w:val="single" w:sz="4" w:space="0" w:color="auto"/>
            </w:tcBorders>
            <w:shd w:val="clear" w:color="auto" w:fill="FFFF00"/>
          </w:tcPr>
          <w:p w14:paraId="71D60090" w14:textId="29FCD090" w:rsidR="00ED5D0E" w:rsidRPr="00B159FD" w:rsidRDefault="00ED5D0E" w:rsidP="00796A9E">
            <w:pPr>
              <w:jc w:val="both"/>
            </w:pPr>
          </w:p>
        </w:tc>
      </w:tr>
      <w:tr w:rsidR="00ED5D0E" w:rsidRPr="002C3A6A" w14:paraId="75A1C55D" w14:textId="77777777" w:rsidTr="0068750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bottom w:val="single" w:sz="4" w:space="0" w:color="auto"/>
            </w:tcBorders>
            <w:shd w:val="clear" w:color="auto" w:fill="auto"/>
          </w:tcPr>
          <w:p w14:paraId="29C61D72"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bottom w:val="single" w:sz="4" w:space="0" w:color="auto"/>
            </w:tcBorders>
            <w:shd w:val="clear" w:color="auto" w:fill="auto"/>
          </w:tcPr>
          <w:p w14:paraId="3064757B" w14:textId="77777777" w:rsidR="00ED5D0E" w:rsidRPr="00B159FD" w:rsidRDefault="00ED5D0E" w:rsidP="004D2BBA"/>
        </w:tc>
        <w:tc>
          <w:tcPr>
            <w:tcW w:w="3828" w:type="dxa"/>
            <w:tcBorders>
              <w:bottom w:val="single" w:sz="4" w:space="0" w:color="auto"/>
            </w:tcBorders>
            <w:shd w:val="clear" w:color="auto" w:fill="auto"/>
          </w:tcPr>
          <w:p w14:paraId="18FBCC13" w14:textId="35226BA7" w:rsidR="00ED5D0E" w:rsidRPr="007416A2" w:rsidRDefault="006C3DBA" w:rsidP="00796A9E">
            <w:pPr>
              <w:pStyle w:val="Odstavecseseznamem"/>
              <w:numPr>
                <w:ilvl w:val="0"/>
                <w:numId w:val="5"/>
              </w:numPr>
              <w:jc w:val="both"/>
            </w:pPr>
            <w:r>
              <w:t>Dodavatel uvede</w:t>
            </w:r>
            <w:r w:rsidR="00ED5D0E" w:rsidRPr="007416A2">
              <w:t xml:space="preserve"> počet adaptérů nutných pro dosažení požadovaného počtu portů.</w:t>
            </w:r>
          </w:p>
        </w:tc>
        <w:tc>
          <w:tcPr>
            <w:tcW w:w="1134" w:type="dxa"/>
            <w:tcBorders>
              <w:bottom w:val="single" w:sz="4" w:space="0" w:color="auto"/>
              <w:tr2bl w:val="single" w:sz="4" w:space="0" w:color="auto"/>
            </w:tcBorders>
            <w:shd w:val="clear" w:color="auto" w:fill="F2F2F2" w:themeFill="background1" w:themeFillShade="F2"/>
          </w:tcPr>
          <w:p w14:paraId="17302C47" w14:textId="77777777" w:rsidR="00ED5D0E" w:rsidRPr="00031AFC" w:rsidRDefault="00ED5D0E" w:rsidP="00796A9E">
            <w:pPr>
              <w:jc w:val="both"/>
              <w:rPr>
                <w:highlight w:val="yellow"/>
              </w:rPr>
            </w:pPr>
          </w:p>
        </w:tc>
        <w:tc>
          <w:tcPr>
            <w:tcW w:w="2268" w:type="dxa"/>
            <w:tcBorders>
              <w:bottom w:val="single" w:sz="4" w:space="0" w:color="auto"/>
            </w:tcBorders>
            <w:shd w:val="clear" w:color="auto" w:fill="FFFF00"/>
          </w:tcPr>
          <w:p w14:paraId="0ED0A6F5" w14:textId="67BB4AC4" w:rsidR="00ED5D0E" w:rsidRPr="00B159FD" w:rsidRDefault="00ED5D0E" w:rsidP="00796A9E">
            <w:pPr>
              <w:jc w:val="both"/>
            </w:pPr>
          </w:p>
        </w:tc>
      </w:tr>
      <w:tr w:rsidR="00ED5D0E" w:rsidRPr="002C3A6A" w14:paraId="71D439B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86EF51B"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53BE12EE" w14:textId="77777777" w:rsidR="00ED5D0E" w:rsidRPr="00714C8B" w:rsidRDefault="00ED5D0E" w:rsidP="004D2BBA">
            <w:r w:rsidRPr="00714C8B">
              <w:t>IO – ostatní zařízení</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1A56856" w14:textId="0CFDD716" w:rsidR="00ED5D0E" w:rsidRPr="007416A2" w:rsidRDefault="00ED5D0E" w:rsidP="00796A9E">
            <w:pPr>
              <w:pStyle w:val="Odstavecseseznamem"/>
              <w:numPr>
                <w:ilvl w:val="0"/>
                <w:numId w:val="5"/>
              </w:numPr>
              <w:jc w:val="both"/>
            </w:pPr>
            <w:r w:rsidRPr="007416A2">
              <w:t xml:space="preserve">VGA port, </w:t>
            </w:r>
            <w:r w:rsidR="00B808C6">
              <w:t xml:space="preserve">min. </w:t>
            </w:r>
            <w:r w:rsidRPr="007416A2">
              <w:t>3x USB generace 3.1 na zadní straně serveru.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CDD4E8C"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1A06876" w14:textId="23DF6974" w:rsidR="00ED5D0E" w:rsidRPr="00B159FD" w:rsidRDefault="00ED5D0E" w:rsidP="00796A9E">
            <w:pPr>
              <w:jc w:val="both"/>
            </w:pPr>
          </w:p>
        </w:tc>
      </w:tr>
      <w:tr w:rsidR="00ED5D0E" w:rsidRPr="002C3A6A" w14:paraId="720B0949"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8AD2456"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0557E8D6" w14:textId="77777777" w:rsidR="00ED5D0E" w:rsidRPr="00714C8B" w:rsidRDefault="00ED5D0E" w:rsidP="004D2BBA"/>
        </w:tc>
        <w:tc>
          <w:tcPr>
            <w:tcW w:w="3828" w:type="dxa"/>
            <w:tcBorders>
              <w:top w:val="single" w:sz="4" w:space="0" w:color="auto"/>
              <w:left w:val="single" w:sz="4" w:space="0" w:color="auto"/>
              <w:bottom w:val="single" w:sz="4" w:space="0" w:color="auto"/>
              <w:right w:val="single" w:sz="4" w:space="0" w:color="auto"/>
            </w:tcBorders>
            <w:shd w:val="clear" w:color="auto" w:fill="auto"/>
          </w:tcPr>
          <w:p w14:paraId="188C1B4F" w14:textId="21C4A717"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 xml:space="preserve">VGA port a </w:t>
            </w:r>
            <w:r w:rsidR="00B808C6">
              <w:rPr>
                <w:rFonts w:ascii="Calibri" w:hAnsi="Calibri" w:cs="Calibri"/>
              </w:rPr>
              <w:t xml:space="preserve">min. </w:t>
            </w:r>
            <w:r w:rsidRPr="007416A2">
              <w:rPr>
                <w:rFonts w:ascii="Calibri" w:hAnsi="Calibri" w:cs="Calibri"/>
              </w:rPr>
              <w:t>2x USB z čelní strany serveru (Pozn.: jedno z čelních USB může sloužit také pro přístup na servisní procesor serveru).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96683FE"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20056B4" w14:textId="51D0269F" w:rsidR="00ED5D0E" w:rsidRPr="00B159FD" w:rsidRDefault="00ED5D0E" w:rsidP="00796A9E">
            <w:pPr>
              <w:jc w:val="both"/>
            </w:pPr>
          </w:p>
        </w:tc>
      </w:tr>
      <w:tr w:rsidR="00ED5D0E" w:rsidRPr="002C3A6A" w14:paraId="7B88EA54"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C07970A"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5A3A28C8" w14:textId="77777777" w:rsidR="00ED5D0E" w:rsidRPr="00714C8B" w:rsidRDefault="00ED5D0E" w:rsidP="004D2BBA"/>
        </w:tc>
        <w:tc>
          <w:tcPr>
            <w:tcW w:w="3828" w:type="dxa"/>
            <w:tcBorders>
              <w:top w:val="single" w:sz="4" w:space="0" w:color="auto"/>
              <w:left w:val="single" w:sz="4" w:space="0" w:color="auto"/>
              <w:bottom w:val="single" w:sz="4" w:space="0" w:color="auto"/>
              <w:right w:val="single" w:sz="4" w:space="0" w:color="auto"/>
            </w:tcBorders>
            <w:shd w:val="clear" w:color="auto" w:fill="auto"/>
          </w:tcPr>
          <w:p w14:paraId="043B6BCF" w14:textId="582E26FB" w:rsidR="00ED5D0E" w:rsidRPr="007416A2" w:rsidRDefault="00ED5D0E" w:rsidP="00796A9E">
            <w:pPr>
              <w:pStyle w:val="Odstavecseseznamem"/>
              <w:numPr>
                <w:ilvl w:val="0"/>
                <w:numId w:val="5"/>
              </w:numPr>
              <w:jc w:val="both"/>
            </w:pPr>
            <w:r w:rsidRPr="007416A2">
              <w:t>Port pro připojení diagnostického displeje.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F5866C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6A38DEE" w14:textId="0F0F0C52" w:rsidR="00ED5D0E" w:rsidRPr="00B159FD" w:rsidRDefault="00ED5D0E" w:rsidP="00796A9E">
            <w:pPr>
              <w:jc w:val="both"/>
            </w:pPr>
          </w:p>
        </w:tc>
      </w:tr>
      <w:tr w:rsidR="00ED5D0E" w:rsidRPr="002C3A6A" w14:paraId="1928F656"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5B68920"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76B78FA0" w14:textId="77777777" w:rsidR="00ED5D0E" w:rsidRPr="00331642" w:rsidRDefault="00ED5D0E" w:rsidP="004D2BBA">
            <w:r w:rsidRPr="00331642">
              <w:t>Virtualizace</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B0DE8D4" w14:textId="049BC89C" w:rsidR="00ED5D0E" w:rsidRPr="007416A2" w:rsidRDefault="00ED5D0E" w:rsidP="00796A9E">
            <w:pPr>
              <w:pStyle w:val="Odstavecseseznamem"/>
              <w:numPr>
                <w:ilvl w:val="0"/>
                <w:numId w:val="5"/>
              </w:numPr>
              <w:jc w:val="both"/>
            </w:pPr>
            <w:r w:rsidRPr="007416A2">
              <w:t xml:space="preserve">Servery musí podporovat hypervizor VMware vSphere ESXi. </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6F6F9A2"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FAA0905" w14:textId="7D587E6C" w:rsidR="00ED5D0E" w:rsidRPr="00B159FD" w:rsidRDefault="00ED5D0E" w:rsidP="00796A9E">
            <w:pPr>
              <w:jc w:val="both"/>
            </w:pPr>
          </w:p>
        </w:tc>
      </w:tr>
      <w:tr w:rsidR="00ED5D0E" w:rsidRPr="002C3A6A" w14:paraId="336964BB"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C1DF06B"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639D1CE6" w14:textId="77777777" w:rsidR="00ED5D0E" w:rsidRPr="00331642" w:rsidRDefault="00ED5D0E" w:rsidP="004D2BBA"/>
        </w:tc>
        <w:tc>
          <w:tcPr>
            <w:tcW w:w="3828" w:type="dxa"/>
            <w:tcBorders>
              <w:top w:val="single" w:sz="4" w:space="0" w:color="auto"/>
              <w:left w:val="single" w:sz="4" w:space="0" w:color="auto"/>
              <w:bottom w:val="single" w:sz="4" w:space="0" w:color="auto"/>
              <w:right w:val="single" w:sz="4" w:space="0" w:color="auto"/>
            </w:tcBorders>
            <w:shd w:val="clear" w:color="auto" w:fill="auto"/>
          </w:tcPr>
          <w:p w14:paraId="1D6A9034" w14:textId="6BCC1B86" w:rsidR="00ED5D0E" w:rsidRPr="007416A2" w:rsidRDefault="00B23638" w:rsidP="00796A9E">
            <w:pPr>
              <w:pStyle w:val="Odstavecseseznamem"/>
              <w:numPr>
                <w:ilvl w:val="0"/>
                <w:numId w:val="5"/>
              </w:numPr>
              <w:jc w:val="both"/>
            </w:pPr>
            <w:r>
              <w:t>Dodávka</w:t>
            </w:r>
            <w:r w:rsidRPr="007416A2">
              <w:t xml:space="preserve"> </w:t>
            </w:r>
            <w:r w:rsidR="00ED5D0E" w:rsidRPr="007416A2">
              <w:t xml:space="preserve">musí obsahovat virtualizační licence VMware vSphere </w:t>
            </w:r>
            <w:r w:rsidR="003B49EE">
              <w:t>VVF</w:t>
            </w:r>
            <w:r w:rsidR="00ED5D0E" w:rsidRPr="007416A2">
              <w:t xml:space="preserve"> pro všechny poptávané procesory na min. 6 let včetně podpory.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92E2C0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C2ADCE8" w14:textId="5B077C08" w:rsidR="00ED5D0E" w:rsidRPr="00B159FD" w:rsidRDefault="00ED5D0E" w:rsidP="00796A9E">
            <w:pPr>
              <w:jc w:val="both"/>
            </w:pPr>
          </w:p>
        </w:tc>
      </w:tr>
      <w:tr w:rsidR="00ED5D0E" w:rsidRPr="002C3A6A" w14:paraId="08200CFA"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37EFBD6"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49901C3B" w14:textId="21E1A2FA" w:rsidR="00ED5D0E" w:rsidRPr="00AF634A" w:rsidRDefault="00ED5D0E" w:rsidP="004D2BBA">
            <w:r w:rsidRPr="00AF634A">
              <w:t>OS</w:t>
            </w:r>
            <w:r>
              <w:t xml:space="preserve"> - Licence</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4E0C9433" w14:textId="77777777" w:rsidR="00ED5D0E" w:rsidRDefault="00FB0849" w:rsidP="00796A9E">
            <w:pPr>
              <w:pStyle w:val="Odstavecseseznamem"/>
              <w:numPr>
                <w:ilvl w:val="0"/>
                <w:numId w:val="5"/>
              </w:numPr>
              <w:jc w:val="both"/>
            </w:pPr>
            <w:r>
              <w:t>RHEL</w:t>
            </w:r>
            <w:r w:rsidR="00E02968">
              <w:t xml:space="preserve"> nebo SLES</w:t>
            </w:r>
            <w:r w:rsidR="00ED5D0E" w:rsidRPr="007416A2">
              <w:t xml:space="preserve"> server OS pro SAP</w:t>
            </w:r>
            <w:r w:rsidR="00CF0F27">
              <w:t xml:space="preserve"> </w:t>
            </w:r>
            <w:r w:rsidR="00CF0F27" w:rsidRPr="007416A2">
              <w:t>na min. 6 let včetně podpory</w:t>
            </w:r>
            <w:r w:rsidR="00ED5D0E" w:rsidRPr="007416A2">
              <w:t>.</w:t>
            </w:r>
          </w:p>
          <w:p w14:paraId="3897D4F5" w14:textId="539E43A4" w:rsidR="00753009" w:rsidRPr="007416A2" w:rsidRDefault="00753009" w:rsidP="00753009">
            <w:pPr>
              <w:pStyle w:val="Odstavecseseznamem"/>
              <w:ind w:left="360"/>
              <w:jc w:val="both"/>
            </w:pPr>
            <w:r w:rsidRPr="00753009">
              <w:t>Zadavatel umožňuje rovnocenné řešení, které bude splňovat požadavky uvedené v kapitole 2.2 Požadavky na certifikaci dodávaných komponent. Dodavatel uvede v takovém případě číslo SAP Note potvrzující kompatibilitu.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1C39176"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3D18675" w14:textId="70727370" w:rsidR="00ED5D0E" w:rsidRPr="00B159FD" w:rsidRDefault="00ED5D0E" w:rsidP="00796A9E">
            <w:pPr>
              <w:jc w:val="both"/>
            </w:pPr>
          </w:p>
        </w:tc>
      </w:tr>
      <w:tr w:rsidR="00ED5D0E" w:rsidRPr="002C3A6A" w14:paraId="7291B632"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792098D"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7885321F" w14:textId="77777777" w:rsidR="00ED5D0E" w:rsidRPr="00AF634A" w:rsidRDefault="00ED5D0E" w:rsidP="004D2BBA"/>
        </w:tc>
        <w:tc>
          <w:tcPr>
            <w:tcW w:w="3828" w:type="dxa"/>
            <w:tcBorders>
              <w:top w:val="single" w:sz="4" w:space="0" w:color="auto"/>
              <w:left w:val="single" w:sz="4" w:space="0" w:color="auto"/>
              <w:bottom w:val="single" w:sz="4" w:space="0" w:color="auto"/>
              <w:right w:val="single" w:sz="4" w:space="0" w:color="auto"/>
            </w:tcBorders>
            <w:shd w:val="clear" w:color="auto" w:fill="auto"/>
          </w:tcPr>
          <w:p w14:paraId="28E0CF8A" w14:textId="588624E9" w:rsidR="00ED5D0E" w:rsidRPr="007416A2" w:rsidRDefault="00ED5D0E" w:rsidP="00796A9E">
            <w:pPr>
              <w:pStyle w:val="Odstavecseseznamem"/>
              <w:numPr>
                <w:ilvl w:val="0"/>
                <w:numId w:val="5"/>
              </w:numPr>
              <w:jc w:val="both"/>
            </w:pPr>
            <w:r w:rsidRPr="007416A2">
              <w:t>Aplikace, Licence na celé VMware prostředí s neomezeným množstvím virtuálních systémů.</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7DC7858"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386B9C6" w14:textId="659A9F41" w:rsidR="00ED5D0E" w:rsidRPr="00B159FD" w:rsidRDefault="00ED5D0E" w:rsidP="00796A9E">
            <w:pPr>
              <w:jc w:val="both"/>
            </w:pPr>
          </w:p>
        </w:tc>
      </w:tr>
      <w:tr w:rsidR="00ED5D0E" w:rsidRPr="002C3A6A" w14:paraId="2AF96FF2"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86E02CA"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5F6DEA4E" w14:textId="2FC8D921" w:rsidR="00ED5D0E" w:rsidRPr="002060D9" w:rsidRDefault="00ED5D0E" w:rsidP="004D2BBA">
            <w:pPr>
              <w:rPr>
                <w:rFonts w:ascii="Calibri" w:hAnsi="Calibri" w:cs="Calibri"/>
                <w:color w:val="000000"/>
              </w:rPr>
            </w:pPr>
            <w:r>
              <w:t>N</w:t>
            </w:r>
            <w:r w:rsidRPr="00E87B35">
              <w:t>apájení</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6C293E5" w14:textId="473E8B66" w:rsidR="00ED5D0E" w:rsidRPr="007416A2" w:rsidRDefault="00ED5D0E" w:rsidP="00796A9E">
            <w:pPr>
              <w:pStyle w:val="Odstavecseseznamem"/>
              <w:numPr>
                <w:ilvl w:val="0"/>
                <w:numId w:val="5"/>
              </w:numPr>
              <w:spacing w:after="0" w:line="240" w:lineRule="auto"/>
              <w:jc w:val="both"/>
              <w:rPr>
                <w:rFonts w:ascii="Calibri" w:eastAsia="Times New Roman" w:hAnsi="Calibri" w:cs="Calibri"/>
                <w:kern w:val="0"/>
                <w14:ligatures w14:val="none"/>
              </w:rPr>
            </w:pPr>
            <w:r w:rsidRPr="007416A2">
              <w:t>Zařízení musí mít redundantní napájecí zdroje 250VAC, vyměnitelné za chodu.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F14E985"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1B07EB3" w14:textId="75B580A3" w:rsidR="00ED5D0E" w:rsidRPr="00B159FD" w:rsidRDefault="00ED5D0E" w:rsidP="00796A9E">
            <w:pPr>
              <w:jc w:val="both"/>
            </w:pPr>
          </w:p>
        </w:tc>
      </w:tr>
      <w:tr w:rsidR="00ED5D0E" w:rsidRPr="002C3A6A" w14:paraId="0735940A"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B25C11E"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226E94AF" w14:textId="77777777" w:rsidR="00ED5D0E" w:rsidRPr="002060D9" w:rsidRDefault="00ED5D0E" w:rsidP="004D2BBA">
            <w:pPr>
              <w:rPr>
                <w:rFonts w:ascii="Calibri" w:hAnsi="Calibri" w:cs="Calibri"/>
                <w:color w:val="000000"/>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74ACFED" w14:textId="778665BF" w:rsidR="00ED5D0E" w:rsidRPr="007416A2" w:rsidRDefault="00ED5D0E" w:rsidP="00796A9E">
            <w:pPr>
              <w:pStyle w:val="Odstavecseseznamem"/>
              <w:numPr>
                <w:ilvl w:val="0"/>
                <w:numId w:val="5"/>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Certifikace Titanium.</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17680D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C175C1C" w14:textId="31089630" w:rsidR="00ED5D0E" w:rsidRPr="00B159FD" w:rsidRDefault="00ED5D0E" w:rsidP="00796A9E">
            <w:pPr>
              <w:jc w:val="both"/>
            </w:pPr>
          </w:p>
        </w:tc>
      </w:tr>
      <w:tr w:rsidR="00ED5D0E" w:rsidRPr="002C3A6A" w14:paraId="095D9DC2"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0E07867"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6E77F9AE" w14:textId="77777777" w:rsidR="00ED5D0E" w:rsidRPr="002060D9" w:rsidRDefault="00ED5D0E" w:rsidP="004D2BBA">
            <w:pPr>
              <w:rPr>
                <w:rFonts w:ascii="Calibri" w:hAnsi="Calibri" w:cs="Calibri"/>
                <w:color w:val="000000"/>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BB28891" w14:textId="0C0B0D4D" w:rsidR="00ED5D0E" w:rsidRPr="007416A2" w:rsidRDefault="00ED5D0E" w:rsidP="00796A9E">
            <w:pPr>
              <w:pStyle w:val="Odstavecseseznamem"/>
              <w:numPr>
                <w:ilvl w:val="0"/>
                <w:numId w:val="5"/>
              </w:numPr>
              <w:spacing w:after="0" w:line="240" w:lineRule="auto"/>
              <w:jc w:val="both"/>
              <w:rPr>
                <w:rFonts w:ascii="Calibri" w:eastAsia="Times New Roman" w:hAnsi="Calibri" w:cs="Calibri"/>
                <w:kern w:val="0"/>
                <w14:ligatures w14:val="none"/>
              </w:rPr>
            </w:pPr>
            <w:r w:rsidRPr="007416A2">
              <w:rPr>
                <w:rFonts w:ascii="Calibri" w:eastAsia="Times New Roman" w:hAnsi="Calibri" w:cs="Calibri"/>
                <w:kern w:val="0"/>
                <w14:ligatures w14:val="none"/>
              </w:rPr>
              <w:t>Výkon jednoho zdroje minimálně 1100 W.</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AB6E1F8"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B2DDBFF" w14:textId="6D92FB12" w:rsidR="00ED5D0E" w:rsidRPr="00B159FD" w:rsidRDefault="00ED5D0E" w:rsidP="00796A9E">
            <w:pPr>
              <w:jc w:val="both"/>
            </w:pPr>
          </w:p>
        </w:tc>
      </w:tr>
      <w:tr w:rsidR="00ED5D0E" w:rsidRPr="002C3A6A" w14:paraId="5D3859BD"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F4E59F6"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7BDE26F4" w14:textId="67978550" w:rsidR="00ED5D0E" w:rsidRPr="00B159FD" w:rsidRDefault="00ED5D0E" w:rsidP="004D3C19">
            <w:r w:rsidRPr="00561F26">
              <w:t>Řídící software</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2EBEE87" w14:textId="6C0CD0EB"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Vzdálené správa s dedikovaným vlastním portem RJ-45 a možností převzít plně vzdálené ovládání serveru.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5B13354"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02A98E4" w14:textId="3A27D8B4" w:rsidR="00ED5D0E" w:rsidRPr="00B159FD" w:rsidRDefault="00ED5D0E" w:rsidP="00796A9E">
            <w:pPr>
              <w:jc w:val="both"/>
            </w:pPr>
          </w:p>
        </w:tc>
      </w:tr>
      <w:tr w:rsidR="00ED5D0E" w:rsidRPr="002C3A6A" w14:paraId="1CE59A9B"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A79B3B2"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09EF9A9F"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480B68E7" w14:textId="147DA155"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 xml:space="preserve">Možnost redundantního plně dedikovaného </w:t>
            </w:r>
            <w:r w:rsidR="006C33DF">
              <w:rPr>
                <w:rFonts w:ascii="Calibri" w:hAnsi="Calibri" w:cs="Calibri"/>
              </w:rPr>
              <w:t>mi</w:t>
            </w:r>
            <w:r w:rsidR="002F377B">
              <w:rPr>
                <w:rFonts w:ascii="Calibri" w:hAnsi="Calibri" w:cs="Calibri"/>
              </w:rPr>
              <w:t xml:space="preserve">n. </w:t>
            </w:r>
            <w:r w:rsidRPr="007416A2">
              <w:rPr>
                <w:rFonts w:ascii="Calibri" w:hAnsi="Calibri" w:cs="Calibri"/>
              </w:rPr>
              <w:t>1Gb RJ-45 management portu.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5CB1829"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8C44706" w14:textId="3EF2DB12" w:rsidR="00ED5D0E" w:rsidRPr="00B159FD" w:rsidRDefault="00ED5D0E" w:rsidP="00796A9E">
            <w:pPr>
              <w:jc w:val="both"/>
            </w:pPr>
          </w:p>
        </w:tc>
      </w:tr>
      <w:tr w:rsidR="00ED5D0E" w:rsidRPr="002C3A6A" w14:paraId="3CB422D9"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73EB7EB"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5C2260AD"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2DE3B06E" w14:textId="06E9C3D1"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Podpora standardů IPMI (minimálně verze 2.0), SNMP (verze 3), CIM-XML, REST a RedFish.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AC58306"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2F42ECD" w14:textId="2FAA13C7" w:rsidR="00ED5D0E" w:rsidRPr="00B159FD" w:rsidRDefault="00ED5D0E" w:rsidP="00796A9E">
            <w:pPr>
              <w:jc w:val="both"/>
            </w:pPr>
          </w:p>
        </w:tc>
      </w:tr>
      <w:tr w:rsidR="00ED5D0E" w:rsidRPr="002C3A6A" w14:paraId="38F3E285"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5CED339"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5A8A152C"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7E5B2ADF" w14:textId="401DF063"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nahrávání záznamu bootu serveru a pádu serveru.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E04FADE"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A88B0D0" w14:textId="1EEA4FD2" w:rsidR="00ED5D0E" w:rsidRPr="00B159FD" w:rsidRDefault="00ED5D0E" w:rsidP="00796A9E">
            <w:pPr>
              <w:jc w:val="both"/>
            </w:pPr>
          </w:p>
        </w:tc>
      </w:tr>
      <w:tr w:rsidR="00ED5D0E" w:rsidRPr="002C3A6A" w14:paraId="4F2E60B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0063CA3"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4A510378"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20FEECA9" w14:textId="34FC1189"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vzdáleného přístupu k ISO a IMG image souborů (minimálně pomocí protokolů: HTTPS, SFTP, CIFS, a NFS).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80A8416"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EC9CF9B" w14:textId="5AA43177" w:rsidR="00ED5D0E" w:rsidRPr="00B159FD" w:rsidRDefault="00ED5D0E" w:rsidP="00796A9E">
            <w:pPr>
              <w:jc w:val="both"/>
            </w:pPr>
          </w:p>
        </w:tc>
      </w:tr>
      <w:tr w:rsidR="00ED5D0E" w:rsidRPr="002C3A6A" w14:paraId="461E9B20"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E7A3A44"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121A3D5D"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13B0D987" w14:textId="760112B4"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sdílet jednu virtuální konzoli více uživateli.</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948DBE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295C120" w14:textId="0B0B3DA7" w:rsidR="00ED5D0E" w:rsidRPr="00B159FD" w:rsidRDefault="00ED5D0E" w:rsidP="00796A9E">
            <w:pPr>
              <w:jc w:val="both"/>
            </w:pPr>
          </w:p>
        </w:tc>
      </w:tr>
      <w:tr w:rsidR="00ED5D0E" w:rsidRPr="002C3A6A" w14:paraId="286B85BB"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6B7E423"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77B7D925"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631256C0" w14:textId="5B87093F"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Podpora standardních webových prohlížečů a HTML5.</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468081D"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196FCC2" w14:textId="69A32FA7" w:rsidR="00ED5D0E" w:rsidRPr="00B159FD" w:rsidRDefault="00ED5D0E" w:rsidP="00796A9E">
            <w:pPr>
              <w:jc w:val="both"/>
            </w:pPr>
          </w:p>
        </w:tc>
      </w:tr>
      <w:tr w:rsidR="00ED5D0E" w:rsidRPr="002C3A6A" w14:paraId="5E0E5105"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17F2D2D"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26F4CD86"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187D4DAC" w14:textId="34A0E39B"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blokace konkrétní IP adresy.</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3C32C44E"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A19779C" w14:textId="6992B4E6" w:rsidR="00ED5D0E" w:rsidRPr="00B159FD" w:rsidRDefault="00ED5D0E" w:rsidP="00796A9E">
            <w:pPr>
              <w:jc w:val="both"/>
            </w:pPr>
          </w:p>
        </w:tc>
      </w:tr>
      <w:tr w:rsidR="00ED5D0E" w:rsidRPr="002C3A6A" w14:paraId="45CCF1DE"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7856656"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73B3AA2F"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4E94CF13" w14:textId="2ADC40B9"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Real-time sledování vytíženosti CPU, paměti a spotřeby, možnost Power cappingu (včetně historických dat).</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ADD8A97"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DD8EB70" w14:textId="6F7306EC" w:rsidR="00ED5D0E" w:rsidRPr="00B159FD" w:rsidRDefault="00ED5D0E" w:rsidP="00796A9E">
            <w:pPr>
              <w:jc w:val="both"/>
            </w:pPr>
          </w:p>
        </w:tc>
      </w:tr>
      <w:tr w:rsidR="00ED5D0E" w:rsidRPr="002C3A6A" w14:paraId="7D1C8EEA"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89ADB34"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77D82531"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3A17B7B2" w14:textId="75F84F3D"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Řešení musí poskytovat možnost asistované instalace OS bez dalších nástrojů, médií, ISO apod.</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47E4932"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AEEFAE9" w14:textId="0B8D3D88" w:rsidR="00ED5D0E" w:rsidRPr="00B159FD" w:rsidRDefault="00ED5D0E" w:rsidP="00796A9E">
            <w:pPr>
              <w:jc w:val="both"/>
            </w:pPr>
          </w:p>
        </w:tc>
      </w:tr>
      <w:tr w:rsidR="00ED5D0E" w:rsidRPr="002C3A6A" w14:paraId="26481C5F"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710D45C"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7BAF79B4"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15DCD5A5" w14:textId="7E9C9A95"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Řešení musí poskytovat nejvyšší licence pro správu serveru bez jakéhokoli omezení funkcionalit/doby/provozu/počtu spravovaných serverů.</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C69CB0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3FCDA1B" w14:textId="58464FA1" w:rsidR="00ED5D0E" w:rsidRPr="00B159FD" w:rsidRDefault="00ED5D0E" w:rsidP="00796A9E">
            <w:pPr>
              <w:jc w:val="both"/>
            </w:pPr>
          </w:p>
        </w:tc>
      </w:tr>
      <w:tr w:rsidR="00ED5D0E" w:rsidRPr="002C3A6A" w14:paraId="7041F136"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7BEB11D"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199D8885"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4B8B07C5" w14:textId="6EAE2994"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Podpora proaktivních upozornění využívající technologii S.M.A.R.T. a  PFA.</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CA4C266"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FB5E5E9" w14:textId="59EF4E89" w:rsidR="00ED5D0E" w:rsidRPr="00B159FD" w:rsidRDefault="00ED5D0E" w:rsidP="00796A9E">
            <w:pPr>
              <w:jc w:val="both"/>
            </w:pPr>
          </w:p>
        </w:tc>
      </w:tr>
      <w:tr w:rsidR="00ED5D0E" w:rsidRPr="002C3A6A" w14:paraId="32B5C01F"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0077B21"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2A0B7A3B"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155CE9BA" w14:textId="3DB903E5"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Slot pro micro SD kartu o kapacitě alespoň 4GB.</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4A71E32"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87F3234" w14:textId="0557CED9" w:rsidR="00ED5D0E" w:rsidRPr="00B159FD" w:rsidRDefault="00ED5D0E" w:rsidP="00796A9E">
            <w:pPr>
              <w:jc w:val="both"/>
            </w:pPr>
          </w:p>
        </w:tc>
      </w:tr>
      <w:tr w:rsidR="00ED5D0E" w:rsidRPr="002C3A6A" w14:paraId="328333E5"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26CD129"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53A0FC97" w14:textId="77777777" w:rsidR="00ED5D0E" w:rsidRPr="00561F26"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62071FDE" w14:textId="0E1D1001"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správy a synchronizace konfigurace a úrovně firmware pro několik serverů najednou.</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A0B206D"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65E80E2" w14:textId="7AEDA620" w:rsidR="00ED5D0E" w:rsidRPr="00B159FD" w:rsidRDefault="00ED5D0E" w:rsidP="00796A9E">
            <w:pPr>
              <w:jc w:val="both"/>
            </w:pPr>
          </w:p>
        </w:tc>
      </w:tr>
      <w:tr w:rsidR="00ED5D0E" w:rsidRPr="002C3A6A" w14:paraId="59311B03"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55D78B9D" w14:textId="77777777" w:rsidR="00ED5D0E" w:rsidRPr="00B159FD" w:rsidRDefault="00ED5D0E"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vAlign w:val="center"/>
          </w:tcPr>
          <w:p w14:paraId="4913EBB6" w14:textId="7F18DE5C" w:rsidR="00ED5D0E" w:rsidRPr="00B159FD" w:rsidRDefault="00ED5D0E" w:rsidP="004D3C19">
            <w:r>
              <w:t>Provozní a výkonnostní monitoring</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C46919E" w14:textId="5B661A74"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Časově neomezená licence na hromadnou správu serverů, inventarizace a alerting.</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9DF0974"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A4D0E79" w14:textId="7ED05879" w:rsidR="00ED5D0E" w:rsidRPr="00B159FD" w:rsidRDefault="00ED5D0E" w:rsidP="00796A9E">
            <w:pPr>
              <w:jc w:val="both"/>
            </w:pPr>
          </w:p>
        </w:tc>
      </w:tr>
      <w:tr w:rsidR="00ED5D0E" w:rsidRPr="002C3A6A" w14:paraId="63F2C53C"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ED75842"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46619406"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28787EED" w14:textId="25AE138D"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Možnost hromadného sledováni a upgrade úrovní FW jednotlivých komponent serverů.</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E838DE2"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1AA0E49" w14:textId="4049E92F" w:rsidR="00ED5D0E" w:rsidRPr="00B159FD" w:rsidRDefault="00ED5D0E" w:rsidP="00796A9E">
            <w:pPr>
              <w:jc w:val="both"/>
            </w:pPr>
          </w:p>
        </w:tc>
      </w:tr>
      <w:tr w:rsidR="00ED5D0E" w:rsidRPr="002C3A6A" w14:paraId="562DC5EF"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45BCDE9"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50F704E9"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2F84515C" w14:textId="18CF3473"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Call Home funkce.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EA28D75"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23213C9" w14:textId="1C96C224" w:rsidR="00ED5D0E" w:rsidRPr="00B159FD" w:rsidRDefault="00ED5D0E" w:rsidP="00796A9E">
            <w:pPr>
              <w:jc w:val="both"/>
            </w:pPr>
          </w:p>
        </w:tc>
      </w:tr>
      <w:tr w:rsidR="00ED5D0E" w:rsidRPr="002C3A6A" w14:paraId="4407E711"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D031B9F"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4B475DBB"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0BE3A6E7" w14:textId="6150F7D0"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Plug-in do management nodů virtualizačních hypervizorů (minimálně VMware vCenter, VMware Aria Suite, Microsoft Admin Center, Microsoft System Center, Nagios).</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20BE188"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786A8D6" w14:textId="449DBA96" w:rsidR="00ED5D0E" w:rsidRPr="00B159FD" w:rsidRDefault="00ED5D0E" w:rsidP="00796A9E">
            <w:pPr>
              <w:jc w:val="both"/>
            </w:pPr>
          </w:p>
        </w:tc>
      </w:tr>
      <w:tr w:rsidR="00ED5D0E" w:rsidRPr="002C3A6A" w14:paraId="7474B3D4"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9C953CC"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3BA0B351"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1F0C0E28" w14:textId="2BD73979"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Podpora REST-API a Redfish standardů.</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72E8943"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C87E54E" w14:textId="5D5BD606" w:rsidR="00ED5D0E" w:rsidRPr="00B159FD" w:rsidRDefault="00ED5D0E" w:rsidP="00796A9E">
            <w:pPr>
              <w:jc w:val="both"/>
            </w:pPr>
          </w:p>
        </w:tc>
      </w:tr>
      <w:tr w:rsidR="00ED5D0E" w:rsidRPr="002C3A6A" w14:paraId="5544DC5D"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873D91D"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4F5CF41E"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3C0E00C9" w14:textId="7DD146B8"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Podpora standardních Webových prohlížečů a HTML5.</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F5B6520"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040E95A" w14:textId="755F981C" w:rsidR="00ED5D0E" w:rsidRPr="00B159FD" w:rsidRDefault="00ED5D0E" w:rsidP="00796A9E">
            <w:pPr>
              <w:jc w:val="both"/>
            </w:pPr>
          </w:p>
        </w:tc>
      </w:tr>
      <w:tr w:rsidR="00ED5D0E" w:rsidRPr="002C3A6A" w14:paraId="269EF914" w14:textId="77777777" w:rsidTr="00031AF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jc w:val="center"/>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B3F2FA8" w14:textId="77777777" w:rsidR="00ED5D0E" w:rsidRPr="00B159FD" w:rsidRDefault="00ED5D0E"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7214239C" w14:textId="77777777" w:rsidR="00ED5D0E" w:rsidRDefault="00ED5D0E"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09A700F3" w14:textId="3F64CDDD" w:rsidR="00ED5D0E" w:rsidRPr="007416A2" w:rsidRDefault="00ED5D0E" w:rsidP="00796A9E">
            <w:pPr>
              <w:pStyle w:val="Odstavecseseznamem"/>
              <w:numPr>
                <w:ilvl w:val="0"/>
                <w:numId w:val="5"/>
              </w:numPr>
              <w:jc w:val="both"/>
              <w:rPr>
                <w:rFonts w:ascii="Calibri" w:hAnsi="Calibri" w:cs="Calibri"/>
              </w:rPr>
            </w:pPr>
            <w:r w:rsidRPr="007416A2">
              <w:rPr>
                <w:rFonts w:ascii="Calibri" w:hAnsi="Calibri" w:cs="Calibri"/>
              </w:rPr>
              <w:t>Software musí být bezagentový.</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F5A9D56" w14:textId="77777777" w:rsidR="00ED5D0E" w:rsidRPr="00031AFC" w:rsidRDefault="00ED5D0E" w:rsidP="00796A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6DC25B2" w14:textId="229CAB0C" w:rsidR="00ED5D0E" w:rsidRPr="00B159FD" w:rsidRDefault="00ED5D0E" w:rsidP="00796A9E">
            <w:pPr>
              <w:jc w:val="both"/>
            </w:pPr>
          </w:p>
        </w:tc>
      </w:tr>
      <w:tr w:rsidR="00E42BA6" w:rsidRPr="002C3A6A" w14:paraId="78A12C61" w14:textId="77777777" w:rsidTr="00EA5C9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714"/>
          <w:jc w:val="center"/>
        </w:trPr>
        <w:tc>
          <w:tcPr>
            <w:tcW w:w="701" w:type="dxa"/>
            <w:vMerge w:val="restart"/>
            <w:tcBorders>
              <w:top w:val="single" w:sz="4" w:space="0" w:color="auto"/>
              <w:left w:val="single" w:sz="4" w:space="0" w:color="auto"/>
              <w:right w:val="single" w:sz="4" w:space="0" w:color="auto"/>
            </w:tcBorders>
            <w:shd w:val="clear" w:color="auto" w:fill="auto"/>
          </w:tcPr>
          <w:p w14:paraId="09E5EA7C" w14:textId="77777777" w:rsidR="00E42BA6" w:rsidRPr="00B159FD" w:rsidRDefault="00E42BA6" w:rsidP="004A173D">
            <w:pPr>
              <w:pStyle w:val="Odstavecseseznamem"/>
              <w:numPr>
                <w:ilvl w:val="0"/>
                <w:numId w:val="20"/>
              </w:numPr>
              <w:spacing w:after="0" w:line="240" w:lineRule="auto"/>
              <w:jc w:val="both"/>
            </w:pPr>
          </w:p>
        </w:tc>
        <w:tc>
          <w:tcPr>
            <w:tcW w:w="1557" w:type="dxa"/>
            <w:vMerge w:val="restart"/>
            <w:tcBorders>
              <w:top w:val="single" w:sz="4" w:space="0" w:color="auto"/>
              <w:left w:val="single" w:sz="4" w:space="0" w:color="auto"/>
              <w:right w:val="single" w:sz="4" w:space="0" w:color="auto"/>
            </w:tcBorders>
            <w:shd w:val="clear" w:color="auto" w:fill="auto"/>
          </w:tcPr>
          <w:p w14:paraId="54614F04" w14:textId="3FBE0B9F" w:rsidR="00E42BA6" w:rsidRDefault="00E42BA6" w:rsidP="004D3C19">
            <w:r>
              <w:t>Záruka</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214098" w14:textId="47215772"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HW komponent</w:t>
            </w:r>
            <w:r>
              <w:rPr>
                <w:rFonts w:ascii="Calibri" w:hAnsi="Calibri" w:cs="Calibri"/>
              </w:rPr>
              <w:t>y</w:t>
            </w:r>
            <w:r w:rsidRPr="007416A2">
              <w:rPr>
                <w:rFonts w:ascii="Calibri" w:hAnsi="Calibri" w:cs="Calibri"/>
              </w:rPr>
              <w:t xml:space="preserve"> 6 let, 24x7, oprava do 24h.</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CF42CD1" w14:textId="77777777" w:rsidR="00E42BA6" w:rsidRPr="00031AFC" w:rsidRDefault="00E42BA6" w:rsidP="003038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AB7CF85" w14:textId="7F7B0177" w:rsidR="00E42BA6" w:rsidRPr="00B159FD" w:rsidRDefault="00E42BA6" w:rsidP="00796A9E">
            <w:pPr>
              <w:keepNext/>
              <w:jc w:val="both"/>
            </w:pPr>
          </w:p>
        </w:tc>
      </w:tr>
      <w:tr w:rsidR="00E42BA6" w:rsidRPr="002C3A6A" w14:paraId="1B5EB85B"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411"/>
          <w:jc w:val="center"/>
        </w:trPr>
        <w:tc>
          <w:tcPr>
            <w:tcW w:w="701" w:type="dxa"/>
            <w:vMerge/>
            <w:tcBorders>
              <w:left w:val="single" w:sz="4" w:space="0" w:color="auto"/>
              <w:right w:val="single" w:sz="4" w:space="0" w:color="auto"/>
            </w:tcBorders>
            <w:shd w:val="clear" w:color="auto" w:fill="auto"/>
          </w:tcPr>
          <w:p w14:paraId="273C0273" w14:textId="77777777" w:rsidR="00E42BA6" w:rsidRPr="00B159FD" w:rsidRDefault="00E42BA6"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4436C760" w14:textId="77777777" w:rsidR="00E42BA6" w:rsidRDefault="00E42BA6"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048B8BCD" w14:textId="04192B8A"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Na SW komponenty 6 let podpora včetně předplacených aktualizací a nových verzí.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87EF210" w14:textId="77777777" w:rsidR="00E42BA6" w:rsidRPr="00031AFC" w:rsidRDefault="00E42BA6" w:rsidP="003038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91951AA" w14:textId="77777777" w:rsidR="00E42BA6" w:rsidRPr="00B159FD" w:rsidRDefault="00E42BA6" w:rsidP="00796A9E">
            <w:pPr>
              <w:keepNext/>
              <w:jc w:val="both"/>
            </w:pPr>
          </w:p>
        </w:tc>
      </w:tr>
      <w:tr w:rsidR="00E42BA6" w:rsidRPr="002C3A6A" w14:paraId="4256E4F5"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jc w:val="center"/>
        </w:trPr>
        <w:tc>
          <w:tcPr>
            <w:tcW w:w="701" w:type="dxa"/>
            <w:vMerge/>
            <w:tcBorders>
              <w:left w:val="single" w:sz="4" w:space="0" w:color="auto"/>
              <w:right w:val="single" w:sz="4" w:space="0" w:color="auto"/>
            </w:tcBorders>
            <w:shd w:val="clear" w:color="auto" w:fill="auto"/>
          </w:tcPr>
          <w:p w14:paraId="49DF8C9F" w14:textId="77777777" w:rsidR="00E42BA6" w:rsidRPr="00B159FD" w:rsidRDefault="00E42BA6" w:rsidP="004A173D">
            <w:pPr>
              <w:pStyle w:val="Odstavecseseznamem"/>
              <w:numPr>
                <w:ilvl w:val="0"/>
                <w:numId w:val="20"/>
              </w:numPr>
              <w:spacing w:after="0" w:line="240" w:lineRule="auto"/>
              <w:jc w:val="both"/>
            </w:pPr>
          </w:p>
        </w:tc>
        <w:tc>
          <w:tcPr>
            <w:tcW w:w="1557" w:type="dxa"/>
            <w:vMerge/>
            <w:tcBorders>
              <w:left w:val="single" w:sz="4" w:space="0" w:color="auto"/>
              <w:right w:val="single" w:sz="4" w:space="0" w:color="auto"/>
            </w:tcBorders>
            <w:shd w:val="clear" w:color="auto" w:fill="auto"/>
          </w:tcPr>
          <w:p w14:paraId="20229105" w14:textId="77777777" w:rsidR="00E42BA6" w:rsidRDefault="00E42BA6"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69223DD0" w14:textId="03F0DF4D" w:rsidR="00E42BA6" w:rsidRPr="00E42BA6" w:rsidRDefault="00E42BA6" w:rsidP="00E42BA6">
            <w:pPr>
              <w:pStyle w:val="Odstavecseseznamem"/>
              <w:numPr>
                <w:ilvl w:val="0"/>
                <w:numId w:val="8"/>
              </w:numPr>
              <w:jc w:val="both"/>
              <w:rPr>
                <w:rFonts w:ascii="Calibri" w:hAnsi="Calibri" w:cs="Calibri"/>
              </w:rPr>
            </w:pPr>
            <w:r w:rsidRPr="007416A2">
              <w:rPr>
                <w:rFonts w:ascii="Calibri" w:hAnsi="Calibri" w:cs="Calibri"/>
              </w:rPr>
              <w:t>Komunikace výhradně v českém jazyce.</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1AA3BF6" w14:textId="77777777" w:rsidR="00E42BA6" w:rsidRPr="00031AFC" w:rsidRDefault="00E42BA6" w:rsidP="003038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ACB3FAE" w14:textId="77777777" w:rsidR="00E42BA6" w:rsidRPr="00B159FD" w:rsidRDefault="00E42BA6" w:rsidP="00796A9E">
            <w:pPr>
              <w:keepNext/>
              <w:jc w:val="both"/>
            </w:pPr>
          </w:p>
        </w:tc>
      </w:tr>
      <w:tr w:rsidR="00E42BA6" w:rsidRPr="002C3A6A" w14:paraId="6272AA7D"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Height w:val="56"/>
          <w:jc w:val="center"/>
        </w:trPr>
        <w:tc>
          <w:tcPr>
            <w:tcW w:w="701" w:type="dxa"/>
            <w:vMerge/>
            <w:tcBorders>
              <w:left w:val="single" w:sz="4" w:space="0" w:color="auto"/>
              <w:bottom w:val="single" w:sz="4" w:space="0" w:color="auto"/>
              <w:right w:val="single" w:sz="4" w:space="0" w:color="auto"/>
            </w:tcBorders>
            <w:shd w:val="clear" w:color="auto" w:fill="auto"/>
          </w:tcPr>
          <w:p w14:paraId="6B30318D" w14:textId="77777777" w:rsidR="00E42BA6" w:rsidRPr="00B159FD" w:rsidRDefault="00E42BA6" w:rsidP="004A173D">
            <w:pPr>
              <w:pStyle w:val="Odstavecseseznamem"/>
              <w:numPr>
                <w:ilvl w:val="0"/>
                <w:numId w:val="20"/>
              </w:numPr>
              <w:spacing w:after="0" w:line="240" w:lineRule="auto"/>
              <w:jc w:val="both"/>
            </w:pPr>
          </w:p>
        </w:tc>
        <w:tc>
          <w:tcPr>
            <w:tcW w:w="1557" w:type="dxa"/>
            <w:vMerge/>
            <w:tcBorders>
              <w:left w:val="single" w:sz="4" w:space="0" w:color="auto"/>
              <w:bottom w:val="single" w:sz="4" w:space="0" w:color="auto"/>
              <w:right w:val="single" w:sz="4" w:space="0" w:color="auto"/>
            </w:tcBorders>
            <w:shd w:val="clear" w:color="auto" w:fill="auto"/>
          </w:tcPr>
          <w:p w14:paraId="32E9E3C9" w14:textId="77777777" w:rsidR="00E42BA6" w:rsidRDefault="00E42BA6" w:rsidP="004D3C19"/>
        </w:tc>
        <w:tc>
          <w:tcPr>
            <w:tcW w:w="3828" w:type="dxa"/>
            <w:tcBorders>
              <w:top w:val="single" w:sz="4" w:space="0" w:color="auto"/>
              <w:left w:val="single" w:sz="4" w:space="0" w:color="auto"/>
              <w:bottom w:val="single" w:sz="4" w:space="0" w:color="auto"/>
              <w:right w:val="single" w:sz="4" w:space="0" w:color="auto"/>
            </w:tcBorders>
            <w:shd w:val="clear" w:color="auto" w:fill="auto"/>
          </w:tcPr>
          <w:p w14:paraId="51D46FB5" w14:textId="77777777" w:rsidR="00E42BA6" w:rsidRPr="007416A2" w:rsidRDefault="00E42BA6" w:rsidP="00E42BA6">
            <w:pPr>
              <w:pStyle w:val="Odstavecseseznamem"/>
              <w:numPr>
                <w:ilvl w:val="0"/>
                <w:numId w:val="5"/>
              </w:numPr>
              <w:jc w:val="both"/>
              <w:rPr>
                <w:rFonts w:ascii="Calibri" w:hAnsi="Calibri" w:cs="Calibri"/>
              </w:rPr>
            </w:pPr>
            <w:r w:rsidRPr="007416A2">
              <w:rPr>
                <w:rFonts w:ascii="Calibri" w:hAnsi="Calibri" w:cs="Calibri"/>
              </w:rPr>
              <w:t>Záruku garantuje přímo výrobce zařízení.</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5DCE5CDA" w14:textId="77777777" w:rsidR="00E42BA6" w:rsidRPr="00031AFC" w:rsidRDefault="00E42BA6" w:rsidP="0030389E">
            <w:pPr>
              <w:jc w:val="both"/>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0CCF8D4" w14:textId="77777777" w:rsidR="00E42BA6" w:rsidRPr="00B159FD" w:rsidRDefault="00E42BA6" w:rsidP="00796A9E">
            <w:pPr>
              <w:keepNext/>
              <w:jc w:val="both"/>
            </w:pPr>
          </w:p>
        </w:tc>
      </w:tr>
    </w:tbl>
    <w:bookmarkEnd w:id="590"/>
    <w:p w14:paraId="3BBAEB9E" w14:textId="3AF50542" w:rsidR="00AF63C7" w:rsidRDefault="00AF634A" w:rsidP="00E12652">
      <w:pPr>
        <w:pStyle w:val="Titulek"/>
        <w:jc w:val="center"/>
      </w:pPr>
      <w:r>
        <w:t xml:space="preserve">Tabulka </w:t>
      </w:r>
      <w:r w:rsidR="00E9490C">
        <w:fldChar w:fldCharType="begin"/>
      </w:r>
      <w:r w:rsidR="00E9490C">
        <w:instrText xml:space="preserve"> SEQ Tabulka \* ARABIC </w:instrText>
      </w:r>
      <w:r w:rsidR="00E9490C">
        <w:fldChar w:fldCharType="separate"/>
      </w:r>
      <w:r w:rsidR="00785D8A">
        <w:rPr>
          <w:noProof/>
        </w:rPr>
        <w:t>42</w:t>
      </w:r>
      <w:r w:rsidR="00E9490C">
        <w:rPr>
          <w:noProof/>
        </w:rPr>
        <w:fldChar w:fldCharType="end"/>
      </w:r>
      <w:r>
        <w:t xml:space="preserve"> - Technické parametry</w:t>
      </w:r>
      <w:r w:rsidR="004A0574">
        <w:t xml:space="preserve"> pro platformu x86</w:t>
      </w:r>
    </w:p>
    <w:p w14:paraId="7D32EB6D" w14:textId="5BFF929D" w:rsidR="009128BD" w:rsidRPr="009128BD" w:rsidRDefault="009128BD" w:rsidP="009128BD">
      <w:pPr>
        <w:pStyle w:val="Nadpis2"/>
        <w:rPr>
          <w:sz w:val="32"/>
          <w:szCs w:val="32"/>
        </w:rPr>
      </w:pPr>
      <w:bookmarkStart w:id="591" w:name="_Ref166923215"/>
      <w:bookmarkStart w:id="592" w:name="_Toc177708987"/>
      <w:del w:id="593" w:author="Word Document Comparison" w:date="2025-03-31T16:34:00Z" w16du:dateUtc="2025-03-31T14:34:00Z">
        <w:r w:rsidRPr="006037D1">
          <w:rPr>
            <w:sz w:val="32"/>
            <w:szCs w:val="32"/>
          </w:rPr>
          <w:delText xml:space="preserve">Aplikační a </w:delText>
        </w:r>
      </w:del>
      <w:bookmarkStart w:id="594" w:name="_Toc194331311"/>
      <w:r w:rsidRPr="006037D1">
        <w:rPr>
          <w:sz w:val="32"/>
          <w:szCs w:val="32"/>
        </w:rPr>
        <w:t>Systémový Monitoring</w:t>
      </w:r>
      <w:bookmarkEnd w:id="591"/>
      <w:bookmarkEnd w:id="592"/>
      <w:bookmarkEnd w:id="594"/>
    </w:p>
    <w:p w14:paraId="257EB627" w14:textId="77777777" w:rsidR="009128BD" w:rsidRPr="00246F5A" w:rsidRDefault="009128BD" w:rsidP="009128BD">
      <w:pPr>
        <w:pStyle w:val="Nadpis3"/>
        <w:rPr>
          <w:sz w:val="28"/>
          <w:szCs w:val="28"/>
        </w:rPr>
      </w:pPr>
      <w:bookmarkStart w:id="595" w:name="_Toc177708988"/>
      <w:bookmarkStart w:id="596" w:name="_Toc194331312"/>
      <w:r w:rsidRPr="00246F5A">
        <w:rPr>
          <w:sz w:val="28"/>
          <w:szCs w:val="28"/>
        </w:rPr>
        <w:t>Popis současného stavu</w:t>
      </w:r>
      <w:bookmarkEnd w:id="595"/>
      <w:bookmarkEnd w:id="596"/>
    </w:p>
    <w:p w14:paraId="091EABE5" w14:textId="36601F56" w:rsidR="009128BD" w:rsidRPr="00236264" w:rsidRDefault="00634259" w:rsidP="009128BD">
      <w:pPr>
        <w:spacing w:before="240" w:after="240"/>
        <w:jc w:val="both"/>
      </w:pPr>
      <w:r>
        <w:t>Objednatel</w:t>
      </w:r>
      <w:r w:rsidR="009128BD">
        <w:t xml:space="preserve"> v současné době </w:t>
      </w:r>
      <w:ins w:id="597" w:author="Word Document Comparison" w:date="2025-03-31T16:34:00Z" w16du:dateUtc="2025-03-31T14:34:00Z">
        <w:r w:rsidR="005764C5">
          <w:t xml:space="preserve">používá pouze systémový </w:t>
        </w:r>
      </w:ins>
      <w:del w:id="598" w:author="Word Document Comparison" w:date="2025-03-31T16:34:00Z" w16du:dateUtc="2025-03-31T14:34:00Z">
        <w:r w:rsidR="009128BD">
          <w:delText>aplikační</w:delText>
        </w:r>
      </w:del>
      <w:r w:rsidR="009128BD">
        <w:t xml:space="preserve"> monitoring </w:t>
      </w:r>
      <w:ins w:id="599" w:author="Word Document Comparison" w:date="2025-03-31T16:34:00Z" w16du:dateUtc="2025-03-31T14:34:00Z">
        <w:r w:rsidR="007364F6">
          <w:t xml:space="preserve">na </w:t>
        </w:r>
        <w:r w:rsidR="00611361">
          <w:t>platformě</w:t>
        </w:r>
        <w:r w:rsidR="007364F6">
          <w:t xml:space="preserve"> Za</w:t>
        </w:r>
        <w:r w:rsidR="00DD5779">
          <w:t>b</w:t>
        </w:r>
        <w:r w:rsidR="007364F6">
          <w:t xml:space="preserve">bix, který je v jeho vlastnictví. </w:t>
        </w:r>
      </w:ins>
      <w:del w:id="600" w:author="Word Document Comparison" w:date="2025-03-31T16:34:00Z" w16du:dateUtc="2025-03-31T14:34:00Z">
        <w:r w:rsidR="009128BD">
          <w:delText>nevyužívá</w:delText>
        </w:r>
      </w:del>
      <w:r w:rsidR="009128BD">
        <w:t>.</w:t>
      </w:r>
    </w:p>
    <w:p w14:paraId="78B52CBB" w14:textId="77777777" w:rsidR="009128BD" w:rsidRPr="004A5F76" w:rsidRDefault="009128BD" w:rsidP="009128BD">
      <w:pPr>
        <w:pStyle w:val="Nadpis3"/>
        <w:rPr>
          <w:sz w:val="28"/>
          <w:szCs w:val="28"/>
        </w:rPr>
      </w:pPr>
      <w:bookmarkStart w:id="601" w:name="_Toc177708989"/>
      <w:bookmarkStart w:id="602" w:name="_Toc194331313"/>
      <w:r w:rsidRPr="004A5F76">
        <w:rPr>
          <w:sz w:val="28"/>
          <w:szCs w:val="28"/>
        </w:rPr>
        <w:t>Požadavky na nové řešení</w:t>
      </w:r>
      <w:bookmarkEnd w:id="601"/>
      <w:bookmarkEnd w:id="602"/>
    </w:p>
    <w:p w14:paraId="5981F925" w14:textId="209EFE83" w:rsidR="009128BD" w:rsidRDefault="00634259" w:rsidP="009128BD">
      <w:pPr>
        <w:spacing w:before="240" w:after="240"/>
        <w:jc w:val="both"/>
        <w:rPr>
          <w:rFonts w:ascii="Calibri" w:eastAsia="Calibri" w:hAnsi="Calibri" w:cs="Calibri"/>
        </w:rPr>
      </w:pPr>
      <w:ins w:id="603" w:author="Word Document Comparison" w:date="2025-03-31T16:34:00Z" w16du:dateUtc="2025-03-31T14:34:00Z">
        <w:r>
          <w:t>Objednatel</w:t>
        </w:r>
        <w:r w:rsidR="009128BD" w:rsidRPr="00FC23E5">
          <w:t xml:space="preserve"> požaduje </w:t>
        </w:r>
        <w:r w:rsidR="00EC714C">
          <w:t>provedení migrac</w:t>
        </w:r>
        <w:r w:rsidR="007A5885">
          <w:t>e</w:t>
        </w:r>
        <w:r w:rsidR="00EC714C">
          <w:t xml:space="preserve"> a </w:t>
        </w:r>
        <w:r w:rsidR="00611361">
          <w:t>následn</w:t>
        </w:r>
        <w:r w:rsidR="0092067A">
          <w:t xml:space="preserve">ou </w:t>
        </w:r>
        <w:r w:rsidR="00F355D7">
          <w:t>k</w:t>
        </w:r>
        <w:r w:rsidR="00EC714C">
          <w:t>onfigura</w:t>
        </w:r>
        <w:r w:rsidR="00611361">
          <w:t>c</w:t>
        </w:r>
        <w:r w:rsidR="0092067A">
          <w:t>i</w:t>
        </w:r>
        <w:r w:rsidR="00611361">
          <w:t xml:space="preserve"> </w:t>
        </w:r>
        <w:r w:rsidR="00144983">
          <w:t xml:space="preserve">tohoto systému </w:t>
        </w:r>
        <w:r w:rsidR="0092067A">
          <w:t xml:space="preserve">na </w:t>
        </w:r>
        <w:r w:rsidR="00623A87">
          <w:t>nově dodaný HW</w:t>
        </w:r>
        <w:r w:rsidR="004A7123">
          <w:t xml:space="preserve"> včetně všech </w:t>
        </w:r>
        <w:r w:rsidR="00FC6FAF">
          <w:t>souvisejících</w:t>
        </w:r>
        <w:r w:rsidR="004A7123">
          <w:t xml:space="preserve"> nastavení</w:t>
        </w:r>
        <w:r w:rsidR="00DC4D38">
          <w:t xml:space="preserve">, kterou musí kompletně </w:t>
        </w:r>
        <w:r w:rsidR="001907F0">
          <w:t xml:space="preserve">funkčně </w:t>
        </w:r>
        <w:r w:rsidR="00DC4D38">
          <w:t>pokrývat</w:t>
        </w:r>
        <w:r w:rsidR="00B22549">
          <w:t xml:space="preserve">. </w:t>
        </w:r>
      </w:ins>
      <w:del w:id="604" w:author="Word Document Comparison" w:date="2025-03-31T16:34:00Z" w16du:dateUtc="2025-03-31T14:34:00Z">
        <w:r>
          <w:delText>Objednatel</w:delText>
        </w:r>
        <w:r w:rsidR="009128BD" w:rsidRPr="00FC23E5">
          <w:delText xml:space="preserve"> požaduje </w:delText>
        </w:r>
        <w:r w:rsidR="009128BD">
          <w:delText xml:space="preserve">spolehlivou platformu pro monitoring poskytující komplexní přehled o výkonu a dostupnosti aplikací a související </w:delText>
        </w:r>
        <w:r w:rsidR="009128BD" w:rsidRPr="00B55EBD">
          <w:delText>systémové infrastruktury</w:delText>
        </w:r>
        <w:r w:rsidR="009128BD">
          <w:delText>. Monitoring bude primárně zaměřen na platformy Power s OS AIX a Linux a x86 s VMware. Z aplikační úrovně SAP a s tím spojené databáze Oracle, HANA a middleware komponenty.</w:delText>
        </w:r>
      </w:del>
      <w:r w:rsidR="009128BD">
        <w:t xml:space="preserve"> </w:t>
      </w:r>
      <w:r w:rsidR="009128BD" w:rsidRPr="006037D1">
        <w:rPr>
          <w:rFonts w:ascii="Calibri" w:eastAsia="Calibri" w:hAnsi="Calibri" w:cs="Calibri"/>
        </w:rPr>
        <w:t xml:space="preserve"> Monitorovací systém musí být univerzální a podporovat </w:t>
      </w:r>
      <w:r w:rsidR="009128BD">
        <w:rPr>
          <w:rFonts w:ascii="Calibri" w:eastAsia="Calibri" w:hAnsi="Calibri" w:cs="Calibri"/>
        </w:rPr>
        <w:t xml:space="preserve">širší </w:t>
      </w:r>
      <w:r w:rsidR="009128BD" w:rsidRPr="006037D1">
        <w:rPr>
          <w:rFonts w:ascii="Calibri" w:eastAsia="Calibri" w:hAnsi="Calibri" w:cs="Calibri"/>
        </w:rPr>
        <w:t xml:space="preserve">spektrum technologií, </w:t>
      </w:r>
      <w:r w:rsidR="009128BD">
        <w:rPr>
          <w:rFonts w:ascii="Calibri" w:eastAsia="Calibri" w:hAnsi="Calibri" w:cs="Calibri"/>
        </w:rPr>
        <w:t>s ohledem na jejich využití do budoucna (především kontejnerové platformy).</w:t>
      </w:r>
    </w:p>
    <w:p w14:paraId="6A3FD9FA" w14:textId="46BFF6D2" w:rsidR="009128BD" w:rsidRPr="006037D1" w:rsidRDefault="009128BD" w:rsidP="00246F5A">
      <w:pPr>
        <w:pStyle w:val="Nadpis3"/>
        <w:spacing w:after="120"/>
        <w:rPr>
          <w:sz w:val="28"/>
          <w:szCs w:val="28"/>
        </w:rPr>
      </w:pPr>
      <w:bookmarkStart w:id="605" w:name="_Toc177708990"/>
      <w:bookmarkStart w:id="606" w:name="_Toc194331314"/>
      <w:r w:rsidRPr="006037D1">
        <w:rPr>
          <w:sz w:val="28"/>
          <w:szCs w:val="28"/>
        </w:rPr>
        <w:t>Fun</w:t>
      </w:r>
      <w:r w:rsidR="004A173D">
        <w:rPr>
          <w:sz w:val="28"/>
          <w:szCs w:val="28"/>
        </w:rPr>
        <w:t>k</w:t>
      </w:r>
      <w:r w:rsidRPr="006037D1">
        <w:rPr>
          <w:sz w:val="28"/>
          <w:szCs w:val="28"/>
        </w:rPr>
        <w:t>ční požadavky</w:t>
      </w:r>
      <w:bookmarkEnd w:id="605"/>
      <w:bookmarkEnd w:id="606"/>
    </w:p>
    <w:p w14:paraId="2E9A4E59" w14:textId="57D14961" w:rsidR="009128BD" w:rsidRDefault="009128BD" w:rsidP="004A173D">
      <w:pPr>
        <w:pStyle w:val="Zkladntext"/>
        <w:numPr>
          <w:ilvl w:val="0"/>
          <w:numId w:val="24"/>
        </w:numPr>
        <w:spacing w:after="0"/>
        <w:rPr>
          <w:lang w:val="cs-CZ"/>
        </w:rPr>
      </w:pPr>
      <w:r>
        <w:rPr>
          <w:lang w:val="cs-CZ"/>
        </w:rPr>
        <w:t xml:space="preserve">Monitorování </w:t>
      </w:r>
      <w:r w:rsidRPr="00B55EBD">
        <w:rPr>
          <w:lang w:val="cs-CZ"/>
        </w:rPr>
        <w:t>infrastruktury</w:t>
      </w:r>
      <w:r>
        <w:rPr>
          <w:lang w:val="cs-CZ"/>
        </w:rPr>
        <w:t xml:space="preserve"> a operačních systémů</w:t>
      </w:r>
      <w:r w:rsidRPr="00246F5A">
        <w:rPr>
          <w:lang w:val="cs-CZ"/>
        </w:rPr>
        <w:t>;</w:t>
      </w:r>
    </w:p>
    <w:p w14:paraId="70BC6FD7" w14:textId="12F8F1F9" w:rsidR="009128BD" w:rsidRDefault="009128BD" w:rsidP="004A173D">
      <w:pPr>
        <w:pStyle w:val="Zkladntext"/>
        <w:numPr>
          <w:ilvl w:val="0"/>
          <w:numId w:val="24"/>
        </w:numPr>
        <w:spacing w:after="0"/>
        <w:rPr>
          <w:lang w:val="cs-CZ"/>
        </w:rPr>
      </w:pPr>
      <w:r>
        <w:rPr>
          <w:lang w:val="cs-CZ"/>
        </w:rPr>
        <w:t>Monitorování platformy SAP</w:t>
      </w:r>
      <w:r w:rsidRPr="00246F5A">
        <w:rPr>
          <w:lang w:val="cs-CZ"/>
        </w:rPr>
        <w:t>;</w:t>
      </w:r>
    </w:p>
    <w:p w14:paraId="081B7E33" w14:textId="6C6701E1" w:rsidR="009128BD" w:rsidRDefault="009128BD" w:rsidP="004A173D">
      <w:pPr>
        <w:pStyle w:val="Zkladntext"/>
        <w:numPr>
          <w:ilvl w:val="0"/>
          <w:numId w:val="24"/>
        </w:numPr>
        <w:spacing w:after="0"/>
        <w:rPr>
          <w:lang w:val="cs-CZ"/>
        </w:rPr>
      </w:pPr>
      <w:r>
        <w:rPr>
          <w:lang w:val="cs-CZ"/>
        </w:rPr>
        <w:t>Monitorování VM</w:t>
      </w:r>
      <w:r w:rsidR="004A173D">
        <w:rPr>
          <w:lang w:val="cs-CZ"/>
        </w:rPr>
        <w:t>w</w:t>
      </w:r>
      <w:r>
        <w:rPr>
          <w:lang w:val="cs-CZ"/>
        </w:rPr>
        <w:t>are vSphere</w:t>
      </w:r>
      <w:r w:rsidRPr="00246F5A">
        <w:rPr>
          <w:lang w:val="cs-CZ"/>
        </w:rPr>
        <w:t>;</w:t>
      </w:r>
    </w:p>
    <w:p w14:paraId="21C51E01" w14:textId="65D42224" w:rsidR="009128BD" w:rsidRDefault="009128BD" w:rsidP="004A173D">
      <w:pPr>
        <w:pStyle w:val="Zkladntext"/>
        <w:numPr>
          <w:ilvl w:val="0"/>
          <w:numId w:val="24"/>
        </w:numPr>
        <w:spacing w:after="0"/>
        <w:rPr>
          <w:lang w:val="cs-CZ"/>
        </w:rPr>
      </w:pPr>
      <w:r>
        <w:rPr>
          <w:lang w:val="cs-CZ"/>
        </w:rPr>
        <w:t>Monitorování kontejnerů a Kubernetes</w:t>
      </w:r>
      <w:r w:rsidRPr="00246F5A">
        <w:rPr>
          <w:lang w:val="cs-CZ"/>
        </w:rPr>
        <w:t>;</w:t>
      </w:r>
    </w:p>
    <w:p w14:paraId="221CDE0A" w14:textId="4CD26910" w:rsidR="009128BD" w:rsidRDefault="009128BD" w:rsidP="004A173D">
      <w:pPr>
        <w:pStyle w:val="Zkladntext"/>
        <w:numPr>
          <w:ilvl w:val="0"/>
          <w:numId w:val="24"/>
        </w:numPr>
        <w:spacing w:after="0"/>
        <w:rPr>
          <w:del w:id="607" w:author="Word Document Comparison" w:date="2025-03-31T16:34:00Z" w16du:dateUtc="2025-03-31T14:34:00Z"/>
          <w:lang w:val="cs-CZ"/>
        </w:rPr>
      </w:pPr>
      <w:del w:id="608" w:author="Word Document Comparison" w:date="2025-03-31T16:34:00Z" w16du:dateUtc="2025-03-31T14:34:00Z">
        <w:r>
          <w:rPr>
            <w:lang w:val="cs-CZ"/>
          </w:rPr>
          <w:delText>Monitorování aplikací a trasování uživatelských transakcí</w:delText>
        </w:r>
        <w:r w:rsidRPr="00246F5A">
          <w:rPr>
            <w:lang w:val="cs-CZ"/>
          </w:rPr>
          <w:delText>;</w:delText>
        </w:r>
      </w:del>
    </w:p>
    <w:p w14:paraId="487ED8A9" w14:textId="3F1556CA" w:rsidR="009128BD" w:rsidRDefault="009128BD" w:rsidP="004A173D">
      <w:pPr>
        <w:pStyle w:val="Zkladntext"/>
        <w:numPr>
          <w:ilvl w:val="0"/>
          <w:numId w:val="24"/>
        </w:numPr>
        <w:spacing w:after="0"/>
        <w:rPr>
          <w:del w:id="609" w:author="Word Document Comparison" w:date="2025-03-31T16:34:00Z" w16du:dateUtc="2025-03-31T14:34:00Z"/>
          <w:lang w:val="cs-CZ"/>
        </w:rPr>
      </w:pPr>
      <w:del w:id="610" w:author="Word Document Comparison" w:date="2025-03-31T16:34:00Z" w16du:dateUtc="2025-03-31T14:34:00Z">
        <w:r>
          <w:rPr>
            <w:lang w:val="cs-CZ"/>
          </w:rPr>
          <w:delText>Monitorování mobilních aplikací a trasování uživatelských transakcí</w:delText>
        </w:r>
        <w:r w:rsidRPr="00246F5A">
          <w:rPr>
            <w:lang w:val="cs-CZ"/>
          </w:rPr>
          <w:delText>;</w:delText>
        </w:r>
      </w:del>
    </w:p>
    <w:p w14:paraId="454A999F" w14:textId="30AF6444" w:rsidR="009128BD" w:rsidRDefault="009128BD" w:rsidP="004A173D">
      <w:pPr>
        <w:pStyle w:val="Zkladntext"/>
        <w:numPr>
          <w:ilvl w:val="0"/>
          <w:numId w:val="24"/>
        </w:numPr>
        <w:spacing w:after="0"/>
        <w:rPr>
          <w:del w:id="611" w:author="Word Document Comparison" w:date="2025-03-31T16:34:00Z" w16du:dateUtc="2025-03-31T14:34:00Z"/>
          <w:lang w:val="cs-CZ"/>
        </w:rPr>
      </w:pPr>
      <w:del w:id="612" w:author="Word Document Comparison" w:date="2025-03-31T16:34:00Z" w16du:dateUtc="2025-03-31T14:34:00Z">
        <w:r>
          <w:rPr>
            <w:lang w:val="cs-CZ"/>
          </w:rPr>
          <w:delText>Monitorování webových stránek a trasování uživatelských transakcí</w:delText>
        </w:r>
        <w:r w:rsidRPr="00246F5A">
          <w:rPr>
            <w:lang w:val="cs-CZ"/>
          </w:rPr>
          <w:delText>;</w:delText>
        </w:r>
      </w:del>
    </w:p>
    <w:p w14:paraId="59F43483" w14:textId="53A65939" w:rsidR="009128BD" w:rsidRDefault="009128BD" w:rsidP="004A173D">
      <w:pPr>
        <w:pStyle w:val="Zkladntext"/>
        <w:numPr>
          <w:ilvl w:val="0"/>
          <w:numId w:val="24"/>
        </w:numPr>
        <w:spacing w:after="0"/>
        <w:rPr>
          <w:lang w:val="cs-CZ"/>
        </w:rPr>
      </w:pPr>
      <w:r>
        <w:rPr>
          <w:lang w:val="cs-CZ"/>
        </w:rPr>
        <w:t>Syntetické monitorování z libovolných lokalit</w:t>
      </w:r>
      <w:r w:rsidRPr="00246F5A">
        <w:rPr>
          <w:lang w:val="cs-CZ"/>
        </w:rPr>
        <w:t>;</w:t>
      </w:r>
    </w:p>
    <w:p w14:paraId="088F77EF" w14:textId="2FB9B55A" w:rsidR="009128BD" w:rsidRDefault="009128BD" w:rsidP="004A173D">
      <w:pPr>
        <w:pStyle w:val="Zkladntext"/>
        <w:numPr>
          <w:ilvl w:val="0"/>
          <w:numId w:val="24"/>
        </w:numPr>
        <w:spacing w:after="0"/>
        <w:rPr>
          <w:lang w:val="cs-CZ"/>
        </w:rPr>
      </w:pPr>
      <w:r>
        <w:rPr>
          <w:lang w:val="cs-CZ"/>
        </w:rPr>
        <w:t>Správa událostí a upozornění dle předem stanovených pravidel</w:t>
      </w:r>
      <w:r w:rsidRPr="00246F5A">
        <w:rPr>
          <w:lang w:val="cs-CZ"/>
        </w:rPr>
        <w:t>;</w:t>
      </w:r>
    </w:p>
    <w:p w14:paraId="02F8C659" w14:textId="026F08C7" w:rsidR="009128BD" w:rsidRDefault="009128BD" w:rsidP="004A173D">
      <w:pPr>
        <w:pStyle w:val="Zkladntext"/>
        <w:numPr>
          <w:ilvl w:val="0"/>
          <w:numId w:val="24"/>
        </w:numPr>
        <w:spacing w:after="0"/>
        <w:rPr>
          <w:lang w:val="cs-CZ"/>
        </w:rPr>
      </w:pPr>
      <w:r>
        <w:rPr>
          <w:lang w:val="cs-CZ"/>
        </w:rPr>
        <w:t>Vytváření vlastních dashboardů</w:t>
      </w:r>
      <w:r w:rsidRPr="00246F5A">
        <w:rPr>
          <w:lang w:val="cs-CZ"/>
        </w:rPr>
        <w:t>;</w:t>
      </w:r>
    </w:p>
    <w:p w14:paraId="1CDDF27E" w14:textId="78B06DEA" w:rsidR="009128BD" w:rsidRDefault="009128BD" w:rsidP="004A173D">
      <w:pPr>
        <w:pStyle w:val="Zkladntext"/>
        <w:numPr>
          <w:ilvl w:val="0"/>
          <w:numId w:val="24"/>
        </w:numPr>
        <w:spacing w:after="0"/>
        <w:rPr>
          <w:lang w:val="cs-CZ"/>
        </w:rPr>
      </w:pPr>
      <w:r>
        <w:rPr>
          <w:lang w:val="cs-CZ"/>
        </w:rPr>
        <w:t>Sledování úrovně služeb (SLO)</w:t>
      </w:r>
      <w:r w:rsidRPr="00246F5A">
        <w:rPr>
          <w:lang w:val="cs-CZ"/>
        </w:rPr>
        <w:t>;</w:t>
      </w:r>
    </w:p>
    <w:p w14:paraId="09AC7B0F" w14:textId="2375AFFC" w:rsidR="009128BD" w:rsidRDefault="009128BD" w:rsidP="004A173D">
      <w:pPr>
        <w:pStyle w:val="Zkladntext"/>
        <w:numPr>
          <w:ilvl w:val="0"/>
          <w:numId w:val="24"/>
        </w:numPr>
        <w:spacing w:after="0"/>
        <w:rPr>
          <w:lang w:val="cs-CZ"/>
        </w:rPr>
      </w:pPr>
      <w:r>
        <w:rPr>
          <w:lang w:val="cs-CZ"/>
        </w:rPr>
        <w:t>Dynamická topologie a zobrazení závislostí mezi jednotlivými vrstvami aplikace a infrastruktury</w:t>
      </w:r>
      <w:r w:rsidRPr="00246F5A">
        <w:rPr>
          <w:lang w:val="cs-CZ"/>
        </w:rPr>
        <w:t>;</w:t>
      </w:r>
    </w:p>
    <w:p w14:paraId="38F9AA2B" w14:textId="74ED1868" w:rsidR="009128BD" w:rsidRDefault="009128BD" w:rsidP="004A173D">
      <w:pPr>
        <w:pStyle w:val="Zkladntext"/>
        <w:numPr>
          <w:ilvl w:val="0"/>
          <w:numId w:val="24"/>
        </w:numPr>
        <w:spacing w:after="0"/>
        <w:rPr>
          <w:lang w:val="cs-CZ"/>
        </w:rPr>
      </w:pPr>
      <w:r>
        <w:rPr>
          <w:lang w:val="cs-CZ"/>
        </w:rPr>
        <w:t>Systémové REST API</w:t>
      </w:r>
      <w:r w:rsidRPr="00246F5A">
        <w:rPr>
          <w:lang w:val="cs-CZ"/>
        </w:rPr>
        <w:t>;</w:t>
      </w:r>
    </w:p>
    <w:p w14:paraId="317528EE" w14:textId="76661095" w:rsidR="009128BD" w:rsidRPr="00246F5A" w:rsidRDefault="009128BD" w:rsidP="004A173D">
      <w:pPr>
        <w:pStyle w:val="Zkladntext"/>
        <w:numPr>
          <w:ilvl w:val="0"/>
          <w:numId w:val="24"/>
        </w:numPr>
        <w:spacing w:after="0"/>
        <w:rPr>
          <w:lang w:val="cs-CZ"/>
        </w:rPr>
      </w:pPr>
      <w:r w:rsidRPr="009128BD">
        <w:rPr>
          <w:lang w:val="cs-CZ"/>
        </w:rPr>
        <w:t>Přehledné webové uživatelské rozhraní</w:t>
      </w:r>
      <w:r w:rsidRPr="00246F5A">
        <w:rPr>
          <w:lang w:val="cs-CZ"/>
        </w:rPr>
        <w:t>;</w:t>
      </w:r>
    </w:p>
    <w:p w14:paraId="762E590D" w14:textId="77777777" w:rsidR="009128BD" w:rsidRPr="009128BD" w:rsidRDefault="009128BD" w:rsidP="009128BD">
      <w:pPr>
        <w:pStyle w:val="Odstavecseseznamem"/>
        <w:keepLines/>
        <w:spacing w:after="0" w:line="260" w:lineRule="exact"/>
      </w:pPr>
    </w:p>
    <w:p w14:paraId="76B00388" w14:textId="77777777" w:rsidR="009128BD" w:rsidRPr="00EC3146" w:rsidRDefault="009128BD" w:rsidP="00246F5A">
      <w:pPr>
        <w:pStyle w:val="Nadpis3"/>
        <w:spacing w:after="120"/>
        <w:rPr>
          <w:sz w:val="28"/>
          <w:szCs w:val="28"/>
        </w:rPr>
      </w:pPr>
      <w:bookmarkStart w:id="613" w:name="_Toc177708991"/>
      <w:bookmarkStart w:id="614" w:name="_Toc194331315"/>
      <w:r w:rsidRPr="00EC3146">
        <w:rPr>
          <w:sz w:val="28"/>
          <w:szCs w:val="28"/>
        </w:rPr>
        <w:t>Systémové a HW požadavky</w:t>
      </w:r>
      <w:bookmarkEnd w:id="613"/>
      <w:bookmarkEnd w:id="614"/>
    </w:p>
    <w:p w14:paraId="598466C6" w14:textId="281C5B2F" w:rsidR="009128BD" w:rsidRDefault="00634259" w:rsidP="004A173D">
      <w:pPr>
        <w:jc w:val="both"/>
      </w:pPr>
      <w:r>
        <w:t>Objednatel</w:t>
      </w:r>
      <w:r w:rsidR="009128BD">
        <w:t xml:space="preserve"> požaduje, aby nasazení serverové (backendové) části monitorovacího systému bylo v lokálním prostředí (on-premise) na fyzickém nebo virtuálním serveru x86</w:t>
      </w:r>
      <w:r w:rsidR="004A173D">
        <w:t xml:space="preserve"> </w:t>
      </w:r>
      <w:r w:rsidR="009128BD">
        <w:t xml:space="preserve">s operačním systémem Linux. </w:t>
      </w:r>
    </w:p>
    <w:p w14:paraId="4767A933" w14:textId="77777777" w:rsidR="009128BD" w:rsidRDefault="009128BD" w:rsidP="009128BD">
      <w:pPr>
        <w:jc w:val="both"/>
      </w:pPr>
      <w:r>
        <w:t>Instalace monitorovacích agentů bude podporována na těchto platformách:</w:t>
      </w:r>
    </w:p>
    <w:p w14:paraId="6ED2D940" w14:textId="5C5A82EB" w:rsidR="009128BD" w:rsidRDefault="009128BD" w:rsidP="004A173D">
      <w:pPr>
        <w:pStyle w:val="Zkladntext"/>
        <w:numPr>
          <w:ilvl w:val="0"/>
          <w:numId w:val="24"/>
        </w:numPr>
        <w:spacing w:after="0"/>
        <w:rPr>
          <w:lang w:val="cs-CZ"/>
        </w:rPr>
      </w:pPr>
      <w:r>
        <w:rPr>
          <w:lang w:val="cs-CZ"/>
        </w:rPr>
        <w:t>Linux</w:t>
      </w:r>
      <w:r w:rsidR="004A173D">
        <w:rPr>
          <w:lang w:val="cs-CZ"/>
        </w:rPr>
        <w:t>;</w:t>
      </w:r>
    </w:p>
    <w:p w14:paraId="29E55048" w14:textId="175D64B0" w:rsidR="009128BD" w:rsidRDefault="009128BD" w:rsidP="004A173D">
      <w:pPr>
        <w:pStyle w:val="Zkladntext"/>
        <w:numPr>
          <w:ilvl w:val="0"/>
          <w:numId w:val="24"/>
        </w:numPr>
        <w:spacing w:after="0"/>
        <w:rPr>
          <w:lang w:val="cs-CZ"/>
        </w:rPr>
      </w:pPr>
      <w:r>
        <w:rPr>
          <w:lang w:val="cs-CZ"/>
        </w:rPr>
        <w:t>AIX</w:t>
      </w:r>
      <w:r w:rsidR="004A173D">
        <w:rPr>
          <w:lang w:val="cs-CZ"/>
        </w:rPr>
        <w:t>;</w:t>
      </w:r>
    </w:p>
    <w:p w14:paraId="5D45A083" w14:textId="74EC7C51" w:rsidR="009128BD" w:rsidRDefault="009128BD" w:rsidP="004A173D">
      <w:pPr>
        <w:pStyle w:val="Zkladntext"/>
        <w:numPr>
          <w:ilvl w:val="0"/>
          <w:numId w:val="24"/>
        </w:numPr>
        <w:spacing w:after="0"/>
        <w:rPr>
          <w:lang w:val="cs-CZ"/>
        </w:rPr>
      </w:pPr>
      <w:r>
        <w:rPr>
          <w:lang w:val="cs-CZ"/>
        </w:rPr>
        <w:t>Windows</w:t>
      </w:r>
      <w:r w:rsidR="004A173D">
        <w:rPr>
          <w:lang w:val="cs-CZ"/>
        </w:rPr>
        <w:t>;</w:t>
      </w:r>
    </w:p>
    <w:p w14:paraId="532BB0EF" w14:textId="2F6A1B19" w:rsidR="009128BD" w:rsidRDefault="009128BD" w:rsidP="004A173D">
      <w:pPr>
        <w:pStyle w:val="Zkladntext"/>
        <w:numPr>
          <w:ilvl w:val="0"/>
          <w:numId w:val="24"/>
        </w:numPr>
        <w:spacing w:after="0"/>
        <w:rPr>
          <w:lang w:val="cs-CZ"/>
        </w:rPr>
      </w:pPr>
      <w:r>
        <w:rPr>
          <w:lang w:val="cs-CZ"/>
        </w:rPr>
        <w:t>Kubernetes</w:t>
      </w:r>
      <w:r w:rsidR="004A173D">
        <w:rPr>
          <w:lang w:val="cs-CZ"/>
        </w:rPr>
        <w:t>;</w:t>
      </w:r>
    </w:p>
    <w:p w14:paraId="4E2F9784" w14:textId="1C22591E" w:rsidR="009128BD" w:rsidRDefault="009128BD" w:rsidP="004A173D">
      <w:pPr>
        <w:pStyle w:val="Zkladntext"/>
        <w:numPr>
          <w:ilvl w:val="0"/>
          <w:numId w:val="24"/>
        </w:numPr>
        <w:spacing w:after="0"/>
        <w:rPr>
          <w:lang w:val="cs-CZ"/>
        </w:rPr>
      </w:pPr>
      <w:r>
        <w:rPr>
          <w:lang w:val="cs-CZ"/>
        </w:rPr>
        <w:t>RedHat OpenShift</w:t>
      </w:r>
      <w:r w:rsidR="004A173D">
        <w:rPr>
          <w:lang w:val="cs-CZ"/>
        </w:rPr>
        <w:t>;</w:t>
      </w:r>
    </w:p>
    <w:p w14:paraId="12D482DD" w14:textId="77777777" w:rsidR="009128BD" w:rsidRDefault="009128BD" w:rsidP="009128BD">
      <w:pPr>
        <w:pStyle w:val="Zkladntext"/>
        <w:spacing w:after="0"/>
        <w:ind w:left="720"/>
        <w:rPr>
          <w:lang w:val="cs-CZ"/>
        </w:rPr>
      </w:pPr>
    </w:p>
    <w:p w14:paraId="7DAD1EF0" w14:textId="77777777" w:rsidR="009128BD" w:rsidRPr="00EC3146" w:rsidRDefault="009128BD" w:rsidP="004A173D">
      <w:pPr>
        <w:pStyle w:val="Nadpis3"/>
        <w:spacing w:after="120"/>
        <w:rPr>
          <w:sz w:val="28"/>
          <w:szCs w:val="28"/>
        </w:rPr>
      </w:pPr>
      <w:bookmarkStart w:id="615" w:name="_Toc177708992"/>
      <w:bookmarkStart w:id="616" w:name="_Toc194331316"/>
      <w:r w:rsidRPr="00EC3146">
        <w:rPr>
          <w:sz w:val="28"/>
          <w:szCs w:val="28"/>
        </w:rPr>
        <w:t>Požadavky na monitorované technologie</w:t>
      </w:r>
      <w:bookmarkEnd w:id="615"/>
      <w:bookmarkEnd w:id="616"/>
    </w:p>
    <w:p w14:paraId="7588E867" w14:textId="77777777" w:rsidR="009128BD" w:rsidRDefault="009128BD" w:rsidP="009128BD">
      <w:pPr>
        <w:pStyle w:val="Zkladntext"/>
        <w:rPr>
          <w:lang w:val="cs-CZ"/>
        </w:rPr>
      </w:pPr>
      <w:r>
        <w:rPr>
          <w:lang w:val="cs-CZ"/>
        </w:rPr>
        <w:t>Systém bude podporovat monitorování minimálně následujících technologií:</w:t>
      </w:r>
    </w:p>
    <w:p w14:paraId="2048A424" w14:textId="3EAD2A79" w:rsidR="009128BD" w:rsidRDefault="009128BD" w:rsidP="004A173D">
      <w:pPr>
        <w:pStyle w:val="Zkladntext"/>
        <w:numPr>
          <w:ilvl w:val="0"/>
          <w:numId w:val="24"/>
        </w:numPr>
        <w:spacing w:after="0"/>
        <w:rPr>
          <w:lang w:val="cs-CZ"/>
        </w:rPr>
      </w:pPr>
      <w:r>
        <w:rPr>
          <w:lang w:val="cs-CZ"/>
        </w:rPr>
        <w:t>Operační systémy (Linux, Windows, AIX)</w:t>
      </w:r>
      <w:r w:rsidR="004A173D">
        <w:rPr>
          <w:lang w:val="cs-CZ"/>
        </w:rPr>
        <w:t>;</w:t>
      </w:r>
    </w:p>
    <w:p w14:paraId="1DCDC223" w14:textId="14433EEC" w:rsidR="009128BD" w:rsidRDefault="009128BD" w:rsidP="004A173D">
      <w:pPr>
        <w:pStyle w:val="Zkladntext"/>
        <w:numPr>
          <w:ilvl w:val="0"/>
          <w:numId w:val="24"/>
        </w:numPr>
        <w:spacing w:after="0"/>
        <w:rPr>
          <w:lang w:val="cs-CZ"/>
        </w:rPr>
      </w:pPr>
      <w:r>
        <w:rPr>
          <w:lang w:val="cs-CZ"/>
        </w:rPr>
        <w:t>Java Virtual Machine</w:t>
      </w:r>
      <w:r w:rsidR="004A173D">
        <w:rPr>
          <w:lang w:val="cs-CZ"/>
        </w:rPr>
        <w:t>;</w:t>
      </w:r>
    </w:p>
    <w:p w14:paraId="799D7002" w14:textId="72D1AAD7" w:rsidR="009128BD" w:rsidRDefault="009128BD" w:rsidP="004A173D">
      <w:pPr>
        <w:pStyle w:val="Zkladntext"/>
        <w:numPr>
          <w:ilvl w:val="0"/>
          <w:numId w:val="24"/>
        </w:numPr>
        <w:spacing w:after="0"/>
        <w:rPr>
          <w:lang w:val="cs-CZ"/>
        </w:rPr>
      </w:pPr>
      <w:r>
        <w:rPr>
          <w:lang w:val="cs-CZ"/>
        </w:rPr>
        <w:t>Oracle databáze</w:t>
      </w:r>
      <w:r w:rsidR="004A173D">
        <w:rPr>
          <w:lang w:val="cs-CZ"/>
        </w:rPr>
        <w:t>;</w:t>
      </w:r>
    </w:p>
    <w:p w14:paraId="27DEFEE1" w14:textId="7093E267" w:rsidR="009128BD" w:rsidRDefault="009128BD" w:rsidP="004A173D">
      <w:pPr>
        <w:pStyle w:val="Zkladntext"/>
        <w:numPr>
          <w:ilvl w:val="0"/>
          <w:numId w:val="24"/>
        </w:numPr>
        <w:spacing w:after="0"/>
        <w:rPr>
          <w:lang w:val="cs-CZ"/>
        </w:rPr>
      </w:pPr>
      <w:r>
        <w:rPr>
          <w:lang w:val="cs-CZ"/>
        </w:rPr>
        <w:t>PostgreSQL databáze</w:t>
      </w:r>
      <w:r w:rsidR="004A173D">
        <w:rPr>
          <w:lang w:val="cs-CZ"/>
        </w:rPr>
        <w:t>;</w:t>
      </w:r>
    </w:p>
    <w:p w14:paraId="30E4C4D9" w14:textId="746183A0" w:rsidR="009128BD" w:rsidRDefault="009128BD" w:rsidP="004A173D">
      <w:pPr>
        <w:pStyle w:val="Zkladntext"/>
        <w:numPr>
          <w:ilvl w:val="0"/>
          <w:numId w:val="24"/>
        </w:numPr>
        <w:spacing w:after="0"/>
        <w:rPr>
          <w:lang w:val="cs-CZ"/>
        </w:rPr>
      </w:pPr>
      <w:r>
        <w:rPr>
          <w:lang w:val="cs-CZ"/>
        </w:rPr>
        <w:t>IBM Power HMC</w:t>
      </w:r>
      <w:r w:rsidR="004A173D">
        <w:rPr>
          <w:lang w:val="cs-CZ"/>
        </w:rPr>
        <w:t>;</w:t>
      </w:r>
    </w:p>
    <w:p w14:paraId="53607AC5" w14:textId="18165D40" w:rsidR="009128BD" w:rsidRDefault="009128BD" w:rsidP="004A173D">
      <w:pPr>
        <w:pStyle w:val="Zkladntext"/>
        <w:numPr>
          <w:ilvl w:val="0"/>
          <w:numId w:val="24"/>
        </w:numPr>
        <w:spacing w:after="0"/>
        <w:rPr>
          <w:lang w:val="cs-CZ"/>
        </w:rPr>
      </w:pPr>
      <w:r>
        <w:rPr>
          <w:lang w:val="cs-CZ"/>
        </w:rPr>
        <w:t>VM</w:t>
      </w:r>
      <w:r w:rsidR="004A173D">
        <w:rPr>
          <w:lang w:val="cs-CZ"/>
        </w:rPr>
        <w:t>w</w:t>
      </w:r>
      <w:r>
        <w:rPr>
          <w:lang w:val="cs-CZ"/>
        </w:rPr>
        <w:t>are vCenter</w:t>
      </w:r>
      <w:r w:rsidR="004A173D">
        <w:rPr>
          <w:lang w:val="cs-CZ"/>
        </w:rPr>
        <w:t>;</w:t>
      </w:r>
    </w:p>
    <w:p w14:paraId="3752AB69" w14:textId="2D040F15" w:rsidR="009128BD" w:rsidRDefault="009128BD" w:rsidP="004A173D">
      <w:pPr>
        <w:pStyle w:val="Zkladntext"/>
        <w:numPr>
          <w:ilvl w:val="0"/>
          <w:numId w:val="24"/>
        </w:numPr>
        <w:spacing w:after="0"/>
        <w:rPr>
          <w:lang w:val="cs-CZ"/>
        </w:rPr>
      </w:pPr>
      <w:r>
        <w:rPr>
          <w:lang w:val="cs-CZ"/>
        </w:rPr>
        <w:t>SAP Solution Manager</w:t>
      </w:r>
      <w:r w:rsidR="004A173D">
        <w:rPr>
          <w:lang w:val="cs-CZ"/>
        </w:rPr>
        <w:t>;</w:t>
      </w:r>
    </w:p>
    <w:p w14:paraId="7986BECC" w14:textId="0FC36043" w:rsidR="009128BD" w:rsidRDefault="009128BD" w:rsidP="004A173D">
      <w:pPr>
        <w:pStyle w:val="Zkladntext"/>
        <w:numPr>
          <w:ilvl w:val="0"/>
          <w:numId w:val="24"/>
        </w:numPr>
        <w:spacing w:after="0"/>
        <w:rPr>
          <w:lang w:val="cs-CZ"/>
        </w:rPr>
      </w:pPr>
      <w:r>
        <w:rPr>
          <w:lang w:val="cs-CZ"/>
        </w:rPr>
        <w:t>SAP with ABAP</w:t>
      </w:r>
      <w:r w:rsidR="004A173D">
        <w:rPr>
          <w:lang w:val="cs-CZ"/>
        </w:rPr>
        <w:t>;</w:t>
      </w:r>
    </w:p>
    <w:p w14:paraId="41528847" w14:textId="5550B6B1" w:rsidR="009128BD" w:rsidRDefault="009128BD" w:rsidP="004A173D">
      <w:pPr>
        <w:pStyle w:val="Zkladntext"/>
        <w:numPr>
          <w:ilvl w:val="0"/>
          <w:numId w:val="24"/>
        </w:numPr>
        <w:spacing w:after="120"/>
        <w:ind w:left="714" w:hanging="357"/>
        <w:rPr>
          <w:lang w:val="cs-CZ"/>
        </w:rPr>
      </w:pPr>
      <w:r>
        <w:rPr>
          <w:lang w:val="cs-CZ"/>
        </w:rPr>
        <w:t>SAP HANA</w:t>
      </w:r>
      <w:r w:rsidR="004A173D">
        <w:rPr>
          <w:lang w:val="cs-CZ"/>
        </w:rPr>
        <w:t>;</w:t>
      </w:r>
    </w:p>
    <w:p w14:paraId="1642E27D" w14:textId="77777777" w:rsidR="009128BD" w:rsidRPr="006037D1" w:rsidRDefault="009128BD" w:rsidP="009128BD">
      <w:pPr>
        <w:pStyle w:val="Zkladntext"/>
        <w:rPr>
          <w:lang w:val="cs-CZ"/>
        </w:rPr>
      </w:pPr>
      <w:r w:rsidRPr="006037D1">
        <w:rPr>
          <w:lang w:val="cs-CZ"/>
        </w:rPr>
        <w:t>Systém pro monitoring</w:t>
      </w:r>
      <w:del w:id="617" w:author="Word Document Comparison" w:date="2025-03-31T16:34:00Z" w16du:dateUtc="2025-03-31T14:34:00Z">
        <w:r w:rsidRPr="006037D1">
          <w:rPr>
            <w:lang w:val="cs-CZ"/>
          </w:rPr>
          <w:delText xml:space="preserve"> aplikací a</w:delText>
        </w:r>
      </w:del>
      <w:r w:rsidRPr="006037D1">
        <w:rPr>
          <w:lang w:val="cs-CZ"/>
        </w:rPr>
        <w:t xml:space="preserve"> </w:t>
      </w:r>
      <w:r w:rsidRPr="00B55EBD">
        <w:rPr>
          <w:lang w:val="cs-CZ"/>
        </w:rPr>
        <w:t>infrastruktury</w:t>
      </w:r>
      <w:r w:rsidRPr="006037D1">
        <w:rPr>
          <w:lang w:val="cs-CZ"/>
        </w:rPr>
        <w:t xml:space="preserve"> bude nabízet možnost provozu s vysokou dostupností.</w:t>
      </w:r>
    </w:p>
    <w:p w14:paraId="1EF78EF5" w14:textId="166D1F19" w:rsidR="009128BD" w:rsidRPr="004A173D" w:rsidRDefault="009128BD" w:rsidP="004A173D">
      <w:pPr>
        <w:pStyle w:val="Zkladntext"/>
        <w:jc w:val="both"/>
        <w:rPr>
          <w:lang w:val="cs-CZ"/>
        </w:rPr>
      </w:pPr>
      <w:r w:rsidRPr="004A173D">
        <w:rPr>
          <w:lang w:val="cs-CZ"/>
        </w:rPr>
        <w:t>Základní granularita měření bude min</w:t>
      </w:r>
      <w:r w:rsidR="004A173D" w:rsidRPr="004A173D">
        <w:rPr>
          <w:lang w:val="cs-CZ"/>
        </w:rPr>
        <w:t>.</w:t>
      </w:r>
      <w:r w:rsidRPr="004A173D">
        <w:rPr>
          <w:lang w:val="cs-CZ"/>
        </w:rPr>
        <w:t xml:space="preserve"> 1 sekunda s následnou časovou agregací dle konfigurovatelných pravidel.</w:t>
      </w:r>
    </w:p>
    <w:p w14:paraId="1A3413AA" w14:textId="77777777" w:rsidR="009128BD" w:rsidRPr="004A173D" w:rsidRDefault="009128BD" w:rsidP="004A173D">
      <w:pPr>
        <w:pStyle w:val="Zkladntext"/>
        <w:jc w:val="both"/>
        <w:rPr>
          <w:lang w:val="cs-CZ"/>
        </w:rPr>
      </w:pPr>
      <w:r w:rsidRPr="004A173D">
        <w:rPr>
          <w:lang w:val="cs-CZ"/>
        </w:rPr>
        <w:t xml:space="preserve">Řešení bude splňovat požadavky na ochranu dat dle pravidel GDPR. </w:t>
      </w:r>
    </w:p>
    <w:p w14:paraId="003927A2" w14:textId="79650FC0" w:rsidR="009128BD" w:rsidRDefault="009128BD" w:rsidP="004A173D">
      <w:pPr>
        <w:pStyle w:val="Zkladntext"/>
        <w:jc w:val="both"/>
        <w:rPr>
          <w:rFonts w:eastAsiaTheme="minorEastAsia"/>
          <w:kern w:val="0"/>
          <w:lang w:val="cs-CZ" w:eastAsia="cs-CZ"/>
          <w14:ligatures w14:val="none"/>
        </w:rPr>
      </w:pPr>
      <w:r w:rsidRPr="004A173D">
        <w:rPr>
          <w:rFonts w:eastAsiaTheme="minorEastAsia"/>
          <w:lang w:val="cs-CZ"/>
        </w:rPr>
        <w:t xml:space="preserve">S ohledem na komplexnost a očekávané </w:t>
      </w:r>
      <w:del w:id="618" w:author="Word Document Comparison" w:date="2025-03-31T16:34:00Z" w16du:dateUtc="2025-03-31T14:34:00Z">
        <w:r w:rsidRPr="004A173D">
          <w:rPr>
            <w:rFonts w:eastAsiaTheme="minorEastAsia"/>
            <w:lang w:val="cs-CZ"/>
          </w:rPr>
          <w:delText xml:space="preserve">výrazné </w:delText>
        </w:r>
      </w:del>
      <w:r w:rsidRPr="004A173D">
        <w:rPr>
          <w:rFonts w:eastAsiaTheme="minorEastAsia"/>
          <w:lang w:val="cs-CZ"/>
        </w:rPr>
        <w:t xml:space="preserve">změny počtu instancí </w:t>
      </w:r>
      <w:r w:rsidR="00634259">
        <w:t>Objednatel</w:t>
      </w:r>
      <w:r w:rsidRPr="004A173D">
        <w:rPr>
          <w:rFonts w:eastAsiaTheme="minorEastAsia"/>
          <w:lang w:val="cs-CZ"/>
        </w:rPr>
        <w:t xml:space="preserve"> požaduje, aby monitorovací systém byl licencován tak, aby licence nebyly vázány na konkrétní systém nebo technologii a aby bylo možné je v rámci prostředí </w:t>
      </w:r>
      <w:r w:rsidRPr="004A173D">
        <w:rPr>
          <w:rFonts w:eastAsiaTheme="minorEastAsia"/>
          <w:kern w:val="0"/>
          <w:lang w:val="cs-CZ" w:eastAsia="cs-CZ"/>
          <w14:ligatures w14:val="none"/>
        </w:rPr>
        <w:t xml:space="preserve">libovolně přeskupovat. Licenční metrika </w:t>
      </w:r>
      <w:r w:rsidR="004A173D" w:rsidRPr="004A173D">
        <w:rPr>
          <w:rFonts w:eastAsiaTheme="minorEastAsia"/>
          <w:kern w:val="0"/>
          <w:lang w:val="cs-CZ" w:eastAsia="cs-CZ"/>
          <w14:ligatures w14:val="none"/>
        </w:rPr>
        <w:t>musí</w:t>
      </w:r>
      <w:r w:rsidRPr="004A173D">
        <w:rPr>
          <w:rFonts w:eastAsiaTheme="minorEastAsia"/>
          <w:kern w:val="0"/>
          <w:lang w:val="cs-CZ" w:eastAsia="cs-CZ"/>
          <w14:ligatures w14:val="none"/>
        </w:rPr>
        <w:t xml:space="preserve"> zohledňovat pouze dané monitorované prostředí (např. dle počtu virtuálních serverů) a </w:t>
      </w:r>
      <w:r w:rsidR="004A173D" w:rsidRPr="004A173D">
        <w:rPr>
          <w:rFonts w:eastAsiaTheme="minorEastAsia"/>
          <w:kern w:val="0"/>
          <w:lang w:val="cs-CZ" w:eastAsia="cs-CZ"/>
          <w14:ligatures w14:val="none"/>
        </w:rPr>
        <w:t>musí</w:t>
      </w:r>
      <w:r w:rsidRPr="004A173D">
        <w:rPr>
          <w:rFonts w:eastAsiaTheme="minorEastAsia"/>
          <w:kern w:val="0"/>
          <w:lang w:val="cs-CZ" w:eastAsia="cs-CZ"/>
          <w14:ligatures w14:val="none"/>
        </w:rPr>
        <w:t xml:space="preserve"> v sobě zahrnovat veškerou </w:t>
      </w:r>
      <w:ins w:id="619" w:author="Word Document Comparison" w:date="2025-03-31T16:34:00Z" w16du:dateUtc="2025-03-31T14:34:00Z">
        <w:r w:rsidR="002F2A3B">
          <w:rPr>
            <w:rFonts w:eastAsiaTheme="minorEastAsia"/>
            <w:kern w:val="0"/>
            <w:lang w:val="cs-CZ" w:eastAsia="cs-CZ"/>
            <w14:ligatures w14:val="none"/>
          </w:rPr>
          <w:t>minimálně nynější</w:t>
        </w:r>
      </w:ins>
      <w:del w:id="620" w:author="Word Document Comparison" w:date="2025-03-31T16:34:00Z" w16du:dateUtc="2025-03-31T14:34:00Z">
        <w:r w:rsidRPr="004A173D">
          <w:rPr>
            <w:rFonts w:eastAsiaTheme="minorEastAsia"/>
            <w:kern w:val="0"/>
            <w:lang w:val="cs-CZ" w:eastAsia="cs-CZ"/>
            <w14:ligatures w14:val="none"/>
          </w:rPr>
          <w:delText>požadovanou</w:delText>
        </w:r>
      </w:del>
      <w:r w:rsidRPr="004A173D">
        <w:rPr>
          <w:rFonts w:eastAsiaTheme="minorEastAsia"/>
          <w:kern w:val="0"/>
          <w:lang w:val="cs-CZ" w:eastAsia="cs-CZ"/>
          <w14:ligatures w14:val="none"/>
        </w:rPr>
        <w:t xml:space="preserve"> funkcionalitu</w:t>
      </w:r>
      <w:ins w:id="621" w:author="Word Document Comparison" w:date="2025-03-31T16:34:00Z" w16du:dateUtc="2025-03-31T14:34:00Z">
        <w:r w:rsidRPr="004A173D">
          <w:rPr>
            <w:rFonts w:eastAsiaTheme="minorEastAsia"/>
            <w:kern w:val="0"/>
            <w:lang w:val="cs-CZ" w:eastAsia="cs-CZ"/>
            <w14:ligatures w14:val="none"/>
          </w:rPr>
          <w:t xml:space="preserve"> </w:t>
        </w:r>
        <w:r w:rsidR="002F2A3B">
          <w:rPr>
            <w:rFonts w:eastAsiaTheme="minorEastAsia"/>
            <w:kern w:val="0"/>
            <w:lang w:val="cs-CZ" w:eastAsia="cs-CZ"/>
            <w14:ligatures w14:val="none"/>
          </w:rPr>
          <w:t>současného</w:t>
        </w:r>
      </w:ins>
      <w:r w:rsidRPr="004A173D">
        <w:rPr>
          <w:rFonts w:eastAsiaTheme="minorEastAsia"/>
          <w:kern w:val="0"/>
          <w:lang w:val="cs-CZ" w:eastAsia="cs-CZ"/>
          <w14:ligatures w14:val="none"/>
        </w:rPr>
        <w:t xml:space="preserve"> monitorovacího systému. </w:t>
      </w:r>
      <w:r w:rsidR="004A173D" w:rsidRPr="004A173D">
        <w:rPr>
          <w:rFonts w:eastAsiaTheme="minorEastAsia"/>
          <w:kern w:val="0"/>
          <w:lang w:val="cs-CZ" w:eastAsia="cs-CZ"/>
          <w14:ligatures w14:val="none"/>
        </w:rPr>
        <w:t>Nesmí být</w:t>
      </w:r>
      <w:r w:rsidRPr="004A173D">
        <w:rPr>
          <w:rFonts w:eastAsiaTheme="minorEastAsia"/>
          <w:kern w:val="0"/>
          <w:lang w:val="cs-CZ" w:eastAsia="cs-CZ"/>
          <w14:ligatures w14:val="none"/>
        </w:rPr>
        <w:t xml:space="preserve"> samostatně licencována a zpoplatněna serverová část monitorovacího systému, jednotlivé funkcionality, funkční moduly, množství a druh monitorovaných </w:t>
      </w:r>
      <w:ins w:id="622" w:author="Word Document Comparison" w:date="2025-03-31T16:34:00Z" w16du:dateUtc="2025-03-31T14:34:00Z">
        <w:r w:rsidR="008678F9">
          <w:rPr>
            <w:rFonts w:eastAsiaTheme="minorEastAsia"/>
            <w:kern w:val="0"/>
            <w:lang w:val="cs-CZ" w:eastAsia="cs-CZ"/>
            <w14:ligatures w14:val="none"/>
          </w:rPr>
          <w:t>stavů</w:t>
        </w:r>
      </w:ins>
      <w:del w:id="623" w:author="Word Document Comparison" w:date="2025-03-31T16:34:00Z" w16du:dateUtc="2025-03-31T14:34:00Z">
        <w:r w:rsidRPr="004A173D">
          <w:rPr>
            <w:rFonts w:eastAsiaTheme="minorEastAsia"/>
            <w:kern w:val="0"/>
            <w:lang w:val="cs-CZ" w:eastAsia="cs-CZ"/>
            <w14:ligatures w14:val="none"/>
          </w:rPr>
          <w:delText>transakcí</w:delText>
        </w:r>
      </w:del>
      <w:r w:rsidRPr="004A173D">
        <w:rPr>
          <w:rFonts w:eastAsiaTheme="minorEastAsia"/>
          <w:kern w:val="0"/>
          <w:lang w:val="cs-CZ" w:eastAsia="cs-CZ"/>
          <w14:ligatures w14:val="none"/>
        </w:rPr>
        <w:t xml:space="preserve"> či množství uložených dat.</w:t>
      </w:r>
    </w:p>
    <w:tbl>
      <w:tblPr>
        <w:tblW w:w="9072" w:type="dxa"/>
        <w:tblInd w:w="-10" w:type="dxa"/>
        <w:tblLayout w:type="fixed"/>
        <w:tblCellMar>
          <w:left w:w="70" w:type="dxa"/>
          <w:right w:w="70" w:type="dxa"/>
        </w:tblCellMar>
        <w:tblLook w:val="04A0" w:firstRow="1" w:lastRow="0" w:firstColumn="1" w:lastColumn="0" w:noHBand="0" w:noVBand="1"/>
      </w:tblPr>
      <w:tblGrid>
        <w:gridCol w:w="851"/>
        <w:gridCol w:w="3402"/>
        <w:gridCol w:w="2835"/>
        <w:gridCol w:w="1984"/>
      </w:tblGrid>
      <w:tr w:rsidR="00E12652" w:rsidRPr="00155416" w14:paraId="523E4200" w14:textId="77777777" w:rsidTr="00EA5C98">
        <w:trPr>
          <w:cantSplit/>
          <w:trHeight w:val="375"/>
        </w:trPr>
        <w:tc>
          <w:tcPr>
            <w:tcW w:w="9072" w:type="dxa"/>
            <w:gridSpan w:val="4"/>
            <w:tcBorders>
              <w:top w:val="single" w:sz="8" w:space="0" w:color="auto"/>
              <w:left w:val="single" w:sz="8" w:space="0" w:color="auto"/>
              <w:bottom w:val="single" w:sz="8" w:space="0" w:color="auto"/>
              <w:right w:val="single" w:sz="8" w:space="0" w:color="000000"/>
            </w:tcBorders>
            <w:shd w:val="clear" w:color="000000" w:fill="006600"/>
            <w:vAlign w:val="center"/>
            <w:hideMark/>
          </w:tcPr>
          <w:p w14:paraId="1C144F98" w14:textId="351A2818" w:rsidR="00E12652" w:rsidRPr="00155416" w:rsidRDefault="00285FD3" w:rsidP="00EA5C98">
            <w:pPr>
              <w:rPr>
                <w:rFonts w:ascii="Verdana" w:eastAsia="Times New Roman" w:hAnsi="Verdana" w:cs="Times New Roman"/>
                <w:b/>
                <w:bCs/>
                <w:color w:val="000000"/>
                <w:sz w:val="28"/>
                <w:szCs w:val="28"/>
                <w:lang w:eastAsia="cs-CZ"/>
              </w:rPr>
            </w:pPr>
            <w:ins w:id="624" w:author="Word Document Comparison" w:date="2025-03-31T16:34:00Z" w16du:dateUtc="2025-03-31T14:34:00Z">
              <w:r>
                <w:rPr>
                  <w:rFonts w:ascii="Verdana" w:eastAsia="Times New Roman" w:hAnsi="Verdana" w:cs="Times New Roman"/>
                  <w:b/>
                  <w:bCs/>
                  <w:color w:val="000000"/>
                  <w:sz w:val="28"/>
                  <w:szCs w:val="28"/>
                  <w:lang w:eastAsia="cs-CZ"/>
                </w:rPr>
                <w:t>S</w:t>
              </w:r>
              <w:r w:rsidR="003E1546">
                <w:rPr>
                  <w:rFonts w:ascii="Verdana" w:eastAsia="Times New Roman" w:hAnsi="Verdana" w:cs="Times New Roman"/>
                  <w:b/>
                  <w:bCs/>
                  <w:color w:val="000000"/>
                  <w:sz w:val="28"/>
                  <w:szCs w:val="28"/>
                  <w:lang w:eastAsia="cs-CZ"/>
                </w:rPr>
                <w:t>ystémový</w:t>
              </w:r>
            </w:ins>
            <w:del w:id="625" w:author="Word Document Comparison" w:date="2025-03-31T16:34:00Z" w16du:dateUtc="2025-03-31T14:34:00Z">
              <w:r w:rsidR="003E1546">
                <w:rPr>
                  <w:rFonts w:ascii="Verdana" w:eastAsia="Times New Roman" w:hAnsi="Verdana" w:cs="Times New Roman"/>
                  <w:b/>
                  <w:bCs/>
                  <w:color w:val="000000"/>
                  <w:sz w:val="28"/>
                  <w:szCs w:val="28"/>
                  <w:lang w:eastAsia="cs-CZ"/>
                </w:rPr>
                <w:delText>Aplikační a systémový</w:delText>
              </w:r>
            </w:del>
            <w:r w:rsidR="003E1546">
              <w:rPr>
                <w:rFonts w:ascii="Verdana" w:eastAsia="Times New Roman" w:hAnsi="Verdana" w:cs="Times New Roman"/>
                <w:b/>
                <w:bCs/>
                <w:color w:val="000000"/>
                <w:sz w:val="28"/>
                <w:szCs w:val="28"/>
                <w:lang w:eastAsia="cs-CZ"/>
              </w:rPr>
              <w:t xml:space="preserve"> monitoring</w:t>
            </w:r>
            <w:r w:rsidR="00E12652" w:rsidRPr="00155416">
              <w:rPr>
                <w:rFonts w:ascii="Verdana" w:eastAsia="Times New Roman" w:hAnsi="Verdana" w:cs="Times New Roman"/>
                <w:b/>
                <w:bCs/>
                <w:color w:val="000000"/>
                <w:sz w:val="28"/>
                <w:szCs w:val="28"/>
                <w:lang w:eastAsia="cs-CZ"/>
              </w:rPr>
              <w:t xml:space="preserve"> </w:t>
            </w:r>
          </w:p>
        </w:tc>
      </w:tr>
      <w:tr w:rsidR="00E12652" w:rsidRPr="00155416" w14:paraId="0FB7CE71" w14:textId="77777777" w:rsidTr="00EA5C98">
        <w:trPr>
          <w:cantSplit/>
          <w:trHeight w:val="415"/>
        </w:trPr>
        <w:tc>
          <w:tcPr>
            <w:tcW w:w="851" w:type="dxa"/>
            <w:tcBorders>
              <w:top w:val="nil"/>
              <w:left w:val="single" w:sz="8" w:space="0" w:color="auto"/>
              <w:bottom w:val="single" w:sz="8" w:space="0" w:color="auto"/>
              <w:right w:val="single" w:sz="8" w:space="0" w:color="auto"/>
            </w:tcBorders>
            <w:shd w:val="clear" w:color="000000" w:fill="006600"/>
            <w:vAlign w:val="center"/>
            <w:hideMark/>
          </w:tcPr>
          <w:p w14:paraId="3976D44A" w14:textId="77777777" w:rsidR="00E12652" w:rsidRPr="00155416" w:rsidRDefault="00E12652" w:rsidP="00EA5C98">
            <w:pPr>
              <w:jc w:val="both"/>
              <w:rPr>
                <w:rFonts w:ascii="Calibri" w:eastAsia="Times New Roman" w:hAnsi="Calibri" w:cs="Times New Roman"/>
                <w:b/>
                <w:bCs/>
                <w:color w:val="000000"/>
                <w:lang w:eastAsia="cs-CZ"/>
              </w:rPr>
            </w:pPr>
            <w:r w:rsidRPr="00155416">
              <w:rPr>
                <w:rFonts w:ascii="Calibri" w:eastAsia="Times New Roman" w:hAnsi="Calibri" w:cs="Times New Roman"/>
                <w:b/>
                <w:bCs/>
                <w:color w:val="000000"/>
                <w:lang w:eastAsia="cs-CZ"/>
              </w:rPr>
              <w:t>Číslo</w:t>
            </w:r>
          </w:p>
        </w:tc>
        <w:tc>
          <w:tcPr>
            <w:tcW w:w="3402" w:type="dxa"/>
            <w:tcBorders>
              <w:top w:val="nil"/>
              <w:left w:val="nil"/>
              <w:bottom w:val="single" w:sz="8" w:space="0" w:color="auto"/>
              <w:right w:val="single" w:sz="8" w:space="0" w:color="auto"/>
            </w:tcBorders>
            <w:shd w:val="clear" w:color="000000" w:fill="006600"/>
            <w:vAlign w:val="center"/>
            <w:hideMark/>
          </w:tcPr>
          <w:p w14:paraId="1EBAF001" w14:textId="77777777" w:rsidR="00E12652" w:rsidRPr="00155416" w:rsidRDefault="00E12652"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Název komponenty</w:t>
            </w:r>
          </w:p>
        </w:tc>
        <w:tc>
          <w:tcPr>
            <w:tcW w:w="2835" w:type="dxa"/>
            <w:tcBorders>
              <w:top w:val="nil"/>
              <w:left w:val="nil"/>
              <w:bottom w:val="single" w:sz="8" w:space="0" w:color="auto"/>
              <w:right w:val="single" w:sz="8" w:space="0" w:color="auto"/>
            </w:tcBorders>
            <w:shd w:val="clear" w:color="000000" w:fill="006600"/>
            <w:vAlign w:val="center"/>
            <w:hideMark/>
          </w:tcPr>
          <w:p w14:paraId="04961708" w14:textId="77777777" w:rsidR="00E12652" w:rsidRPr="00155416" w:rsidRDefault="00E12652"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Part number</w:t>
            </w:r>
          </w:p>
        </w:tc>
        <w:tc>
          <w:tcPr>
            <w:tcW w:w="1984" w:type="dxa"/>
            <w:tcBorders>
              <w:top w:val="nil"/>
              <w:left w:val="nil"/>
              <w:bottom w:val="single" w:sz="8" w:space="0" w:color="auto"/>
              <w:right w:val="single" w:sz="8" w:space="0" w:color="auto"/>
            </w:tcBorders>
            <w:shd w:val="clear" w:color="000000" w:fill="006600"/>
            <w:vAlign w:val="center"/>
            <w:hideMark/>
          </w:tcPr>
          <w:p w14:paraId="0CFE3805" w14:textId="77777777" w:rsidR="00E12652" w:rsidRPr="00155416" w:rsidRDefault="00E12652" w:rsidP="00EA5C98">
            <w:pPr>
              <w:jc w:val="both"/>
              <w:rPr>
                <w:rFonts w:ascii="Verdana" w:eastAsia="Times New Roman" w:hAnsi="Verdana" w:cs="Times New Roman"/>
                <w:b/>
                <w:bCs/>
                <w:color w:val="000000"/>
                <w:sz w:val="18"/>
                <w:szCs w:val="18"/>
                <w:lang w:eastAsia="cs-CZ"/>
              </w:rPr>
            </w:pPr>
            <w:r w:rsidRPr="00155416">
              <w:rPr>
                <w:rFonts w:ascii="Verdana" w:eastAsia="Times New Roman" w:hAnsi="Verdana" w:cs="Times New Roman"/>
                <w:b/>
                <w:bCs/>
                <w:color w:val="000000"/>
                <w:sz w:val="18"/>
                <w:szCs w:val="18"/>
                <w:lang w:eastAsia="cs-CZ"/>
              </w:rPr>
              <w:t>Počet kusů</w:t>
            </w:r>
          </w:p>
        </w:tc>
      </w:tr>
      <w:tr w:rsidR="00E12652" w:rsidRPr="00155416" w14:paraId="7C8F3781" w14:textId="77777777" w:rsidTr="00EA5C98">
        <w:trPr>
          <w:cantSplit/>
          <w:trHeight w:val="960"/>
        </w:trPr>
        <w:tc>
          <w:tcPr>
            <w:tcW w:w="851" w:type="dxa"/>
            <w:tcBorders>
              <w:top w:val="nil"/>
              <w:left w:val="single" w:sz="8" w:space="0" w:color="auto"/>
              <w:bottom w:val="single" w:sz="8" w:space="0" w:color="auto"/>
              <w:right w:val="single" w:sz="8" w:space="0" w:color="auto"/>
            </w:tcBorders>
            <w:shd w:val="clear" w:color="000000" w:fill="FFFF00"/>
            <w:vAlign w:val="center"/>
          </w:tcPr>
          <w:p w14:paraId="1977887D" w14:textId="77777777" w:rsidR="00E12652" w:rsidRPr="00155416" w:rsidRDefault="00E12652" w:rsidP="00EA5C98">
            <w:pPr>
              <w:jc w:val="both"/>
              <w:rPr>
                <w:rFonts w:ascii="Calibri" w:eastAsia="Times New Roman" w:hAnsi="Calibri" w:cs="Times New Roman"/>
                <w:color w:val="000000"/>
                <w:lang w:eastAsia="cs-CZ"/>
              </w:rPr>
            </w:pPr>
          </w:p>
        </w:tc>
        <w:tc>
          <w:tcPr>
            <w:tcW w:w="3402" w:type="dxa"/>
            <w:tcBorders>
              <w:top w:val="nil"/>
              <w:left w:val="nil"/>
              <w:bottom w:val="single" w:sz="8" w:space="0" w:color="auto"/>
              <w:right w:val="single" w:sz="8" w:space="0" w:color="auto"/>
            </w:tcBorders>
            <w:shd w:val="clear" w:color="000000" w:fill="FFFF00"/>
            <w:vAlign w:val="center"/>
          </w:tcPr>
          <w:p w14:paraId="19BBE92C" w14:textId="77777777" w:rsidR="00E12652" w:rsidRPr="00155416" w:rsidRDefault="00E12652" w:rsidP="00EA5C98">
            <w:pPr>
              <w:jc w:val="both"/>
              <w:rPr>
                <w:rFonts w:ascii="Calibri" w:eastAsia="Times New Roman" w:hAnsi="Calibri" w:cs="Times New Roman"/>
                <w:color w:val="000000"/>
                <w:lang w:eastAsia="cs-CZ"/>
              </w:rPr>
            </w:pPr>
          </w:p>
        </w:tc>
        <w:tc>
          <w:tcPr>
            <w:tcW w:w="2835" w:type="dxa"/>
            <w:tcBorders>
              <w:top w:val="nil"/>
              <w:left w:val="nil"/>
              <w:bottom w:val="single" w:sz="8" w:space="0" w:color="auto"/>
              <w:right w:val="single" w:sz="8" w:space="0" w:color="auto"/>
            </w:tcBorders>
            <w:shd w:val="clear" w:color="000000" w:fill="FFFF00"/>
            <w:vAlign w:val="center"/>
          </w:tcPr>
          <w:p w14:paraId="58ECF494" w14:textId="77777777" w:rsidR="00E12652" w:rsidRPr="00155416" w:rsidRDefault="00E12652" w:rsidP="00EA5C98">
            <w:pPr>
              <w:jc w:val="both"/>
              <w:rPr>
                <w:rFonts w:ascii="Calibri" w:eastAsia="Times New Roman" w:hAnsi="Calibri" w:cs="Times New Roman"/>
                <w:color w:val="000000"/>
                <w:lang w:eastAsia="cs-CZ"/>
              </w:rPr>
            </w:pPr>
          </w:p>
        </w:tc>
        <w:tc>
          <w:tcPr>
            <w:tcW w:w="1984" w:type="dxa"/>
            <w:tcBorders>
              <w:top w:val="nil"/>
              <w:left w:val="nil"/>
              <w:bottom w:val="single" w:sz="8" w:space="0" w:color="auto"/>
              <w:right w:val="single" w:sz="8" w:space="0" w:color="auto"/>
            </w:tcBorders>
            <w:shd w:val="clear" w:color="000000" w:fill="FFFF00"/>
            <w:vAlign w:val="center"/>
          </w:tcPr>
          <w:p w14:paraId="156FC96E" w14:textId="77777777" w:rsidR="00E12652" w:rsidRPr="00155416" w:rsidRDefault="00E12652" w:rsidP="003E1546">
            <w:pPr>
              <w:keepNext/>
              <w:jc w:val="both"/>
              <w:rPr>
                <w:rFonts w:ascii="Calibri" w:eastAsia="Times New Roman" w:hAnsi="Calibri" w:cs="Times New Roman"/>
                <w:color w:val="000000"/>
                <w:lang w:eastAsia="cs-CZ"/>
              </w:rPr>
            </w:pPr>
          </w:p>
        </w:tc>
      </w:tr>
    </w:tbl>
    <w:p w14:paraId="2E8AAB87" w14:textId="4780F78F" w:rsidR="00E12652" w:rsidRPr="004A173D" w:rsidRDefault="003E1546" w:rsidP="003E1546">
      <w:pPr>
        <w:pStyle w:val="Titulek"/>
        <w:jc w:val="center"/>
        <w:rPr>
          <w:kern w:val="0"/>
          <w:lang w:eastAsia="cs-CZ"/>
          <w14:ligatures w14:val="none"/>
        </w:rPr>
      </w:pPr>
      <w:r>
        <w:t xml:space="preserve">Tabulka </w:t>
      </w:r>
      <w:r w:rsidR="00E9490C">
        <w:fldChar w:fldCharType="begin"/>
      </w:r>
      <w:r w:rsidR="00E9490C">
        <w:instrText xml:space="preserve"> SEQ Tabulka \* ARABIC </w:instrText>
      </w:r>
      <w:r w:rsidR="00E9490C">
        <w:fldChar w:fldCharType="separate"/>
      </w:r>
      <w:r w:rsidR="00785D8A">
        <w:rPr>
          <w:noProof/>
        </w:rPr>
        <w:t>43</w:t>
      </w:r>
      <w:r w:rsidR="00E9490C">
        <w:rPr>
          <w:noProof/>
        </w:rPr>
        <w:fldChar w:fldCharType="end"/>
      </w:r>
      <w:r>
        <w:t xml:space="preserve"> - Identifikace komponenty </w:t>
      </w:r>
      <w:ins w:id="626" w:author="Word Document Comparison" w:date="2025-03-31T16:34:00Z" w16du:dateUtc="2025-03-31T14:34:00Z">
        <w:r w:rsidR="00F25DFB">
          <w:t>S</w:t>
        </w:r>
        <w:r>
          <w:t>ystémový</w:t>
        </w:r>
      </w:ins>
      <w:del w:id="627" w:author="Word Document Comparison" w:date="2025-03-31T16:34:00Z" w16du:dateUtc="2025-03-31T14:34:00Z">
        <w:r>
          <w:delText>Aplikační a systémový</w:delText>
        </w:r>
      </w:del>
      <w:r>
        <w:t xml:space="preserve"> monitoring</w:t>
      </w:r>
    </w:p>
    <w:p w14:paraId="53F50BAB" w14:textId="649C6929" w:rsidR="009128BD" w:rsidRDefault="00634259" w:rsidP="004A173D">
      <w:pPr>
        <w:spacing w:before="240" w:after="240"/>
        <w:jc w:val="both"/>
        <w:rPr>
          <w:del w:id="628" w:author="Word Document Comparison" w:date="2025-03-31T16:34:00Z" w16du:dateUtc="2025-03-31T14:34:00Z"/>
        </w:rPr>
      </w:pPr>
      <w:del w:id="629" w:author="Word Document Comparison" w:date="2025-03-31T16:34:00Z" w16du:dateUtc="2025-03-31T14:34:00Z">
        <w:r>
          <w:delText>Objednatel</w:delText>
        </w:r>
        <w:r w:rsidR="004A173D">
          <w:delText xml:space="preserve"> požaduje</w:delText>
        </w:r>
        <w:r w:rsidR="004A173D" w:rsidRPr="0027537E">
          <w:delText xml:space="preserve"> </w:delText>
        </w:r>
        <w:r w:rsidR="004A173D">
          <w:delText>spolehlivé řešení, které zejména musí</w:delText>
        </w:r>
        <w:r w:rsidR="004A173D" w:rsidRPr="00076B3C">
          <w:delText xml:space="preserve"> </w:delText>
        </w:r>
        <w:r w:rsidR="004A173D">
          <w:delText>poskytovat</w:delText>
        </w:r>
        <w:r w:rsidR="004A173D" w:rsidRPr="00076B3C">
          <w:delText xml:space="preserve"> tyto klíčové vlastnosti:</w:delText>
        </w:r>
      </w:del>
    </w:p>
    <w:tbl>
      <w:tblPr>
        <w:tblW w:w="9346" w:type="dxa"/>
        <w:tblLayout w:type="fixed"/>
        <w:tblLook w:val="06A0" w:firstRow="1" w:lastRow="0" w:firstColumn="1" w:lastColumn="0" w:noHBand="1" w:noVBand="1"/>
      </w:tblPr>
      <w:tblGrid>
        <w:gridCol w:w="701"/>
        <w:gridCol w:w="1699"/>
        <w:gridCol w:w="3544"/>
        <w:gridCol w:w="1134"/>
        <w:gridCol w:w="2268"/>
      </w:tblGrid>
      <w:tr w:rsidR="00ED5D0E" w:rsidRPr="008D4FA5" w14:paraId="391BF63A" w14:textId="77777777" w:rsidTr="00EA5C98">
        <w:trPr>
          <w:trHeight w:val="570"/>
          <w:del w:id="630" w:author="Word Document Comparison" w:date="2025-03-31T16:34:00Z" w16du:dateUtc="2025-03-31T14:34:00Z"/>
        </w:trPr>
        <w:tc>
          <w:tcPr>
            <w:tcW w:w="9346"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6600"/>
          </w:tcPr>
          <w:p w14:paraId="7ACD82B3" w14:textId="378116D5" w:rsidR="00ED5D0E" w:rsidRPr="008D4FA5" w:rsidRDefault="00ED5D0E" w:rsidP="00EA5C98">
            <w:pPr>
              <w:rPr>
                <w:del w:id="631" w:author="Word Document Comparison" w:date="2025-03-31T16:34:00Z" w16du:dateUtc="2025-03-31T14:34:00Z"/>
                <w:rFonts w:ascii="Verdana" w:eastAsia="Times New Roman" w:hAnsi="Verdana" w:cs="Times New Roman"/>
                <w:b/>
                <w:bCs/>
                <w:color w:val="000000"/>
                <w:sz w:val="28"/>
                <w:szCs w:val="28"/>
                <w:lang w:eastAsia="cs-CZ"/>
              </w:rPr>
            </w:pPr>
            <w:del w:id="632" w:author="Word Document Comparison" w:date="2025-03-31T16:34:00Z" w16du:dateUtc="2025-03-31T14:34:00Z">
              <w:r w:rsidRPr="008D4FA5">
                <w:rPr>
                  <w:rFonts w:ascii="Verdana" w:eastAsia="Times New Roman" w:hAnsi="Verdana" w:cs="Times New Roman"/>
                  <w:b/>
                  <w:bCs/>
                  <w:color w:val="000000"/>
                  <w:sz w:val="28"/>
                  <w:szCs w:val="28"/>
                  <w:lang w:eastAsia="cs-CZ"/>
                </w:rPr>
                <w:delText>Aplikační a systémový monitoring</w:delText>
              </w:r>
            </w:del>
          </w:p>
        </w:tc>
      </w:tr>
      <w:tr w:rsidR="00ED5D0E" w:rsidRPr="008D4FA5" w14:paraId="734D51D7"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blHeader/>
          <w:jc w:val="center"/>
          <w:del w:id="633" w:author="Word Document Comparison" w:date="2025-03-31T16:34:00Z" w16du:dateUtc="2025-03-31T14:34:00Z"/>
        </w:trPr>
        <w:tc>
          <w:tcPr>
            <w:tcW w:w="701" w:type="dxa"/>
            <w:shd w:val="clear" w:color="auto" w:fill="006600"/>
          </w:tcPr>
          <w:p w14:paraId="00C1E9D0" w14:textId="77777777" w:rsidR="00ED5D0E" w:rsidRPr="00561F26" w:rsidRDefault="00ED5D0E" w:rsidP="00EA5C98">
            <w:pPr>
              <w:pStyle w:val="Bezmezer"/>
              <w:rPr>
                <w:del w:id="634" w:author="Word Document Comparison" w:date="2025-03-31T16:34:00Z" w16du:dateUtc="2025-03-31T14:34:00Z"/>
                <w:b/>
              </w:rPr>
            </w:pPr>
            <w:bookmarkStart w:id="635" w:name="_Hlk170224281"/>
            <w:del w:id="636" w:author="Word Document Comparison" w:date="2025-03-31T16:34:00Z" w16du:dateUtc="2025-03-31T14:34:00Z">
              <w:r w:rsidRPr="00561F26">
                <w:rPr>
                  <w:b/>
                </w:rPr>
                <w:delText>Číslo</w:delText>
              </w:r>
            </w:del>
          </w:p>
        </w:tc>
        <w:tc>
          <w:tcPr>
            <w:tcW w:w="1699" w:type="dxa"/>
            <w:shd w:val="clear" w:color="auto" w:fill="006600"/>
          </w:tcPr>
          <w:p w14:paraId="2A3382C4" w14:textId="77777777" w:rsidR="00ED5D0E" w:rsidRDefault="00ED5D0E" w:rsidP="00EA5C98">
            <w:pPr>
              <w:pStyle w:val="Bezmezer"/>
              <w:rPr>
                <w:del w:id="637" w:author="Word Document Comparison" w:date="2025-03-31T16:34:00Z" w16du:dateUtc="2025-03-31T14:34:00Z"/>
                <w:b/>
              </w:rPr>
            </w:pPr>
            <w:del w:id="638" w:author="Word Document Comparison" w:date="2025-03-31T16:34:00Z" w16du:dateUtc="2025-03-31T14:34:00Z">
              <w:r w:rsidRPr="00561F26">
                <w:rPr>
                  <w:b/>
                </w:rPr>
                <w:delText>Vlastnost</w:delText>
              </w:r>
            </w:del>
          </w:p>
          <w:p w14:paraId="152C6782" w14:textId="77777777" w:rsidR="00ED5D0E" w:rsidRPr="00561F26" w:rsidRDefault="00ED5D0E" w:rsidP="00EA5C98">
            <w:pPr>
              <w:pStyle w:val="Bezmezer"/>
              <w:rPr>
                <w:del w:id="639" w:author="Word Document Comparison" w:date="2025-03-31T16:34:00Z" w16du:dateUtc="2025-03-31T14:34:00Z"/>
                <w:b/>
              </w:rPr>
            </w:pPr>
            <w:del w:id="640" w:author="Word Document Comparison" w:date="2025-03-31T16:34:00Z" w16du:dateUtc="2025-03-31T14:34:00Z">
              <w:r w:rsidRPr="00561F26">
                <w:rPr>
                  <w:b/>
                </w:rPr>
                <w:delText>/</w:delText>
              </w:r>
              <w:r>
                <w:rPr>
                  <w:b/>
                </w:rPr>
                <w:delText xml:space="preserve"> </w:delText>
              </w:r>
              <w:r w:rsidRPr="00561F26">
                <w:rPr>
                  <w:b/>
                </w:rPr>
                <w:delText>komponenta</w:delText>
              </w:r>
            </w:del>
          </w:p>
        </w:tc>
        <w:tc>
          <w:tcPr>
            <w:tcW w:w="3544" w:type="dxa"/>
            <w:shd w:val="clear" w:color="auto" w:fill="006600"/>
          </w:tcPr>
          <w:p w14:paraId="638B9E15" w14:textId="77777777" w:rsidR="00ED5D0E" w:rsidRPr="00561F26" w:rsidRDefault="00ED5D0E" w:rsidP="00EA5C98">
            <w:pPr>
              <w:pStyle w:val="Bezmezer"/>
              <w:rPr>
                <w:del w:id="641" w:author="Word Document Comparison" w:date="2025-03-31T16:34:00Z" w16du:dateUtc="2025-03-31T14:34:00Z"/>
                <w:b/>
              </w:rPr>
            </w:pPr>
            <w:del w:id="642" w:author="Word Document Comparison" w:date="2025-03-31T16:34:00Z" w16du:dateUtc="2025-03-31T14:34:00Z">
              <w:r w:rsidRPr="00561F26">
                <w:rPr>
                  <w:b/>
                </w:rPr>
                <w:delText>Požadované parametry</w:delText>
              </w:r>
            </w:del>
          </w:p>
        </w:tc>
        <w:tc>
          <w:tcPr>
            <w:tcW w:w="1134" w:type="dxa"/>
            <w:tcBorders>
              <w:bottom w:val="single" w:sz="4" w:space="0" w:color="auto"/>
            </w:tcBorders>
            <w:shd w:val="clear" w:color="auto" w:fill="006600"/>
          </w:tcPr>
          <w:p w14:paraId="00B37BFA" w14:textId="3347527F" w:rsidR="00ED5D0E" w:rsidRPr="00561F26" w:rsidRDefault="00ED5D0E" w:rsidP="00EA5C98">
            <w:pPr>
              <w:pStyle w:val="Bezmezer"/>
              <w:rPr>
                <w:del w:id="643" w:author="Word Document Comparison" w:date="2025-03-31T16:34:00Z" w16du:dateUtc="2025-03-31T14:34:00Z"/>
                <w:b/>
              </w:rPr>
            </w:pPr>
            <w:del w:id="644" w:author="Word Document Comparison" w:date="2025-03-31T16:34:00Z" w16du:dateUtc="2025-03-31T14:34:00Z">
              <w:r>
                <w:rPr>
                  <w:b/>
                </w:rPr>
                <w:delText>Splňuje ANO/NE</w:delText>
              </w:r>
            </w:del>
          </w:p>
        </w:tc>
        <w:tc>
          <w:tcPr>
            <w:tcW w:w="2268" w:type="dxa"/>
            <w:shd w:val="clear" w:color="auto" w:fill="006600"/>
          </w:tcPr>
          <w:p w14:paraId="7E3C887E" w14:textId="4B93D086" w:rsidR="00ED5D0E" w:rsidRPr="00561F26" w:rsidRDefault="00ED5D0E" w:rsidP="00EA5C98">
            <w:pPr>
              <w:pStyle w:val="Bezmezer"/>
              <w:rPr>
                <w:del w:id="645" w:author="Word Document Comparison" w:date="2025-03-31T16:34:00Z" w16du:dateUtc="2025-03-31T14:34:00Z"/>
                <w:b/>
              </w:rPr>
            </w:pPr>
            <w:del w:id="646" w:author="Word Document Comparison" w:date="2025-03-31T16:34:00Z" w16du:dateUtc="2025-03-31T14:34:00Z">
              <w:r w:rsidRPr="00561F26">
                <w:rPr>
                  <w:b/>
                </w:rPr>
                <w:delText>Skutečné parametry/Způsob splnění požadavku</w:delText>
              </w:r>
            </w:del>
          </w:p>
        </w:tc>
      </w:tr>
      <w:tr w:rsidR="00ED5D0E" w:rsidRPr="00561F26" w14:paraId="43AD34B8"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47" w:author="Word Document Comparison" w:date="2025-03-31T16:34:00Z" w16du:dateUtc="2025-03-31T14:34:00Z"/>
        </w:trPr>
        <w:tc>
          <w:tcPr>
            <w:tcW w:w="701" w:type="dxa"/>
            <w:shd w:val="clear" w:color="auto" w:fill="auto"/>
          </w:tcPr>
          <w:p w14:paraId="78499FE9" w14:textId="77777777" w:rsidR="00ED5D0E" w:rsidRPr="00561F26" w:rsidRDefault="00ED5D0E" w:rsidP="004A173D">
            <w:pPr>
              <w:pStyle w:val="Odstavecseseznamem"/>
              <w:numPr>
                <w:ilvl w:val="0"/>
                <w:numId w:val="25"/>
              </w:numPr>
              <w:spacing w:after="0" w:line="240" w:lineRule="auto"/>
              <w:jc w:val="both"/>
              <w:rPr>
                <w:del w:id="648" w:author="Word Document Comparison" w:date="2025-03-31T16:34:00Z" w16du:dateUtc="2025-03-31T14:34:00Z"/>
              </w:rPr>
            </w:pPr>
          </w:p>
        </w:tc>
        <w:tc>
          <w:tcPr>
            <w:tcW w:w="1699" w:type="dxa"/>
            <w:vMerge w:val="restart"/>
            <w:shd w:val="clear" w:color="auto" w:fill="auto"/>
            <w:vAlign w:val="center"/>
          </w:tcPr>
          <w:p w14:paraId="3B88A2C2" w14:textId="77777777" w:rsidR="00ED5D0E" w:rsidRPr="00561F26" w:rsidRDefault="00ED5D0E" w:rsidP="00EA5C98">
            <w:pPr>
              <w:rPr>
                <w:del w:id="649" w:author="Word Document Comparison" w:date="2025-03-31T16:34:00Z" w16du:dateUtc="2025-03-31T14:34:00Z"/>
              </w:rPr>
            </w:pPr>
            <w:del w:id="650" w:author="Word Document Comparison" w:date="2025-03-31T16:34:00Z" w16du:dateUtc="2025-03-31T14:34:00Z">
              <w:r w:rsidRPr="0086590E">
                <w:delText xml:space="preserve">Komplexní </w:delText>
              </w:r>
              <w:r>
                <w:delText>m</w:delText>
              </w:r>
              <w:r w:rsidRPr="0086590E">
                <w:delText>onitorování</w:delText>
              </w:r>
            </w:del>
          </w:p>
        </w:tc>
        <w:tc>
          <w:tcPr>
            <w:tcW w:w="3544" w:type="dxa"/>
            <w:shd w:val="clear" w:color="auto" w:fill="auto"/>
          </w:tcPr>
          <w:p w14:paraId="03D8C2B9" w14:textId="2FA42931" w:rsidR="00ED5D0E" w:rsidRPr="007416A2" w:rsidRDefault="00ED5D0E" w:rsidP="00EA5C98">
            <w:pPr>
              <w:pStyle w:val="Odstavecseseznamem"/>
              <w:numPr>
                <w:ilvl w:val="0"/>
                <w:numId w:val="8"/>
              </w:numPr>
              <w:rPr>
                <w:del w:id="651" w:author="Word Document Comparison" w:date="2025-03-31T16:34:00Z" w16du:dateUtc="2025-03-31T14:34:00Z"/>
              </w:rPr>
            </w:pPr>
            <w:del w:id="652" w:author="Word Document Comparison" w:date="2025-03-31T16:34:00Z" w16du:dateUtc="2025-03-31T14:34:00Z">
              <w:r w:rsidRPr="007416A2">
                <w:delText xml:space="preserve">Monitorovací systém musí monitorovat a aplikace a aplikační datové toky (transakce), služby, infrastrukturu, operační systémy, uživatelské transakce z webových prohlížečů a mobilních aplikací. </w:delText>
              </w:r>
            </w:del>
          </w:p>
        </w:tc>
        <w:tc>
          <w:tcPr>
            <w:tcW w:w="1134" w:type="dxa"/>
            <w:shd w:val="clear" w:color="auto" w:fill="FFFF00"/>
          </w:tcPr>
          <w:p w14:paraId="1642A6EB" w14:textId="77777777" w:rsidR="00ED5D0E" w:rsidRPr="00561F26" w:rsidRDefault="00ED5D0E" w:rsidP="00EA5C98">
            <w:pPr>
              <w:rPr>
                <w:del w:id="653" w:author="Word Document Comparison" w:date="2025-03-31T16:34:00Z" w16du:dateUtc="2025-03-31T14:34:00Z"/>
              </w:rPr>
            </w:pPr>
          </w:p>
        </w:tc>
        <w:tc>
          <w:tcPr>
            <w:tcW w:w="2268" w:type="dxa"/>
            <w:shd w:val="clear" w:color="auto" w:fill="FFFF00"/>
          </w:tcPr>
          <w:p w14:paraId="2DB2E94F" w14:textId="280300CE" w:rsidR="00ED5D0E" w:rsidRPr="00561F26" w:rsidRDefault="00ED5D0E" w:rsidP="00EA5C98">
            <w:pPr>
              <w:rPr>
                <w:del w:id="654" w:author="Word Document Comparison" w:date="2025-03-31T16:34:00Z" w16du:dateUtc="2025-03-31T14:34:00Z"/>
              </w:rPr>
            </w:pPr>
          </w:p>
        </w:tc>
      </w:tr>
      <w:tr w:rsidR="00ED5D0E" w:rsidRPr="00561F26" w14:paraId="4E3C2E07"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55" w:author="Word Document Comparison" w:date="2025-03-31T16:34:00Z" w16du:dateUtc="2025-03-31T14:34:00Z"/>
        </w:trPr>
        <w:tc>
          <w:tcPr>
            <w:tcW w:w="701" w:type="dxa"/>
            <w:shd w:val="clear" w:color="auto" w:fill="auto"/>
          </w:tcPr>
          <w:p w14:paraId="028FAFDF" w14:textId="77777777" w:rsidR="00ED5D0E" w:rsidRPr="00561F26" w:rsidRDefault="00ED5D0E" w:rsidP="004A173D">
            <w:pPr>
              <w:pStyle w:val="Odstavecseseznamem"/>
              <w:numPr>
                <w:ilvl w:val="0"/>
                <w:numId w:val="25"/>
              </w:numPr>
              <w:spacing w:after="0" w:line="240" w:lineRule="auto"/>
              <w:jc w:val="both"/>
              <w:rPr>
                <w:del w:id="656" w:author="Word Document Comparison" w:date="2025-03-31T16:34:00Z" w16du:dateUtc="2025-03-31T14:34:00Z"/>
              </w:rPr>
            </w:pPr>
          </w:p>
        </w:tc>
        <w:tc>
          <w:tcPr>
            <w:tcW w:w="1699" w:type="dxa"/>
            <w:vMerge/>
            <w:shd w:val="clear" w:color="auto" w:fill="auto"/>
            <w:vAlign w:val="center"/>
          </w:tcPr>
          <w:p w14:paraId="5D5AA3B3" w14:textId="77777777" w:rsidR="00ED5D0E" w:rsidRPr="0086590E" w:rsidRDefault="00ED5D0E" w:rsidP="00EA5C98">
            <w:pPr>
              <w:rPr>
                <w:del w:id="657" w:author="Word Document Comparison" w:date="2025-03-31T16:34:00Z" w16du:dateUtc="2025-03-31T14:34:00Z"/>
              </w:rPr>
            </w:pPr>
          </w:p>
        </w:tc>
        <w:tc>
          <w:tcPr>
            <w:tcW w:w="3544" w:type="dxa"/>
            <w:shd w:val="clear" w:color="auto" w:fill="auto"/>
          </w:tcPr>
          <w:p w14:paraId="7946F1E1" w14:textId="63EB73FD" w:rsidR="00ED5D0E" w:rsidRPr="007416A2" w:rsidRDefault="00ED5D0E" w:rsidP="00EA5C98">
            <w:pPr>
              <w:pStyle w:val="Odstavecseseznamem"/>
              <w:numPr>
                <w:ilvl w:val="0"/>
                <w:numId w:val="8"/>
              </w:numPr>
              <w:rPr>
                <w:del w:id="658" w:author="Word Document Comparison" w:date="2025-03-31T16:34:00Z" w16du:dateUtc="2025-03-31T14:34:00Z"/>
              </w:rPr>
            </w:pPr>
            <w:del w:id="659" w:author="Word Document Comparison" w:date="2025-03-31T16:34:00Z" w16du:dateUtc="2025-03-31T14:34:00Z">
              <w:r w:rsidRPr="007416A2">
                <w:delText xml:space="preserve">Nakolektovaná data budou analyzována a zobrazena ve webovém nebo grafickém UI formou uživatelsky definovaných dashboardů. </w:delText>
              </w:r>
            </w:del>
          </w:p>
        </w:tc>
        <w:tc>
          <w:tcPr>
            <w:tcW w:w="1134" w:type="dxa"/>
            <w:shd w:val="clear" w:color="auto" w:fill="FFFF00"/>
          </w:tcPr>
          <w:p w14:paraId="26534C7C" w14:textId="77777777" w:rsidR="00ED5D0E" w:rsidRPr="00561F26" w:rsidRDefault="00ED5D0E" w:rsidP="00EA5C98">
            <w:pPr>
              <w:rPr>
                <w:del w:id="660" w:author="Word Document Comparison" w:date="2025-03-31T16:34:00Z" w16du:dateUtc="2025-03-31T14:34:00Z"/>
              </w:rPr>
            </w:pPr>
          </w:p>
        </w:tc>
        <w:tc>
          <w:tcPr>
            <w:tcW w:w="2268" w:type="dxa"/>
            <w:shd w:val="clear" w:color="auto" w:fill="FFFF00"/>
          </w:tcPr>
          <w:p w14:paraId="31BA2C24" w14:textId="2AB2BEED" w:rsidR="00ED5D0E" w:rsidRPr="00561F26" w:rsidRDefault="00ED5D0E" w:rsidP="00EA5C98">
            <w:pPr>
              <w:rPr>
                <w:del w:id="661" w:author="Word Document Comparison" w:date="2025-03-31T16:34:00Z" w16du:dateUtc="2025-03-31T14:34:00Z"/>
              </w:rPr>
            </w:pPr>
          </w:p>
        </w:tc>
      </w:tr>
      <w:tr w:rsidR="00ED5D0E" w:rsidRPr="00561F26" w14:paraId="4ECB18A3"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62" w:author="Word Document Comparison" w:date="2025-03-31T16:34:00Z" w16du:dateUtc="2025-03-31T14:34:00Z"/>
        </w:trPr>
        <w:tc>
          <w:tcPr>
            <w:tcW w:w="701" w:type="dxa"/>
            <w:shd w:val="clear" w:color="auto" w:fill="auto"/>
          </w:tcPr>
          <w:p w14:paraId="1553570C" w14:textId="77777777" w:rsidR="00ED5D0E" w:rsidRPr="00561F26" w:rsidRDefault="00ED5D0E" w:rsidP="004A173D">
            <w:pPr>
              <w:pStyle w:val="Odstavecseseznamem"/>
              <w:numPr>
                <w:ilvl w:val="0"/>
                <w:numId w:val="25"/>
              </w:numPr>
              <w:spacing w:after="0" w:line="240" w:lineRule="auto"/>
              <w:jc w:val="both"/>
              <w:rPr>
                <w:del w:id="663" w:author="Word Document Comparison" w:date="2025-03-31T16:34:00Z" w16du:dateUtc="2025-03-31T14:34:00Z"/>
              </w:rPr>
            </w:pPr>
          </w:p>
        </w:tc>
        <w:tc>
          <w:tcPr>
            <w:tcW w:w="1699" w:type="dxa"/>
            <w:vMerge/>
            <w:shd w:val="clear" w:color="auto" w:fill="auto"/>
            <w:vAlign w:val="center"/>
          </w:tcPr>
          <w:p w14:paraId="393F118B" w14:textId="77777777" w:rsidR="00ED5D0E" w:rsidRPr="0086590E" w:rsidRDefault="00ED5D0E" w:rsidP="00EA5C98">
            <w:pPr>
              <w:rPr>
                <w:del w:id="664" w:author="Word Document Comparison" w:date="2025-03-31T16:34:00Z" w16du:dateUtc="2025-03-31T14:34:00Z"/>
              </w:rPr>
            </w:pPr>
          </w:p>
        </w:tc>
        <w:tc>
          <w:tcPr>
            <w:tcW w:w="3544" w:type="dxa"/>
            <w:shd w:val="clear" w:color="auto" w:fill="auto"/>
          </w:tcPr>
          <w:p w14:paraId="4390E573" w14:textId="5ACDA87F" w:rsidR="00ED5D0E" w:rsidRPr="007416A2" w:rsidRDefault="00ED5D0E" w:rsidP="00EA5C98">
            <w:pPr>
              <w:pStyle w:val="Odstavecseseznamem"/>
              <w:numPr>
                <w:ilvl w:val="0"/>
                <w:numId w:val="8"/>
              </w:numPr>
              <w:rPr>
                <w:del w:id="665" w:author="Word Document Comparison" w:date="2025-03-31T16:34:00Z" w16du:dateUtc="2025-03-31T14:34:00Z"/>
              </w:rPr>
            </w:pPr>
            <w:del w:id="666" w:author="Word Document Comparison" w:date="2025-03-31T16:34:00Z" w16du:dateUtc="2025-03-31T14:34:00Z">
              <w:r w:rsidRPr="007416A2">
                <w:delText>Výstupy budou formou alertů, notifikací včetně integrace s externími systémy.</w:delText>
              </w:r>
            </w:del>
          </w:p>
        </w:tc>
        <w:tc>
          <w:tcPr>
            <w:tcW w:w="1134" w:type="dxa"/>
            <w:shd w:val="clear" w:color="auto" w:fill="FFFF00"/>
          </w:tcPr>
          <w:p w14:paraId="52F72324" w14:textId="77777777" w:rsidR="00ED5D0E" w:rsidRPr="00561F26" w:rsidRDefault="00ED5D0E" w:rsidP="00EA5C98">
            <w:pPr>
              <w:rPr>
                <w:del w:id="667" w:author="Word Document Comparison" w:date="2025-03-31T16:34:00Z" w16du:dateUtc="2025-03-31T14:34:00Z"/>
              </w:rPr>
            </w:pPr>
          </w:p>
        </w:tc>
        <w:tc>
          <w:tcPr>
            <w:tcW w:w="2268" w:type="dxa"/>
            <w:shd w:val="clear" w:color="auto" w:fill="FFFF00"/>
          </w:tcPr>
          <w:p w14:paraId="28BF5275" w14:textId="52639FD2" w:rsidR="00ED5D0E" w:rsidRPr="00561F26" w:rsidRDefault="00ED5D0E" w:rsidP="00EA5C98">
            <w:pPr>
              <w:rPr>
                <w:del w:id="668" w:author="Word Document Comparison" w:date="2025-03-31T16:34:00Z" w16du:dateUtc="2025-03-31T14:34:00Z"/>
              </w:rPr>
            </w:pPr>
          </w:p>
        </w:tc>
      </w:tr>
      <w:tr w:rsidR="00ED5D0E" w:rsidRPr="00561F26" w14:paraId="1E7B04BE"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69" w:author="Word Document Comparison" w:date="2025-03-31T16:34:00Z" w16du:dateUtc="2025-03-31T14:34:00Z"/>
        </w:trPr>
        <w:tc>
          <w:tcPr>
            <w:tcW w:w="701" w:type="dxa"/>
            <w:shd w:val="clear" w:color="auto" w:fill="auto"/>
          </w:tcPr>
          <w:p w14:paraId="66CC5973" w14:textId="77777777" w:rsidR="00ED5D0E" w:rsidRPr="00561F26" w:rsidRDefault="00ED5D0E" w:rsidP="004A173D">
            <w:pPr>
              <w:pStyle w:val="Odstavecseseznamem"/>
              <w:numPr>
                <w:ilvl w:val="0"/>
                <w:numId w:val="25"/>
              </w:numPr>
              <w:spacing w:after="0" w:line="240" w:lineRule="auto"/>
              <w:jc w:val="both"/>
              <w:rPr>
                <w:del w:id="670" w:author="Word Document Comparison" w:date="2025-03-31T16:34:00Z" w16du:dateUtc="2025-03-31T14:34:00Z"/>
              </w:rPr>
            </w:pPr>
          </w:p>
        </w:tc>
        <w:tc>
          <w:tcPr>
            <w:tcW w:w="1699" w:type="dxa"/>
            <w:shd w:val="clear" w:color="auto" w:fill="auto"/>
          </w:tcPr>
          <w:p w14:paraId="48906C1D" w14:textId="77777777" w:rsidR="00ED5D0E" w:rsidRPr="0086590E" w:rsidRDefault="00ED5D0E" w:rsidP="00EA5C98">
            <w:pPr>
              <w:rPr>
                <w:del w:id="671" w:author="Word Document Comparison" w:date="2025-03-31T16:34:00Z" w16du:dateUtc="2025-03-31T14:34:00Z"/>
                <w:rFonts w:eastAsiaTheme="minorHAnsi"/>
              </w:rPr>
            </w:pPr>
            <w:del w:id="672" w:author="Word Document Comparison" w:date="2025-03-31T16:34:00Z" w16du:dateUtc="2025-03-31T14:34:00Z">
              <w:r w:rsidRPr="00CC2D7C">
                <w:delText>Monitorování v reálném čase</w:delText>
              </w:r>
            </w:del>
          </w:p>
        </w:tc>
        <w:tc>
          <w:tcPr>
            <w:tcW w:w="3544" w:type="dxa"/>
            <w:shd w:val="clear" w:color="auto" w:fill="auto"/>
          </w:tcPr>
          <w:p w14:paraId="67907E7B" w14:textId="77777777" w:rsidR="00ED5D0E" w:rsidRPr="007416A2" w:rsidRDefault="00ED5D0E" w:rsidP="00EA5C98">
            <w:pPr>
              <w:pStyle w:val="Odstavecseseznamem"/>
              <w:numPr>
                <w:ilvl w:val="0"/>
                <w:numId w:val="8"/>
              </w:numPr>
              <w:rPr>
                <w:del w:id="673" w:author="Word Document Comparison" w:date="2025-03-31T16:34:00Z" w16du:dateUtc="2025-03-31T14:34:00Z"/>
              </w:rPr>
            </w:pPr>
            <w:del w:id="674" w:author="Word Document Comparison" w:date="2025-03-31T16:34:00Z" w16du:dateUtc="2025-03-31T14:34:00Z">
              <w:r w:rsidRPr="007416A2">
                <w:delText>Řešení musí monitorovat aplikace a infrastrukturu v reálném čase. Bude poskytovat kontinuální viditelnost výkonu aplikací, včetně časů odezvy, propustnosti a chyb.</w:delText>
              </w:r>
            </w:del>
          </w:p>
        </w:tc>
        <w:tc>
          <w:tcPr>
            <w:tcW w:w="1134" w:type="dxa"/>
            <w:shd w:val="clear" w:color="auto" w:fill="FFFF00"/>
          </w:tcPr>
          <w:p w14:paraId="69AA27A4" w14:textId="77777777" w:rsidR="00ED5D0E" w:rsidRPr="00561F26" w:rsidRDefault="00ED5D0E" w:rsidP="00EA5C98">
            <w:pPr>
              <w:rPr>
                <w:del w:id="675" w:author="Word Document Comparison" w:date="2025-03-31T16:34:00Z" w16du:dateUtc="2025-03-31T14:34:00Z"/>
              </w:rPr>
            </w:pPr>
          </w:p>
        </w:tc>
        <w:tc>
          <w:tcPr>
            <w:tcW w:w="2268" w:type="dxa"/>
            <w:shd w:val="clear" w:color="auto" w:fill="FFFF00"/>
          </w:tcPr>
          <w:p w14:paraId="2D512EBE" w14:textId="5C740329" w:rsidR="00ED5D0E" w:rsidRPr="00561F26" w:rsidRDefault="00ED5D0E" w:rsidP="00EA5C98">
            <w:pPr>
              <w:rPr>
                <w:del w:id="676" w:author="Word Document Comparison" w:date="2025-03-31T16:34:00Z" w16du:dateUtc="2025-03-31T14:34:00Z"/>
              </w:rPr>
            </w:pPr>
          </w:p>
        </w:tc>
      </w:tr>
      <w:tr w:rsidR="00ED5D0E" w:rsidRPr="00561F26" w14:paraId="618FE988"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77" w:author="Word Document Comparison" w:date="2025-03-31T16:34:00Z" w16du:dateUtc="2025-03-31T14:34:00Z"/>
        </w:trPr>
        <w:tc>
          <w:tcPr>
            <w:tcW w:w="701" w:type="dxa"/>
            <w:shd w:val="clear" w:color="auto" w:fill="auto"/>
          </w:tcPr>
          <w:p w14:paraId="7071BF11" w14:textId="77777777" w:rsidR="00ED5D0E" w:rsidRPr="00561F26" w:rsidRDefault="00ED5D0E" w:rsidP="004A173D">
            <w:pPr>
              <w:pStyle w:val="Odstavecseseznamem"/>
              <w:numPr>
                <w:ilvl w:val="0"/>
                <w:numId w:val="25"/>
              </w:numPr>
              <w:spacing w:after="0" w:line="240" w:lineRule="auto"/>
              <w:jc w:val="both"/>
              <w:rPr>
                <w:del w:id="678" w:author="Word Document Comparison" w:date="2025-03-31T16:34:00Z" w16du:dateUtc="2025-03-31T14:34:00Z"/>
              </w:rPr>
            </w:pPr>
          </w:p>
        </w:tc>
        <w:tc>
          <w:tcPr>
            <w:tcW w:w="1699" w:type="dxa"/>
            <w:shd w:val="clear" w:color="auto" w:fill="auto"/>
          </w:tcPr>
          <w:p w14:paraId="56BBEB68" w14:textId="77777777" w:rsidR="00ED5D0E" w:rsidRPr="009F28CD" w:rsidRDefault="00ED5D0E" w:rsidP="00EA5C98">
            <w:pPr>
              <w:rPr>
                <w:del w:id="679" w:author="Word Document Comparison" w:date="2025-03-31T16:34:00Z" w16du:dateUtc="2025-03-31T14:34:00Z"/>
                <w:b/>
                <w:bCs/>
              </w:rPr>
            </w:pPr>
            <w:del w:id="680" w:author="Word Document Comparison" w:date="2025-03-31T16:34:00Z" w16du:dateUtc="2025-03-31T14:34:00Z">
              <w:r w:rsidRPr="009F28CD">
                <w:rPr>
                  <w:rStyle w:val="Siln"/>
                  <w:b w:val="0"/>
                  <w:bCs w:val="0"/>
                </w:rPr>
                <w:delText>Datová granularita</w:delText>
              </w:r>
            </w:del>
          </w:p>
        </w:tc>
        <w:tc>
          <w:tcPr>
            <w:tcW w:w="3544" w:type="dxa"/>
            <w:shd w:val="clear" w:color="auto" w:fill="auto"/>
          </w:tcPr>
          <w:p w14:paraId="0242D4EB" w14:textId="77777777" w:rsidR="00ED5D0E" w:rsidRPr="007416A2" w:rsidRDefault="00ED5D0E" w:rsidP="00EA5C98">
            <w:pPr>
              <w:pStyle w:val="Odstavecseseznamem"/>
              <w:numPr>
                <w:ilvl w:val="0"/>
                <w:numId w:val="8"/>
              </w:numPr>
              <w:rPr>
                <w:del w:id="681" w:author="Word Document Comparison" w:date="2025-03-31T16:34:00Z" w16du:dateUtc="2025-03-31T14:34:00Z"/>
              </w:rPr>
            </w:pPr>
            <w:del w:id="682" w:author="Word Document Comparison" w:date="2025-03-31T16:34:00Z" w16du:dateUtc="2025-03-31T14:34:00Z">
              <w:r w:rsidRPr="007416A2">
                <w:delText>Monitorovací nástroj musí data sbírat a poskytovat s granularitou minimálně 1 sekunda po dobu 24 hodin.</w:delText>
              </w:r>
            </w:del>
          </w:p>
        </w:tc>
        <w:tc>
          <w:tcPr>
            <w:tcW w:w="1134" w:type="dxa"/>
            <w:shd w:val="clear" w:color="auto" w:fill="FFFF00"/>
          </w:tcPr>
          <w:p w14:paraId="3897C25F" w14:textId="77777777" w:rsidR="00ED5D0E" w:rsidRPr="00561F26" w:rsidRDefault="00ED5D0E" w:rsidP="00EA5C98">
            <w:pPr>
              <w:rPr>
                <w:del w:id="683" w:author="Word Document Comparison" w:date="2025-03-31T16:34:00Z" w16du:dateUtc="2025-03-31T14:34:00Z"/>
              </w:rPr>
            </w:pPr>
          </w:p>
        </w:tc>
        <w:tc>
          <w:tcPr>
            <w:tcW w:w="2268" w:type="dxa"/>
            <w:shd w:val="clear" w:color="auto" w:fill="FFFF00"/>
          </w:tcPr>
          <w:p w14:paraId="58EEF092" w14:textId="15AD68BC" w:rsidR="00ED5D0E" w:rsidRPr="00561F26" w:rsidRDefault="00ED5D0E" w:rsidP="00EA5C98">
            <w:pPr>
              <w:rPr>
                <w:del w:id="684" w:author="Word Document Comparison" w:date="2025-03-31T16:34:00Z" w16du:dateUtc="2025-03-31T14:34:00Z"/>
              </w:rPr>
            </w:pPr>
          </w:p>
        </w:tc>
      </w:tr>
      <w:tr w:rsidR="00ED5D0E" w:rsidRPr="00561F26" w14:paraId="01B53546"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85" w:author="Word Document Comparison" w:date="2025-03-31T16:34:00Z" w16du:dateUtc="2025-03-31T14:34:00Z"/>
        </w:trPr>
        <w:tc>
          <w:tcPr>
            <w:tcW w:w="701" w:type="dxa"/>
            <w:shd w:val="clear" w:color="auto" w:fill="auto"/>
          </w:tcPr>
          <w:p w14:paraId="68FEE4BD" w14:textId="77777777" w:rsidR="00ED5D0E" w:rsidRPr="00561F26" w:rsidRDefault="00ED5D0E" w:rsidP="004A173D">
            <w:pPr>
              <w:pStyle w:val="Odstavecseseznamem"/>
              <w:numPr>
                <w:ilvl w:val="0"/>
                <w:numId w:val="25"/>
              </w:numPr>
              <w:spacing w:after="0" w:line="240" w:lineRule="auto"/>
              <w:jc w:val="both"/>
              <w:rPr>
                <w:del w:id="686" w:author="Word Document Comparison" w:date="2025-03-31T16:34:00Z" w16du:dateUtc="2025-03-31T14:34:00Z"/>
              </w:rPr>
            </w:pPr>
          </w:p>
        </w:tc>
        <w:tc>
          <w:tcPr>
            <w:tcW w:w="1699" w:type="dxa"/>
            <w:shd w:val="clear" w:color="auto" w:fill="auto"/>
          </w:tcPr>
          <w:p w14:paraId="159A1ACD" w14:textId="77777777" w:rsidR="00ED5D0E" w:rsidRPr="009F28CD" w:rsidRDefault="00ED5D0E" w:rsidP="00EA5C98">
            <w:pPr>
              <w:rPr>
                <w:del w:id="687" w:author="Word Document Comparison" w:date="2025-03-31T16:34:00Z" w16du:dateUtc="2025-03-31T14:34:00Z"/>
                <w:b/>
                <w:bCs/>
              </w:rPr>
            </w:pPr>
            <w:del w:id="688" w:author="Word Document Comparison" w:date="2025-03-31T16:34:00Z" w16du:dateUtc="2025-03-31T14:34:00Z">
              <w:r w:rsidRPr="009F28CD">
                <w:rPr>
                  <w:rStyle w:val="Siln"/>
                  <w:b w:val="0"/>
                  <w:bCs w:val="0"/>
                </w:rPr>
                <w:delText>End-to-end trasování</w:delText>
              </w:r>
            </w:del>
          </w:p>
        </w:tc>
        <w:tc>
          <w:tcPr>
            <w:tcW w:w="3544" w:type="dxa"/>
            <w:shd w:val="clear" w:color="auto" w:fill="auto"/>
          </w:tcPr>
          <w:p w14:paraId="5402F2C7" w14:textId="77777777" w:rsidR="00ED5D0E" w:rsidRPr="007416A2" w:rsidRDefault="00ED5D0E" w:rsidP="00EA5C98">
            <w:pPr>
              <w:pStyle w:val="Odstavecseseznamem"/>
              <w:numPr>
                <w:ilvl w:val="0"/>
                <w:numId w:val="8"/>
              </w:numPr>
              <w:rPr>
                <w:del w:id="689" w:author="Word Document Comparison" w:date="2025-03-31T16:34:00Z" w16du:dateUtc="2025-03-31T14:34:00Z"/>
              </w:rPr>
            </w:pPr>
            <w:del w:id="690" w:author="Word Document Comparison" w:date="2025-03-31T16:34:00Z" w16du:dateUtc="2025-03-31T14:34:00Z">
              <w:r w:rsidRPr="007416A2">
                <w:delText>Nástroj bude poskytovat trasování (zachycování jednotlivých volání) aplikačních transakcí napříč všemi komponentami. Řešení musí poskytovat podrobné transakční záznamy od uživatele směrem do monitorované aplikace.</w:delText>
              </w:r>
            </w:del>
          </w:p>
        </w:tc>
        <w:tc>
          <w:tcPr>
            <w:tcW w:w="1134" w:type="dxa"/>
            <w:shd w:val="clear" w:color="auto" w:fill="FFFF00"/>
          </w:tcPr>
          <w:p w14:paraId="756F9956" w14:textId="77777777" w:rsidR="00ED5D0E" w:rsidRPr="00561F26" w:rsidRDefault="00ED5D0E" w:rsidP="00EA5C98">
            <w:pPr>
              <w:rPr>
                <w:del w:id="691" w:author="Word Document Comparison" w:date="2025-03-31T16:34:00Z" w16du:dateUtc="2025-03-31T14:34:00Z"/>
              </w:rPr>
            </w:pPr>
          </w:p>
        </w:tc>
        <w:tc>
          <w:tcPr>
            <w:tcW w:w="2268" w:type="dxa"/>
            <w:shd w:val="clear" w:color="auto" w:fill="FFFF00"/>
          </w:tcPr>
          <w:p w14:paraId="1028A100" w14:textId="0F3B6A74" w:rsidR="00ED5D0E" w:rsidRPr="00561F26" w:rsidRDefault="00ED5D0E" w:rsidP="00EA5C98">
            <w:pPr>
              <w:rPr>
                <w:del w:id="692" w:author="Word Document Comparison" w:date="2025-03-31T16:34:00Z" w16du:dateUtc="2025-03-31T14:34:00Z"/>
              </w:rPr>
            </w:pPr>
          </w:p>
        </w:tc>
      </w:tr>
      <w:tr w:rsidR="00ED5D0E" w:rsidRPr="00561F26" w14:paraId="46A1248C"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693" w:author="Word Document Comparison" w:date="2025-03-31T16:34:00Z" w16du:dateUtc="2025-03-31T14:34:00Z"/>
        </w:trPr>
        <w:tc>
          <w:tcPr>
            <w:tcW w:w="701" w:type="dxa"/>
            <w:shd w:val="clear" w:color="auto" w:fill="auto"/>
          </w:tcPr>
          <w:p w14:paraId="1FC981B8" w14:textId="77777777" w:rsidR="00ED5D0E" w:rsidRPr="00561F26" w:rsidRDefault="00ED5D0E" w:rsidP="004A173D">
            <w:pPr>
              <w:pStyle w:val="Odstavecseseznamem"/>
              <w:numPr>
                <w:ilvl w:val="0"/>
                <w:numId w:val="25"/>
              </w:numPr>
              <w:spacing w:after="0" w:line="240" w:lineRule="auto"/>
              <w:jc w:val="both"/>
              <w:rPr>
                <w:del w:id="694" w:author="Word Document Comparison" w:date="2025-03-31T16:34:00Z" w16du:dateUtc="2025-03-31T14:34:00Z"/>
              </w:rPr>
            </w:pPr>
          </w:p>
        </w:tc>
        <w:tc>
          <w:tcPr>
            <w:tcW w:w="1699" w:type="dxa"/>
            <w:shd w:val="clear" w:color="auto" w:fill="auto"/>
          </w:tcPr>
          <w:p w14:paraId="108227AC" w14:textId="77777777" w:rsidR="00ED5D0E" w:rsidRPr="009F28CD" w:rsidRDefault="00ED5D0E" w:rsidP="00EA5C98">
            <w:pPr>
              <w:rPr>
                <w:del w:id="695" w:author="Word Document Comparison" w:date="2025-03-31T16:34:00Z" w16du:dateUtc="2025-03-31T14:34:00Z"/>
                <w:b/>
                <w:bCs/>
              </w:rPr>
            </w:pPr>
            <w:del w:id="696" w:author="Word Document Comparison" w:date="2025-03-31T16:34:00Z" w16du:dateUtc="2025-03-31T14:34:00Z">
              <w:r w:rsidRPr="009F28CD">
                <w:rPr>
                  <w:rStyle w:val="Siln"/>
                  <w:b w:val="0"/>
                  <w:bCs w:val="0"/>
                </w:rPr>
                <w:delText>Sampling</w:delText>
              </w:r>
            </w:del>
          </w:p>
        </w:tc>
        <w:tc>
          <w:tcPr>
            <w:tcW w:w="3544" w:type="dxa"/>
            <w:shd w:val="clear" w:color="auto" w:fill="auto"/>
          </w:tcPr>
          <w:p w14:paraId="6C38A1F6" w14:textId="77777777" w:rsidR="00ED5D0E" w:rsidRPr="007416A2" w:rsidRDefault="00ED5D0E" w:rsidP="00EA5C98">
            <w:pPr>
              <w:pStyle w:val="Odstavecseseznamem"/>
              <w:numPr>
                <w:ilvl w:val="0"/>
                <w:numId w:val="8"/>
              </w:numPr>
              <w:rPr>
                <w:del w:id="697" w:author="Word Document Comparison" w:date="2025-03-31T16:34:00Z" w16du:dateUtc="2025-03-31T14:34:00Z"/>
              </w:rPr>
            </w:pPr>
            <w:del w:id="698" w:author="Word Document Comparison" w:date="2025-03-31T16:34:00Z" w16du:dateUtc="2025-03-31T14:34:00Z">
              <w:r w:rsidRPr="007416A2">
                <w:delText>Sampling trasovacích dat není přípustný, řešení musí sbírat a uchovat 100 % všech skutečných volání (transakcí) alespoň po dobu jednoho týdne.</w:delText>
              </w:r>
            </w:del>
          </w:p>
        </w:tc>
        <w:tc>
          <w:tcPr>
            <w:tcW w:w="1134" w:type="dxa"/>
            <w:shd w:val="clear" w:color="auto" w:fill="FFFF00"/>
          </w:tcPr>
          <w:p w14:paraId="7FE96C10" w14:textId="77777777" w:rsidR="00ED5D0E" w:rsidRPr="00561F26" w:rsidRDefault="00ED5D0E" w:rsidP="00EA5C98">
            <w:pPr>
              <w:rPr>
                <w:del w:id="699" w:author="Word Document Comparison" w:date="2025-03-31T16:34:00Z" w16du:dateUtc="2025-03-31T14:34:00Z"/>
              </w:rPr>
            </w:pPr>
          </w:p>
        </w:tc>
        <w:tc>
          <w:tcPr>
            <w:tcW w:w="2268" w:type="dxa"/>
            <w:shd w:val="clear" w:color="auto" w:fill="FFFF00"/>
          </w:tcPr>
          <w:p w14:paraId="53AA4836" w14:textId="7AE6B638" w:rsidR="00ED5D0E" w:rsidRPr="00561F26" w:rsidRDefault="00ED5D0E" w:rsidP="00EA5C98">
            <w:pPr>
              <w:rPr>
                <w:del w:id="700" w:author="Word Document Comparison" w:date="2025-03-31T16:34:00Z" w16du:dateUtc="2025-03-31T14:34:00Z"/>
              </w:rPr>
            </w:pPr>
          </w:p>
        </w:tc>
      </w:tr>
      <w:tr w:rsidR="00ED5D0E" w:rsidRPr="00561F26" w14:paraId="6CD7208C"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01" w:author="Word Document Comparison" w:date="2025-03-31T16:34:00Z" w16du:dateUtc="2025-03-31T14:34:00Z"/>
        </w:trPr>
        <w:tc>
          <w:tcPr>
            <w:tcW w:w="701" w:type="dxa"/>
            <w:shd w:val="clear" w:color="auto" w:fill="auto"/>
          </w:tcPr>
          <w:p w14:paraId="2F03DC09" w14:textId="77777777" w:rsidR="00ED5D0E" w:rsidRPr="00561F26" w:rsidRDefault="00ED5D0E" w:rsidP="004A173D">
            <w:pPr>
              <w:pStyle w:val="Odstavecseseznamem"/>
              <w:numPr>
                <w:ilvl w:val="0"/>
                <w:numId w:val="25"/>
              </w:numPr>
              <w:spacing w:after="0" w:line="240" w:lineRule="auto"/>
              <w:jc w:val="both"/>
              <w:rPr>
                <w:del w:id="702" w:author="Word Document Comparison" w:date="2025-03-31T16:34:00Z" w16du:dateUtc="2025-03-31T14:34:00Z"/>
              </w:rPr>
            </w:pPr>
          </w:p>
        </w:tc>
        <w:tc>
          <w:tcPr>
            <w:tcW w:w="1699" w:type="dxa"/>
            <w:shd w:val="clear" w:color="auto" w:fill="auto"/>
          </w:tcPr>
          <w:p w14:paraId="421D228E" w14:textId="77777777" w:rsidR="00ED5D0E" w:rsidRPr="009F28CD" w:rsidRDefault="00ED5D0E" w:rsidP="00EA5C98">
            <w:pPr>
              <w:rPr>
                <w:del w:id="703" w:author="Word Document Comparison" w:date="2025-03-31T16:34:00Z" w16du:dateUtc="2025-03-31T14:34:00Z"/>
                <w:b/>
                <w:bCs/>
              </w:rPr>
            </w:pPr>
            <w:del w:id="704" w:author="Word Document Comparison" w:date="2025-03-31T16:34:00Z" w16du:dateUtc="2025-03-31T14:34:00Z">
              <w:r w:rsidRPr="009F28CD">
                <w:rPr>
                  <w:rStyle w:val="Siln"/>
                  <w:b w:val="0"/>
                  <w:bCs w:val="0"/>
                </w:rPr>
                <w:delText>Automatické discovery</w:delText>
              </w:r>
            </w:del>
          </w:p>
        </w:tc>
        <w:tc>
          <w:tcPr>
            <w:tcW w:w="3544" w:type="dxa"/>
            <w:shd w:val="clear" w:color="auto" w:fill="auto"/>
          </w:tcPr>
          <w:p w14:paraId="72C380E4" w14:textId="77777777" w:rsidR="00ED5D0E" w:rsidRPr="007416A2" w:rsidRDefault="00ED5D0E" w:rsidP="00EA5C98">
            <w:pPr>
              <w:pStyle w:val="Odstavecseseznamem"/>
              <w:numPr>
                <w:ilvl w:val="0"/>
                <w:numId w:val="8"/>
              </w:numPr>
              <w:rPr>
                <w:del w:id="705" w:author="Word Document Comparison" w:date="2025-03-31T16:34:00Z" w16du:dateUtc="2025-03-31T14:34:00Z"/>
              </w:rPr>
            </w:pPr>
            <w:del w:id="706" w:author="Word Document Comparison" w:date="2025-03-31T16:34:00Z" w16du:dateUtc="2025-03-31T14:34:00Z">
              <w:r w:rsidRPr="007416A2">
                <w:delText>Řešení musí průběžně a automaticky zjišťovat a mapovat jednotlivé monitorované entity a jejich vzájemné vazby.</w:delText>
              </w:r>
            </w:del>
          </w:p>
        </w:tc>
        <w:tc>
          <w:tcPr>
            <w:tcW w:w="1134" w:type="dxa"/>
            <w:shd w:val="clear" w:color="auto" w:fill="FFFF00"/>
          </w:tcPr>
          <w:p w14:paraId="66148E63" w14:textId="77777777" w:rsidR="00ED5D0E" w:rsidRPr="00561F26" w:rsidRDefault="00ED5D0E" w:rsidP="00EA5C98">
            <w:pPr>
              <w:rPr>
                <w:del w:id="707" w:author="Word Document Comparison" w:date="2025-03-31T16:34:00Z" w16du:dateUtc="2025-03-31T14:34:00Z"/>
              </w:rPr>
            </w:pPr>
          </w:p>
        </w:tc>
        <w:tc>
          <w:tcPr>
            <w:tcW w:w="2268" w:type="dxa"/>
            <w:shd w:val="clear" w:color="auto" w:fill="FFFF00"/>
          </w:tcPr>
          <w:p w14:paraId="5134ACD4" w14:textId="7DF97543" w:rsidR="00ED5D0E" w:rsidRPr="00561F26" w:rsidRDefault="00ED5D0E" w:rsidP="00EA5C98">
            <w:pPr>
              <w:rPr>
                <w:del w:id="708" w:author="Word Document Comparison" w:date="2025-03-31T16:34:00Z" w16du:dateUtc="2025-03-31T14:34:00Z"/>
              </w:rPr>
            </w:pPr>
          </w:p>
        </w:tc>
      </w:tr>
      <w:tr w:rsidR="00ED5D0E" w:rsidRPr="00561F26" w14:paraId="7907230B"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09" w:author="Word Document Comparison" w:date="2025-03-31T16:34:00Z" w16du:dateUtc="2025-03-31T14:34:00Z"/>
        </w:trPr>
        <w:tc>
          <w:tcPr>
            <w:tcW w:w="701" w:type="dxa"/>
            <w:shd w:val="clear" w:color="auto" w:fill="auto"/>
          </w:tcPr>
          <w:p w14:paraId="14088B68" w14:textId="77777777" w:rsidR="00ED5D0E" w:rsidRPr="00561F26" w:rsidRDefault="00ED5D0E" w:rsidP="004A173D">
            <w:pPr>
              <w:pStyle w:val="Odstavecseseznamem"/>
              <w:numPr>
                <w:ilvl w:val="0"/>
                <w:numId w:val="25"/>
              </w:numPr>
              <w:spacing w:after="0" w:line="240" w:lineRule="auto"/>
              <w:jc w:val="both"/>
              <w:rPr>
                <w:del w:id="710" w:author="Word Document Comparison" w:date="2025-03-31T16:34:00Z" w16du:dateUtc="2025-03-31T14:34:00Z"/>
              </w:rPr>
            </w:pPr>
          </w:p>
        </w:tc>
        <w:tc>
          <w:tcPr>
            <w:tcW w:w="1699" w:type="dxa"/>
            <w:shd w:val="clear" w:color="auto" w:fill="auto"/>
          </w:tcPr>
          <w:p w14:paraId="26D8C1AA" w14:textId="77777777" w:rsidR="00ED5D0E" w:rsidRPr="009F28CD" w:rsidRDefault="00ED5D0E" w:rsidP="00EA5C98">
            <w:pPr>
              <w:rPr>
                <w:del w:id="711" w:author="Word Document Comparison" w:date="2025-03-31T16:34:00Z" w16du:dateUtc="2025-03-31T14:34:00Z"/>
                <w:b/>
                <w:bCs/>
              </w:rPr>
            </w:pPr>
            <w:del w:id="712" w:author="Word Document Comparison" w:date="2025-03-31T16:34:00Z" w16du:dateUtc="2025-03-31T14:34:00Z">
              <w:r w:rsidRPr="009F28CD">
                <w:rPr>
                  <w:rStyle w:val="Siln"/>
                  <w:b w:val="0"/>
                  <w:bCs w:val="0"/>
                </w:rPr>
                <w:delText>Aplikační topologie</w:delText>
              </w:r>
            </w:del>
          </w:p>
        </w:tc>
        <w:tc>
          <w:tcPr>
            <w:tcW w:w="3544" w:type="dxa"/>
            <w:shd w:val="clear" w:color="auto" w:fill="auto"/>
          </w:tcPr>
          <w:p w14:paraId="648A6907" w14:textId="77777777" w:rsidR="00ED5D0E" w:rsidRPr="007416A2" w:rsidRDefault="00ED5D0E" w:rsidP="00EA5C98">
            <w:pPr>
              <w:pStyle w:val="Odstavecseseznamem"/>
              <w:numPr>
                <w:ilvl w:val="0"/>
                <w:numId w:val="8"/>
              </w:numPr>
              <w:rPr>
                <w:del w:id="713" w:author="Word Document Comparison" w:date="2025-03-31T16:34:00Z" w16du:dateUtc="2025-03-31T14:34:00Z"/>
              </w:rPr>
            </w:pPr>
            <w:del w:id="714" w:author="Word Document Comparison" w:date="2025-03-31T16:34:00Z" w16du:dateUtc="2025-03-31T14:34:00Z">
              <w:r w:rsidRPr="007416A2">
                <w:delText>Monitorovací nástroj musí umět získané informace a závislosti o infrastruktuře a datových tocích mezi jednotlivými komponentami (službami) zobrazit graficky.</w:delText>
              </w:r>
            </w:del>
          </w:p>
        </w:tc>
        <w:tc>
          <w:tcPr>
            <w:tcW w:w="1134" w:type="dxa"/>
            <w:shd w:val="clear" w:color="auto" w:fill="FFFF00"/>
          </w:tcPr>
          <w:p w14:paraId="794B7066" w14:textId="77777777" w:rsidR="00ED5D0E" w:rsidRPr="00561F26" w:rsidRDefault="00ED5D0E" w:rsidP="00EA5C98">
            <w:pPr>
              <w:rPr>
                <w:del w:id="715" w:author="Word Document Comparison" w:date="2025-03-31T16:34:00Z" w16du:dateUtc="2025-03-31T14:34:00Z"/>
              </w:rPr>
            </w:pPr>
          </w:p>
        </w:tc>
        <w:tc>
          <w:tcPr>
            <w:tcW w:w="2268" w:type="dxa"/>
            <w:shd w:val="clear" w:color="auto" w:fill="FFFF00"/>
          </w:tcPr>
          <w:p w14:paraId="2CEC1C51" w14:textId="54C3DEE9" w:rsidR="00ED5D0E" w:rsidRPr="00561F26" w:rsidRDefault="00ED5D0E" w:rsidP="00EA5C98">
            <w:pPr>
              <w:rPr>
                <w:del w:id="716" w:author="Word Document Comparison" w:date="2025-03-31T16:34:00Z" w16du:dateUtc="2025-03-31T14:34:00Z"/>
              </w:rPr>
            </w:pPr>
          </w:p>
        </w:tc>
      </w:tr>
      <w:tr w:rsidR="00ED5D0E" w:rsidRPr="00561F26" w14:paraId="05A7CEEF"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17" w:author="Word Document Comparison" w:date="2025-03-31T16:34:00Z" w16du:dateUtc="2025-03-31T14:34:00Z"/>
        </w:trPr>
        <w:tc>
          <w:tcPr>
            <w:tcW w:w="701" w:type="dxa"/>
            <w:shd w:val="clear" w:color="auto" w:fill="auto"/>
          </w:tcPr>
          <w:p w14:paraId="21D8521C" w14:textId="77777777" w:rsidR="00ED5D0E" w:rsidRPr="00561F26" w:rsidRDefault="00ED5D0E" w:rsidP="004A173D">
            <w:pPr>
              <w:pStyle w:val="Odstavecseseznamem"/>
              <w:numPr>
                <w:ilvl w:val="0"/>
                <w:numId w:val="25"/>
              </w:numPr>
              <w:spacing w:after="0" w:line="240" w:lineRule="auto"/>
              <w:jc w:val="both"/>
              <w:rPr>
                <w:del w:id="718" w:author="Word Document Comparison" w:date="2025-03-31T16:34:00Z" w16du:dateUtc="2025-03-31T14:34:00Z"/>
              </w:rPr>
            </w:pPr>
          </w:p>
        </w:tc>
        <w:tc>
          <w:tcPr>
            <w:tcW w:w="1699" w:type="dxa"/>
            <w:shd w:val="clear" w:color="auto" w:fill="auto"/>
          </w:tcPr>
          <w:p w14:paraId="02D2D26B" w14:textId="77777777" w:rsidR="00ED5D0E" w:rsidRPr="009F28CD" w:rsidRDefault="00ED5D0E" w:rsidP="00EA5C98">
            <w:pPr>
              <w:rPr>
                <w:del w:id="719" w:author="Word Document Comparison" w:date="2025-03-31T16:34:00Z" w16du:dateUtc="2025-03-31T14:34:00Z"/>
                <w:b/>
                <w:bCs/>
              </w:rPr>
            </w:pPr>
            <w:del w:id="720" w:author="Word Document Comparison" w:date="2025-03-31T16:34:00Z" w16du:dateUtc="2025-03-31T14:34:00Z">
              <w:r w:rsidRPr="009F28CD">
                <w:rPr>
                  <w:rStyle w:val="Siln"/>
                  <w:b w:val="0"/>
                  <w:bCs w:val="0"/>
                </w:rPr>
                <w:delText xml:space="preserve">Analytika </w:delText>
              </w:r>
            </w:del>
          </w:p>
        </w:tc>
        <w:tc>
          <w:tcPr>
            <w:tcW w:w="3544" w:type="dxa"/>
            <w:shd w:val="clear" w:color="auto" w:fill="auto"/>
          </w:tcPr>
          <w:p w14:paraId="6CDF08F8" w14:textId="77777777" w:rsidR="00ED5D0E" w:rsidRPr="007416A2" w:rsidRDefault="00ED5D0E" w:rsidP="00EA5C98">
            <w:pPr>
              <w:pStyle w:val="Odstavecseseznamem"/>
              <w:numPr>
                <w:ilvl w:val="0"/>
                <w:numId w:val="8"/>
              </w:numPr>
              <w:rPr>
                <w:del w:id="721" w:author="Word Document Comparison" w:date="2025-03-31T16:34:00Z" w16du:dateUtc="2025-03-31T14:34:00Z"/>
              </w:rPr>
            </w:pPr>
            <w:del w:id="722" w:author="Word Document Comparison" w:date="2025-03-31T16:34:00Z" w16du:dateUtc="2025-03-31T14:34:00Z">
              <w:r w:rsidRPr="007416A2">
                <w:delText>Nabízené řešení musí poskytovat prediktivní analýzy, které umožní předvídat a předcházet potenciálním problémům.</w:delText>
              </w:r>
            </w:del>
          </w:p>
        </w:tc>
        <w:tc>
          <w:tcPr>
            <w:tcW w:w="1134" w:type="dxa"/>
            <w:shd w:val="clear" w:color="auto" w:fill="FFFF00"/>
          </w:tcPr>
          <w:p w14:paraId="262701FA" w14:textId="77777777" w:rsidR="00ED5D0E" w:rsidRPr="00561F26" w:rsidRDefault="00ED5D0E" w:rsidP="00EA5C98">
            <w:pPr>
              <w:rPr>
                <w:del w:id="723" w:author="Word Document Comparison" w:date="2025-03-31T16:34:00Z" w16du:dateUtc="2025-03-31T14:34:00Z"/>
              </w:rPr>
            </w:pPr>
          </w:p>
        </w:tc>
        <w:tc>
          <w:tcPr>
            <w:tcW w:w="2268" w:type="dxa"/>
            <w:shd w:val="clear" w:color="auto" w:fill="FFFF00"/>
          </w:tcPr>
          <w:p w14:paraId="4367F17B" w14:textId="389ACFE9" w:rsidR="00ED5D0E" w:rsidRPr="00561F26" w:rsidRDefault="00ED5D0E" w:rsidP="00EA5C98">
            <w:pPr>
              <w:rPr>
                <w:del w:id="724" w:author="Word Document Comparison" w:date="2025-03-31T16:34:00Z" w16du:dateUtc="2025-03-31T14:34:00Z"/>
              </w:rPr>
            </w:pPr>
          </w:p>
        </w:tc>
      </w:tr>
      <w:tr w:rsidR="00ED5D0E" w:rsidRPr="00561F26" w14:paraId="1E780A4B"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25"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1BA52BC" w14:textId="77777777" w:rsidR="00ED5D0E" w:rsidRPr="00561F26" w:rsidRDefault="00ED5D0E" w:rsidP="004A173D">
            <w:pPr>
              <w:pStyle w:val="Odstavecseseznamem"/>
              <w:numPr>
                <w:ilvl w:val="0"/>
                <w:numId w:val="25"/>
              </w:numPr>
              <w:spacing w:after="0" w:line="240" w:lineRule="auto"/>
              <w:jc w:val="both"/>
              <w:rPr>
                <w:del w:id="726" w:author="Word Document Comparison" w:date="2025-03-31T16:34:00Z" w16du:dateUtc="2025-03-31T14:34:00Z"/>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3404BAB5" w14:textId="77777777" w:rsidR="00ED5D0E" w:rsidRPr="009F28CD" w:rsidRDefault="00ED5D0E" w:rsidP="00EA5C98">
            <w:pPr>
              <w:rPr>
                <w:del w:id="727" w:author="Word Document Comparison" w:date="2025-03-31T16:34:00Z" w16du:dateUtc="2025-03-31T14:34:00Z"/>
                <w:b/>
                <w:bCs/>
              </w:rPr>
            </w:pPr>
            <w:del w:id="728" w:author="Word Document Comparison" w:date="2025-03-31T16:34:00Z" w16du:dateUtc="2025-03-31T14:34:00Z">
              <w:r w:rsidRPr="009F28CD">
                <w:rPr>
                  <w:rStyle w:val="Siln"/>
                  <w:b w:val="0"/>
                  <w:bCs w:val="0"/>
                </w:rPr>
                <w:delText>Podpora systémů a platforem</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47B8560" w14:textId="511430F3" w:rsidR="00ED5D0E" w:rsidRPr="007416A2" w:rsidRDefault="00ED5D0E" w:rsidP="00EA5C98">
            <w:pPr>
              <w:pStyle w:val="Odstavecseseznamem"/>
              <w:numPr>
                <w:ilvl w:val="0"/>
                <w:numId w:val="8"/>
              </w:numPr>
              <w:rPr>
                <w:del w:id="729" w:author="Word Document Comparison" w:date="2025-03-31T16:34:00Z" w16du:dateUtc="2025-03-31T14:34:00Z"/>
              </w:rPr>
            </w:pPr>
            <w:del w:id="730" w:author="Word Document Comparison" w:date="2025-03-31T16:34:00Z" w16du:dateUtc="2025-03-31T14:34:00Z">
              <w:r w:rsidRPr="007416A2">
                <w:delText xml:space="preserve">Řešení musí podporovat minimálně: Intel x86 a Power servery, operační systémy Linux, AIX, Windows. Dále musí být monitorovány platformy VMware, PowerVM, Power HMC. </w:delText>
              </w:r>
              <w:r w:rsidR="00634259" w:rsidRPr="00634259">
                <w:delText>Dodavatel</w:delText>
              </w:r>
              <w:r w:rsidRPr="007416A2">
                <w:delText xml:space="preserve"> uvede, jaké další řešení podporuje, především pro kontejnerizaci, Kubernetes/OpenShift a pro cloudová prostředí.</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612D0697" w14:textId="77777777" w:rsidR="00ED5D0E" w:rsidRPr="00561F26" w:rsidRDefault="00ED5D0E" w:rsidP="00EA5C98">
            <w:pPr>
              <w:rPr>
                <w:del w:id="731"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1B882A1" w14:textId="1F38CD69" w:rsidR="00ED5D0E" w:rsidRPr="00561F26" w:rsidRDefault="00ED5D0E" w:rsidP="00EA5C98">
            <w:pPr>
              <w:rPr>
                <w:del w:id="732" w:author="Word Document Comparison" w:date="2025-03-31T16:34:00Z" w16du:dateUtc="2025-03-31T14:34:00Z"/>
              </w:rPr>
            </w:pPr>
          </w:p>
        </w:tc>
      </w:tr>
      <w:tr w:rsidR="00ED5D0E" w:rsidRPr="00561F26" w14:paraId="78DC1065"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33"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7E2FB4BD" w14:textId="77777777" w:rsidR="00ED5D0E" w:rsidRPr="00561F26" w:rsidRDefault="00ED5D0E" w:rsidP="004A173D">
            <w:pPr>
              <w:pStyle w:val="Odstavecseseznamem"/>
              <w:numPr>
                <w:ilvl w:val="0"/>
                <w:numId w:val="25"/>
              </w:numPr>
              <w:spacing w:after="0" w:line="240" w:lineRule="auto"/>
              <w:jc w:val="both"/>
              <w:rPr>
                <w:del w:id="734" w:author="Word Document Comparison" w:date="2025-03-31T16:34:00Z" w16du:dateUtc="2025-03-31T14:34:00Z"/>
              </w:rPr>
            </w:pPr>
          </w:p>
        </w:tc>
        <w:tc>
          <w:tcPr>
            <w:tcW w:w="1699" w:type="dxa"/>
            <w:tcBorders>
              <w:left w:val="single" w:sz="4" w:space="0" w:color="auto"/>
              <w:bottom w:val="single" w:sz="4" w:space="0" w:color="auto"/>
              <w:right w:val="single" w:sz="4" w:space="0" w:color="auto"/>
            </w:tcBorders>
            <w:shd w:val="clear" w:color="auto" w:fill="auto"/>
          </w:tcPr>
          <w:p w14:paraId="0735B12C" w14:textId="77777777" w:rsidR="00ED5D0E" w:rsidRPr="009F28CD" w:rsidRDefault="00ED5D0E" w:rsidP="00EA5C98">
            <w:pPr>
              <w:rPr>
                <w:del w:id="735" w:author="Word Document Comparison" w:date="2025-03-31T16:34:00Z" w16du:dateUtc="2025-03-31T14:34:00Z"/>
                <w:b/>
                <w:bCs/>
              </w:rPr>
            </w:pPr>
            <w:del w:id="736" w:author="Word Document Comparison" w:date="2025-03-31T16:34:00Z" w16du:dateUtc="2025-03-31T14:34:00Z">
              <w:r w:rsidRPr="009F28CD">
                <w:rPr>
                  <w:rStyle w:val="Siln"/>
                  <w:b w:val="0"/>
                  <w:bCs w:val="0"/>
                </w:rPr>
                <w:delText>Možnosti nasazení</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1DA97DD" w14:textId="77777777" w:rsidR="00ED5D0E" w:rsidRPr="007416A2" w:rsidRDefault="00ED5D0E" w:rsidP="00EA5C98">
            <w:pPr>
              <w:pStyle w:val="Odstavecseseznamem"/>
              <w:numPr>
                <w:ilvl w:val="0"/>
                <w:numId w:val="8"/>
              </w:numPr>
              <w:rPr>
                <w:del w:id="737" w:author="Word Document Comparison" w:date="2025-03-31T16:34:00Z" w16du:dateUtc="2025-03-31T14:34:00Z"/>
              </w:rPr>
            </w:pPr>
            <w:del w:id="738" w:author="Word Document Comparison" w:date="2025-03-31T16:34:00Z" w16du:dateUtc="2025-03-31T14:34:00Z">
              <w:r w:rsidRPr="007416A2">
                <w:delText>Požadována je instalace monitoring serveru na x86 platformě (Linux bare metal nebo VMWare).</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E46B51B" w14:textId="77777777" w:rsidR="00ED5D0E" w:rsidRPr="00561F26" w:rsidRDefault="00ED5D0E" w:rsidP="00EA5C98">
            <w:pPr>
              <w:rPr>
                <w:del w:id="739"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A00B993" w14:textId="28144FD0" w:rsidR="00ED5D0E" w:rsidRPr="00561F26" w:rsidRDefault="00ED5D0E" w:rsidP="00EA5C98">
            <w:pPr>
              <w:rPr>
                <w:del w:id="740" w:author="Word Document Comparison" w:date="2025-03-31T16:34:00Z" w16du:dateUtc="2025-03-31T14:34:00Z"/>
              </w:rPr>
            </w:pPr>
          </w:p>
        </w:tc>
      </w:tr>
      <w:tr w:rsidR="00ED5D0E" w:rsidRPr="00561F26" w14:paraId="2E737172"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41"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2D6DE449" w14:textId="77777777" w:rsidR="00ED5D0E" w:rsidRPr="00561F26" w:rsidRDefault="00ED5D0E" w:rsidP="004A173D">
            <w:pPr>
              <w:pStyle w:val="Odstavecseseznamem"/>
              <w:numPr>
                <w:ilvl w:val="0"/>
                <w:numId w:val="25"/>
              </w:numPr>
              <w:spacing w:after="0" w:line="240" w:lineRule="auto"/>
              <w:jc w:val="both"/>
              <w:rPr>
                <w:del w:id="742" w:author="Word Document Comparison" w:date="2025-03-31T16:34:00Z" w16du:dateUtc="2025-03-31T14:34:00Z"/>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BDB8614" w14:textId="77777777" w:rsidR="00ED5D0E" w:rsidRPr="009F28CD" w:rsidRDefault="00ED5D0E" w:rsidP="00EA5C98">
            <w:pPr>
              <w:rPr>
                <w:del w:id="743" w:author="Word Document Comparison" w:date="2025-03-31T16:34:00Z" w16du:dateUtc="2025-03-31T14:34:00Z"/>
                <w:b/>
                <w:bCs/>
              </w:rPr>
            </w:pPr>
            <w:del w:id="744" w:author="Word Document Comparison" w:date="2025-03-31T16:34:00Z" w16du:dateUtc="2025-03-31T14:34:00Z">
              <w:r w:rsidRPr="009F28CD">
                <w:rPr>
                  <w:rStyle w:val="Siln"/>
                  <w:b w:val="0"/>
                  <w:bCs w:val="0"/>
                </w:rPr>
                <w:delText>Instalace agentů</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FB3AAFE" w14:textId="77777777" w:rsidR="00ED5D0E" w:rsidRPr="007416A2" w:rsidRDefault="00ED5D0E" w:rsidP="00EA5C98">
            <w:pPr>
              <w:pStyle w:val="Odstavecseseznamem"/>
              <w:numPr>
                <w:ilvl w:val="0"/>
                <w:numId w:val="8"/>
              </w:numPr>
              <w:rPr>
                <w:del w:id="745" w:author="Word Document Comparison" w:date="2025-03-31T16:34:00Z" w16du:dateUtc="2025-03-31T14:34:00Z"/>
              </w:rPr>
            </w:pPr>
            <w:del w:id="746" w:author="Word Document Comparison" w:date="2025-03-31T16:34:00Z" w16du:dateUtc="2025-03-31T14:34:00Z">
              <w:r w:rsidRPr="007416A2">
                <w:delText>Požadované prostředí, na kterých se bude agent instalovat: Linux, AIX, Windows.</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0FD478E" w14:textId="77777777" w:rsidR="00ED5D0E" w:rsidRPr="00561F26" w:rsidRDefault="00ED5D0E" w:rsidP="00EA5C98">
            <w:pPr>
              <w:rPr>
                <w:del w:id="747"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0AB3CAB0" w14:textId="3D6684B1" w:rsidR="00ED5D0E" w:rsidRPr="00561F26" w:rsidRDefault="00ED5D0E" w:rsidP="00EA5C98">
            <w:pPr>
              <w:rPr>
                <w:del w:id="748" w:author="Word Document Comparison" w:date="2025-03-31T16:34:00Z" w16du:dateUtc="2025-03-31T14:34:00Z"/>
              </w:rPr>
            </w:pPr>
          </w:p>
        </w:tc>
      </w:tr>
      <w:tr w:rsidR="00ED5D0E" w:rsidRPr="00561F26" w14:paraId="6359A619"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49"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1DD3DC09" w14:textId="77777777" w:rsidR="00ED5D0E" w:rsidRPr="00561F26" w:rsidRDefault="00ED5D0E" w:rsidP="004A173D">
            <w:pPr>
              <w:pStyle w:val="Odstavecseseznamem"/>
              <w:numPr>
                <w:ilvl w:val="0"/>
                <w:numId w:val="25"/>
              </w:numPr>
              <w:spacing w:after="0" w:line="240" w:lineRule="auto"/>
              <w:jc w:val="both"/>
              <w:rPr>
                <w:del w:id="750" w:author="Word Document Comparison" w:date="2025-03-31T16:34:00Z" w16du:dateUtc="2025-03-31T14:34:00Z"/>
              </w:rPr>
            </w:pPr>
          </w:p>
        </w:tc>
        <w:tc>
          <w:tcPr>
            <w:tcW w:w="1699" w:type="dxa"/>
            <w:tcBorders>
              <w:left w:val="single" w:sz="4" w:space="0" w:color="auto"/>
              <w:bottom w:val="single" w:sz="4" w:space="0" w:color="auto"/>
              <w:right w:val="single" w:sz="4" w:space="0" w:color="auto"/>
            </w:tcBorders>
            <w:shd w:val="clear" w:color="auto" w:fill="auto"/>
          </w:tcPr>
          <w:p w14:paraId="63AD12E5" w14:textId="77777777" w:rsidR="00ED5D0E" w:rsidRPr="009F28CD" w:rsidRDefault="00ED5D0E" w:rsidP="00EA5C98">
            <w:pPr>
              <w:rPr>
                <w:del w:id="751" w:author="Word Document Comparison" w:date="2025-03-31T16:34:00Z" w16du:dateUtc="2025-03-31T14:34:00Z"/>
                <w:b/>
                <w:bCs/>
              </w:rPr>
            </w:pPr>
            <w:del w:id="752" w:author="Word Document Comparison" w:date="2025-03-31T16:34:00Z" w16du:dateUtc="2025-03-31T14:34:00Z">
              <w:r w:rsidRPr="009F28CD">
                <w:rPr>
                  <w:rStyle w:val="Siln"/>
                  <w:b w:val="0"/>
                  <w:bCs w:val="0"/>
                </w:rPr>
                <w:delText>Podpora otevřených standardů a OpenTelemetry</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1BABBEE" w14:textId="77777777" w:rsidR="00ED5D0E" w:rsidRPr="007416A2" w:rsidRDefault="00ED5D0E" w:rsidP="00EA5C98">
            <w:pPr>
              <w:pStyle w:val="Odstavecseseznamem"/>
              <w:numPr>
                <w:ilvl w:val="0"/>
                <w:numId w:val="8"/>
              </w:numPr>
              <w:rPr>
                <w:del w:id="753" w:author="Word Document Comparison" w:date="2025-03-31T16:34:00Z" w16du:dateUtc="2025-03-31T14:34:00Z"/>
              </w:rPr>
            </w:pPr>
            <w:del w:id="754" w:author="Word Document Comparison" w:date="2025-03-31T16:34:00Z" w16du:dateUtc="2025-03-31T14:34:00Z">
              <w:r w:rsidRPr="007416A2">
                <w:delText>Systém musí podporovat integraci s běžnými open-source technologiemi (Prometheus, Grafana) a nativně musí podporovat i standard OpenTelemetry.</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8F3261A" w14:textId="77777777" w:rsidR="00ED5D0E" w:rsidRPr="00561F26" w:rsidRDefault="00ED5D0E" w:rsidP="00EA5C98">
            <w:pPr>
              <w:rPr>
                <w:del w:id="755"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3C839AD" w14:textId="44735E3D" w:rsidR="00ED5D0E" w:rsidRPr="00561F26" w:rsidRDefault="00ED5D0E" w:rsidP="00EA5C98">
            <w:pPr>
              <w:rPr>
                <w:del w:id="756" w:author="Word Document Comparison" w:date="2025-03-31T16:34:00Z" w16du:dateUtc="2025-03-31T14:34:00Z"/>
              </w:rPr>
            </w:pPr>
          </w:p>
        </w:tc>
      </w:tr>
      <w:tr w:rsidR="00ED5D0E" w:rsidRPr="00561F26" w14:paraId="5660764C"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57"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145EE6B" w14:textId="77777777" w:rsidR="00ED5D0E" w:rsidRPr="00561F26" w:rsidRDefault="00ED5D0E" w:rsidP="004A173D">
            <w:pPr>
              <w:pStyle w:val="Odstavecseseznamem"/>
              <w:numPr>
                <w:ilvl w:val="0"/>
                <w:numId w:val="25"/>
              </w:numPr>
              <w:spacing w:after="0" w:line="240" w:lineRule="auto"/>
              <w:jc w:val="both"/>
              <w:rPr>
                <w:del w:id="758" w:author="Word Document Comparison" w:date="2025-03-31T16:34:00Z" w16du:dateUtc="2025-03-31T14:34:00Z"/>
              </w:rPr>
            </w:pPr>
          </w:p>
        </w:tc>
        <w:tc>
          <w:tcPr>
            <w:tcW w:w="1699" w:type="dxa"/>
            <w:tcBorders>
              <w:left w:val="single" w:sz="4" w:space="0" w:color="auto"/>
              <w:bottom w:val="single" w:sz="4" w:space="0" w:color="auto"/>
              <w:right w:val="single" w:sz="4" w:space="0" w:color="auto"/>
            </w:tcBorders>
            <w:shd w:val="clear" w:color="auto" w:fill="auto"/>
          </w:tcPr>
          <w:p w14:paraId="72D83079" w14:textId="77777777" w:rsidR="00ED5D0E" w:rsidRPr="00561F26" w:rsidRDefault="00ED5D0E" w:rsidP="00EA5C98">
            <w:pPr>
              <w:rPr>
                <w:del w:id="759" w:author="Word Document Comparison" w:date="2025-03-31T16:34:00Z" w16du:dateUtc="2025-03-31T14:34:00Z"/>
              </w:rPr>
            </w:pPr>
            <w:del w:id="760" w:author="Word Document Comparison" w:date="2025-03-31T16:34:00Z" w16du:dateUtc="2025-03-31T14:34:00Z">
              <w:r>
                <w:delText>Monitoring SAP</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AC8753C" w14:textId="3E01E570" w:rsidR="00ED5D0E" w:rsidRPr="007416A2" w:rsidRDefault="00ED5D0E" w:rsidP="00EA5C98">
            <w:pPr>
              <w:pStyle w:val="Odstavecseseznamem"/>
              <w:numPr>
                <w:ilvl w:val="0"/>
                <w:numId w:val="8"/>
              </w:numPr>
              <w:rPr>
                <w:del w:id="761" w:author="Word Document Comparison" w:date="2025-03-31T16:34:00Z" w16du:dateUtc="2025-03-31T14:34:00Z"/>
              </w:rPr>
            </w:pPr>
            <w:del w:id="762" w:author="Word Document Comparison" w:date="2025-03-31T16:34:00Z" w16du:dateUtc="2025-03-31T14:34:00Z">
              <w:r w:rsidRPr="007416A2">
                <w:delText xml:space="preserve">Monitorovací nástroj </w:delText>
              </w:r>
              <w:r w:rsidR="00723F41">
                <w:delText>musí</w:delText>
              </w:r>
              <w:r w:rsidR="00723F41" w:rsidRPr="007416A2">
                <w:delText xml:space="preserve"> </w:delText>
              </w:r>
              <w:r w:rsidRPr="007416A2">
                <w:delText>umět monitorovat SAP a jeho moduly.</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0BE84108" w14:textId="77777777" w:rsidR="00ED5D0E" w:rsidRPr="00561F26" w:rsidRDefault="00ED5D0E" w:rsidP="00EA5C98">
            <w:pPr>
              <w:rPr>
                <w:del w:id="763"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7467E1A" w14:textId="4F65B547" w:rsidR="00ED5D0E" w:rsidRPr="00561F26" w:rsidRDefault="00ED5D0E" w:rsidP="00EA5C98">
            <w:pPr>
              <w:rPr>
                <w:del w:id="764" w:author="Word Document Comparison" w:date="2025-03-31T16:34:00Z" w16du:dateUtc="2025-03-31T14:34:00Z"/>
              </w:rPr>
            </w:pPr>
          </w:p>
        </w:tc>
      </w:tr>
      <w:tr w:rsidR="00ED5D0E" w:rsidRPr="00561F26" w14:paraId="4752B04C"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65"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DA72D0E" w14:textId="77777777" w:rsidR="00ED5D0E" w:rsidRPr="00561F26" w:rsidRDefault="00ED5D0E" w:rsidP="004A173D">
            <w:pPr>
              <w:pStyle w:val="Odstavecseseznamem"/>
              <w:numPr>
                <w:ilvl w:val="0"/>
                <w:numId w:val="25"/>
              </w:numPr>
              <w:spacing w:after="0" w:line="240" w:lineRule="auto"/>
              <w:jc w:val="both"/>
              <w:rPr>
                <w:del w:id="766" w:author="Word Document Comparison" w:date="2025-03-31T16:34:00Z" w16du:dateUtc="2025-03-31T14:34:00Z"/>
              </w:rPr>
            </w:pP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1785E0F" w14:textId="77777777" w:rsidR="00ED5D0E" w:rsidRPr="00561F26" w:rsidRDefault="00ED5D0E" w:rsidP="00EA5C98">
            <w:pPr>
              <w:rPr>
                <w:del w:id="767" w:author="Word Document Comparison" w:date="2025-03-31T16:34:00Z" w16du:dateUtc="2025-03-31T14:34:00Z"/>
              </w:rPr>
            </w:pPr>
            <w:del w:id="768" w:author="Word Document Comparison" w:date="2025-03-31T16:34:00Z" w16du:dateUtc="2025-03-31T14:34:00Z">
              <w:r>
                <w:delText>Monitoring VMWare</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1BD357A" w14:textId="69CBD5C6" w:rsidR="00ED5D0E" w:rsidRPr="007416A2" w:rsidRDefault="00ED5D0E" w:rsidP="00EA5C98">
            <w:pPr>
              <w:pStyle w:val="Odstavecseseznamem"/>
              <w:numPr>
                <w:ilvl w:val="0"/>
                <w:numId w:val="8"/>
              </w:numPr>
              <w:rPr>
                <w:del w:id="769" w:author="Word Document Comparison" w:date="2025-03-31T16:34:00Z" w16du:dateUtc="2025-03-31T14:34:00Z"/>
              </w:rPr>
            </w:pPr>
            <w:del w:id="770" w:author="Word Document Comparison" w:date="2025-03-31T16:34:00Z" w16du:dateUtc="2025-03-31T14:34:00Z">
              <w:r w:rsidRPr="007416A2">
                <w:delText xml:space="preserve">Monitorovací nástroj </w:delText>
              </w:r>
              <w:r w:rsidR="00723F41">
                <w:delText>musí</w:delText>
              </w:r>
              <w:r w:rsidR="00723F41" w:rsidRPr="007416A2">
                <w:delText xml:space="preserve"> </w:delText>
              </w:r>
              <w:r w:rsidRPr="007416A2">
                <w:delText>podporovat VMWare vCenter.</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37D8AC3" w14:textId="77777777" w:rsidR="00ED5D0E" w:rsidRPr="00561F26" w:rsidRDefault="00ED5D0E" w:rsidP="00EA5C98">
            <w:pPr>
              <w:keepNext/>
              <w:rPr>
                <w:del w:id="771"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72B93C7E" w14:textId="23B50B41" w:rsidR="00ED5D0E" w:rsidRPr="00561F26" w:rsidRDefault="00ED5D0E" w:rsidP="00EA5C98">
            <w:pPr>
              <w:keepNext/>
              <w:rPr>
                <w:del w:id="772" w:author="Word Document Comparison" w:date="2025-03-31T16:34:00Z" w16du:dateUtc="2025-03-31T14:34:00Z"/>
              </w:rPr>
            </w:pPr>
          </w:p>
        </w:tc>
      </w:tr>
      <w:tr w:rsidR="00ED5D0E" w:rsidRPr="00561F26" w14:paraId="283A664A"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73"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4A423DA2" w14:textId="77777777" w:rsidR="00ED5D0E" w:rsidRPr="00561F26" w:rsidRDefault="00ED5D0E" w:rsidP="004A173D">
            <w:pPr>
              <w:pStyle w:val="Odstavecseseznamem"/>
              <w:numPr>
                <w:ilvl w:val="0"/>
                <w:numId w:val="25"/>
              </w:numPr>
              <w:spacing w:after="0" w:line="240" w:lineRule="auto"/>
              <w:jc w:val="both"/>
              <w:rPr>
                <w:del w:id="774" w:author="Word Document Comparison" w:date="2025-03-31T16:34:00Z" w16du:dateUtc="2025-03-31T14:34:00Z"/>
              </w:rPr>
            </w:pPr>
          </w:p>
        </w:tc>
        <w:tc>
          <w:tcPr>
            <w:tcW w:w="1699" w:type="dxa"/>
            <w:tcBorders>
              <w:left w:val="single" w:sz="4" w:space="0" w:color="auto"/>
              <w:bottom w:val="single" w:sz="4" w:space="0" w:color="auto"/>
              <w:right w:val="single" w:sz="4" w:space="0" w:color="auto"/>
            </w:tcBorders>
            <w:shd w:val="clear" w:color="auto" w:fill="auto"/>
          </w:tcPr>
          <w:p w14:paraId="6A434A83" w14:textId="77777777" w:rsidR="00ED5D0E" w:rsidRPr="00561F26" w:rsidRDefault="00ED5D0E" w:rsidP="00EA5C98">
            <w:pPr>
              <w:rPr>
                <w:del w:id="775" w:author="Word Document Comparison" w:date="2025-03-31T16:34:00Z" w16du:dateUtc="2025-03-31T14:34:00Z"/>
              </w:rPr>
            </w:pPr>
            <w:del w:id="776" w:author="Word Document Comparison" w:date="2025-03-31T16:34:00Z" w16du:dateUtc="2025-03-31T14:34:00Z">
              <w:r>
                <w:delText>Monitoring PowerVM</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28E7B8D" w14:textId="4BD4EFD6" w:rsidR="00ED5D0E" w:rsidRPr="007416A2" w:rsidRDefault="00ED5D0E" w:rsidP="00EA5C98">
            <w:pPr>
              <w:pStyle w:val="Odstavecseseznamem"/>
              <w:numPr>
                <w:ilvl w:val="0"/>
                <w:numId w:val="8"/>
              </w:numPr>
              <w:rPr>
                <w:del w:id="777" w:author="Word Document Comparison" w:date="2025-03-31T16:34:00Z" w16du:dateUtc="2025-03-31T14:34:00Z"/>
              </w:rPr>
            </w:pPr>
            <w:del w:id="778" w:author="Word Document Comparison" w:date="2025-03-31T16:34:00Z" w16du:dateUtc="2025-03-31T14:34:00Z">
              <w:r w:rsidRPr="007416A2">
                <w:delText xml:space="preserve">Monitorovací nástroj </w:delText>
              </w:r>
              <w:r w:rsidR="00723F41">
                <w:delText>musí</w:delText>
              </w:r>
              <w:r w:rsidR="00723F41" w:rsidRPr="007416A2">
                <w:delText xml:space="preserve"> </w:delText>
              </w:r>
              <w:r w:rsidRPr="007416A2">
                <w:delText>podporovat PowerVM nebo PowerVM pomocí HMC.</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C6E659F" w14:textId="77777777" w:rsidR="00ED5D0E" w:rsidRPr="00561F26" w:rsidRDefault="00ED5D0E" w:rsidP="00EA5C98">
            <w:pPr>
              <w:rPr>
                <w:del w:id="779"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F26A2A5" w14:textId="244CABFA" w:rsidR="00ED5D0E" w:rsidRPr="00561F26" w:rsidRDefault="00ED5D0E" w:rsidP="00EA5C98">
            <w:pPr>
              <w:rPr>
                <w:del w:id="780" w:author="Word Document Comparison" w:date="2025-03-31T16:34:00Z" w16du:dateUtc="2025-03-31T14:34:00Z"/>
              </w:rPr>
            </w:pPr>
          </w:p>
        </w:tc>
      </w:tr>
      <w:tr w:rsidR="00ED5D0E" w:rsidRPr="00561F26" w14:paraId="22105485"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81"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372F042" w14:textId="77777777" w:rsidR="00ED5D0E" w:rsidRPr="00561F26" w:rsidRDefault="00ED5D0E" w:rsidP="004A173D">
            <w:pPr>
              <w:pStyle w:val="Odstavecseseznamem"/>
              <w:numPr>
                <w:ilvl w:val="0"/>
                <w:numId w:val="25"/>
              </w:numPr>
              <w:spacing w:after="0" w:line="240" w:lineRule="auto"/>
              <w:jc w:val="both"/>
              <w:rPr>
                <w:del w:id="782" w:author="Word Document Comparison" w:date="2025-03-31T16:34:00Z" w16du:dateUtc="2025-03-31T14:34:00Z"/>
              </w:rPr>
            </w:pPr>
          </w:p>
        </w:tc>
        <w:tc>
          <w:tcPr>
            <w:tcW w:w="1699" w:type="dxa"/>
            <w:vMerge w:val="restart"/>
            <w:tcBorders>
              <w:left w:val="single" w:sz="4" w:space="0" w:color="auto"/>
              <w:right w:val="single" w:sz="4" w:space="0" w:color="auto"/>
            </w:tcBorders>
            <w:shd w:val="clear" w:color="auto" w:fill="auto"/>
          </w:tcPr>
          <w:p w14:paraId="4B7809D7" w14:textId="77777777" w:rsidR="00ED5D0E" w:rsidRPr="00561F26" w:rsidRDefault="00ED5D0E" w:rsidP="00EA5C98">
            <w:pPr>
              <w:rPr>
                <w:del w:id="783" w:author="Word Document Comparison" w:date="2025-03-31T16:34:00Z" w16du:dateUtc="2025-03-31T14:34:00Z"/>
              </w:rPr>
            </w:pPr>
            <w:del w:id="784" w:author="Word Document Comparison" w:date="2025-03-31T16:34:00Z" w16du:dateUtc="2025-03-31T14:34:00Z">
              <w:r>
                <w:delText>Licencování</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71E4C3B" w14:textId="4301B597" w:rsidR="00ED5D0E" w:rsidRPr="007416A2" w:rsidRDefault="00ED5D0E" w:rsidP="00EA5C98">
            <w:pPr>
              <w:pStyle w:val="Odstavecseseznamem"/>
              <w:numPr>
                <w:ilvl w:val="0"/>
                <w:numId w:val="8"/>
              </w:numPr>
              <w:rPr>
                <w:del w:id="785" w:author="Word Document Comparison" w:date="2025-03-31T16:34:00Z" w16du:dateUtc="2025-03-31T14:34:00Z"/>
              </w:rPr>
            </w:pPr>
            <w:del w:id="786" w:author="Word Document Comparison" w:date="2025-03-31T16:34:00Z" w16du:dateUtc="2025-03-31T14:34:00Z">
              <w:r w:rsidRPr="007416A2">
                <w:delText xml:space="preserve">Licenční metrika </w:delText>
              </w:r>
              <w:r w:rsidR="00723F41">
                <w:delText>musí</w:delText>
              </w:r>
              <w:r w:rsidR="00723F41" w:rsidRPr="007416A2">
                <w:delText xml:space="preserve"> </w:delText>
              </w:r>
              <w:r w:rsidRPr="007416A2">
                <w:delText>zohledňovat dané monitorované prostředí (dle počtu virtuálních serverů) a bude v sobě zahrnovat veškerou požadovanou funkcionalitu monitorovacího systému.</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7ED9BB39" w14:textId="77777777" w:rsidR="00ED5D0E" w:rsidRPr="00561F26" w:rsidRDefault="00ED5D0E" w:rsidP="00EA5C98">
            <w:pPr>
              <w:rPr>
                <w:del w:id="787"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405F4614" w14:textId="35EA76BB" w:rsidR="00ED5D0E" w:rsidRPr="00561F26" w:rsidRDefault="00ED5D0E" w:rsidP="00EA5C98">
            <w:pPr>
              <w:rPr>
                <w:del w:id="788" w:author="Word Document Comparison" w:date="2025-03-31T16:34:00Z" w16du:dateUtc="2025-03-31T14:34:00Z"/>
              </w:rPr>
            </w:pPr>
          </w:p>
        </w:tc>
      </w:tr>
      <w:tr w:rsidR="00ED5D0E" w:rsidRPr="00561F26" w14:paraId="29806541"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89"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67873154" w14:textId="77777777" w:rsidR="00ED5D0E" w:rsidRPr="00561F26" w:rsidRDefault="00ED5D0E" w:rsidP="004A173D">
            <w:pPr>
              <w:pStyle w:val="Odstavecseseznamem"/>
              <w:numPr>
                <w:ilvl w:val="0"/>
                <w:numId w:val="25"/>
              </w:numPr>
              <w:spacing w:after="0" w:line="240" w:lineRule="auto"/>
              <w:jc w:val="both"/>
              <w:rPr>
                <w:del w:id="790" w:author="Word Document Comparison" w:date="2025-03-31T16:34:00Z" w16du:dateUtc="2025-03-31T14:34:00Z"/>
              </w:rPr>
            </w:pPr>
          </w:p>
        </w:tc>
        <w:tc>
          <w:tcPr>
            <w:tcW w:w="1699" w:type="dxa"/>
            <w:vMerge/>
            <w:tcBorders>
              <w:left w:val="single" w:sz="4" w:space="0" w:color="auto"/>
              <w:bottom w:val="single" w:sz="4" w:space="0" w:color="auto"/>
              <w:right w:val="single" w:sz="4" w:space="0" w:color="auto"/>
            </w:tcBorders>
            <w:shd w:val="clear" w:color="auto" w:fill="auto"/>
          </w:tcPr>
          <w:p w14:paraId="487C5A80" w14:textId="77777777" w:rsidR="00ED5D0E" w:rsidRPr="00561F26" w:rsidRDefault="00ED5D0E" w:rsidP="00EA5C98">
            <w:pPr>
              <w:rPr>
                <w:del w:id="791" w:author="Word Document Comparison" w:date="2025-03-31T16:34:00Z" w16du:dateUtc="2025-03-31T14:34:00Z"/>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65A8CB6C" w14:textId="665C0D44" w:rsidR="00ED5D0E" w:rsidRPr="007416A2" w:rsidRDefault="00ED5D0E" w:rsidP="00EA5C98">
            <w:pPr>
              <w:pStyle w:val="Odstavecseseznamem"/>
              <w:numPr>
                <w:ilvl w:val="0"/>
                <w:numId w:val="8"/>
              </w:numPr>
              <w:rPr>
                <w:del w:id="792" w:author="Word Document Comparison" w:date="2025-03-31T16:34:00Z" w16du:dateUtc="2025-03-31T14:34:00Z"/>
              </w:rPr>
            </w:pPr>
            <w:del w:id="793" w:author="Word Document Comparison" w:date="2025-03-31T16:34:00Z" w16du:dateUtc="2025-03-31T14:34:00Z">
              <w:r w:rsidRPr="007416A2">
                <w:delText xml:space="preserve">Nabídka monitorovacího řešení musí pokrývat minimálně </w:delText>
              </w:r>
              <w:r w:rsidR="00577233" w:rsidRPr="007416A2">
                <w:rPr>
                  <w:b/>
                  <w:bCs/>
                </w:rPr>
                <w:delText>4</w:delText>
              </w:r>
              <w:r w:rsidR="00785D8A">
                <w:rPr>
                  <w:b/>
                  <w:bCs/>
                </w:rPr>
                <w:delText>65</w:delText>
              </w:r>
              <w:r w:rsidRPr="007416A2">
                <w:delText xml:space="preserve"> virtuálních serverů.</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5D663E2" w14:textId="77777777" w:rsidR="00ED5D0E" w:rsidRPr="00561F26" w:rsidRDefault="00ED5D0E" w:rsidP="00EA5C98">
            <w:pPr>
              <w:keepNext/>
              <w:rPr>
                <w:del w:id="794"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1790CFCB" w14:textId="2EBFF994" w:rsidR="00ED5D0E" w:rsidRPr="00561F26" w:rsidRDefault="00ED5D0E" w:rsidP="00EA5C98">
            <w:pPr>
              <w:keepNext/>
              <w:rPr>
                <w:del w:id="795" w:author="Word Document Comparison" w:date="2025-03-31T16:34:00Z" w16du:dateUtc="2025-03-31T14:34:00Z"/>
              </w:rPr>
            </w:pPr>
          </w:p>
        </w:tc>
      </w:tr>
      <w:tr w:rsidR="008546EF" w:rsidRPr="00561F26" w14:paraId="3EFD31D8" w14:textId="77777777" w:rsidTr="00E8522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jc w:val="center"/>
          <w:del w:id="796" w:author="Word Document Comparison" w:date="2025-03-31T16:34:00Z" w16du:dateUtc="2025-03-31T14:34:00Z"/>
        </w:trPr>
        <w:tc>
          <w:tcPr>
            <w:tcW w:w="701" w:type="dxa"/>
            <w:tcBorders>
              <w:top w:val="single" w:sz="4" w:space="0" w:color="auto"/>
              <w:left w:val="single" w:sz="4" w:space="0" w:color="auto"/>
              <w:bottom w:val="single" w:sz="4" w:space="0" w:color="auto"/>
              <w:right w:val="single" w:sz="4" w:space="0" w:color="auto"/>
            </w:tcBorders>
            <w:shd w:val="clear" w:color="auto" w:fill="auto"/>
          </w:tcPr>
          <w:p w14:paraId="064CA2B4" w14:textId="77777777" w:rsidR="008546EF" w:rsidRPr="00561F26" w:rsidRDefault="008546EF" w:rsidP="004A173D">
            <w:pPr>
              <w:pStyle w:val="Odstavecseseznamem"/>
              <w:numPr>
                <w:ilvl w:val="0"/>
                <w:numId w:val="25"/>
              </w:numPr>
              <w:spacing w:after="0" w:line="240" w:lineRule="auto"/>
              <w:jc w:val="both"/>
              <w:rPr>
                <w:del w:id="797" w:author="Word Document Comparison" w:date="2025-03-31T16:34:00Z" w16du:dateUtc="2025-03-31T14:34:00Z"/>
              </w:rPr>
            </w:pPr>
          </w:p>
        </w:tc>
        <w:tc>
          <w:tcPr>
            <w:tcW w:w="1699" w:type="dxa"/>
            <w:tcBorders>
              <w:left w:val="single" w:sz="4" w:space="0" w:color="auto"/>
              <w:bottom w:val="single" w:sz="4" w:space="0" w:color="auto"/>
              <w:right w:val="single" w:sz="4" w:space="0" w:color="auto"/>
            </w:tcBorders>
            <w:shd w:val="clear" w:color="auto" w:fill="auto"/>
          </w:tcPr>
          <w:p w14:paraId="450A8811" w14:textId="50EAEA2B" w:rsidR="008546EF" w:rsidRPr="00561F26" w:rsidRDefault="008546EF" w:rsidP="00EA5C98">
            <w:pPr>
              <w:rPr>
                <w:del w:id="798" w:author="Word Document Comparison" w:date="2025-03-31T16:34:00Z" w16du:dateUtc="2025-03-31T14:34:00Z"/>
              </w:rPr>
            </w:pPr>
            <w:del w:id="799" w:author="Word Document Comparison" w:date="2025-03-31T16:34:00Z" w16du:dateUtc="2025-03-31T14:34:00Z">
              <w:r>
                <w:delText>Rozš</w:delText>
              </w:r>
              <w:r w:rsidR="00264EC7">
                <w:delText>iřitelnost</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012C240" w14:textId="3DE3C6F0" w:rsidR="008546EF" w:rsidRPr="007416A2" w:rsidRDefault="00264EC7" w:rsidP="00EA5C98">
            <w:pPr>
              <w:pStyle w:val="Odstavecseseznamem"/>
              <w:numPr>
                <w:ilvl w:val="0"/>
                <w:numId w:val="8"/>
              </w:numPr>
              <w:rPr>
                <w:del w:id="800" w:author="Word Document Comparison" w:date="2025-03-31T16:34:00Z" w16du:dateUtc="2025-03-31T14:34:00Z"/>
              </w:rPr>
            </w:pPr>
            <w:del w:id="801" w:author="Word Document Comparison" w:date="2025-03-31T16:34:00Z" w16du:dateUtc="2025-03-31T14:34:00Z">
              <w:r w:rsidRPr="007416A2">
                <w:delText>Navržené řešení musí umožňovat rozšíření licen</w:delText>
              </w:r>
              <w:r w:rsidR="003E1827" w:rsidRPr="007416A2">
                <w:delText xml:space="preserve">cí min. o </w:delText>
              </w:r>
              <w:r w:rsidR="00C436D4" w:rsidRPr="007416A2">
                <w:rPr>
                  <w:b/>
                  <w:bCs/>
                </w:rPr>
                <w:delText>20</w:delText>
              </w:r>
              <w:r w:rsidR="003E1827" w:rsidRPr="007416A2">
                <w:rPr>
                  <w:b/>
                  <w:bCs/>
                </w:rPr>
                <w:delText>0</w:delText>
              </w:r>
              <w:r w:rsidR="003E1827" w:rsidRPr="007416A2">
                <w:delText xml:space="preserve"> ks.</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2AB2F56E" w14:textId="77777777" w:rsidR="008546EF" w:rsidRPr="00561F26" w:rsidRDefault="008546EF" w:rsidP="00EA5C98">
            <w:pPr>
              <w:keepNext/>
              <w:rPr>
                <w:del w:id="802"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2E7E512F" w14:textId="77777777" w:rsidR="008546EF" w:rsidRPr="00561F26" w:rsidRDefault="008546EF" w:rsidP="00EA5C98">
            <w:pPr>
              <w:keepNext/>
              <w:rPr>
                <w:del w:id="803" w:author="Word Document Comparison" w:date="2025-03-31T16:34:00Z" w16du:dateUtc="2025-03-31T14:34:00Z"/>
              </w:rPr>
            </w:pPr>
          </w:p>
        </w:tc>
      </w:tr>
      <w:tr w:rsidR="00E42BA6" w:rsidRPr="00561F26" w14:paraId="11E4158E"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212"/>
          <w:jc w:val="center"/>
          <w:del w:id="804" w:author="Word Document Comparison" w:date="2025-03-31T16:34:00Z" w16du:dateUtc="2025-03-31T14:34:00Z"/>
        </w:trPr>
        <w:tc>
          <w:tcPr>
            <w:tcW w:w="701" w:type="dxa"/>
            <w:vMerge w:val="restart"/>
            <w:tcBorders>
              <w:top w:val="single" w:sz="4" w:space="0" w:color="auto"/>
              <w:left w:val="single" w:sz="4" w:space="0" w:color="auto"/>
              <w:right w:val="single" w:sz="4" w:space="0" w:color="auto"/>
            </w:tcBorders>
            <w:shd w:val="clear" w:color="auto" w:fill="auto"/>
          </w:tcPr>
          <w:p w14:paraId="3DB94588" w14:textId="77777777" w:rsidR="00E42BA6" w:rsidRPr="00561F26" w:rsidRDefault="00E42BA6" w:rsidP="004A173D">
            <w:pPr>
              <w:pStyle w:val="Odstavecseseznamem"/>
              <w:numPr>
                <w:ilvl w:val="0"/>
                <w:numId w:val="25"/>
              </w:numPr>
              <w:spacing w:after="0" w:line="240" w:lineRule="auto"/>
              <w:jc w:val="both"/>
              <w:rPr>
                <w:del w:id="805" w:author="Word Document Comparison" w:date="2025-03-31T16:34:00Z" w16du:dateUtc="2025-03-31T14:34:00Z"/>
              </w:rPr>
            </w:pPr>
          </w:p>
        </w:tc>
        <w:tc>
          <w:tcPr>
            <w:tcW w:w="1699" w:type="dxa"/>
            <w:vMerge w:val="restart"/>
            <w:tcBorders>
              <w:top w:val="single" w:sz="4" w:space="0" w:color="auto"/>
              <w:left w:val="single" w:sz="4" w:space="0" w:color="auto"/>
              <w:right w:val="single" w:sz="4" w:space="0" w:color="auto"/>
            </w:tcBorders>
            <w:shd w:val="clear" w:color="auto" w:fill="auto"/>
          </w:tcPr>
          <w:p w14:paraId="07AD40DC" w14:textId="77777777" w:rsidR="00E42BA6" w:rsidRPr="00561F26" w:rsidRDefault="00E42BA6" w:rsidP="00EA5C98">
            <w:pPr>
              <w:rPr>
                <w:del w:id="806" w:author="Word Document Comparison" w:date="2025-03-31T16:34:00Z" w16du:dateUtc="2025-03-31T14:34:00Z"/>
              </w:rPr>
            </w:pPr>
            <w:del w:id="807" w:author="Word Document Comparison" w:date="2025-03-31T16:34:00Z" w16du:dateUtc="2025-03-31T14:34:00Z">
              <w:r>
                <w:delText>Záruka</w:delText>
              </w:r>
            </w:del>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6BE5203" w14:textId="7D1B05FE" w:rsidR="00E42BA6" w:rsidRPr="00E42BA6" w:rsidRDefault="00E42BA6" w:rsidP="00E42BA6">
            <w:pPr>
              <w:pStyle w:val="Odstavecseseznamem"/>
              <w:numPr>
                <w:ilvl w:val="0"/>
                <w:numId w:val="5"/>
              </w:numPr>
              <w:rPr>
                <w:del w:id="808" w:author="Word Document Comparison" w:date="2025-03-31T16:34:00Z" w16du:dateUtc="2025-03-31T14:34:00Z"/>
                <w:rFonts w:ascii="Calibri" w:hAnsi="Calibri" w:cs="Calibri"/>
              </w:rPr>
            </w:pPr>
            <w:del w:id="809" w:author="Word Document Comparison" w:date="2025-03-31T16:34:00Z" w16du:dateUtc="2025-03-31T14:34:00Z">
              <w:r w:rsidRPr="007416A2">
                <w:rPr>
                  <w:rFonts w:ascii="Calibri" w:hAnsi="Calibri" w:cs="Calibri"/>
                </w:rPr>
                <w:delText>Podpora řešení a aktualizace po dobu 6 let.</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1E1CC67A" w14:textId="77777777" w:rsidR="00E42BA6" w:rsidRPr="00561F26" w:rsidRDefault="00E42BA6" w:rsidP="00EA5C98">
            <w:pPr>
              <w:keepNext/>
              <w:rPr>
                <w:del w:id="810"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E5D070B" w14:textId="0C185FB8" w:rsidR="00E42BA6" w:rsidRPr="00561F26" w:rsidRDefault="00E42BA6" w:rsidP="00EA5C98">
            <w:pPr>
              <w:keepNext/>
              <w:rPr>
                <w:del w:id="811" w:author="Word Document Comparison" w:date="2025-03-31T16:34:00Z" w16du:dateUtc="2025-03-31T14:34:00Z"/>
              </w:rPr>
            </w:pPr>
          </w:p>
        </w:tc>
      </w:tr>
      <w:tr w:rsidR="00E42BA6" w:rsidRPr="00561F26" w14:paraId="10104C97"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56"/>
          <w:jc w:val="center"/>
          <w:del w:id="812" w:author="Word Document Comparison" w:date="2025-03-31T16:34:00Z" w16du:dateUtc="2025-03-31T14:34:00Z"/>
        </w:trPr>
        <w:tc>
          <w:tcPr>
            <w:tcW w:w="701" w:type="dxa"/>
            <w:vMerge/>
            <w:tcBorders>
              <w:left w:val="single" w:sz="4" w:space="0" w:color="auto"/>
              <w:right w:val="single" w:sz="4" w:space="0" w:color="auto"/>
            </w:tcBorders>
            <w:shd w:val="clear" w:color="auto" w:fill="auto"/>
          </w:tcPr>
          <w:p w14:paraId="2D196EFF" w14:textId="77777777" w:rsidR="00E42BA6" w:rsidRPr="00561F26" w:rsidRDefault="00E42BA6" w:rsidP="004A173D">
            <w:pPr>
              <w:pStyle w:val="Odstavecseseznamem"/>
              <w:numPr>
                <w:ilvl w:val="0"/>
                <w:numId w:val="25"/>
              </w:numPr>
              <w:spacing w:after="0" w:line="240" w:lineRule="auto"/>
              <w:jc w:val="both"/>
              <w:rPr>
                <w:del w:id="813" w:author="Word Document Comparison" w:date="2025-03-31T16:34:00Z" w16du:dateUtc="2025-03-31T14:34:00Z"/>
              </w:rPr>
            </w:pPr>
          </w:p>
        </w:tc>
        <w:tc>
          <w:tcPr>
            <w:tcW w:w="1699" w:type="dxa"/>
            <w:vMerge/>
            <w:tcBorders>
              <w:left w:val="single" w:sz="4" w:space="0" w:color="auto"/>
              <w:right w:val="single" w:sz="4" w:space="0" w:color="auto"/>
            </w:tcBorders>
            <w:shd w:val="clear" w:color="auto" w:fill="auto"/>
          </w:tcPr>
          <w:p w14:paraId="43C402E1" w14:textId="77777777" w:rsidR="00E42BA6" w:rsidRDefault="00E42BA6" w:rsidP="00EA5C98">
            <w:pPr>
              <w:rPr>
                <w:del w:id="814" w:author="Word Document Comparison" w:date="2025-03-31T16:34:00Z" w16du:dateUtc="2025-03-31T14:34:00Z"/>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1AF4E33" w14:textId="4AE0DC77" w:rsidR="00E42BA6" w:rsidRPr="00E42BA6" w:rsidRDefault="00E42BA6" w:rsidP="00E42BA6">
            <w:pPr>
              <w:pStyle w:val="Odstavecseseznamem"/>
              <w:numPr>
                <w:ilvl w:val="0"/>
                <w:numId w:val="5"/>
              </w:numPr>
              <w:rPr>
                <w:del w:id="815" w:author="Word Document Comparison" w:date="2025-03-31T16:34:00Z" w16du:dateUtc="2025-03-31T14:34:00Z"/>
                <w:rFonts w:ascii="Calibri" w:hAnsi="Calibri" w:cs="Calibri"/>
              </w:rPr>
            </w:pPr>
            <w:del w:id="816" w:author="Word Document Comparison" w:date="2025-03-31T16:34:00Z" w16du:dateUtc="2025-03-31T14:34:00Z">
              <w:r w:rsidRPr="007416A2">
                <w:rPr>
                  <w:rFonts w:ascii="Calibri" w:hAnsi="Calibri" w:cs="Calibri"/>
                </w:rPr>
                <w:delText>Komunikace výhradně v českém jazyce.</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D57D9E9" w14:textId="77777777" w:rsidR="00E42BA6" w:rsidRPr="00561F26" w:rsidRDefault="00E42BA6" w:rsidP="00EA5C98">
            <w:pPr>
              <w:keepNext/>
              <w:rPr>
                <w:del w:id="817"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3E4FA240" w14:textId="77777777" w:rsidR="00E42BA6" w:rsidRPr="00561F26" w:rsidRDefault="00E42BA6" w:rsidP="00EA5C98">
            <w:pPr>
              <w:keepNext/>
              <w:rPr>
                <w:del w:id="818" w:author="Word Document Comparison" w:date="2025-03-31T16:34:00Z" w16du:dateUtc="2025-03-31T14:34:00Z"/>
              </w:rPr>
            </w:pPr>
          </w:p>
        </w:tc>
      </w:tr>
      <w:tr w:rsidR="00E42BA6" w:rsidRPr="00561F26" w14:paraId="0641620F" w14:textId="77777777" w:rsidTr="00E42BA6">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56"/>
          <w:jc w:val="center"/>
          <w:del w:id="819" w:author="Word Document Comparison" w:date="2025-03-31T16:34:00Z" w16du:dateUtc="2025-03-31T14:34:00Z"/>
        </w:trPr>
        <w:tc>
          <w:tcPr>
            <w:tcW w:w="701" w:type="dxa"/>
            <w:vMerge/>
            <w:tcBorders>
              <w:left w:val="single" w:sz="4" w:space="0" w:color="auto"/>
              <w:bottom w:val="single" w:sz="4" w:space="0" w:color="auto"/>
              <w:right w:val="single" w:sz="4" w:space="0" w:color="auto"/>
            </w:tcBorders>
            <w:shd w:val="clear" w:color="auto" w:fill="auto"/>
          </w:tcPr>
          <w:p w14:paraId="3345C6F7" w14:textId="77777777" w:rsidR="00E42BA6" w:rsidRPr="00561F26" w:rsidRDefault="00E42BA6" w:rsidP="004A173D">
            <w:pPr>
              <w:pStyle w:val="Odstavecseseznamem"/>
              <w:numPr>
                <w:ilvl w:val="0"/>
                <w:numId w:val="25"/>
              </w:numPr>
              <w:spacing w:after="0" w:line="240" w:lineRule="auto"/>
              <w:jc w:val="both"/>
              <w:rPr>
                <w:del w:id="820" w:author="Word Document Comparison" w:date="2025-03-31T16:34:00Z" w16du:dateUtc="2025-03-31T14:34:00Z"/>
              </w:rPr>
            </w:pPr>
          </w:p>
        </w:tc>
        <w:tc>
          <w:tcPr>
            <w:tcW w:w="1699" w:type="dxa"/>
            <w:vMerge/>
            <w:tcBorders>
              <w:left w:val="single" w:sz="4" w:space="0" w:color="auto"/>
              <w:bottom w:val="single" w:sz="4" w:space="0" w:color="auto"/>
              <w:right w:val="single" w:sz="4" w:space="0" w:color="auto"/>
            </w:tcBorders>
            <w:shd w:val="clear" w:color="auto" w:fill="auto"/>
          </w:tcPr>
          <w:p w14:paraId="16EEB099" w14:textId="77777777" w:rsidR="00E42BA6" w:rsidRDefault="00E42BA6" w:rsidP="00EA5C98">
            <w:pPr>
              <w:rPr>
                <w:del w:id="821" w:author="Word Document Comparison" w:date="2025-03-31T16:34:00Z" w16du:dateUtc="2025-03-31T14:34:00Z"/>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DF9A044" w14:textId="77777777" w:rsidR="00E42BA6" w:rsidRPr="007416A2" w:rsidRDefault="00E42BA6" w:rsidP="00E42BA6">
            <w:pPr>
              <w:pStyle w:val="Odstavecseseznamem"/>
              <w:numPr>
                <w:ilvl w:val="0"/>
                <w:numId w:val="8"/>
              </w:numPr>
              <w:rPr>
                <w:del w:id="822" w:author="Word Document Comparison" w:date="2025-03-31T16:34:00Z" w16du:dateUtc="2025-03-31T14:34:00Z"/>
                <w:rFonts w:ascii="Calibri" w:hAnsi="Calibri" w:cs="Calibri"/>
              </w:rPr>
            </w:pPr>
            <w:del w:id="823" w:author="Word Document Comparison" w:date="2025-03-31T16:34:00Z" w16du:dateUtc="2025-03-31T14:34:00Z">
              <w:r w:rsidRPr="007416A2">
                <w:rPr>
                  <w:rFonts w:ascii="Calibri" w:hAnsi="Calibri" w:cs="Calibri"/>
                </w:rPr>
                <w:delText>Záruku garantuje přímo výrobce zařízení</w:delText>
              </w:r>
            </w:del>
          </w:p>
        </w:tc>
        <w:tc>
          <w:tcPr>
            <w:tcW w:w="1134" w:type="dxa"/>
            <w:tcBorders>
              <w:top w:val="single" w:sz="4" w:space="0" w:color="auto"/>
              <w:left w:val="single" w:sz="4" w:space="0" w:color="auto"/>
              <w:bottom w:val="single" w:sz="4" w:space="0" w:color="auto"/>
              <w:right w:val="single" w:sz="4" w:space="0" w:color="auto"/>
            </w:tcBorders>
            <w:shd w:val="clear" w:color="auto" w:fill="FFFF00"/>
          </w:tcPr>
          <w:p w14:paraId="4C8643DE" w14:textId="77777777" w:rsidR="00E42BA6" w:rsidRPr="00561F26" w:rsidRDefault="00E42BA6" w:rsidP="00EA5C98">
            <w:pPr>
              <w:keepNext/>
              <w:rPr>
                <w:del w:id="824" w:author="Word Document Comparison" w:date="2025-03-31T16:34:00Z" w16du:dateUtc="2025-03-31T14:34:00Z"/>
              </w:rPr>
            </w:pP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55E67C74" w14:textId="77777777" w:rsidR="00E42BA6" w:rsidRPr="00561F26" w:rsidRDefault="00E42BA6" w:rsidP="00EA5C98">
            <w:pPr>
              <w:keepNext/>
              <w:rPr>
                <w:del w:id="825" w:author="Word Document Comparison" w:date="2025-03-31T16:34:00Z" w16du:dateUtc="2025-03-31T14:34:00Z"/>
              </w:rPr>
            </w:pPr>
          </w:p>
        </w:tc>
      </w:tr>
    </w:tbl>
    <w:bookmarkEnd w:id="635"/>
    <w:p w14:paraId="60BDE7CA" w14:textId="1C50BD66" w:rsidR="003B42D9" w:rsidRPr="00DD4B92" w:rsidRDefault="009128BD" w:rsidP="00561DB5">
      <w:pPr>
        <w:pStyle w:val="Titulek"/>
        <w:jc w:val="center"/>
        <w:rPr>
          <w:del w:id="826" w:author="Word Document Comparison" w:date="2025-03-31T16:34:00Z" w16du:dateUtc="2025-03-31T14:34:00Z"/>
        </w:rPr>
      </w:pPr>
      <w:del w:id="827" w:author="Word Document Comparison" w:date="2025-03-31T16:34:00Z" w16du:dateUtc="2025-03-31T14:34:00Z">
        <w:r>
          <w:delText xml:space="preserve">Tabulka </w:delText>
        </w:r>
        <w:r w:rsidR="00E9490C">
          <w:fldChar w:fldCharType="begin"/>
        </w:r>
        <w:r w:rsidR="00E9490C">
          <w:delInstrText xml:space="preserve"> SEQ Tabulka \* ARABIC </w:delInstrText>
        </w:r>
        <w:r w:rsidR="00E9490C">
          <w:fldChar w:fldCharType="separate"/>
        </w:r>
        <w:r w:rsidR="00785D8A">
          <w:rPr>
            <w:noProof/>
          </w:rPr>
          <w:delText>44</w:delText>
        </w:r>
        <w:r w:rsidR="00E9490C">
          <w:rPr>
            <w:noProof/>
          </w:rPr>
          <w:fldChar w:fldCharType="end"/>
        </w:r>
        <w:r>
          <w:delText xml:space="preserve"> - </w:delText>
        </w:r>
        <w:r w:rsidRPr="00C60F2E">
          <w:delText xml:space="preserve">Technické parametry </w:delText>
        </w:r>
        <w:r>
          <w:delText>řešení pro aplikační monitoring</w:delText>
        </w:r>
      </w:del>
    </w:p>
    <w:p w14:paraId="583C3E09" w14:textId="77777777" w:rsidR="003B42D9" w:rsidRPr="003935AB" w:rsidRDefault="003B42D9" w:rsidP="003935AB">
      <w:pPr>
        <w:pStyle w:val="Nadpis2"/>
        <w:rPr>
          <w:sz w:val="36"/>
          <w:szCs w:val="36"/>
        </w:rPr>
      </w:pPr>
      <w:bookmarkStart w:id="828" w:name="_Toc177708993"/>
      <w:bookmarkStart w:id="829" w:name="_Toc509827113"/>
      <w:bookmarkStart w:id="830" w:name="_Toc194331317"/>
      <w:r w:rsidRPr="003935AB">
        <w:rPr>
          <w:sz w:val="36"/>
          <w:szCs w:val="36"/>
        </w:rPr>
        <w:t>Migrace IS SZIF a akceptace dodávky</w:t>
      </w:r>
      <w:bookmarkEnd w:id="828"/>
      <w:bookmarkEnd w:id="830"/>
    </w:p>
    <w:bookmarkEnd w:id="829"/>
    <w:p w14:paraId="1A24B896" w14:textId="7AFD8BF3" w:rsidR="003B42D9" w:rsidRPr="0038256E" w:rsidRDefault="003B42D9" w:rsidP="0038256E">
      <w:pPr>
        <w:pStyle w:val="Zkladntext"/>
        <w:spacing w:before="120"/>
        <w:jc w:val="both"/>
        <w:rPr>
          <w:lang w:val="cs-CZ"/>
        </w:rPr>
      </w:pPr>
      <w:r w:rsidRPr="0038256E">
        <w:rPr>
          <w:lang w:val="cs-CZ"/>
        </w:rPr>
        <w:t xml:space="preserve">Předmětem </w:t>
      </w:r>
      <w:r w:rsidR="00FF4412">
        <w:rPr>
          <w:lang w:val="cs-CZ"/>
        </w:rPr>
        <w:t>plnění</w:t>
      </w:r>
      <w:r w:rsidR="00FF4412" w:rsidRPr="0038256E">
        <w:rPr>
          <w:lang w:val="cs-CZ"/>
        </w:rPr>
        <w:t xml:space="preserve"> </w:t>
      </w:r>
      <w:r w:rsidRPr="0038256E">
        <w:rPr>
          <w:lang w:val="cs-CZ"/>
        </w:rPr>
        <w:t xml:space="preserve">je primárně zajištění migrace </w:t>
      </w:r>
      <w:r w:rsidR="00295904" w:rsidRPr="0038256E">
        <w:rPr>
          <w:lang w:val="cs-CZ"/>
        </w:rPr>
        <w:t>IS</w:t>
      </w:r>
      <w:r w:rsidRPr="0038256E">
        <w:rPr>
          <w:lang w:val="cs-CZ"/>
        </w:rPr>
        <w:t xml:space="preserve"> SZIF ze stávající infrastruktury na novou infrastrukturu v termínu stanoveném v</w:t>
      </w:r>
      <w:r w:rsidR="00B36C7F">
        <w:rPr>
          <w:lang w:val="cs-CZ"/>
        </w:rPr>
        <w:t>e Smlouvě</w:t>
      </w:r>
      <w:r w:rsidRPr="0038256E">
        <w:rPr>
          <w:lang w:val="cs-CZ"/>
        </w:rPr>
        <w:t xml:space="preserve">. Migrace </w:t>
      </w:r>
      <w:r w:rsidR="00295904" w:rsidRPr="0038256E">
        <w:rPr>
          <w:lang w:val="cs-CZ"/>
        </w:rPr>
        <w:t>IS</w:t>
      </w:r>
      <w:r w:rsidRPr="0038256E">
        <w:rPr>
          <w:lang w:val="cs-CZ"/>
        </w:rPr>
        <w:t xml:space="preserve"> SZIF bude realizována jako součást dodávky nové infrastruktury. Níže jsou uvedeny požadavky současného provozovatele aplikační</w:t>
      </w:r>
      <w:r w:rsidR="0038256E">
        <w:rPr>
          <w:lang w:val="cs-CZ"/>
        </w:rPr>
        <w:t>ch</w:t>
      </w:r>
      <w:r w:rsidRPr="0038256E">
        <w:rPr>
          <w:lang w:val="cs-CZ"/>
        </w:rPr>
        <w:t xml:space="preserve"> vrst</w:t>
      </w:r>
      <w:r w:rsidR="0038256E">
        <w:rPr>
          <w:lang w:val="cs-CZ"/>
        </w:rPr>
        <w:t xml:space="preserve">ev </w:t>
      </w:r>
      <w:r w:rsidRPr="0038256E">
        <w:rPr>
          <w:lang w:val="cs-CZ"/>
        </w:rPr>
        <w:t>na realizaci migrací dle jednotlivých oblastí a požadovaných způsobů realizace migrace.</w:t>
      </w:r>
    </w:p>
    <w:p w14:paraId="0DCA19C1" w14:textId="5DFEBD85" w:rsidR="003B42D9" w:rsidRPr="0038256E" w:rsidRDefault="00352EB0" w:rsidP="0038256E">
      <w:pPr>
        <w:pStyle w:val="Zkladntext"/>
        <w:spacing w:before="120"/>
        <w:jc w:val="both"/>
        <w:rPr>
          <w:lang w:val="cs-CZ"/>
        </w:rPr>
      </w:pPr>
      <w:r>
        <w:rPr>
          <w:lang w:val="cs-CZ"/>
        </w:rPr>
        <w:t>Dodavatel</w:t>
      </w:r>
      <w:r w:rsidRPr="0038256E">
        <w:rPr>
          <w:lang w:val="cs-CZ"/>
        </w:rPr>
        <w:t xml:space="preserve"> </w:t>
      </w:r>
      <w:r w:rsidR="003B42D9" w:rsidRPr="0038256E">
        <w:rPr>
          <w:lang w:val="cs-CZ"/>
        </w:rPr>
        <w:t>v rámci t</w:t>
      </w:r>
      <w:r w:rsidR="00B911F0">
        <w:rPr>
          <w:lang w:val="cs-CZ"/>
        </w:rPr>
        <w:t xml:space="preserve">ohoto plnění </w:t>
      </w:r>
      <w:r w:rsidR="003B42D9" w:rsidRPr="0038256E">
        <w:rPr>
          <w:lang w:val="cs-CZ"/>
        </w:rPr>
        <w:t>připraví detailní postup migrace, vypracuje harmonogram a plán migrace, definuje veškerou nezbytnou součinnost (respektive harmonogram poskytnutí součinnosti) i</w:t>
      </w:r>
      <w:r w:rsidR="002277DC">
        <w:rPr>
          <w:lang w:val="cs-CZ"/>
        </w:rPr>
        <w:t> </w:t>
      </w:r>
      <w:r w:rsidR="003B42D9" w:rsidRPr="0038256E">
        <w:rPr>
          <w:lang w:val="cs-CZ"/>
        </w:rPr>
        <w:t xml:space="preserve">požadavky na </w:t>
      </w:r>
      <w:r w:rsidR="003B42D9" w:rsidRPr="0059691B">
        <w:rPr>
          <w:lang w:val="cs-CZ"/>
        </w:rPr>
        <w:t xml:space="preserve">realizaci migrace ze strany </w:t>
      </w:r>
      <w:r w:rsidR="00634259" w:rsidRPr="0059691B">
        <w:rPr>
          <w:lang w:val="cs-CZ"/>
        </w:rPr>
        <w:t>Objednatel</w:t>
      </w:r>
      <w:r w:rsidR="003B42D9" w:rsidRPr="0059691B">
        <w:rPr>
          <w:lang w:val="cs-CZ"/>
        </w:rPr>
        <w:t>e i provozovatele aplikační vrstvy informačního systému SZIF</w:t>
      </w:r>
      <w:r w:rsidR="009978CC" w:rsidRPr="0059691B">
        <w:rPr>
          <w:lang w:val="cs-CZ"/>
        </w:rPr>
        <w:t>. Dodavatel je v rámci tohoto</w:t>
      </w:r>
      <w:r w:rsidR="002277DC" w:rsidRPr="0059691B">
        <w:rPr>
          <w:lang w:val="cs-CZ"/>
        </w:rPr>
        <w:t xml:space="preserve"> povinen také </w:t>
      </w:r>
      <w:r w:rsidR="009978CC" w:rsidRPr="0059691B">
        <w:rPr>
          <w:lang w:val="cs-CZ"/>
        </w:rPr>
        <w:t xml:space="preserve">splnit požadavky zadavatele </w:t>
      </w:r>
      <w:r w:rsidR="002277DC" w:rsidRPr="0059691B">
        <w:rPr>
          <w:lang w:val="cs-CZ"/>
        </w:rPr>
        <w:t xml:space="preserve">a zapracovat náležitosti </w:t>
      </w:r>
      <w:r w:rsidR="009978CC" w:rsidRPr="0059691B">
        <w:rPr>
          <w:lang w:val="cs-CZ"/>
        </w:rPr>
        <w:t xml:space="preserve">stanovené v Příloze č. 2 Smlouvy: </w:t>
      </w:r>
      <w:r w:rsidR="00C7353B" w:rsidRPr="0059691B">
        <w:rPr>
          <w:lang w:val="cs-CZ"/>
        </w:rPr>
        <w:t>Požadavky na zpracování předimplementační analýzy</w:t>
      </w:r>
      <w:r w:rsidR="002277DC" w:rsidRPr="0059691B">
        <w:rPr>
          <w:lang w:val="cs-CZ"/>
        </w:rPr>
        <w:t>.</w:t>
      </w:r>
    </w:p>
    <w:p w14:paraId="1D4AAAA0" w14:textId="2CC029C6" w:rsidR="003B42D9" w:rsidRPr="0059691B" w:rsidRDefault="003B42D9" w:rsidP="0038256E">
      <w:pPr>
        <w:pStyle w:val="Zkladntext"/>
        <w:spacing w:before="120"/>
        <w:jc w:val="both"/>
        <w:rPr>
          <w:lang w:val="cs-CZ"/>
        </w:rPr>
      </w:pPr>
      <w:r w:rsidRPr="0038256E">
        <w:rPr>
          <w:lang w:val="cs-CZ"/>
        </w:rPr>
        <w:t xml:space="preserve">Ze strany </w:t>
      </w:r>
      <w:r w:rsidR="00634259" w:rsidRPr="00634259">
        <w:rPr>
          <w:lang w:val="cs-CZ"/>
        </w:rPr>
        <w:t>Objednatel</w:t>
      </w:r>
      <w:r w:rsidRPr="0038256E">
        <w:rPr>
          <w:lang w:val="cs-CZ"/>
        </w:rPr>
        <w:t xml:space="preserve">e je zajištěna následující součinnost </w:t>
      </w:r>
      <w:r w:rsidR="00352EB0">
        <w:rPr>
          <w:lang w:val="cs-CZ"/>
        </w:rPr>
        <w:t>p</w:t>
      </w:r>
      <w:r w:rsidRPr="0038256E">
        <w:rPr>
          <w:lang w:val="cs-CZ"/>
        </w:rPr>
        <w:t xml:space="preserve">rovozovatelů aplikací v rámci IS SZIF. Tato součinnost je limitní a způsob migrace systémů (zejména určení </w:t>
      </w:r>
      <w:r w:rsidRPr="0059691B">
        <w:rPr>
          <w:lang w:val="cs-CZ"/>
        </w:rPr>
        <w:t>skupin jednotlivých systémů, které budou migrovány) musí odpovídat definované součinnosti tak, aby migrace proběhla v odpovídajícím rozsahu, kvalitě a termínech stanovených v</w:t>
      </w:r>
      <w:r w:rsidR="00D531DF" w:rsidRPr="0059691B">
        <w:rPr>
          <w:lang w:val="cs-CZ"/>
        </w:rPr>
        <w:t xml:space="preserve">e Smlouvě </w:t>
      </w:r>
      <w:r w:rsidRPr="0059691B">
        <w:rPr>
          <w:lang w:val="cs-CZ"/>
        </w:rPr>
        <w:t xml:space="preserve">a </w:t>
      </w:r>
      <w:r w:rsidR="00B10940">
        <w:rPr>
          <w:lang w:val="cs-CZ"/>
        </w:rPr>
        <w:t xml:space="preserve">v </w:t>
      </w:r>
      <w:r w:rsidRPr="0059691B">
        <w:rPr>
          <w:lang w:val="cs-CZ"/>
        </w:rPr>
        <w:t>této Přílo</w:t>
      </w:r>
      <w:r w:rsidR="00D531DF" w:rsidRPr="0059691B">
        <w:rPr>
          <w:lang w:val="cs-CZ"/>
        </w:rPr>
        <w:t>ze</w:t>
      </w:r>
      <w:r w:rsidRPr="0059691B">
        <w:rPr>
          <w:lang w:val="cs-CZ"/>
        </w:rPr>
        <w:t xml:space="preserve"> č. </w:t>
      </w:r>
      <w:r w:rsidR="00440E5A" w:rsidRPr="0059691B">
        <w:rPr>
          <w:lang w:val="cs-CZ"/>
        </w:rPr>
        <w:t>1</w:t>
      </w:r>
      <w:r w:rsidRPr="0059691B">
        <w:rPr>
          <w:lang w:val="cs-CZ"/>
        </w:rPr>
        <w:t xml:space="preserve"> </w:t>
      </w:r>
      <w:r w:rsidR="00D531DF" w:rsidRPr="0059691B">
        <w:rPr>
          <w:lang w:val="cs-CZ"/>
        </w:rPr>
        <w:t>Smlouvy</w:t>
      </w:r>
      <w:r w:rsidR="00C60034" w:rsidRPr="0059691B">
        <w:rPr>
          <w:lang w:val="cs-CZ"/>
        </w:rPr>
        <w:t>:</w:t>
      </w:r>
      <w:r w:rsidR="0038256E" w:rsidRPr="0059691B">
        <w:rPr>
          <w:lang w:val="cs-CZ"/>
        </w:rPr>
        <w:t xml:space="preserve"> </w:t>
      </w:r>
      <w:r w:rsidRPr="0059691B">
        <w:rPr>
          <w:lang w:val="cs-CZ"/>
        </w:rPr>
        <w:t>T</w:t>
      </w:r>
      <w:r w:rsidR="0038256E" w:rsidRPr="0059691B">
        <w:rPr>
          <w:lang w:val="cs-CZ"/>
        </w:rPr>
        <w:t>echnick</w:t>
      </w:r>
      <w:r w:rsidR="00C60034" w:rsidRPr="0059691B">
        <w:rPr>
          <w:lang w:val="cs-CZ"/>
        </w:rPr>
        <w:t>á</w:t>
      </w:r>
      <w:r w:rsidR="0038256E" w:rsidRPr="0059691B">
        <w:rPr>
          <w:lang w:val="cs-CZ"/>
        </w:rPr>
        <w:t xml:space="preserve"> specifikace</w:t>
      </w:r>
      <w:r w:rsidRPr="0059691B">
        <w:rPr>
          <w:lang w:val="cs-CZ"/>
        </w:rPr>
        <w:t>.</w:t>
      </w:r>
    </w:p>
    <w:p w14:paraId="548087BA" w14:textId="77777777" w:rsidR="003B42D9" w:rsidRDefault="003B42D9" w:rsidP="0038256E">
      <w:pPr>
        <w:jc w:val="both"/>
      </w:pPr>
      <w:r w:rsidRPr="0059691B">
        <w:t>Součinnost provozovatele aplikační vrstvy IS SZIF:</w:t>
      </w:r>
      <w:r>
        <w:t xml:space="preserve"> </w:t>
      </w:r>
    </w:p>
    <w:p w14:paraId="61E3CEF9" w14:textId="77777777" w:rsidR="003B42D9" w:rsidRDefault="003B42D9" w:rsidP="0038256E">
      <w:pPr>
        <w:jc w:val="both"/>
      </w:pPr>
      <w:r>
        <w:t xml:space="preserve">Provozovatel předpokládá poskytnutí potřebné součinnosti pro každý systém v rozsahu maximálně 1MD. Pro přípravu a finální </w:t>
      </w:r>
      <w:r w:rsidRPr="00636A1C">
        <w:t>testování migrace SAP,</w:t>
      </w:r>
      <w:r>
        <w:t xml:space="preserve"> předpokládá poskytnutí součinnosti v rozsahu 10MD. Maximálně možné souběžné čerpání služeb je 1FTE.</w:t>
      </w:r>
    </w:p>
    <w:p w14:paraId="7B880F94" w14:textId="77777777" w:rsidR="003B42D9" w:rsidRDefault="003B42D9" w:rsidP="003B42D9">
      <w:r>
        <w:t>Součinnost bude poskytována v provozní době s výjimkou migrací produktivních systémů.</w:t>
      </w:r>
    </w:p>
    <w:p w14:paraId="2DCA9AE6" w14:textId="77777777" w:rsidR="003B42D9" w:rsidRPr="003935AB" w:rsidRDefault="003B42D9" w:rsidP="003B42D9">
      <w:pPr>
        <w:pStyle w:val="Nadpis3"/>
        <w:spacing w:after="120"/>
        <w:rPr>
          <w:sz w:val="32"/>
          <w:szCs w:val="32"/>
        </w:rPr>
      </w:pPr>
      <w:bookmarkStart w:id="831" w:name="_Toc177708994"/>
      <w:bookmarkStart w:id="832" w:name="_Toc194331318"/>
      <w:r w:rsidRPr="003935AB">
        <w:rPr>
          <w:sz w:val="32"/>
          <w:szCs w:val="32"/>
        </w:rPr>
        <w:t>Požadavky na realizaci migrace</w:t>
      </w:r>
      <w:bookmarkEnd w:id="831"/>
      <w:bookmarkEnd w:id="832"/>
    </w:p>
    <w:p w14:paraId="50A54664" w14:textId="2CDE3BF5" w:rsidR="003B42D9" w:rsidRPr="00636A1C" w:rsidRDefault="003B42D9" w:rsidP="00636A1C">
      <w:pPr>
        <w:spacing w:after="0" w:line="240" w:lineRule="auto"/>
        <w:jc w:val="both"/>
        <w:rPr>
          <w:rFonts w:ascii="Times New Roman" w:eastAsiaTheme="minorHAnsi" w:hAnsi="Times New Roman"/>
          <w:sz w:val="24"/>
          <w:szCs w:val="24"/>
        </w:rPr>
      </w:pPr>
      <w:r>
        <w:t xml:space="preserve">Před zahájením kompletní migrace všech systémů na novou infrastrukturu bude postup migrace otestován na </w:t>
      </w:r>
      <w:r w:rsidR="00636A1C">
        <w:t xml:space="preserve">sandbox </w:t>
      </w:r>
      <w:r>
        <w:t>systémech (</w:t>
      </w:r>
      <w:r w:rsidR="00636A1C">
        <w:t>x86 – lx-mon + bdom02, PowerPC – WAX + SHX</w:t>
      </w:r>
      <w:r>
        <w:t xml:space="preserve">). Po akceptaci </w:t>
      </w:r>
      <w:r w:rsidR="00315ED3">
        <w:t xml:space="preserve">způsobu </w:t>
      </w:r>
      <w:r>
        <w:t xml:space="preserve">provedení migrace a potvrzení funkčnosti tohoto systému bude možné realizovat následně migraci všech dalších uvedených systémů v pořadí: </w:t>
      </w:r>
    </w:p>
    <w:p w14:paraId="6F8A4630" w14:textId="77777777" w:rsidR="003B42D9" w:rsidRDefault="003B42D9" w:rsidP="007D227D">
      <w:pPr>
        <w:pStyle w:val="Odstavecseseznamem"/>
        <w:numPr>
          <w:ilvl w:val="0"/>
          <w:numId w:val="46"/>
        </w:numPr>
        <w:spacing w:after="0" w:line="240" w:lineRule="auto"/>
      </w:pPr>
      <w:r>
        <w:t>Testovací systémy</w:t>
      </w:r>
    </w:p>
    <w:p w14:paraId="26B393CE" w14:textId="77777777" w:rsidR="003B42D9" w:rsidRDefault="003B42D9" w:rsidP="007D227D">
      <w:pPr>
        <w:pStyle w:val="Odstavecseseznamem"/>
        <w:numPr>
          <w:ilvl w:val="0"/>
          <w:numId w:val="46"/>
        </w:numPr>
        <w:spacing w:after="0" w:line="240" w:lineRule="auto"/>
      </w:pPr>
      <w:r>
        <w:t>Vývojové systémy</w:t>
      </w:r>
    </w:p>
    <w:p w14:paraId="5239FCC2" w14:textId="23D68318" w:rsidR="003B42D9" w:rsidRDefault="003B42D9" w:rsidP="007D227D">
      <w:pPr>
        <w:pStyle w:val="Odstavecseseznamem"/>
        <w:numPr>
          <w:ilvl w:val="0"/>
          <w:numId w:val="46"/>
        </w:numPr>
        <w:spacing w:after="0" w:line="240" w:lineRule="auto"/>
      </w:pPr>
      <w:r>
        <w:t>Produktivní systémy</w:t>
      </w:r>
    </w:p>
    <w:p w14:paraId="776FE60A" w14:textId="77777777" w:rsidR="003F538B" w:rsidRDefault="003F538B" w:rsidP="003F538B">
      <w:pPr>
        <w:spacing w:after="0" w:line="240" w:lineRule="auto"/>
      </w:pPr>
    </w:p>
    <w:p w14:paraId="15C063A9" w14:textId="77777777" w:rsidR="003B42D9" w:rsidRPr="003935AB" w:rsidRDefault="003B42D9" w:rsidP="003B42D9">
      <w:pPr>
        <w:pStyle w:val="Nadpis3"/>
        <w:spacing w:after="120"/>
        <w:rPr>
          <w:sz w:val="32"/>
          <w:szCs w:val="32"/>
        </w:rPr>
      </w:pPr>
      <w:bookmarkStart w:id="833" w:name="_Toc177708995"/>
      <w:bookmarkStart w:id="834" w:name="_Toc194331319"/>
      <w:r w:rsidRPr="003935AB">
        <w:rPr>
          <w:sz w:val="32"/>
          <w:szCs w:val="32"/>
        </w:rPr>
        <w:t>Postup akceptace kompletní migrace</w:t>
      </w:r>
      <w:bookmarkEnd w:id="833"/>
      <w:bookmarkEnd w:id="834"/>
    </w:p>
    <w:p w14:paraId="10BC037E" w14:textId="40E70908" w:rsidR="003B42D9" w:rsidRPr="00F97287" w:rsidRDefault="003B42D9" w:rsidP="59FB1D20">
      <w:pPr>
        <w:pStyle w:val="Zkladntext"/>
        <w:numPr>
          <w:ilvl w:val="0"/>
          <w:numId w:val="24"/>
        </w:numPr>
        <w:spacing w:after="0"/>
      </w:pPr>
      <w:r w:rsidRPr="59FB1D20">
        <w:t>Dodavatel provede migraci všech systémů dle platformy a metody migrace</w:t>
      </w:r>
      <w:r w:rsidR="00F97287" w:rsidRPr="59FB1D20">
        <w:t>.;</w:t>
      </w:r>
    </w:p>
    <w:p w14:paraId="17DEBBFD" w14:textId="46D21EB1" w:rsidR="003B42D9" w:rsidRPr="00636A1C" w:rsidRDefault="0081364A" w:rsidP="00636A1C">
      <w:pPr>
        <w:pStyle w:val="Zkladntext"/>
        <w:numPr>
          <w:ilvl w:val="0"/>
          <w:numId w:val="24"/>
        </w:numPr>
        <w:spacing w:after="0"/>
        <w:rPr>
          <w:lang w:val="cs-CZ"/>
        </w:rPr>
      </w:pPr>
      <w:r>
        <w:rPr>
          <w:lang w:val="cs-CZ"/>
        </w:rPr>
        <w:t xml:space="preserve">V rámci </w:t>
      </w:r>
      <w:r w:rsidR="00665EBF">
        <w:rPr>
          <w:lang w:val="cs-CZ"/>
        </w:rPr>
        <w:t>provádění</w:t>
      </w:r>
      <w:r>
        <w:rPr>
          <w:lang w:val="cs-CZ"/>
        </w:rPr>
        <w:t xml:space="preserve"> daného plnění </w:t>
      </w:r>
      <w:r w:rsidR="00820C96">
        <w:rPr>
          <w:lang w:val="cs-CZ"/>
        </w:rPr>
        <w:t>bude provedena kontrola ze strany</w:t>
      </w:r>
      <w:r w:rsidR="003B42D9" w:rsidRPr="00F97287">
        <w:rPr>
          <w:lang w:val="cs-CZ"/>
        </w:rPr>
        <w:t xml:space="preserve"> </w:t>
      </w:r>
      <w:r w:rsidR="00636A1C" w:rsidRPr="00636A1C">
        <w:rPr>
          <w:lang w:val="cs-CZ"/>
        </w:rPr>
        <w:t>provozovatel</w:t>
      </w:r>
      <w:r w:rsidR="00820C96">
        <w:rPr>
          <w:lang w:val="cs-CZ"/>
        </w:rPr>
        <w:t>ů</w:t>
      </w:r>
      <w:r w:rsidR="00636A1C" w:rsidRPr="00636A1C">
        <w:rPr>
          <w:lang w:val="cs-CZ"/>
        </w:rPr>
        <w:t xml:space="preserve"> jednotlivých aplikačních platforem (SAP,</w:t>
      </w:r>
      <w:r w:rsidR="003F538B">
        <w:rPr>
          <w:lang w:val="cs-CZ"/>
        </w:rPr>
        <w:t xml:space="preserve"> MACH</w:t>
      </w:r>
      <w:r w:rsidR="00636A1C" w:rsidRPr="00636A1C">
        <w:rPr>
          <w:lang w:val="cs-CZ"/>
        </w:rPr>
        <w:t>, CAAS, GTFoto)</w:t>
      </w:r>
      <w:r w:rsidR="00820C96">
        <w:rPr>
          <w:lang w:val="cs-CZ"/>
        </w:rPr>
        <w:t xml:space="preserve">. Na základě </w:t>
      </w:r>
      <w:r w:rsidR="003B42D9" w:rsidRPr="00636A1C">
        <w:rPr>
          <w:lang w:val="cs-CZ"/>
        </w:rPr>
        <w:t xml:space="preserve">potvrzení </w:t>
      </w:r>
      <w:r>
        <w:rPr>
          <w:lang w:val="cs-CZ"/>
        </w:rPr>
        <w:t>p</w:t>
      </w:r>
      <w:r w:rsidR="003B42D9" w:rsidRPr="00636A1C">
        <w:rPr>
          <w:lang w:val="cs-CZ"/>
        </w:rPr>
        <w:t>rovedení migrace systému přejde jednotlivý systém do pilotního provozu.</w:t>
      </w:r>
      <w:r w:rsidR="00F97287" w:rsidRPr="00636A1C">
        <w:rPr>
          <w:lang w:val="cs-CZ"/>
        </w:rPr>
        <w:t>;</w:t>
      </w:r>
    </w:p>
    <w:p w14:paraId="3257E82A" w14:textId="14774A6B" w:rsidR="003B42D9" w:rsidRPr="00F97287" w:rsidRDefault="003B42D9" w:rsidP="00F97287">
      <w:pPr>
        <w:pStyle w:val="Zkladntext"/>
        <w:numPr>
          <w:ilvl w:val="0"/>
          <w:numId w:val="24"/>
        </w:numPr>
        <w:spacing w:after="0"/>
        <w:rPr>
          <w:lang w:val="cs-CZ"/>
        </w:rPr>
      </w:pPr>
      <w:r w:rsidRPr="00F97287">
        <w:rPr>
          <w:lang w:val="cs-CZ"/>
        </w:rPr>
        <w:t>Po uvedení do pilotního provozu začne běžet období 30 dnů, kdy může být dodavatel vyzván k odstranění závad, které byly zjištěny v průběhu pilotního provozu.</w:t>
      </w:r>
      <w:r w:rsidR="00F97287">
        <w:rPr>
          <w:lang w:val="cs-CZ"/>
        </w:rPr>
        <w:t>;</w:t>
      </w:r>
    </w:p>
    <w:p w14:paraId="7172636E" w14:textId="25CAAA96" w:rsidR="003B42D9" w:rsidRPr="00F97287" w:rsidRDefault="003B42D9" w:rsidP="00F97287">
      <w:pPr>
        <w:pStyle w:val="Zkladntext"/>
        <w:numPr>
          <w:ilvl w:val="0"/>
          <w:numId w:val="24"/>
        </w:numPr>
        <w:spacing w:after="0"/>
      </w:pPr>
      <w:r w:rsidRPr="4A97DF9D">
        <w:t>Po odstranění veškerých závad bude systém přebrán do rutinního provozu.</w:t>
      </w:r>
    </w:p>
    <w:p w14:paraId="4C5D5A70" w14:textId="77777777" w:rsidR="003B42D9" w:rsidRDefault="003B42D9" w:rsidP="003B42D9">
      <w:pPr>
        <w:spacing w:after="0" w:line="276" w:lineRule="auto"/>
        <w:jc w:val="both"/>
      </w:pPr>
    </w:p>
    <w:p w14:paraId="34634EAF" w14:textId="77777777" w:rsidR="003B42D9" w:rsidRPr="00C96EA4" w:rsidRDefault="003B42D9" w:rsidP="003B42D9">
      <w:pPr>
        <w:pStyle w:val="Nadpis3"/>
        <w:spacing w:after="120"/>
        <w:rPr>
          <w:sz w:val="32"/>
          <w:szCs w:val="32"/>
        </w:rPr>
      </w:pPr>
      <w:bookmarkStart w:id="835" w:name="_Toc177708996"/>
      <w:bookmarkStart w:id="836" w:name="_Toc194331320"/>
      <w:r w:rsidRPr="00C96EA4">
        <w:rPr>
          <w:sz w:val="32"/>
          <w:szCs w:val="32"/>
        </w:rPr>
        <w:t>Kontroly provozovatelů IS SZIF</w:t>
      </w:r>
      <w:bookmarkEnd w:id="835"/>
      <w:bookmarkEnd w:id="836"/>
    </w:p>
    <w:p w14:paraId="677E5265" w14:textId="4E779407" w:rsidR="003B42D9" w:rsidRDefault="008B2122" w:rsidP="00B456DD">
      <w:pPr>
        <w:spacing w:before="120" w:after="120"/>
        <w:jc w:val="both"/>
      </w:pPr>
      <w:r>
        <w:t>Dodavatel umožní</w:t>
      </w:r>
      <w:r w:rsidR="000C5342">
        <w:t xml:space="preserve"> </w:t>
      </w:r>
      <w:r w:rsidR="003B42D9" w:rsidRPr="00B456DD">
        <w:t>provedení kontroly ze strany současných provozovatelů aplikační vrstvy informačního systému</w:t>
      </w:r>
      <w:r w:rsidR="00820C96">
        <w:t xml:space="preserve"> v rámci </w:t>
      </w:r>
      <w:r w:rsidR="004F1517">
        <w:rPr>
          <w:color w:val="000000" w:themeColor="text1"/>
        </w:rPr>
        <w:t>provádění</w:t>
      </w:r>
      <w:r w:rsidR="003B42D9" w:rsidRPr="008B2122">
        <w:rPr>
          <w:color w:val="000000" w:themeColor="text1"/>
        </w:rPr>
        <w:t xml:space="preserve"> migrace jednotlivých systémů (skupin systémů)</w:t>
      </w:r>
      <w:r w:rsidR="007F1FCF">
        <w:rPr>
          <w:color w:val="000000" w:themeColor="text1"/>
        </w:rPr>
        <w:t xml:space="preserve"> před přechodem do pilotního provozu</w:t>
      </w:r>
      <w:r w:rsidR="004F1517">
        <w:rPr>
          <w:color w:val="000000" w:themeColor="text1"/>
        </w:rPr>
        <w:t xml:space="preserve">, přičemž tato kontrola </w:t>
      </w:r>
      <w:r w:rsidR="0006655A">
        <w:rPr>
          <w:color w:val="000000" w:themeColor="text1"/>
        </w:rPr>
        <w:t>bude provedeno do 2 pracovních dn</w:t>
      </w:r>
      <w:r w:rsidR="00B10276">
        <w:rPr>
          <w:color w:val="000000" w:themeColor="text1"/>
        </w:rPr>
        <w:t>ů</w:t>
      </w:r>
      <w:r w:rsidR="0006655A">
        <w:rPr>
          <w:color w:val="000000" w:themeColor="text1"/>
        </w:rPr>
        <w:t xml:space="preserve"> ode dne, kdy Dodavatel provedení takové kontroly umožní</w:t>
      </w:r>
      <w:r w:rsidR="00B10276">
        <w:rPr>
          <w:color w:val="000000" w:themeColor="text1"/>
        </w:rPr>
        <w:t>.</w:t>
      </w:r>
      <w:r w:rsidR="00D1249E">
        <w:t xml:space="preserve"> </w:t>
      </w:r>
      <w:r w:rsidR="003B42D9" w:rsidRPr="00B456DD">
        <w:t>Bez provedení odpovídající kontroly a potvrzení ze strany provozovatel</w:t>
      </w:r>
      <w:r w:rsidR="00D1249E">
        <w:t>ů</w:t>
      </w:r>
      <w:r w:rsidR="003B42D9" w:rsidRPr="00B456DD">
        <w:t xml:space="preserve"> nebude možné potvrdit provedení migrace systému a přechod systému do pilotního provozu.</w:t>
      </w:r>
    </w:p>
    <w:p w14:paraId="742BEA6B" w14:textId="77777777" w:rsidR="003B42D9" w:rsidRPr="00C96EA4" w:rsidRDefault="003B42D9" w:rsidP="003B42D9">
      <w:pPr>
        <w:pStyle w:val="Nadpis3"/>
        <w:spacing w:after="120"/>
        <w:rPr>
          <w:sz w:val="32"/>
          <w:szCs w:val="32"/>
        </w:rPr>
      </w:pPr>
      <w:bookmarkStart w:id="837" w:name="_Toc177708997"/>
      <w:bookmarkStart w:id="838" w:name="_Toc194331321"/>
      <w:r w:rsidRPr="00C96EA4">
        <w:rPr>
          <w:sz w:val="32"/>
          <w:szCs w:val="32"/>
        </w:rPr>
        <w:t>Postup migrací dle platformy a metody</w:t>
      </w:r>
      <w:bookmarkEnd w:id="837"/>
      <w:bookmarkEnd w:id="838"/>
    </w:p>
    <w:p w14:paraId="53CD0321" w14:textId="331DA804" w:rsidR="003B42D9" w:rsidRPr="00C96EA4" w:rsidRDefault="003B42D9" w:rsidP="006B30CA">
      <w:pPr>
        <w:pStyle w:val="Nadpis4"/>
        <w:spacing w:after="240"/>
        <w:ind w:left="862" w:hanging="862"/>
        <w:rPr>
          <w:i w:val="0"/>
          <w:iCs w:val="0"/>
          <w:sz w:val="28"/>
          <w:szCs w:val="28"/>
        </w:rPr>
      </w:pPr>
      <w:bookmarkStart w:id="839" w:name="_Toc177708998"/>
      <w:bookmarkStart w:id="840" w:name="_Toc194331322"/>
      <w:r w:rsidRPr="00C96EA4">
        <w:rPr>
          <w:i w:val="0"/>
          <w:iCs w:val="0"/>
          <w:sz w:val="28"/>
          <w:szCs w:val="28"/>
        </w:rPr>
        <w:t xml:space="preserve">Dílčí blok </w:t>
      </w:r>
      <w:r w:rsidR="00BC235D">
        <w:rPr>
          <w:i w:val="0"/>
          <w:iCs w:val="0"/>
          <w:sz w:val="28"/>
          <w:szCs w:val="28"/>
        </w:rPr>
        <w:t>„</w:t>
      </w:r>
      <w:r w:rsidR="003935AB">
        <w:rPr>
          <w:i w:val="0"/>
          <w:iCs w:val="0"/>
          <w:sz w:val="28"/>
          <w:szCs w:val="28"/>
        </w:rPr>
        <w:t>S</w:t>
      </w:r>
      <w:r w:rsidRPr="00C96EA4">
        <w:rPr>
          <w:i w:val="0"/>
          <w:iCs w:val="0"/>
          <w:sz w:val="28"/>
          <w:szCs w:val="28"/>
        </w:rPr>
        <w:t>torage APP</w:t>
      </w:r>
      <w:r w:rsidR="00BC235D">
        <w:rPr>
          <w:i w:val="0"/>
          <w:iCs w:val="0"/>
          <w:sz w:val="28"/>
          <w:szCs w:val="28"/>
        </w:rPr>
        <w:t>“</w:t>
      </w:r>
      <w:bookmarkEnd w:id="839"/>
      <w:bookmarkEnd w:id="840"/>
    </w:p>
    <w:p w14:paraId="7AFDF75B" w14:textId="23B20295" w:rsidR="003B42D9" w:rsidRDefault="003B42D9" w:rsidP="003935AB">
      <w:pPr>
        <w:spacing w:before="120" w:after="120"/>
        <w:jc w:val="both"/>
      </w:pPr>
      <w:r>
        <w:t>Dodavatel provede přesun všech souborových systémů na nov</w:t>
      </w:r>
      <w:r w:rsidR="003935AB">
        <w:t>é diskové pole</w:t>
      </w:r>
      <w:r>
        <w:t xml:space="preserve"> Tier 0 1:1 včetně korektního přesunu </w:t>
      </w:r>
      <w:r w:rsidRPr="005B1BE4">
        <w:t xml:space="preserve">sparse </w:t>
      </w:r>
      <w:r w:rsidR="005B1BE4">
        <w:t>(</w:t>
      </w:r>
      <w:hyperlink r:id="rId38" w:history="1">
        <w:r w:rsidR="005B1BE4" w:rsidRPr="00E8516D">
          <w:rPr>
            <w:rStyle w:val="Hypertextovodkaz"/>
          </w:rPr>
          <w:t>https://www.ibm.com/support/pages/about-sparse-files</w:t>
        </w:r>
      </w:hyperlink>
      <w:r w:rsidR="005B1BE4">
        <w:t xml:space="preserve">) </w:t>
      </w:r>
      <w:r>
        <w:t>souborů. Tento přesun bude promítnut do OS (případně clusteru). Pro původní storage systémy budou provedena dostatečná opatření, aby bylo zabráněno jejich připojení do systému.</w:t>
      </w:r>
    </w:p>
    <w:p w14:paraId="7C074D40" w14:textId="209A0B31" w:rsidR="003B42D9" w:rsidRDefault="003B42D9" w:rsidP="003935AB">
      <w:pPr>
        <w:spacing w:before="120" w:after="120"/>
        <w:jc w:val="both"/>
      </w:pPr>
      <w:r>
        <w:t xml:space="preserve">Dodavatel navrhne metody a následně provede ověření konzistence přenosu </w:t>
      </w:r>
      <w:r w:rsidR="00BC235D">
        <w:t>dat z diskových polí</w:t>
      </w:r>
      <w:r>
        <w:t>, ze kterých odevzdá objednateli protokol. V případě filesystémů použitých v systémech běžících v rámci clusteru, navrhne a provede dodavatel i testování clusteru.</w:t>
      </w:r>
    </w:p>
    <w:p w14:paraId="27A01D06" w14:textId="689B8E3F" w:rsidR="003B42D9" w:rsidRPr="003F538B" w:rsidRDefault="003B42D9" w:rsidP="003B42D9">
      <w:pPr>
        <w:pStyle w:val="Nadpis4"/>
        <w:spacing w:after="240"/>
        <w:ind w:left="862" w:hanging="862"/>
        <w:rPr>
          <w:i w:val="0"/>
          <w:iCs w:val="0"/>
          <w:sz w:val="28"/>
          <w:szCs w:val="28"/>
        </w:rPr>
      </w:pPr>
      <w:bookmarkStart w:id="841" w:name="_Toc177708999"/>
      <w:bookmarkStart w:id="842" w:name="_Toc194331323"/>
      <w:r w:rsidRPr="00BC235D">
        <w:rPr>
          <w:i w:val="0"/>
          <w:iCs w:val="0"/>
          <w:sz w:val="28"/>
          <w:szCs w:val="28"/>
        </w:rPr>
        <w:t>Dílčí blok „PowerPC“</w:t>
      </w:r>
      <w:bookmarkEnd w:id="841"/>
      <w:bookmarkEnd w:id="842"/>
    </w:p>
    <w:p w14:paraId="448649EB" w14:textId="77152F00" w:rsidR="003B42D9" w:rsidRPr="00BC235D" w:rsidRDefault="003F538B" w:rsidP="007D227D">
      <w:pPr>
        <w:pStyle w:val="Odstavecseseznamem"/>
        <w:numPr>
          <w:ilvl w:val="0"/>
          <w:numId w:val="26"/>
        </w:numPr>
        <w:spacing w:after="120"/>
        <w:ind w:left="714" w:hanging="357"/>
        <w:contextualSpacing w:val="0"/>
        <w:jc w:val="both"/>
        <w:rPr>
          <w:rFonts w:eastAsia="Times New Roman"/>
        </w:rPr>
      </w:pPr>
      <w:r>
        <w:rPr>
          <w:rFonts w:eastAsia="Times New Roman"/>
        </w:rPr>
        <w:t>Migrace</w:t>
      </w:r>
      <w:r w:rsidR="003B42D9" w:rsidRPr="00BC235D">
        <w:rPr>
          <w:rFonts w:eastAsia="Times New Roman"/>
        </w:rPr>
        <w:t xml:space="preserve"> stávajícího LPAR</w:t>
      </w:r>
      <w:r>
        <w:rPr>
          <w:rFonts w:eastAsia="Times New Roman"/>
        </w:rPr>
        <w:t>:</w:t>
      </w:r>
    </w:p>
    <w:p w14:paraId="6ECE94EF" w14:textId="37127102" w:rsidR="003B42D9" w:rsidRPr="00BC235D" w:rsidRDefault="003B42D9" w:rsidP="00284A31">
      <w:pPr>
        <w:pStyle w:val="Odstavecseseznamem"/>
        <w:keepLines/>
        <w:numPr>
          <w:ilvl w:val="1"/>
          <w:numId w:val="21"/>
        </w:numPr>
        <w:spacing w:before="120" w:after="120" w:line="260" w:lineRule="exact"/>
        <w:ind w:left="1434" w:hanging="357"/>
        <w:jc w:val="both"/>
      </w:pPr>
      <w:r w:rsidRPr="00BC235D">
        <w:t>Stávající systémy budou přeneseny dodavatelem 1:1. Profily virtuálních serverů mohou být přenastaveny následně.</w:t>
      </w:r>
      <w:r w:rsidR="00BC235D">
        <w:t>;</w:t>
      </w:r>
    </w:p>
    <w:p w14:paraId="0634897E" w14:textId="41C87EE7" w:rsidR="003B42D9" w:rsidRPr="00BC235D" w:rsidRDefault="003B42D9" w:rsidP="00284A31">
      <w:pPr>
        <w:pStyle w:val="Odstavecseseznamem"/>
        <w:keepLines/>
        <w:numPr>
          <w:ilvl w:val="1"/>
          <w:numId w:val="21"/>
        </w:numPr>
        <w:spacing w:after="120" w:line="260" w:lineRule="exact"/>
        <w:ind w:left="1434" w:hanging="357"/>
        <w:jc w:val="both"/>
      </w:pPr>
      <w:r w:rsidRPr="00BC235D">
        <w:t xml:space="preserve">Dodavatel provede migraci HW a </w:t>
      </w:r>
      <w:r w:rsidR="00BC235D">
        <w:t>diskových polí</w:t>
      </w:r>
      <w:r w:rsidRPr="00BC235D">
        <w:t xml:space="preserve"> a následně předá SAPu k základním testům včetně přístupů na OS s administrátorským oprávněním</w:t>
      </w:r>
      <w:r w:rsidR="00BC235D">
        <w:t>.;</w:t>
      </w:r>
    </w:p>
    <w:p w14:paraId="288B5335" w14:textId="5D411EBD" w:rsidR="003B42D9" w:rsidRPr="00BC235D" w:rsidRDefault="003B42D9" w:rsidP="00284A31">
      <w:pPr>
        <w:pStyle w:val="Odstavecseseznamem"/>
        <w:keepLines/>
        <w:numPr>
          <w:ilvl w:val="1"/>
          <w:numId w:val="21"/>
        </w:numPr>
        <w:spacing w:after="120" w:line="260" w:lineRule="exact"/>
        <w:ind w:left="1434" w:hanging="357"/>
        <w:jc w:val="both"/>
      </w:pPr>
      <w:r w:rsidRPr="00BC235D">
        <w:t>SAP provede „Kontroly SAP“</w:t>
      </w:r>
      <w:r w:rsidR="00BC235D">
        <w:t>.;</w:t>
      </w:r>
    </w:p>
    <w:p w14:paraId="0403E715" w14:textId="43ACC11E" w:rsidR="003B42D9" w:rsidRPr="00BC235D" w:rsidRDefault="003B42D9" w:rsidP="00284A31">
      <w:pPr>
        <w:pStyle w:val="Odstavecseseznamem"/>
        <w:keepLines/>
        <w:numPr>
          <w:ilvl w:val="1"/>
          <w:numId w:val="21"/>
        </w:numPr>
        <w:spacing w:after="120" w:line="260" w:lineRule="exact"/>
        <w:ind w:left="1434" w:hanging="357"/>
        <w:jc w:val="both"/>
      </w:pPr>
      <w:r w:rsidRPr="00BC235D">
        <w:t>Dodavatel provede testy clusteru, SAP provede „Kontroly SAP“ na obou nodech clusteru</w:t>
      </w:r>
      <w:r w:rsidR="00BC235D">
        <w:t>.;</w:t>
      </w:r>
    </w:p>
    <w:p w14:paraId="24C4C767" w14:textId="3258864C" w:rsidR="003B42D9" w:rsidRPr="00BC235D" w:rsidRDefault="003B42D9" w:rsidP="00284A31">
      <w:pPr>
        <w:pStyle w:val="Odstavecseseznamem"/>
        <w:keepLines/>
        <w:numPr>
          <w:ilvl w:val="1"/>
          <w:numId w:val="21"/>
        </w:numPr>
        <w:spacing w:after="120" w:line="260" w:lineRule="exact"/>
        <w:ind w:left="1434" w:hanging="357"/>
        <w:jc w:val="both"/>
      </w:pPr>
      <w:r w:rsidRPr="00BC235D">
        <w:t>Dodavatel provede testy zálohování a obnovy, SAP provede „Kontroly SAP“</w:t>
      </w:r>
      <w:r w:rsidR="00BC235D">
        <w:t>.;</w:t>
      </w:r>
    </w:p>
    <w:p w14:paraId="2C228BCB" w14:textId="63DA60F4" w:rsidR="003B42D9" w:rsidRPr="00BC235D" w:rsidRDefault="003B42D9" w:rsidP="00284A31">
      <w:pPr>
        <w:pStyle w:val="Odstavecseseznamem"/>
        <w:keepLines/>
        <w:numPr>
          <w:ilvl w:val="1"/>
          <w:numId w:val="21"/>
        </w:numPr>
        <w:spacing w:after="120" w:line="260" w:lineRule="exact"/>
        <w:ind w:left="1434" w:hanging="357"/>
        <w:jc w:val="both"/>
      </w:pPr>
      <w:r w:rsidRPr="00BC235D">
        <w:t>Výsledky testů budou zaznamenány do protokolu</w:t>
      </w:r>
      <w:r w:rsidR="00BC235D">
        <w:t>.;</w:t>
      </w:r>
    </w:p>
    <w:p w14:paraId="4459A843" w14:textId="77777777" w:rsidR="003B42D9" w:rsidRPr="00B55C19" w:rsidRDefault="003B42D9" w:rsidP="00284A31">
      <w:pPr>
        <w:pStyle w:val="Odstavecseseznamem"/>
        <w:ind w:left="1440"/>
        <w:jc w:val="both"/>
      </w:pPr>
    </w:p>
    <w:p w14:paraId="4AE00DA8" w14:textId="33B1F562" w:rsidR="00284A31" w:rsidRPr="003F538B" w:rsidRDefault="003B42D9" w:rsidP="00284A31">
      <w:pPr>
        <w:pStyle w:val="Nadpis4"/>
        <w:spacing w:after="240"/>
        <w:ind w:left="862" w:hanging="862"/>
        <w:rPr>
          <w:i w:val="0"/>
          <w:iCs w:val="0"/>
          <w:sz w:val="28"/>
          <w:szCs w:val="28"/>
        </w:rPr>
      </w:pPr>
      <w:bookmarkStart w:id="843" w:name="_Toc177709000"/>
      <w:bookmarkStart w:id="844" w:name="_Toc194331324"/>
      <w:r w:rsidRPr="00284A31">
        <w:rPr>
          <w:i w:val="0"/>
          <w:iCs w:val="0"/>
          <w:sz w:val="28"/>
          <w:szCs w:val="28"/>
        </w:rPr>
        <w:t>Dílčí blok „x86“</w:t>
      </w:r>
      <w:bookmarkEnd w:id="843"/>
      <w:bookmarkEnd w:id="844"/>
    </w:p>
    <w:p w14:paraId="17D234DE" w14:textId="0CFF68C4" w:rsidR="003B42D9" w:rsidRPr="00C96A1C" w:rsidRDefault="003B42D9" w:rsidP="007D227D">
      <w:pPr>
        <w:pStyle w:val="Odstavecseseznamem"/>
        <w:numPr>
          <w:ilvl w:val="0"/>
          <w:numId w:val="47"/>
        </w:numPr>
        <w:spacing w:after="120" w:line="276" w:lineRule="auto"/>
        <w:ind w:left="714" w:hanging="357"/>
        <w:contextualSpacing w:val="0"/>
        <w:jc w:val="both"/>
        <w:rPr>
          <w:rFonts w:cs="Calibri"/>
          <w:color w:val="000000"/>
        </w:rPr>
      </w:pPr>
      <w:r w:rsidRPr="000F176F">
        <w:rPr>
          <w:rFonts w:cs="Calibri"/>
          <w:color w:val="000000"/>
        </w:rPr>
        <w:t xml:space="preserve">Migrace </w:t>
      </w:r>
      <w:r w:rsidR="00AF289F">
        <w:rPr>
          <w:rFonts w:cs="Calibri"/>
          <w:color w:val="000000"/>
        </w:rPr>
        <w:t xml:space="preserve">stávajícího </w:t>
      </w:r>
      <w:r w:rsidRPr="000F176F">
        <w:rPr>
          <w:rFonts w:cs="Calibri"/>
          <w:color w:val="000000"/>
        </w:rPr>
        <w:t>VMware</w:t>
      </w:r>
      <w:r w:rsidR="003F538B">
        <w:rPr>
          <w:rFonts w:cs="Calibri"/>
          <w:color w:val="000000"/>
        </w:rPr>
        <w:t>:</w:t>
      </w:r>
    </w:p>
    <w:p w14:paraId="7642E44A" w14:textId="3D62D3F0" w:rsidR="003B42D9" w:rsidRPr="00D3473B" w:rsidRDefault="00C96A1C" w:rsidP="007D227D">
      <w:pPr>
        <w:pStyle w:val="Odstavecseseznamem"/>
        <w:numPr>
          <w:ilvl w:val="1"/>
          <w:numId w:val="48"/>
        </w:numPr>
        <w:spacing w:after="0" w:line="276" w:lineRule="auto"/>
      </w:pPr>
      <w:r>
        <w:rPr>
          <w:rFonts w:cs="Calibri"/>
          <w:color w:val="000000"/>
        </w:rPr>
        <w:t>D</w:t>
      </w:r>
      <w:r w:rsidR="003B42D9" w:rsidRPr="000F176F">
        <w:rPr>
          <w:rFonts w:cs="Calibri"/>
          <w:color w:val="000000"/>
        </w:rPr>
        <w:t>ojde pouze k migraci stroje na úrovni VMware</w:t>
      </w:r>
      <w:r w:rsidR="00AF289F">
        <w:rPr>
          <w:rFonts w:cs="Calibri"/>
          <w:color w:val="000000"/>
        </w:rPr>
        <w:t>:</w:t>
      </w:r>
    </w:p>
    <w:p w14:paraId="7F3CDB32" w14:textId="1CFDB3AF" w:rsidR="003B42D9" w:rsidRPr="00D3473B" w:rsidRDefault="003B42D9" w:rsidP="007D227D">
      <w:pPr>
        <w:pStyle w:val="Odstavecseseznamem"/>
        <w:numPr>
          <w:ilvl w:val="2"/>
          <w:numId w:val="48"/>
        </w:numPr>
        <w:spacing w:after="0" w:line="276" w:lineRule="auto"/>
      </w:pPr>
      <w:r w:rsidRPr="00D3473B">
        <w:t>Dodavatel předá přístupy na OS s administrátorským oprávněním</w:t>
      </w:r>
      <w:r w:rsidR="00C96A1C">
        <w:t>.;</w:t>
      </w:r>
    </w:p>
    <w:p w14:paraId="5CB21828" w14:textId="612035B2" w:rsidR="003B42D9" w:rsidRPr="00D3473B" w:rsidRDefault="003B42D9" w:rsidP="007D227D">
      <w:pPr>
        <w:pStyle w:val="Odstavecseseznamem"/>
        <w:numPr>
          <w:ilvl w:val="2"/>
          <w:numId w:val="48"/>
        </w:numPr>
        <w:spacing w:after="0" w:line="276" w:lineRule="auto"/>
      </w:pPr>
      <w:r w:rsidRPr="00D3473B">
        <w:t>SAP provede pouze relevantní „Kontroly SAP“</w:t>
      </w:r>
      <w:r w:rsidR="00C96A1C">
        <w:t>.;</w:t>
      </w:r>
    </w:p>
    <w:p w14:paraId="37558E46" w14:textId="72731FB5" w:rsidR="003B42D9" w:rsidRPr="00D3473B" w:rsidRDefault="003B42D9" w:rsidP="007D227D">
      <w:pPr>
        <w:pStyle w:val="Odstavecseseznamem"/>
        <w:numPr>
          <w:ilvl w:val="2"/>
          <w:numId w:val="48"/>
        </w:numPr>
        <w:spacing w:after="120" w:line="276" w:lineRule="auto"/>
        <w:ind w:left="2154" w:hanging="357"/>
        <w:contextualSpacing w:val="0"/>
      </w:pPr>
      <w:r w:rsidRPr="000F176F">
        <w:rPr>
          <w:rFonts w:cs="Calibri"/>
          <w:color w:val="000000"/>
        </w:rPr>
        <w:t>SAP prověří funkčnost SAP aplikací</w:t>
      </w:r>
      <w:r w:rsidR="00C96A1C">
        <w:rPr>
          <w:rFonts w:cs="Calibri"/>
          <w:color w:val="000000"/>
        </w:rPr>
        <w:t>.</w:t>
      </w:r>
    </w:p>
    <w:p w14:paraId="208D1DD3" w14:textId="13C4E3FA" w:rsidR="003B42D9" w:rsidRPr="004B3645" w:rsidRDefault="003B42D9" w:rsidP="00AF63C7">
      <w:pPr>
        <w:pStyle w:val="Odstavecseseznamem"/>
        <w:numPr>
          <w:ilvl w:val="1"/>
          <w:numId w:val="48"/>
        </w:numPr>
        <w:spacing w:after="0" w:line="276" w:lineRule="auto"/>
        <w:rPr>
          <w:rFonts w:cs="Calibri"/>
          <w:color w:val="000000"/>
        </w:rPr>
      </w:pPr>
      <w:r w:rsidRPr="00AF289F">
        <w:rPr>
          <w:rFonts w:cs="Calibri"/>
          <w:color w:val="000000"/>
        </w:rPr>
        <w:t>Výsledky jednotlivých testů budou zaznamenány do protokolu</w:t>
      </w:r>
      <w:r w:rsidR="00C96A1C" w:rsidRPr="00AF289F">
        <w:rPr>
          <w:rFonts w:cs="Calibri"/>
          <w:color w:val="000000"/>
        </w:rPr>
        <w:t>.</w:t>
      </w:r>
    </w:p>
    <w:sectPr w:rsidR="003B42D9" w:rsidRPr="004B3645" w:rsidSect="00D916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Com 45 Light">
    <w:altName w:val="Arial"/>
    <w:charset w:val="EE"/>
    <w:family w:val="swiss"/>
    <w:pitch w:val="variable"/>
    <w:sig w:usb0="800000AF" w:usb1="5000204A" w:usb2="00000000" w:usb3="00000000" w:csb0="0000009B"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GaramondItcTEE">
    <w:altName w:val="Times New Roman"/>
    <w:charset w:val="00"/>
    <w:family w:val="auto"/>
    <w:pitch w:val="variable"/>
    <w:sig w:usb0="00000007" w:usb1="00000000" w:usb2="00000000" w:usb3="00000000" w:csb0="00000083" w:csb1="00000000"/>
  </w:font>
  <w:font w:name="Minion Pro">
    <w:panose1 w:val="00000000000000000000"/>
    <w:charset w:val="00"/>
    <w:family w:val="roman"/>
    <w:notTrueType/>
    <w:pitch w:val="variable"/>
    <w:sig w:usb0="00000001" w:usb1="00000001" w:usb2="00000000" w:usb3="00000000" w:csb0="0000019F" w:csb1="00000000"/>
  </w:font>
  <w:font w:name="Liberation Serif">
    <w:altName w:val="Times New Roman"/>
    <w:charset w:val="EE"/>
    <w:family w:val="roman"/>
    <w:pitch w:val="variable"/>
    <w:sig w:usb0="00000000" w:usb1="500078FF" w:usb2="00000021" w:usb3="00000000" w:csb0="000001BF" w:csb1="00000000"/>
  </w:font>
  <w:font w:name="Droid Sans">
    <w:charset w:val="00"/>
    <w:family w:val="auto"/>
    <w:pitch w:val="variable"/>
  </w:font>
  <w:font w:name="Lohit Hind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CD653EA"/>
    <w:lvl w:ilvl="0">
      <w:start w:val="1"/>
      <w:numFmt w:val="decimal"/>
      <w:pStyle w:val="slovanseznam"/>
      <w:lvlText w:val="%1."/>
      <w:lvlJc w:val="left"/>
      <w:pPr>
        <w:tabs>
          <w:tab w:val="num" w:pos="360"/>
        </w:tabs>
        <w:ind w:left="360" w:hanging="360"/>
      </w:pPr>
    </w:lvl>
  </w:abstractNum>
  <w:abstractNum w:abstractNumId="1" w15:restartNumberingAfterBreak="0">
    <w:nsid w:val="050A6E58"/>
    <w:multiLevelType w:val="hybridMultilevel"/>
    <w:tmpl w:val="7E9A36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959C3"/>
    <w:multiLevelType w:val="hybridMultilevel"/>
    <w:tmpl w:val="8BC69BEC"/>
    <w:lvl w:ilvl="0" w:tplc="47E2257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B3787C"/>
    <w:multiLevelType w:val="hybridMultilevel"/>
    <w:tmpl w:val="6226DA98"/>
    <w:lvl w:ilvl="0" w:tplc="3E1ABF6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696DA9"/>
    <w:multiLevelType w:val="hybridMultilevel"/>
    <w:tmpl w:val="1AE29100"/>
    <w:lvl w:ilvl="0" w:tplc="26B69830">
      <w:start w:val="1"/>
      <w:numFmt w:val="bullet"/>
      <w:pStyle w:val="Odrazka1"/>
      <w:lvlText w:val=""/>
      <w:lvlJc w:val="left"/>
      <w:pPr>
        <w:ind w:left="720" w:hanging="360"/>
      </w:pPr>
      <w:rPr>
        <w:rFonts w:ascii="Symbol" w:hAnsi="Symbol" w:hint="default"/>
      </w:rPr>
    </w:lvl>
    <w:lvl w:ilvl="1" w:tplc="B9AC81C4">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A0BDF"/>
    <w:multiLevelType w:val="hybridMultilevel"/>
    <w:tmpl w:val="A02E7A86"/>
    <w:lvl w:ilvl="0" w:tplc="C96A69B4">
      <w:start w:val="1"/>
      <w:numFmt w:val="bullet"/>
      <w:pStyle w:v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F28CA"/>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2F705B"/>
    <w:multiLevelType w:val="hybridMultilevel"/>
    <w:tmpl w:val="6B18F93A"/>
    <w:lvl w:ilvl="0" w:tplc="5E4E33B2">
      <w:start w:val="1"/>
      <w:numFmt w:val="bullet"/>
      <w:lvlText w:val=""/>
      <w:lvlJc w:val="left"/>
      <w:pPr>
        <w:ind w:left="1068" w:hanging="360"/>
      </w:pPr>
      <w:rPr>
        <w:rFonts w:ascii="Symbol" w:hAnsi="Symbol" w:hint="default"/>
        <w:color w:val="auto"/>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8" w15:restartNumberingAfterBreak="0">
    <w:nsid w:val="159B07C9"/>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715DE2"/>
    <w:multiLevelType w:val="multilevel"/>
    <w:tmpl w:val="59CE8938"/>
    <w:lvl w:ilvl="0">
      <w:start w:val="1"/>
      <w:numFmt w:val="decimal"/>
      <w:pStyle w:val="MZeSMLNadpis1"/>
      <w:suff w:val="space"/>
      <w:lvlText w:val="Článek %1"/>
      <w:lvlJc w:val="left"/>
      <w:pPr>
        <w:ind w:left="227" w:hanging="227"/>
      </w:pPr>
      <w:rPr>
        <w:rFonts w:cs="Times New Roman" w:hint="default"/>
        <w:b/>
        <w:bCs/>
        <w:i w:val="0"/>
        <w:iCs w:val="0"/>
      </w:rPr>
    </w:lvl>
    <w:lvl w:ilvl="1">
      <w:start w:val="1"/>
      <w:numFmt w:val="decimal"/>
      <w:pStyle w:val="MZeSMLNadpis2"/>
      <w:lvlText w:val="%1.%2."/>
      <w:lvlJc w:val="left"/>
      <w:pPr>
        <w:tabs>
          <w:tab w:val="num" w:pos="720"/>
        </w:tabs>
        <w:ind w:left="720" w:hanging="720"/>
      </w:pPr>
      <w:rPr>
        <w:rFonts w:cs="Times New Roman" w:hint="default"/>
        <w:b w:val="0"/>
        <w:bCs w:val="0"/>
        <w:i w:val="0"/>
        <w:iCs w:val="0"/>
      </w:rPr>
    </w:lvl>
    <w:lvl w:ilvl="2">
      <w:start w:val="1"/>
      <w:numFmt w:val="decimal"/>
      <w:pStyle w:val="MZeSMLNAdpis3"/>
      <w:lvlText w:val="%1.%2.%3."/>
      <w:lvlJc w:val="left"/>
      <w:pPr>
        <w:tabs>
          <w:tab w:val="num" w:pos="1391"/>
        </w:tabs>
        <w:ind w:left="1391" w:hanging="681"/>
      </w:pPr>
      <w:rPr>
        <w:rFonts w:cs="Times New Roman" w:hint="default"/>
        <w:b w:val="0"/>
        <w:bCs w:val="0"/>
        <w:i w:val="0"/>
        <w:iCs w:val="0"/>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440"/>
        </w:tabs>
        <w:ind w:left="1440" w:hanging="144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2160"/>
        </w:tabs>
        <w:ind w:left="2160" w:hanging="216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10" w15:restartNumberingAfterBreak="0">
    <w:nsid w:val="1A6B1DEE"/>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B743CC9"/>
    <w:multiLevelType w:val="hybridMultilevel"/>
    <w:tmpl w:val="9D74038A"/>
    <w:lvl w:ilvl="0" w:tplc="02FAB0FE">
      <w:start w:val="1"/>
      <w:numFmt w:val="bullet"/>
      <w:lvlText w:val=""/>
      <w:lvlJc w:val="left"/>
      <w:pPr>
        <w:ind w:left="720" w:hanging="360"/>
      </w:pPr>
      <w:rPr>
        <w:rFonts w:ascii="Symbol" w:hAnsi="Symbol" w:hint="default"/>
      </w:rPr>
    </w:lvl>
    <w:lvl w:ilvl="1" w:tplc="8B8ACCBC">
      <w:start w:val="1"/>
      <w:numFmt w:val="bullet"/>
      <w:lvlText w:val="o"/>
      <w:lvlJc w:val="left"/>
      <w:pPr>
        <w:ind w:left="1440" w:hanging="360"/>
      </w:pPr>
      <w:rPr>
        <w:rFonts w:ascii="Courier New" w:hAnsi="Courier New" w:cs="Times New Roman" w:hint="default"/>
      </w:rPr>
    </w:lvl>
    <w:lvl w:ilvl="2" w:tplc="C6821DE6">
      <w:start w:val="1"/>
      <w:numFmt w:val="bullet"/>
      <w:lvlText w:val=""/>
      <w:lvlJc w:val="left"/>
      <w:pPr>
        <w:ind w:left="2160" w:hanging="360"/>
      </w:pPr>
      <w:rPr>
        <w:rFonts w:ascii="Wingdings" w:hAnsi="Wingdings" w:hint="default"/>
      </w:rPr>
    </w:lvl>
    <w:lvl w:ilvl="3" w:tplc="7FD23A3E">
      <w:start w:val="1"/>
      <w:numFmt w:val="bullet"/>
      <w:lvlText w:val=""/>
      <w:lvlJc w:val="left"/>
      <w:pPr>
        <w:ind w:left="2880" w:hanging="360"/>
      </w:pPr>
      <w:rPr>
        <w:rFonts w:ascii="Symbol" w:hAnsi="Symbol" w:hint="default"/>
      </w:rPr>
    </w:lvl>
    <w:lvl w:ilvl="4" w:tplc="ED60FDC8">
      <w:start w:val="1"/>
      <w:numFmt w:val="bullet"/>
      <w:lvlText w:val="o"/>
      <w:lvlJc w:val="left"/>
      <w:pPr>
        <w:ind w:left="3600" w:hanging="360"/>
      </w:pPr>
      <w:rPr>
        <w:rFonts w:ascii="Courier New" w:hAnsi="Courier New" w:cs="Times New Roman" w:hint="default"/>
      </w:rPr>
    </w:lvl>
    <w:lvl w:ilvl="5" w:tplc="80EE938C">
      <w:start w:val="1"/>
      <w:numFmt w:val="bullet"/>
      <w:lvlText w:val=""/>
      <w:lvlJc w:val="left"/>
      <w:pPr>
        <w:ind w:left="4320" w:hanging="360"/>
      </w:pPr>
      <w:rPr>
        <w:rFonts w:ascii="Wingdings" w:hAnsi="Wingdings" w:hint="default"/>
      </w:rPr>
    </w:lvl>
    <w:lvl w:ilvl="6" w:tplc="00DAED66">
      <w:start w:val="1"/>
      <w:numFmt w:val="bullet"/>
      <w:lvlText w:val=""/>
      <w:lvlJc w:val="left"/>
      <w:pPr>
        <w:ind w:left="5040" w:hanging="360"/>
      </w:pPr>
      <w:rPr>
        <w:rFonts w:ascii="Symbol" w:hAnsi="Symbol" w:hint="default"/>
      </w:rPr>
    </w:lvl>
    <w:lvl w:ilvl="7" w:tplc="0B6A60BE">
      <w:start w:val="1"/>
      <w:numFmt w:val="bullet"/>
      <w:lvlText w:val="o"/>
      <w:lvlJc w:val="left"/>
      <w:pPr>
        <w:ind w:left="5760" w:hanging="360"/>
      </w:pPr>
      <w:rPr>
        <w:rFonts w:ascii="Courier New" w:hAnsi="Courier New" w:cs="Times New Roman" w:hint="default"/>
      </w:rPr>
    </w:lvl>
    <w:lvl w:ilvl="8" w:tplc="B7B0903E">
      <w:start w:val="1"/>
      <w:numFmt w:val="bullet"/>
      <w:lvlText w:val=""/>
      <w:lvlJc w:val="left"/>
      <w:pPr>
        <w:ind w:left="6480" w:hanging="360"/>
      </w:pPr>
      <w:rPr>
        <w:rFonts w:ascii="Wingdings" w:hAnsi="Wingdings" w:hint="default"/>
      </w:rPr>
    </w:lvl>
  </w:abstractNum>
  <w:abstractNum w:abstractNumId="12" w15:restartNumberingAfterBreak="0">
    <w:nsid w:val="1C93795E"/>
    <w:multiLevelType w:val="hybridMultilevel"/>
    <w:tmpl w:val="AD0297AA"/>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13" w15:restartNumberingAfterBreak="0">
    <w:nsid w:val="1CF46B71"/>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CB0EAD"/>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9C20EB"/>
    <w:multiLevelType w:val="hybridMultilevel"/>
    <w:tmpl w:val="FC7E08F6"/>
    <w:lvl w:ilvl="0" w:tplc="A4001A7A">
      <w:start w:val="1"/>
      <w:numFmt w:val="decimal"/>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6" w15:restartNumberingAfterBreak="0">
    <w:nsid w:val="223B5C84"/>
    <w:multiLevelType w:val="multilevel"/>
    <w:tmpl w:val="3594F600"/>
    <w:styleLink w:val="O2seznam"/>
    <w:lvl w:ilvl="0">
      <w:start w:val="1"/>
      <w:numFmt w:val="bullet"/>
      <w:lvlText w:val="»"/>
      <w:lvlJc w:val="left"/>
      <w:pPr>
        <w:ind w:left="567" w:hanging="283"/>
      </w:pPr>
      <w:rPr>
        <w:rFonts w:ascii="Frutiger LT Com 45 Light" w:hAnsi="Frutiger LT Com 45 Light" w:hint="default"/>
        <w:b/>
        <w:i w:val="0"/>
        <w:color w:val="54B6E7"/>
        <w:u w:color="54B6E7"/>
      </w:rPr>
    </w:lvl>
    <w:lvl w:ilvl="1">
      <w:start w:val="1"/>
      <w:numFmt w:val="bullet"/>
      <w:lvlText w:val="»"/>
      <w:lvlJc w:val="left"/>
      <w:pPr>
        <w:ind w:left="964" w:hanging="284"/>
      </w:pPr>
      <w:rPr>
        <w:rFonts w:ascii="Frutiger LT Com 45 Light" w:hAnsi="Frutiger LT Com 45 Light" w:hint="default"/>
        <w:b w:val="0"/>
        <w:i w:val="0"/>
        <w:color w:val="54B6E7"/>
        <w:u w:color="54B6E7"/>
      </w:rPr>
    </w:lvl>
    <w:lvl w:ilvl="2">
      <w:start w:val="1"/>
      <w:numFmt w:val="bullet"/>
      <w:lvlText w:val=""/>
      <w:lvlJc w:val="left"/>
      <w:pPr>
        <w:ind w:left="3520" w:hanging="360"/>
      </w:pPr>
      <w:rPr>
        <w:rFonts w:ascii="Wingdings" w:hAnsi="Wingdings" w:hint="default"/>
      </w:rPr>
    </w:lvl>
    <w:lvl w:ilvl="3">
      <w:start w:val="1"/>
      <w:numFmt w:val="bullet"/>
      <w:lvlText w:val=""/>
      <w:lvlJc w:val="left"/>
      <w:pPr>
        <w:ind w:left="4240" w:hanging="360"/>
      </w:pPr>
      <w:rPr>
        <w:rFonts w:ascii="Symbol" w:hAnsi="Symbol" w:hint="default"/>
      </w:rPr>
    </w:lvl>
    <w:lvl w:ilvl="4">
      <w:start w:val="1"/>
      <w:numFmt w:val="bullet"/>
      <w:lvlText w:val="o"/>
      <w:lvlJc w:val="left"/>
      <w:pPr>
        <w:ind w:left="4960" w:hanging="360"/>
      </w:pPr>
      <w:rPr>
        <w:rFonts w:ascii="Courier New" w:hAnsi="Courier New" w:cs="Courier New" w:hint="default"/>
      </w:rPr>
    </w:lvl>
    <w:lvl w:ilvl="5">
      <w:start w:val="1"/>
      <w:numFmt w:val="bullet"/>
      <w:lvlText w:val=""/>
      <w:lvlJc w:val="left"/>
      <w:pPr>
        <w:ind w:left="5680" w:hanging="360"/>
      </w:pPr>
      <w:rPr>
        <w:rFonts w:ascii="Wingdings" w:hAnsi="Wingdings" w:hint="default"/>
      </w:rPr>
    </w:lvl>
    <w:lvl w:ilvl="6">
      <w:start w:val="1"/>
      <w:numFmt w:val="bullet"/>
      <w:lvlText w:val=""/>
      <w:lvlJc w:val="left"/>
      <w:pPr>
        <w:ind w:left="6400" w:hanging="360"/>
      </w:pPr>
      <w:rPr>
        <w:rFonts w:ascii="Symbol" w:hAnsi="Symbol" w:hint="default"/>
      </w:rPr>
    </w:lvl>
    <w:lvl w:ilvl="7">
      <w:start w:val="1"/>
      <w:numFmt w:val="bullet"/>
      <w:lvlText w:val="o"/>
      <w:lvlJc w:val="left"/>
      <w:pPr>
        <w:ind w:left="7120" w:hanging="360"/>
      </w:pPr>
      <w:rPr>
        <w:rFonts w:ascii="Courier New" w:hAnsi="Courier New" w:cs="Courier New" w:hint="default"/>
      </w:rPr>
    </w:lvl>
    <w:lvl w:ilvl="8">
      <w:start w:val="1"/>
      <w:numFmt w:val="bullet"/>
      <w:lvlText w:val=""/>
      <w:lvlJc w:val="left"/>
      <w:pPr>
        <w:ind w:left="7840" w:hanging="360"/>
      </w:pPr>
      <w:rPr>
        <w:rFonts w:ascii="Wingdings" w:hAnsi="Wingdings" w:hint="default"/>
      </w:rPr>
    </w:lvl>
  </w:abstractNum>
  <w:abstractNum w:abstractNumId="17" w15:restartNumberingAfterBreak="0">
    <w:nsid w:val="241C0D92"/>
    <w:multiLevelType w:val="hybridMultilevel"/>
    <w:tmpl w:val="A2E0E3A6"/>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18" w15:restartNumberingAfterBreak="0">
    <w:nsid w:val="27DE2557"/>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8E49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C10864"/>
    <w:multiLevelType w:val="hybridMultilevel"/>
    <w:tmpl w:val="F592ADD2"/>
    <w:lvl w:ilvl="0" w:tplc="04050015">
      <w:start w:val="1"/>
      <w:numFmt w:val="upperLetter"/>
      <w:pStyle w:val="Seznamsodrkami"/>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2E4411F2"/>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FA32B64"/>
    <w:multiLevelType w:val="hybridMultilevel"/>
    <w:tmpl w:val="ADDC6FB6"/>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23" w15:restartNumberingAfterBreak="0">
    <w:nsid w:val="3223165D"/>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34521F"/>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2C6FCD"/>
    <w:multiLevelType w:val="multilevel"/>
    <w:tmpl w:val="DA4A0C5A"/>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DE6CE8"/>
    <w:multiLevelType w:val="hybridMultilevel"/>
    <w:tmpl w:val="9466ADCA"/>
    <w:lvl w:ilvl="0" w:tplc="A8A8C03A">
      <w:start w:val="1"/>
      <w:numFmt w:val="decimal"/>
      <w:lvlText w:val="%1."/>
      <w:lvlJc w:val="left"/>
      <w:pPr>
        <w:ind w:left="720" w:hanging="360"/>
      </w:pPr>
    </w:lvl>
    <w:lvl w:ilvl="1" w:tplc="F00CB386">
      <w:start w:val="1"/>
      <w:numFmt w:val="decimal"/>
      <w:lvlText w:val="%2."/>
      <w:lvlJc w:val="left"/>
      <w:pPr>
        <w:ind w:left="720" w:hanging="360"/>
      </w:pPr>
    </w:lvl>
    <w:lvl w:ilvl="2" w:tplc="C4DCDB5C">
      <w:start w:val="1"/>
      <w:numFmt w:val="decimal"/>
      <w:lvlText w:val="%3."/>
      <w:lvlJc w:val="left"/>
      <w:pPr>
        <w:ind w:left="720" w:hanging="360"/>
      </w:pPr>
    </w:lvl>
    <w:lvl w:ilvl="3" w:tplc="FF760F4A">
      <w:start w:val="1"/>
      <w:numFmt w:val="decimal"/>
      <w:lvlText w:val="%4."/>
      <w:lvlJc w:val="left"/>
      <w:pPr>
        <w:ind w:left="720" w:hanging="360"/>
      </w:pPr>
    </w:lvl>
    <w:lvl w:ilvl="4" w:tplc="FFB46938">
      <w:start w:val="1"/>
      <w:numFmt w:val="decimal"/>
      <w:lvlText w:val="%5."/>
      <w:lvlJc w:val="left"/>
      <w:pPr>
        <w:ind w:left="720" w:hanging="360"/>
      </w:pPr>
    </w:lvl>
    <w:lvl w:ilvl="5" w:tplc="1FAC74F0">
      <w:start w:val="1"/>
      <w:numFmt w:val="decimal"/>
      <w:lvlText w:val="%6."/>
      <w:lvlJc w:val="left"/>
      <w:pPr>
        <w:ind w:left="720" w:hanging="360"/>
      </w:pPr>
    </w:lvl>
    <w:lvl w:ilvl="6" w:tplc="B73038BC">
      <w:start w:val="1"/>
      <w:numFmt w:val="decimal"/>
      <w:lvlText w:val="%7."/>
      <w:lvlJc w:val="left"/>
      <w:pPr>
        <w:ind w:left="720" w:hanging="360"/>
      </w:pPr>
    </w:lvl>
    <w:lvl w:ilvl="7" w:tplc="CEDECD1A">
      <w:start w:val="1"/>
      <w:numFmt w:val="decimal"/>
      <w:lvlText w:val="%8."/>
      <w:lvlJc w:val="left"/>
      <w:pPr>
        <w:ind w:left="720" w:hanging="360"/>
      </w:pPr>
    </w:lvl>
    <w:lvl w:ilvl="8" w:tplc="F1328CEC">
      <w:start w:val="1"/>
      <w:numFmt w:val="decimal"/>
      <w:lvlText w:val="%9."/>
      <w:lvlJc w:val="left"/>
      <w:pPr>
        <w:ind w:left="720" w:hanging="360"/>
      </w:pPr>
    </w:lvl>
  </w:abstractNum>
  <w:abstractNum w:abstractNumId="27" w15:restartNumberingAfterBreak="0">
    <w:nsid w:val="389209F8"/>
    <w:multiLevelType w:val="hybridMultilevel"/>
    <w:tmpl w:val="342CFE32"/>
    <w:lvl w:ilvl="0" w:tplc="3E1ABF6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C8C129B"/>
    <w:multiLevelType w:val="hybridMultilevel"/>
    <w:tmpl w:val="ED80FE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D4E0FBE"/>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F46994"/>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17B5810"/>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3F97A47"/>
    <w:multiLevelType w:val="hybridMultilevel"/>
    <w:tmpl w:val="6D0E3114"/>
    <w:lvl w:ilvl="0" w:tplc="8878047C">
      <w:start w:val="1509"/>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687735E"/>
    <w:multiLevelType w:val="hybridMultilevel"/>
    <w:tmpl w:val="513006D4"/>
    <w:lvl w:ilvl="0" w:tplc="D2966392">
      <w:start w:val="6"/>
      <w:numFmt w:val="bullet"/>
      <w:lvlText w:val="-"/>
      <w:lvlJc w:val="left"/>
      <w:pPr>
        <w:ind w:left="360" w:hanging="360"/>
      </w:pPr>
      <w:rPr>
        <w:rFonts w:ascii="Calibri" w:eastAsia="Times New Roman"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48D438F6"/>
    <w:multiLevelType w:val="hybridMultilevel"/>
    <w:tmpl w:val="353C89FE"/>
    <w:lvl w:ilvl="0" w:tplc="A4001A7A">
      <w:start w:val="1"/>
      <w:numFmt w:val="decimal"/>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36" w15:restartNumberingAfterBreak="0">
    <w:nsid w:val="49C711FC"/>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9EC3919"/>
    <w:multiLevelType w:val="hybridMultilevel"/>
    <w:tmpl w:val="74B828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A0442C5"/>
    <w:multiLevelType w:val="hybridMultilevel"/>
    <w:tmpl w:val="59C440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C911D01"/>
    <w:multiLevelType w:val="hybridMultilevel"/>
    <w:tmpl w:val="AB4AA0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4CC324BC"/>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432BB0"/>
    <w:multiLevelType w:val="hybridMultilevel"/>
    <w:tmpl w:val="139C983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7773C4F"/>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8476552"/>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02403F"/>
    <w:multiLevelType w:val="hybridMultilevel"/>
    <w:tmpl w:val="D4EAA264"/>
    <w:styleLink w:val="Aufzhlungszeichen"/>
    <w:lvl w:ilvl="0" w:tplc="851885C0">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A8B0100A">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B3A2FF32">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F0266C1A">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98242838">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55E24B40">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5712B8EC">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B82AB7EC">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6F98B8F2">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5" w15:restartNumberingAfterBreak="0">
    <w:nsid w:val="5A5E7FAB"/>
    <w:multiLevelType w:val="hybridMultilevel"/>
    <w:tmpl w:val="240C5D20"/>
    <w:lvl w:ilvl="0" w:tplc="0854FC92">
      <w:start w:val="6"/>
      <w:numFmt w:val="bullet"/>
      <w:lvlText w:val="-"/>
      <w:lvlJc w:val="left"/>
      <w:pPr>
        <w:ind w:left="360" w:hanging="360"/>
      </w:pPr>
      <w:rPr>
        <w:rFonts w:ascii="Calibri" w:eastAsiaTheme="minorEastAsia"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5D304CA5"/>
    <w:multiLevelType w:val="hybridMultilevel"/>
    <w:tmpl w:val="B9BE3400"/>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hint="default"/>
        <w:b/>
        <w:color w:val="auto"/>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5F1906B9"/>
    <w:multiLevelType w:val="hybridMultilevel"/>
    <w:tmpl w:val="20E434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5FD24253"/>
    <w:multiLevelType w:val="multilevel"/>
    <w:tmpl w:val="CDD05CFC"/>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1A837C6"/>
    <w:multiLevelType w:val="hybridMultilevel"/>
    <w:tmpl w:val="41C6CA44"/>
    <w:lvl w:ilvl="0" w:tplc="3E1ABF6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5194EF1"/>
    <w:multiLevelType w:val="hybridMultilevel"/>
    <w:tmpl w:val="7FC4F8F6"/>
    <w:lvl w:ilvl="0" w:tplc="A83C9968">
      <w:start w:val="1"/>
      <w:numFmt w:val="decimal"/>
      <w:lvlText w:val="%1."/>
      <w:lvlJc w:val="left"/>
      <w:pPr>
        <w:ind w:left="1020" w:hanging="360"/>
      </w:pPr>
    </w:lvl>
    <w:lvl w:ilvl="1" w:tplc="9994643A">
      <w:start w:val="1"/>
      <w:numFmt w:val="decimal"/>
      <w:lvlText w:val="%2."/>
      <w:lvlJc w:val="left"/>
      <w:pPr>
        <w:ind w:left="1020" w:hanging="360"/>
      </w:pPr>
    </w:lvl>
    <w:lvl w:ilvl="2" w:tplc="769A6CF4">
      <w:start w:val="1"/>
      <w:numFmt w:val="decimal"/>
      <w:lvlText w:val="%3."/>
      <w:lvlJc w:val="left"/>
      <w:pPr>
        <w:ind w:left="1020" w:hanging="360"/>
      </w:pPr>
    </w:lvl>
    <w:lvl w:ilvl="3" w:tplc="65CE1AC2">
      <w:start w:val="1"/>
      <w:numFmt w:val="decimal"/>
      <w:lvlText w:val="%4."/>
      <w:lvlJc w:val="left"/>
      <w:pPr>
        <w:ind w:left="1020" w:hanging="360"/>
      </w:pPr>
    </w:lvl>
    <w:lvl w:ilvl="4" w:tplc="F0FA2A3E">
      <w:start w:val="1"/>
      <w:numFmt w:val="decimal"/>
      <w:lvlText w:val="%5."/>
      <w:lvlJc w:val="left"/>
      <w:pPr>
        <w:ind w:left="1020" w:hanging="360"/>
      </w:pPr>
    </w:lvl>
    <w:lvl w:ilvl="5" w:tplc="1A50EF2E">
      <w:start w:val="1"/>
      <w:numFmt w:val="decimal"/>
      <w:lvlText w:val="%6."/>
      <w:lvlJc w:val="left"/>
      <w:pPr>
        <w:ind w:left="1020" w:hanging="360"/>
      </w:pPr>
    </w:lvl>
    <w:lvl w:ilvl="6" w:tplc="57665638">
      <w:start w:val="1"/>
      <w:numFmt w:val="decimal"/>
      <w:lvlText w:val="%7."/>
      <w:lvlJc w:val="left"/>
      <w:pPr>
        <w:ind w:left="1020" w:hanging="360"/>
      </w:pPr>
    </w:lvl>
    <w:lvl w:ilvl="7" w:tplc="33603C00">
      <w:start w:val="1"/>
      <w:numFmt w:val="decimal"/>
      <w:lvlText w:val="%8."/>
      <w:lvlJc w:val="left"/>
      <w:pPr>
        <w:ind w:left="1020" w:hanging="360"/>
      </w:pPr>
    </w:lvl>
    <w:lvl w:ilvl="8" w:tplc="4EA8F250">
      <w:start w:val="1"/>
      <w:numFmt w:val="decimal"/>
      <w:lvlText w:val="%9."/>
      <w:lvlJc w:val="left"/>
      <w:pPr>
        <w:ind w:left="1020" w:hanging="360"/>
      </w:pPr>
    </w:lvl>
  </w:abstractNum>
  <w:abstractNum w:abstractNumId="52"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5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54" w15:restartNumberingAfterBreak="0">
    <w:nsid w:val="6B6D0E35"/>
    <w:multiLevelType w:val="hybridMultilevel"/>
    <w:tmpl w:val="42146C8E"/>
    <w:lvl w:ilvl="0" w:tplc="BE24EEAE">
      <w:start w:val="6"/>
      <w:numFmt w:val="bullet"/>
      <w:lvlText w:val="-"/>
      <w:lvlJc w:val="left"/>
      <w:pPr>
        <w:ind w:left="360" w:hanging="360"/>
      </w:pPr>
      <w:rPr>
        <w:rFonts w:ascii="Calibri" w:eastAsia="Times New Roman"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6E8E10D7"/>
    <w:multiLevelType w:val="hybridMultilevel"/>
    <w:tmpl w:val="72EC5C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2683E24"/>
    <w:multiLevelType w:val="hybridMultilevel"/>
    <w:tmpl w:val="B9BE3400"/>
    <w:lvl w:ilvl="0" w:tplc="88B036EE">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9245B2"/>
    <w:multiLevelType w:val="multilevel"/>
    <w:tmpl w:val="86C0D48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sz w:val="32"/>
        <w:szCs w:val="32"/>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8" w15:restartNumberingAfterBreak="0">
    <w:nsid w:val="7B1F2C94"/>
    <w:multiLevelType w:val="hybridMultilevel"/>
    <w:tmpl w:val="B032E5A4"/>
    <w:lvl w:ilvl="0" w:tplc="C122C1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BF415D3"/>
    <w:multiLevelType w:val="hybridMultilevel"/>
    <w:tmpl w:val="22D6B85E"/>
    <w:lvl w:ilvl="0" w:tplc="3C448440">
      <w:start w:val="6"/>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7BFA033C"/>
    <w:multiLevelType w:val="hybridMultilevel"/>
    <w:tmpl w:val="83DAC4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734359820">
    <w:abstractNumId w:val="29"/>
  </w:num>
  <w:num w:numId="2" w16cid:durableId="1642882760">
    <w:abstractNumId w:val="57"/>
  </w:num>
  <w:num w:numId="3" w16cid:durableId="1864897484">
    <w:abstractNumId w:val="19"/>
  </w:num>
  <w:num w:numId="4" w16cid:durableId="2135438872">
    <w:abstractNumId w:val="38"/>
  </w:num>
  <w:num w:numId="5" w16cid:durableId="1958027447">
    <w:abstractNumId w:val="54"/>
  </w:num>
  <w:num w:numId="6" w16cid:durableId="143205773">
    <w:abstractNumId w:val="34"/>
  </w:num>
  <w:num w:numId="7" w16cid:durableId="1833331767">
    <w:abstractNumId w:val="59"/>
  </w:num>
  <w:num w:numId="8" w16cid:durableId="685642528">
    <w:abstractNumId w:val="45"/>
  </w:num>
  <w:num w:numId="9" w16cid:durableId="1855336934">
    <w:abstractNumId w:val="13"/>
  </w:num>
  <w:num w:numId="10" w16cid:durableId="2085491548">
    <w:abstractNumId w:val="58"/>
  </w:num>
  <w:num w:numId="11" w16cid:durableId="24403909">
    <w:abstractNumId w:val="41"/>
  </w:num>
  <w:num w:numId="12" w16cid:durableId="1826554438">
    <w:abstractNumId w:val="14"/>
  </w:num>
  <w:num w:numId="13" w16cid:durableId="1895003732">
    <w:abstractNumId w:val="33"/>
  </w:num>
  <w:num w:numId="14" w16cid:durableId="1822193752">
    <w:abstractNumId w:val="56"/>
  </w:num>
  <w:num w:numId="15" w16cid:durableId="1018847653">
    <w:abstractNumId w:val="40"/>
  </w:num>
  <w:num w:numId="16" w16cid:durableId="831138543">
    <w:abstractNumId w:val="6"/>
  </w:num>
  <w:num w:numId="17" w16cid:durableId="1200897943">
    <w:abstractNumId w:val="42"/>
  </w:num>
  <w:num w:numId="18" w16cid:durableId="189147892">
    <w:abstractNumId w:val="43"/>
  </w:num>
  <w:num w:numId="19" w16cid:durableId="877815937">
    <w:abstractNumId w:val="46"/>
  </w:num>
  <w:num w:numId="20" w16cid:durableId="2132629642">
    <w:abstractNumId w:val="18"/>
  </w:num>
  <w:num w:numId="21" w16cid:durableId="1269855606">
    <w:abstractNumId w:val="55"/>
  </w:num>
  <w:num w:numId="22" w16cid:durableId="171262687">
    <w:abstractNumId w:val="53"/>
  </w:num>
  <w:num w:numId="23" w16cid:durableId="1278442653">
    <w:abstractNumId w:val="21"/>
  </w:num>
  <w:num w:numId="24" w16cid:durableId="973869276">
    <w:abstractNumId w:val="11"/>
  </w:num>
  <w:num w:numId="25" w16cid:durableId="367144428">
    <w:abstractNumId w:val="30"/>
  </w:num>
  <w:num w:numId="26" w16cid:durableId="744885027">
    <w:abstractNumId w:val="1"/>
  </w:num>
  <w:num w:numId="27" w16cid:durableId="1776053016">
    <w:abstractNumId w:val="28"/>
  </w:num>
  <w:num w:numId="28" w16cid:durableId="498421524">
    <w:abstractNumId w:val="7"/>
  </w:num>
  <w:num w:numId="29" w16cid:durableId="118233262">
    <w:abstractNumId w:val="2"/>
  </w:num>
  <w:num w:numId="30" w16cid:durableId="1650017507">
    <w:abstractNumId w:val="50"/>
  </w:num>
  <w:num w:numId="31" w16cid:durableId="868252244">
    <w:abstractNumId w:val="3"/>
  </w:num>
  <w:num w:numId="32" w16cid:durableId="436025409">
    <w:abstractNumId w:val="27"/>
  </w:num>
  <w:num w:numId="33" w16cid:durableId="667053034">
    <w:abstractNumId w:val="47"/>
  </w:num>
  <w:num w:numId="34" w16cid:durableId="169607240">
    <w:abstractNumId w:val="4"/>
  </w:num>
  <w:num w:numId="35" w16cid:durableId="1912277203">
    <w:abstractNumId w:val="5"/>
  </w:num>
  <w:num w:numId="36" w16cid:durableId="1954819165">
    <w:abstractNumId w:val="0"/>
  </w:num>
  <w:num w:numId="37" w16cid:durableId="848253773">
    <w:abstractNumId w:val="16"/>
  </w:num>
  <w:num w:numId="38" w16cid:durableId="304891456">
    <w:abstractNumId w:val="49"/>
  </w:num>
  <w:num w:numId="39" w16cid:durableId="519508631">
    <w:abstractNumId w:val="10"/>
  </w:num>
  <w:num w:numId="40" w16cid:durableId="7606490">
    <w:abstractNumId w:val="25"/>
  </w:num>
  <w:num w:numId="41" w16cid:durableId="882399020">
    <w:abstractNumId w:val="31"/>
  </w:num>
  <w:num w:numId="42" w16cid:durableId="2023817772">
    <w:abstractNumId w:val="52"/>
  </w:num>
  <w:num w:numId="43" w16cid:durableId="1757048223">
    <w:abstractNumId w:val="20"/>
  </w:num>
  <w:num w:numId="44" w16cid:durableId="1758360466">
    <w:abstractNumId w:val="9"/>
  </w:num>
  <w:num w:numId="45" w16cid:durableId="165291658">
    <w:abstractNumId w:val="44"/>
  </w:num>
  <w:num w:numId="46" w16cid:durableId="6216127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54075844">
    <w:abstractNumId w:val="39"/>
  </w:num>
  <w:num w:numId="48" w16cid:durableId="153420179">
    <w:abstractNumId w:val="48"/>
  </w:num>
  <w:num w:numId="49" w16cid:durableId="185363468">
    <w:abstractNumId w:val="37"/>
  </w:num>
  <w:num w:numId="50" w16cid:durableId="1810051747">
    <w:abstractNumId w:val="24"/>
  </w:num>
  <w:num w:numId="51" w16cid:durableId="825634665">
    <w:abstractNumId w:val="36"/>
  </w:num>
  <w:num w:numId="52" w16cid:durableId="754015284">
    <w:abstractNumId w:val="22"/>
  </w:num>
  <w:num w:numId="53" w16cid:durableId="1682468589">
    <w:abstractNumId w:val="12"/>
  </w:num>
  <w:num w:numId="54" w16cid:durableId="1541552523">
    <w:abstractNumId w:val="32"/>
  </w:num>
  <w:num w:numId="55" w16cid:durableId="867523215">
    <w:abstractNumId w:val="8"/>
  </w:num>
  <w:num w:numId="56" w16cid:durableId="12594888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23158738">
    <w:abstractNumId w:val="15"/>
  </w:num>
  <w:num w:numId="58" w16cid:durableId="381028558">
    <w:abstractNumId w:val="17"/>
  </w:num>
  <w:num w:numId="59" w16cid:durableId="866143974">
    <w:abstractNumId w:val="23"/>
  </w:num>
  <w:num w:numId="60" w16cid:durableId="1482387207">
    <w:abstractNumId w:val="51"/>
  </w:num>
  <w:num w:numId="61" w16cid:durableId="1312979261">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47"/>
    <w:rsid w:val="000010AD"/>
    <w:rsid w:val="00001403"/>
    <w:rsid w:val="000016A7"/>
    <w:rsid w:val="00001CA9"/>
    <w:rsid w:val="00003AC4"/>
    <w:rsid w:val="0000580B"/>
    <w:rsid w:val="00005D9A"/>
    <w:rsid w:val="000063BA"/>
    <w:rsid w:val="00011987"/>
    <w:rsid w:val="00011DD3"/>
    <w:rsid w:val="00011E0F"/>
    <w:rsid w:val="00012137"/>
    <w:rsid w:val="00013091"/>
    <w:rsid w:val="00013E22"/>
    <w:rsid w:val="00014781"/>
    <w:rsid w:val="0001553C"/>
    <w:rsid w:val="000167B5"/>
    <w:rsid w:val="00017DF9"/>
    <w:rsid w:val="00020D98"/>
    <w:rsid w:val="00021184"/>
    <w:rsid w:val="0002553B"/>
    <w:rsid w:val="00026539"/>
    <w:rsid w:val="00031AFC"/>
    <w:rsid w:val="00032334"/>
    <w:rsid w:val="000328C0"/>
    <w:rsid w:val="00033782"/>
    <w:rsid w:val="000348EE"/>
    <w:rsid w:val="00034FE8"/>
    <w:rsid w:val="00035863"/>
    <w:rsid w:val="00035D62"/>
    <w:rsid w:val="00036801"/>
    <w:rsid w:val="00036951"/>
    <w:rsid w:val="00041A4E"/>
    <w:rsid w:val="00042788"/>
    <w:rsid w:val="00042C92"/>
    <w:rsid w:val="00043112"/>
    <w:rsid w:val="0004315C"/>
    <w:rsid w:val="000435D1"/>
    <w:rsid w:val="00043C98"/>
    <w:rsid w:val="000442EC"/>
    <w:rsid w:val="00046075"/>
    <w:rsid w:val="00046687"/>
    <w:rsid w:val="00046888"/>
    <w:rsid w:val="0004793F"/>
    <w:rsid w:val="00050AD3"/>
    <w:rsid w:val="00053DEE"/>
    <w:rsid w:val="00056906"/>
    <w:rsid w:val="00057949"/>
    <w:rsid w:val="00057CA8"/>
    <w:rsid w:val="00060166"/>
    <w:rsid w:val="00060832"/>
    <w:rsid w:val="00060B40"/>
    <w:rsid w:val="00060FD1"/>
    <w:rsid w:val="00061191"/>
    <w:rsid w:val="00062593"/>
    <w:rsid w:val="000644B2"/>
    <w:rsid w:val="0006479A"/>
    <w:rsid w:val="00064C77"/>
    <w:rsid w:val="00064D6B"/>
    <w:rsid w:val="0006655A"/>
    <w:rsid w:val="00066EF2"/>
    <w:rsid w:val="0007097E"/>
    <w:rsid w:val="00070B1A"/>
    <w:rsid w:val="00071F9D"/>
    <w:rsid w:val="00073234"/>
    <w:rsid w:val="000742E7"/>
    <w:rsid w:val="00075377"/>
    <w:rsid w:val="00075FC6"/>
    <w:rsid w:val="00080548"/>
    <w:rsid w:val="00083D55"/>
    <w:rsid w:val="00083E0E"/>
    <w:rsid w:val="0008694C"/>
    <w:rsid w:val="000869F2"/>
    <w:rsid w:val="00086F42"/>
    <w:rsid w:val="000875E9"/>
    <w:rsid w:val="000914DF"/>
    <w:rsid w:val="0009348A"/>
    <w:rsid w:val="00094872"/>
    <w:rsid w:val="000A1853"/>
    <w:rsid w:val="000A2B68"/>
    <w:rsid w:val="000A684F"/>
    <w:rsid w:val="000A699D"/>
    <w:rsid w:val="000A6E50"/>
    <w:rsid w:val="000A71D9"/>
    <w:rsid w:val="000B08D0"/>
    <w:rsid w:val="000B09CC"/>
    <w:rsid w:val="000B0FAF"/>
    <w:rsid w:val="000B2C6D"/>
    <w:rsid w:val="000B4CA8"/>
    <w:rsid w:val="000B4F8B"/>
    <w:rsid w:val="000B68D7"/>
    <w:rsid w:val="000B6E95"/>
    <w:rsid w:val="000C11B2"/>
    <w:rsid w:val="000C5342"/>
    <w:rsid w:val="000C7E68"/>
    <w:rsid w:val="000D03EF"/>
    <w:rsid w:val="000D0E1C"/>
    <w:rsid w:val="000D3707"/>
    <w:rsid w:val="000D3C6C"/>
    <w:rsid w:val="000D3EDC"/>
    <w:rsid w:val="000D410A"/>
    <w:rsid w:val="000D4334"/>
    <w:rsid w:val="000D4CE3"/>
    <w:rsid w:val="000D5812"/>
    <w:rsid w:val="000D61EA"/>
    <w:rsid w:val="000D6527"/>
    <w:rsid w:val="000D712F"/>
    <w:rsid w:val="000D73D3"/>
    <w:rsid w:val="000E025E"/>
    <w:rsid w:val="000E4DFE"/>
    <w:rsid w:val="000E580D"/>
    <w:rsid w:val="000E5996"/>
    <w:rsid w:val="000E5AFD"/>
    <w:rsid w:val="000F05FB"/>
    <w:rsid w:val="000F140D"/>
    <w:rsid w:val="000F1F8F"/>
    <w:rsid w:val="000F21D6"/>
    <w:rsid w:val="000F3547"/>
    <w:rsid w:val="000F49CB"/>
    <w:rsid w:val="000F51EA"/>
    <w:rsid w:val="000F6959"/>
    <w:rsid w:val="001003FD"/>
    <w:rsid w:val="0010206C"/>
    <w:rsid w:val="00106354"/>
    <w:rsid w:val="00106887"/>
    <w:rsid w:val="00106906"/>
    <w:rsid w:val="00107195"/>
    <w:rsid w:val="001079C6"/>
    <w:rsid w:val="00110911"/>
    <w:rsid w:val="0011267E"/>
    <w:rsid w:val="00112C83"/>
    <w:rsid w:val="001139DD"/>
    <w:rsid w:val="00114269"/>
    <w:rsid w:val="00114828"/>
    <w:rsid w:val="001153BB"/>
    <w:rsid w:val="001156A5"/>
    <w:rsid w:val="00115BAB"/>
    <w:rsid w:val="00115E8F"/>
    <w:rsid w:val="00116711"/>
    <w:rsid w:val="0011791E"/>
    <w:rsid w:val="00117E45"/>
    <w:rsid w:val="001200F8"/>
    <w:rsid w:val="00120979"/>
    <w:rsid w:val="001229BE"/>
    <w:rsid w:val="00125942"/>
    <w:rsid w:val="00125CBB"/>
    <w:rsid w:val="0013039A"/>
    <w:rsid w:val="0013085C"/>
    <w:rsid w:val="00130E4B"/>
    <w:rsid w:val="0013154A"/>
    <w:rsid w:val="0013274F"/>
    <w:rsid w:val="00136451"/>
    <w:rsid w:val="0013651F"/>
    <w:rsid w:val="00136A76"/>
    <w:rsid w:val="00140606"/>
    <w:rsid w:val="00140A21"/>
    <w:rsid w:val="00140BFB"/>
    <w:rsid w:val="00141269"/>
    <w:rsid w:val="00144983"/>
    <w:rsid w:val="00145F10"/>
    <w:rsid w:val="00146CC5"/>
    <w:rsid w:val="00146FA0"/>
    <w:rsid w:val="00147909"/>
    <w:rsid w:val="00150139"/>
    <w:rsid w:val="001504C4"/>
    <w:rsid w:val="00150941"/>
    <w:rsid w:val="00150AD2"/>
    <w:rsid w:val="00150EDC"/>
    <w:rsid w:val="0015135A"/>
    <w:rsid w:val="001515B6"/>
    <w:rsid w:val="00152C54"/>
    <w:rsid w:val="00152E7B"/>
    <w:rsid w:val="001532BC"/>
    <w:rsid w:val="00154638"/>
    <w:rsid w:val="00154CEA"/>
    <w:rsid w:val="00154DA5"/>
    <w:rsid w:val="00156B1D"/>
    <w:rsid w:val="00160DA0"/>
    <w:rsid w:val="00163307"/>
    <w:rsid w:val="00163E0F"/>
    <w:rsid w:val="00165B48"/>
    <w:rsid w:val="00167344"/>
    <w:rsid w:val="0017021F"/>
    <w:rsid w:val="001716C1"/>
    <w:rsid w:val="00171B1D"/>
    <w:rsid w:val="00172553"/>
    <w:rsid w:val="001727E5"/>
    <w:rsid w:val="00173AEC"/>
    <w:rsid w:val="00173F62"/>
    <w:rsid w:val="00175E9D"/>
    <w:rsid w:val="00176525"/>
    <w:rsid w:val="00176A5B"/>
    <w:rsid w:val="001770FE"/>
    <w:rsid w:val="00177EC4"/>
    <w:rsid w:val="00181CA4"/>
    <w:rsid w:val="0018409B"/>
    <w:rsid w:val="0018491C"/>
    <w:rsid w:val="001854F3"/>
    <w:rsid w:val="00185622"/>
    <w:rsid w:val="0018775D"/>
    <w:rsid w:val="00187DCF"/>
    <w:rsid w:val="001907F0"/>
    <w:rsid w:val="00191422"/>
    <w:rsid w:val="00194162"/>
    <w:rsid w:val="0019416F"/>
    <w:rsid w:val="001948FC"/>
    <w:rsid w:val="00195BA4"/>
    <w:rsid w:val="00195C0C"/>
    <w:rsid w:val="00196B19"/>
    <w:rsid w:val="00197DE8"/>
    <w:rsid w:val="001A0294"/>
    <w:rsid w:val="001A142B"/>
    <w:rsid w:val="001A3811"/>
    <w:rsid w:val="001A4AD3"/>
    <w:rsid w:val="001A4D8E"/>
    <w:rsid w:val="001A7315"/>
    <w:rsid w:val="001B08B9"/>
    <w:rsid w:val="001B1AD9"/>
    <w:rsid w:val="001B323A"/>
    <w:rsid w:val="001B4A20"/>
    <w:rsid w:val="001B55F3"/>
    <w:rsid w:val="001B7F12"/>
    <w:rsid w:val="001C0D51"/>
    <w:rsid w:val="001C2D74"/>
    <w:rsid w:val="001C35FA"/>
    <w:rsid w:val="001C4958"/>
    <w:rsid w:val="001C505F"/>
    <w:rsid w:val="001C6F15"/>
    <w:rsid w:val="001C7AAF"/>
    <w:rsid w:val="001D0666"/>
    <w:rsid w:val="001D11CA"/>
    <w:rsid w:val="001D4DBA"/>
    <w:rsid w:val="001D5444"/>
    <w:rsid w:val="001D54D1"/>
    <w:rsid w:val="001D6A1D"/>
    <w:rsid w:val="001D6C29"/>
    <w:rsid w:val="001D799C"/>
    <w:rsid w:val="001D7BBA"/>
    <w:rsid w:val="001E13D5"/>
    <w:rsid w:val="001E2F54"/>
    <w:rsid w:val="001E3BB5"/>
    <w:rsid w:val="001E5365"/>
    <w:rsid w:val="001E6174"/>
    <w:rsid w:val="001F0083"/>
    <w:rsid w:val="001F054A"/>
    <w:rsid w:val="001F0878"/>
    <w:rsid w:val="001F1B29"/>
    <w:rsid w:val="001F1FC2"/>
    <w:rsid w:val="001F2918"/>
    <w:rsid w:val="001F3765"/>
    <w:rsid w:val="001F5894"/>
    <w:rsid w:val="001F62ED"/>
    <w:rsid w:val="00200D35"/>
    <w:rsid w:val="00201BA6"/>
    <w:rsid w:val="002021CD"/>
    <w:rsid w:val="002023AD"/>
    <w:rsid w:val="00202917"/>
    <w:rsid w:val="00202A79"/>
    <w:rsid w:val="00202EAC"/>
    <w:rsid w:val="0020332E"/>
    <w:rsid w:val="00203E9B"/>
    <w:rsid w:val="00205B26"/>
    <w:rsid w:val="00205E9A"/>
    <w:rsid w:val="002060D9"/>
    <w:rsid w:val="00206E4F"/>
    <w:rsid w:val="00210C0B"/>
    <w:rsid w:val="00212C16"/>
    <w:rsid w:val="0021582C"/>
    <w:rsid w:val="00216823"/>
    <w:rsid w:val="0021740C"/>
    <w:rsid w:val="00220DD5"/>
    <w:rsid w:val="002212FF"/>
    <w:rsid w:val="00223609"/>
    <w:rsid w:val="00224343"/>
    <w:rsid w:val="0022447B"/>
    <w:rsid w:val="00225E94"/>
    <w:rsid w:val="00226088"/>
    <w:rsid w:val="00227564"/>
    <w:rsid w:val="002277DC"/>
    <w:rsid w:val="00231282"/>
    <w:rsid w:val="00233226"/>
    <w:rsid w:val="00234243"/>
    <w:rsid w:val="0023480A"/>
    <w:rsid w:val="00236264"/>
    <w:rsid w:val="00236D14"/>
    <w:rsid w:val="00237611"/>
    <w:rsid w:val="00243215"/>
    <w:rsid w:val="0024444A"/>
    <w:rsid w:val="002448A7"/>
    <w:rsid w:val="002453FF"/>
    <w:rsid w:val="00246F5A"/>
    <w:rsid w:val="00247212"/>
    <w:rsid w:val="00247FD6"/>
    <w:rsid w:val="00250D76"/>
    <w:rsid w:val="00251B0F"/>
    <w:rsid w:val="002539DE"/>
    <w:rsid w:val="00256CEE"/>
    <w:rsid w:val="00257762"/>
    <w:rsid w:val="00257CD4"/>
    <w:rsid w:val="00261218"/>
    <w:rsid w:val="00261A13"/>
    <w:rsid w:val="002624A8"/>
    <w:rsid w:val="00263CFE"/>
    <w:rsid w:val="002641CB"/>
    <w:rsid w:val="002643CF"/>
    <w:rsid w:val="002644BD"/>
    <w:rsid w:val="00264EC7"/>
    <w:rsid w:val="002710D5"/>
    <w:rsid w:val="00271138"/>
    <w:rsid w:val="00271B6E"/>
    <w:rsid w:val="00273C0E"/>
    <w:rsid w:val="002747AC"/>
    <w:rsid w:val="00274E0F"/>
    <w:rsid w:val="0027783D"/>
    <w:rsid w:val="00281329"/>
    <w:rsid w:val="0028202D"/>
    <w:rsid w:val="00284A31"/>
    <w:rsid w:val="00285066"/>
    <w:rsid w:val="00285FD3"/>
    <w:rsid w:val="00286402"/>
    <w:rsid w:val="00286903"/>
    <w:rsid w:val="002905D5"/>
    <w:rsid w:val="00290CB6"/>
    <w:rsid w:val="0029101F"/>
    <w:rsid w:val="00291F71"/>
    <w:rsid w:val="00292751"/>
    <w:rsid w:val="002928CC"/>
    <w:rsid w:val="00293461"/>
    <w:rsid w:val="002957B9"/>
    <w:rsid w:val="00295904"/>
    <w:rsid w:val="00296529"/>
    <w:rsid w:val="0029686A"/>
    <w:rsid w:val="002968D3"/>
    <w:rsid w:val="00296E43"/>
    <w:rsid w:val="002A1C80"/>
    <w:rsid w:val="002A24DD"/>
    <w:rsid w:val="002A2F07"/>
    <w:rsid w:val="002A33D6"/>
    <w:rsid w:val="002A3588"/>
    <w:rsid w:val="002A39C1"/>
    <w:rsid w:val="002A3DCF"/>
    <w:rsid w:val="002A4B0F"/>
    <w:rsid w:val="002A64DC"/>
    <w:rsid w:val="002A6700"/>
    <w:rsid w:val="002B0CE5"/>
    <w:rsid w:val="002B2865"/>
    <w:rsid w:val="002B2D98"/>
    <w:rsid w:val="002B36B0"/>
    <w:rsid w:val="002B4E43"/>
    <w:rsid w:val="002B58C3"/>
    <w:rsid w:val="002B5F7A"/>
    <w:rsid w:val="002B6A0A"/>
    <w:rsid w:val="002B6A0F"/>
    <w:rsid w:val="002B7CDA"/>
    <w:rsid w:val="002B7D1F"/>
    <w:rsid w:val="002C01B0"/>
    <w:rsid w:val="002C07D0"/>
    <w:rsid w:val="002C1C2D"/>
    <w:rsid w:val="002C21C5"/>
    <w:rsid w:val="002C2D2B"/>
    <w:rsid w:val="002C3666"/>
    <w:rsid w:val="002C40CC"/>
    <w:rsid w:val="002C4936"/>
    <w:rsid w:val="002C4A61"/>
    <w:rsid w:val="002C4BDA"/>
    <w:rsid w:val="002C4CFF"/>
    <w:rsid w:val="002C54A6"/>
    <w:rsid w:val="002C6B3A"/>
    <w:rsid w:val="002C6E7A"/>
    <w:rsid w:val="002C7431"/>
    <w:rsid w:val="002D14FD"/>
    <w:rsid w:val="002D1608"/>
    <w:rsid w:val="002D1B62"/>
    <w:rsid w:val="002D2B89"/>
    <w:rsid w:val="002D3C16"/>
    <w:rsid w:val="002D43A9"/>
    <w:rsid w:val="002D49A8"/>
    <w:rsid w:val="002E00B5"/>
    <w:rsid w:val="002E0983"/>
    <w:rsid w:val="002E101D"/>
    <w:rsid w:val="002E1D7C"/>
    <w:rsid w:val="002E2F4D"/>
    <w:rsid w:val="002E5609"/>
    <w:rsid w:val="002E6E57"/>
    <w:rsid w:val="002F0A79"/>
    <w:rsid w:val="002F1EAB"/>
    <w:rsid w:val="002F1FAD"/>
    <w:rsid w:val="002F2096"/>
    <w:rsid w:val="002F2A3B"/>
    <w:rsid w:val="002F2DDA"/>
    <w:rsid w:val="002F34D4"/>
    <w:rsid w:val="002F377B"/>
    <w:rsid w:val="002F3B62"/>
    <w:rsid w:val="002F4C34"/>
    <w:rsid w:val="002F5DD7"/>
    <w:rsid w:val="002F74C3"/>
    <w:rsid w:val="00300514"/>
    <w:rsid w:val="003014BB"/>
    <w:rsid w:val="0030344C"/>
    <w:rsid w:val="0030389E"/>
    <w:rsid w:val="00304A6C"/>
    <w:rsid w:val="00304EBE"/>
    <w:rsid w:val="00304F8E"/>
    <w:rsid w:val="00305535"/>
    <w:rsid w:val="0030638B"/>
    <w:rsid w:val="00310662"/>
    <w:rsid w:val="0031080B"/>
    <w:rsid w:val="00310ABF"/>
    <w:rsid w:val="003110EB"/>
    <w:rsid w:val="00312E69"/>
    <w:rsid w:val="00313565"/>
    <w:rsid w:val="00314D3E"/>
    <w:rsid w:val="0031523D"/>
    <w:rsid w:val="003154E5"/>
    <w:rsid w:val="00315ED3"/>
    <w:rsid w:val="003168AE"/>
    <w:rsid w:val="00320D34"/>
    <w:rsid w:val="0032219F"/>
    <w:rsid w:val="0032240B"/>
    <w:rsid w:val="00322E7D"/>
    <w:rsid w:val="00323753"/>
    <w:rsid w:val="0032576C"/>
    <w:rsid w:val="0032689C"/>
    <w:rsid w:val="00326A29"/>
    <w:rsid w:val="00327669"/>
    <w:rsid w:val="00331547"/>
    <w:rsid w:val="00331642"/>
    <w:rsid w:val="0033165B"/>
    <w:rsid w:val="0033588D"/>
    <w:rsid w:val="00335A5D"/>
    <w:rsid w:val="00335F13"/>
    <w:rsid w:val="003364DD"/>
    <w:rsid w:val="003364E5"/>
    <w:rsid w:val="0033766C"/>
    <w:rsid w:val="0033773B"/>
    <w:rsid w:val="003405E7"/>
    <w:rsid w:val="00341143"/>
    <w:rsid w:val="00341E5B"/>
    <w:rsid w:val="0034306C"/>
    <w:rsid w:val="00343F48"/>
    <w:rsid w:val="00344526"/>
    <w:rsid w:val="003445C4"/>
    <w:rsid w:val="00344F4A"/>
    <w:rsid w:val="003477BF"/>
    <w:rsid w:val="00347913"/>
    <w:rsid w:val="0035141D"/>
    <w:rsid w:val="00352EB0"/>
    <w:rsid w:val="00353251"/>
    <w:rsid w:val="00353DD9"/>
    <w:rsid w:val="00357007"/>
    <w:rsid w:val="003604E2"/>
    <w:rsid w:val="00360739"/>
    <w:rsid w:val="003610F4"/>
    <w:rsid w:val="003620C2"/>
    <w:rsid w:val="00362746"/>
    <w:rsid w:val="00362788"/>
    <w:rsid w:val="00362842"/>
    <w:rsid w:val="003642C5"/>
    <w:rsid w:val="00364698"/>
    <w:rsid w:val="00364B9A"/>
    <w:rsid w:val="00367119"/>
    <w:rsid w:val="00367237"/>
    <w:rsid w:val="00370B24"/>
    <w:rsid w:val="00372C8A"/>
    <w:rsid w:val="00373486"/>
    <w:rsid w:val="003737DA"/>
    <w:rsid w:val="00373AD5"/>
    <w:rsid w:val="00381A31"/>
    <w:rsid w:val="0038256E"/>
    <w:rsid w:val="00382E60"/>
    <w:rsid w:val="0038317B"/>
    <w:rsid w:val="003836E8"/>
    <w:rsid w:val="00385261"/>
    <w:rsid w:val="00386A54"/>
    <w:rsid w:val="003918C2"/>
    <w:rsid w:val="00392698"/>
    <w:rsid w:val="003935AB"/>
    <w:rsid w:val="00393CAA"/>
    <w:rsid w:val="00393CE2"/>
    <w:rsid w:val="00394CEE"/>
    <w:rsid w:val="00395619"/>
    <w:rsid w:val="00395683"/>
    <w:rsid w:val="00395949"/>
    <w:rsid w:val="0039621C"/>
    <w:rsid w:val="003966A6"/>
    <w:rsid w:val="00397CD2"/>
    <w:rsid w:val="003A144B"/>
    <w:rsid w:val="003A20CC"/>
    <w:rsid w:val="003A28BA"/>
    <w:rsid w:val="003A46BE"/>
    <w:rsid w:val="003A4763"/>
    <w:rsid w:val="003B0C7A"/>
    <w:rsid w:val="003B0C81"/>
    <w:rsid w:val="003B22D3"/>
    <w:rsid w:val="003B23B1"/>
    <w:rsid w:val="003B2F6A"/>
    <w:rsid w:val="003B3DB8"/>
    <w:rsid w:val="003B42D9"/>
    <w:rsid w:val="003B49EE"/>
    <w:rsid w:val="003B4E24"/>
    <w:rsid w:val="003B6B3D"/>
    <w:rsid w:val="003B745F"/>
    <w:rsid w:val="003B7FF6"/>
    <w:rsid w:val="003C2040"/>
    <w:rsid w:val="003C31E2"/>
    <w:rsid w:val="003C4AC7"/>
    <w:rsid w:val="003C53CD"/>
    <w:rsid w:val="003D0B83"/>
    <w:rsid w:val="003D2670"/>
    <w:rsid w:val="003D3DD5"/>
    <w:rsid w:val="003D4C5E"/>
    <w:rsid w:val="003D4E0B"/>
    <w:rsid w:val="003D7203"/>
    <w:rsid w:val="003E003E"/>
    <w:rsid w:val="003E1204"/>
    <w:rsid w:val="003E12C7"/>
    <w:rsid w:val="003E1546"/>
    <w:rsid w:val="003E1827"/>
    <w:rsid w:val="003E1D68"/>
    <w:rsid w:val="003E2E81"/>
    <w:rsid w:val="003E4B35"/>
    <w:rsid w:val="003E4CEF"/>
    <w:rsid w:val="003E4E31"/>
    <w:rsid w:val="003E698A"/>
    <w:rsid w:val="003E7CB7"/>
    <w:rsid w:val="003F0491"/>
    <w:rsid w:val="003F538B"/>
    <w:rsid w:val="003F56EA"/>
    <w:rsid w:val="003F5FB4"/>
    <w:rsid w:val="003F7FB0"/>
    <w:rsid w:val="00401384"/>
    <w:rsid w:val="004013FD"/>
    <w:rsid w:val="00401E47"/>
    <w:rsid w:val="00402319"/>
    <w:rsid w:val="00404025"/>
    <w:rsid w:val="00404708"/>
    <w:rsid w:val="0040542F"/>
    <w:rsid w:val="00405812"/>
    <w:rsid w:val="004059F8"/>
    <w:rsid w:val="00405A4D"/>
    <w:rsid w:val="00413705"/>
    <w:rsid w:val="00413DED"/>
    <w:rsid w:val="00414459"/>
    <w:rsid w:val="0041485A"/>
    <w:rsid w:val="004154A5"/>
    <w:rsid w:val="00415964"/>
    <w:rsid w:val="004168E2"/>
    <w:rsid w:val="00416E43"/>
    <w:rsid w:val="0042318F"/>
    <w:rsid w:val="004237C6"/>
    <w:rsid w:val="00423D86"/>
    <w:rsid w:val="00424166"/>
    <w:rsid w:val="004241E9"/>
    <w:rsid w:val="0042701C"/>
    <w:rsid w:val="004271D2"/>
    <w:rsid w:val="00427A74"/>
    <w:rsid w:val="0043071D"/>
    <w:rsid w:val="004320E8"/>
    <w:rsid w:val="00432A52"/>
    <w:rsid w:val="00433B3A"/>
    <w:rsid w:val="00433B92"/>
    <w:rsid w:val="00435439"/>
    <w:rsid w:val="00435B46"/>
    <w:rsid w:val="00436618"/>
    <w:rsid w:val="00440E5A"/>
    <w:rsid w:val="0044143C"/>
    <w:rsid w:val="00441B25"/>
    <w:rsid w:val="004421AE"/>
    <w:rsid w:val="00442D4D"/>
    <w:rsid w:val="00446643"/>
    <w:rsid w:val="00447ED6"/>
    <w:rsid w:val="004502AC"/>
    <w:rsid w:val="00450B88"/>
    <w:rsid w:val="00454BD1"/>
    <w:rsid w:val="004554B3"/>
    <w:rsid w:val="00460171"/>
    <w:rsid w:val="0046130E"/>
    <w:rsid w:val="00462D09"/>
    <w:rsid w:val="0046315C"/>
    <w:rsid w:val="00465EF1"/>
    <w:rsid w:val="004663A0"/>
    <w:rsid w:val="00466F26"/>
    <w:rsid w:val="00470EF2"/>
    <w:rsid w:val="00472E8A"/>
    <w:rsid w:val="00472FCF"/>
    <w:rsid w:val="00473029"/>
    <w:rsid w:val="00473700"/>
    <w:rsid w:val="00474A0A"/>
    <w:rsid w:val="00474B66"/>
    <w:rsid w:val="00476A7E"/>
    <w:rsid w:val="00476EF8"/>
    <w:rsid w:val="00477504"/>
    <w:rsid w:val="00477C53"/>
    <w:rsid w:val="0048150E"/>
    <w:rsid w:val="00482C55"/>
    <w:rsid w:val="0048579C"/>
    <w:rsid w:val="00486477"/>
    <w:rsid w:val="00486C36"/>
    <w:rsid w:val="00487849"/>
    <w:rsid w:val="00492394"/>
    <w:rsid w:val="004927E2"/>
    <w:rsid w:val="0049363F"/>
    <w:rsid w:val="004936D6"/>
    <w:rsid w:val="00493C6E"/>
    <w:rsid w:val="004957D2"/>
    <w:rsid w:val="00496B5D"/>
    <w:rsid w:val="00496DE9"/>
    <w:rsid w:val="00497DEE"/>
    <w:rsid w:val="00497E05"/>
    <w:rsid w:val="004A01F7"/>
    <w:rsid w:val="004A0574"/>
    <w:rsid w:val="004A0BD6"/>
    <w:rsid w:val="004A173D"/>
    <w:rsid w:val="004A18F9"/>
    <w:rsid w:val="004A4729"/>
    <w:rsid w:val="004A4BC3"/>
    <w:rsid w:val="004A5F76"/>
    <w:rsid w:val="004A6099"/>
    <w:rsid w:val="004A6BFD"/>
    <w:rsid w:val="004A7123"/>
    <w:rsid w:val="004A7B71"/>
    <w:rsid w:val="004A7C91"/>
    <w:rsid w:val="004B0186"/>
    <w:rsid w:val="004B111E"/>
    <w:rsid w:val="004B26A1"/>
    <w:rsid w:val="004B2BD0"/>
    <w:rsid w:val="004B31EC"/>
    <w:rsid w:val="004B3645"/>
    <w:rsid w:val="004B4012"/>
    <w:rsid w:val="004B4537"/>
    <w:rsid w:val="004B595C"/>
    <w:rsid w:val="004B6A13"/>
    <w:rsid w:val="004B7BDF"/>
    <w:rsid w:val="004C10BF"/>
    <w:rsid w:val="004C1804"/>
    <w:rsid w:val="004C1B8E"/>
    <w:rsid w:val="004C237C"/>
    <w:rsid w:val="004C26F0"/>
    <w:rsid w:val="004C35EC"/>
    <w:rsid w:val="004C3A4D"/>
    <w:rsid w:val="004C44C0"/>
    <w:rsid w:val="004C4E52"/>
    <w:rsid w:val="004C53A0"/>
    <w:rsid w:val="004C681A"/>
    <w:rsid w:val="004C71B0"/>
    <w:rsid w:val="004C7F17"/>
    <w:rsid w:val="004D214F"/>
    <w:rsid w:val="004D2988"/>
    <w:rsid w:val="004D2BBA"/>
    <w:rsid w:val="004D3C19"/>
    <w:rsid w:val="004D58CC"/>
    <w:rsid w:val="004D617D"/>
    <w:rsid w:val="004D70B3"/>
    <w:rsid w:val="004E1428"/>
    <w:rsid w:val="004E1AF2"/>
    <w:rsid w:val="004E256D"/>
    <w:rsid w:val="004E3A92"/>
    <w:rsid w:val="004F1517"/>
    <w:rsid w:val="004F195D"/>
    <w:rsid w:val="004F2A3E"/>
    <w:rsid w:val="004F31DF"/>
    <w:rsid w:val="004F3FDF"/>
    <w:rsid w:val="004F5D3E"/>
    <w:rsid w:val="004F710D"/>
    <w:rsid w:val="004F73E7"/>
    <w:rsid w:val="004F791D"/>
    <w:rsid w:val="004F7EEA"/>
    <w:rsid w:val="00500C88"/>
    <w:rsid w:val="005011B7"/>
    <w:rsid w:val="005016BC"/>
    <w:rsid w:val="00503BD9"/>
    <w:rsid w:val="0050504D"/>
    <w:rsid w:val="00505BA0"/>
    <w:rsid w:val="00506793"/>
    <w:rsid w:val="005109CA"/>
    <w:rsid w:val="0051292D"/>
    <w:rsid w:val="00512C6C"/>
    <w:rsid w:val="00513DA4"/>
    <w:rsid w:val="00516F3E"/>
    <w:rsid w:val="00517C14"/>
    <w:rsid w:val="005205F9"/>
    <w:rsid w:val="00520ECE"/>
    <w:rsid w:val="00521187"/>
    <w:rsid w:val="0052174E"/>
    <w:rsid w:val="005231C6"/>
    <w:rsid w:val="00523929"/>
    <w:rsid w:val="00523D48"/>
    <w:rsid w:val="00524146"/>
    <w:rsid w:val="0052456C"/>
    <w:rsid w:val="00524927"/>
    <w:rsid w:val="00524E99"/>
    <w:rsid w:val="00524F4F"/>
    <w:rsid w:val="005265E6"/>
    <w:rsid w:val="0053069F"/>
    <w:rsid w:val="0053473F"/>
    <w:rsid w:val="0053581A"/>
    <w:rsid w:val="00536E90"/>
    <w:rsid w:val="00536F01"/>
    <w:rsid w:val="00540C6E"/>
    <w:rsid w:val="00541F2A"/>
    <w:rsid w:val="0054337D"/>
    <w:rsid w:val="0054345B"/>
    <w:rsid w:val="00544911"/>
    <w:rsid w:val="00544E8E"/>
    <w:rsid w:val="005458EA"/>
    <w:rsid w:val="005504D7"/>
    <w:rsid w:val="00550D1D"/>
    <w:rsid w:val="00551E2F"/>
    <w:rsid w:val="00553405"/>
    <w:rsid w:val="00554FF8"/>
    <w:rsid w:val="00555E3E"/>
    <w:rsid w:val="00555E90"/>
    <w:rsid w:val="00561796"/>
    <w:rsid w:val="00561DB5"/>
    <w:rsid w:val="00562B93"/>
    <w:rsid w:val="00562BB7"/>
    <w:rsid w:val="005633E6"/>
    <w:rsid w:val="005648F0"/>
    <w:rsid w:val="0056533B"/>
    <w:rsid w:val="00567827"/>
    <w:rsid w:val="00567EC5"/>
    <w:rsid w:val="00570428"/>
    <w:rsid w:val="005704A5"/>
    <w:rsid w:val="0057098D"/>
    <w:rsid w:val="00570F0E"/>
    <w:rsid w:val="00571500"/>
    <w:rsid w:val="00572576"/>
    <w:rsid w:val="00572B1C"/>
    <w:rsid w:val="005736F2"/>
    <w:rsid w:val="00574286"/>
    <w:rsid w:val="00574E8E"/>
    <w:rsid w:val="0057562C"/>
    <w:rsid w:val="005764C5"/>
    <w:rsid w:val="00576635"/>
    <w:rsid w:val="00576EB7"/>
    <w:rsid w:val="00577233"/>
    <w:rsid w:val="0058210C"/>
    <w:rsid w:val="005824AC"/>
    <w:rsid w:val="00582704"/>
    <w:rsid w:val="005829FD"/>
    <w:rsid w:val="00582B9A"/>
    <w:rsid w:val="00582CE1"/>
    <w:rsid w:val="005858E8"/>
    <w:rsid w:val="00585BCA"/>
    <w:rsid w:val="005878F8"/>
    <w:rsid w:val="0059035F"/>
    <w:rsid w:val="00590EE7"/>
    <w:rsid w:val="0059131D"/>
    <w:rsid w:val="00591EEB"/>
    <w:rsid w:val="005927DA"/>
    <w:rsid w:val="00596792"/>
    <w:rsid w:val="005968A3"/>
    <w:rsid w:val="0059691B"/>
    <w:rsid w:val="00596FC7"/>
    <w:rsid w:val="0059722B"/>
    <w:rsid w:val="0059745D"/>
    <w:rsid w:val="0059786E"/>
    <w:rsid w:val="005A01BE"/>
    <w:rsid w:val="005A087F"/>
    <w:rsid w:val="005A1965"/>
    <w:rsid w:val="005A1FDE"/>
    <w:rsid w:val="005A28E2"/>
    <w:rsid w:val="005A2E58"/>
    <w:rsid w:val="005A3A06"/>
    <w:rsid w:val="005A582C"/>
    <w:rsid w:val="005A67CE"/>
    <w:rsid w:val="005A6EB1"/>
    <w:rsid w:val="005B12CB"/>
    <w:rsid w:val="005B1859"/>
    <w:rsid w:val="005B1BE4"/>
    <w:rsid w:val="005B2BC5"/>
    <w:rsid w:val="005B4726"/>
    <w:rsid w:val="005B5E44"/>
    <w:rsid w:val="005B616B"/>
    <w:rsid w:val="005B6EDA"/>
    <w:rsid w:val="005B6F1D"/>
    <w:rsid w:val="005C005A"/>
    <w:rsid w:val="005C1C40"/>
    <w:rsid w:val="005C2512"/>
    <w:rsid w:val="005C4243"/>
    <w:rsid w:val="005C45D9"/>
    <w:rsid w:val="005C54F3"/>
    <w:rsid w:val="005C5939"/>
    <w:rsid w:val="005C6E73"/>
    <w:rsid w:val="005D0513"/>
    <w:rsid w:val="005D2088"/>
    <w:rsid w:val="005D4771"/>
    <w:rsid w:val="005E194C"/>
    <w:rsid w:val="005E1ACB"/>
    <w:rsid w:val="005E23C4"/>
    <w:rsid w:val="005E28DE"/>
    <w:rsid w:val="005E2A24"/>
    <w:rsid w:val="005E4732"/>
    <w:rsid w:val="005E53A7"/>
    <w:rsid w:val="005F2FD2"/>
    <w:rsid w:val="005F376B"/>
    <w:rsid w:val="005F3DE4"/>
    <w:rsid w:val="005F4039"/>
    <w:rsid w:val="005F4C65"/>
    <w:rsid w:val="005F4D88"/>
    <w:rsid w:val="005F586B"/>
    <w:rsid w:val="005F683E"/>
    <w:rsid w:val="005F7A7E"/>
    <w:rsid w:val="0060128D"/>
    <w:rsid w:val="00602955"/>
    <w:rsid w:val="00602A7E"/>
    <w:rsid w:val="00603483"/>
    <w:rsid w:val="00603C28"/>
    <w:rsid w:val="006044D5"/>
    <w:rsid w:val="00604ADC"/>
    <w:rsid w:val="006056CE"/>
    <w:rsid w:val="00605AAE"/>
    <w:rsid w:val="00606900"/>
    <w:rsid w:val="0060757C"/>
    <w:rsid w:val="00607A3A"/>
    <w:rsid w:val="00607C98"/>
    <w:rsid w:val="00607CAD"/>
    <w:rsid w:val="00607E69"/>
    <w:rsid w:val="006106C8"/>
    <w:rsid w:val="00611361"/>
    <w:rsid w:val="00611660"/>
    <w:rsid w:val="006158C1"/>
    <w:rsid w:val="00615C68"/>
    <w:rsid w:val="00616187"/>
    <w:rsid w:val="00616A8A"/>
    <w:rsid w:val="00620258"/>
    <w:rsid w:val="006208DD"/>
    <w:rsid w:val="00620B5E"/>
    <w:rsid w:val="006225A2"/>
    <w:rsid w:val="00622E6F"/>
    <w:rsid w:val="006239D5"/>
    <w:rsid w:val="00623A87"/>
    <w:rsid w:val="00623AE9"/>
    <w:rsid w:val="00624D2D"/>
    <w:rsid w:val="006277CB"/>
    <w:rsid w:val="006301FE"/>
    <w:rsid w:val="00632438"/>
    <w:rsid w:val="0063277F"/>
    <w:rsid w:val="00633EC7"/>
    <w:rsid w:val="00634259"/>
    <w:rsid w:val="00636A1C"/>
    <w:rsid w:val="00636F06"/>
    <w:rsid w:val="0063736C"/>
    <w:rsid w:val="006374AD"/>
    <w:rsid w:val="00637B39"/>
    <w:rsid w:val="0064180C"/>
    <w:rsid w:val="00641B73"/>
    <w:rsid w:val="00641DD2"/>
    <w:rsid w:val="00643907"/>
    <w:rsid w:val="00644CF6"/>
    <w:rsid w:val="006451F7"/>
    <w:rsid w:val="006471D4"/>
    <w:rsid w:val="00647AD4"/>
    <w:rsid w:val="00650272"/>
    <w:rsid w:val="00651720"/>
    <w:rsid w:val="00651A38"/>
    <w:rsid w:val="00653F32"/>
    <w:rsid w:val="006557CE"/>
    <w:rsid w:val="0065588D"/>
    <w:rsid w:val="00655E94"/>
    <w:rsid w:val="0065718C"/>
    <w:rsid w:val="006605E9"/>
    <w:rsid w:val="00661A2F"/>
    <w:rsid w:val="00662E0B"/>
    <w:rsid w:val="0066342B"/>
    <w:rsid w:val="00665DE3"/>
    <w:rsid w:val="00665EBF"/>
    <w:rsid w:val="0067081B"/>
    <w:rsid w:val="00670ED7"/>
    <w:rsid w:val="0067337B"/>
    <w:rsid w:val="00677F83"/>
    <w:rsid w:val="00680010"/>
    <w:rsid w:val="00680835"/>
    <w:rsid w:val="00680AC4"/>
    <w:rsid w:val="00683813"/>
    <w:rsid w:val="00683E25"/>
    <w:rsid w:val="00687371"/>
    <w:rsid w:val="00687509"/>
    <w:rsid w:val="00690CDF"/>
    <w:rsid w:val="006930D1"/>
    <w:rsid w:val="006940A8"/>
    <w:rsid w:val="006970FB"/>
    <w:rsid w:val="00697F53"/>
    <w:rsid w:val="006A04C2"/>
    <w:rsid w:val="006A1C49"/>
    <w:rsid w:val="006A1C70"/>
    <w:rsid w:val="006A2A0B"/>
    <w:rsid w:val="006A3610"/>
    <w:rsid w:val="006A38CE"/>
    <w:rsid w:val="006A3B30"/>
    <w:rsid w:val="006A4717"/>
    <w:rsid w:val="006A5B9E"/>
    <w:rsid w:val="006A7906"/>
    <w:rsid w:val="006B03BB"/>
    <w:rsid w:val="006B1B9A"/>
    <w:rsid w:val="006B25AB"/>
    <w:rsid w:val="006B30CA"/>
    <w:rsid w:val="006B3379"/>
    <w:rsid w:val="006B3BD4"/>
    <w:rsid w:val="006B44FC"/>
    <w:rsid w:val="006B49B3"/>
    <w:rsid w:val="006B4EDE"/>
    <w:rsid w:val="006C0A52"/>
    <w:rsid w:val="006C140D"/>
    <w:rsid w:val="006C17F5"/>
    <w:rsid w:val="006C1E12"/>
    <w:rsid w:val="006C33DF"/>
    <w:rsid w:val="006C3DBA"/>
    <w:rsid w:val="006C4E6C"/>
    <w:rsid w:val="006C602E"/>
    <w:rsid w:val="006C62F6"/>
    <w:rsid w:val="006C6DE8"/>
    <w:rsid w:val="006C6F84"/>
    <w:rsid w:val="006C70A2"/>
    <w:rsid w:val="006D0952"/>
    <w:rsid w:val="006D0B12"/>
    <w:rsid w:val="006D10FF"/>
    <w:rsid w:val="006D1C60"/>
    <w:rsid w:val="006D3666"/>
    <w:rsid w:val="006D5B3E"/>
    <w:rsid w:val="006D73F1"/>
    <w:rsid w:val="006D7B8E"/>
    <w:rsid w:val="006E0179"/>
    <w:rsid w:val="006E067D"/>
    <w:rsid w:val="006E1092"/>
    <w:rsid w:val="006E109D"/>
    <w:rsid w:val="006E177F"/>
    <w:rsid w:val="006E2F86"/>
    <w:rsid w:val="006E36FB"/>
    <w:rsid w:val="006E46E3"/>
    <w:rsid w:val="006E4F97"/>
    <w:rsid w:val="006E6DDC"/>
    <w:rsid w:val="006E7B34"/>
    <w:rsid w:val="006F07AC"/>
    <w:rsid w:val="006F1E0B"/>
    <w:rsid w:val="006F2F09"/>
    <w:rsid w:val="006F4A8A"/>
    <w:rsid w:val="006F561C"/>
    <w:rsid w:val="006F60B2"/>
    <w:rsid w:val="006F622A"/>
    <w:rsid w:val="006F672E"/>
    <w:rsid w:val="006F6E10"/>
    <w:rsid w:val="006F71BF"/>
    <w:rsid w:val="007008B9"/>
    <w:rsid w:val="00700C79"/>
    <w:rsid w:val="00700F7E"/>
    <w:rsid w:val="00702EDB"/>
    <w:rsid w:val="00703F9A"/>
    <w:rsid w:val="00704964"/>
    <w:rsid w:val="00705736"/>
    <w:rsid w:val="00706107"/>
    <w:rsid w:val="00706D2C"/>
    <w:rsid w:val="00707A57"/>
    <w:rsid w:val="00710B3F"/>
    <w:rsid w:val="007113CE"/>
    <w:rsid w:val="007117E2"/>
    <w:rsid w:val="00711BF7"/>
    <w:rsid w:val="00713301"/>
    <w:rsid w:val="00714398"/>
    <w:rsid w:val="00714C8B"/>
    <w:rsid w:val="00714F21"/>
    <w:rsid w:val="00716F22"/>
    <w:rsid w:val="007205F4"/>
    <w:rsid w:val="0072214F"/>
    <w:rsid w:val="00723324"/>
    <w:rsid w:val="00723F41"/>
    <w:rsid w:val="007243EC"/>
    <w:rsid w:val="00724931"/>
    <w:rsid w:val="00724B0E"/>
    <w:rsid w:val="00725C23"/>
    <w:rsid w:val="00725E29"/>
    <w:rsid w:val="00726E4F"/>
    <w:rsid w:val="00727337"/>
    <w:rsid w:val="00727575"/>
    <w:rsid w:val="00727EA1"/>
    <w:rsid w:val="00732D89"/>
    <w:rsid w:val="007336A0"/>
    <w:rsid w:val="00733C8D"/>
    <w:rsid w:val="00733CB2"/>
    <w:rsid w:val="00733CE9"/>
    <w:rsid w:val="007364F6"/>
    <w:rsid w:val="00736A46"/>
    <w:rsid w:val="00736CBB"/>
    <w:rsid w:val="00740F79"/>
    <w:rsid w:val="007413B1"/>
    <w:rsid w:val="007416A2"/>
    <w:rsid w:val="00742ACD"/>
    <w:rsid w:val="00742FA5"/>
    <w:rsid w:val="0074428D"/>
    <w:rsid w:val="007455BA"/>
    <w:rsid w:val="00745C06"/>
    <w:rsid w:val="00747CD4"/>
    <w:rsid w:val="00747E6D"/>
    <w:rsid w:val="00751C63"/>
    <w:rsid w:val="007521E1"/>
    <w:rsid w:val="00753009"/>
    <w:rsid w:val="007533D7"/>
    <w:rsid w:val="00755ABC"/>
    <w:rsid w:val="00756092"/>
    <w:rsid w:val="007561D7"/>
    <w:rsid w:val="00756B34"/>
    <w:rsid w:val="00757060"/>
    <w:rsid w:val="00757CD6"/>
    <w:rsid w:val="007600B2"/>
    <w:rsid w:val="007604D8"/>
    <w:rsid w:val="0076067A"/>
    <w:rsid w:val="00760B26"/>
    <w:rsid w:val="00762D97"/>
    <w:rsid w:val="0076445C"/>
    <w:rsid w:val="007661FB"/>
    <w:rsid w:val="007667FB"/>
    <w:rsid w:val="00766D19"/>
    <w:rsid w:val="007672FE"/>
    <w:rsid w:val="00770DEF"/>
    <w:rsid w:val="00771CCD"/>
    <w:rsid w:val="00771F57"/>
    <w:rsid w:val="00772577"/>
    <w:rsid w:val="007734C0"/>
    <w:rsid w:val="00773826"/>
    <w:rsid w:val="0077405C"/>
    <w:rsid w:val="007751B6"/>
    <w:rsid w:val="00775282"/>
    <w:rsid w:val="00776109"/>
    <w:rsid w:val="00777581"/>
    <w:rsid w:val="007809F8"/>
    <w:rsid w:val="00781AF1"/>
    <w:rsid w:val="00782615"/>
    <w:rsid w:val="00782655"/>
    <w:rsid w:val="00782E94"/>
    <w:rsid w:val="0078341C"/>
    <w:rsid w:val="00784B53"/>
    <w:rsid w:val="00785D8A"/>
    <w:rsid w:val="00786DCD"/>
    <w:rsid w:val="00786F52"/>
    <w:rsid w:val="00787D0D"/>
    <w:rsid w:val="0079207F"/>
    <w:rsid w:val="00792716"/>
    <w:rsid w:val="00795483"/>
    <w:rsid w:val="00795E44"/>
    <w:rsid w:val="00796A9E"/>
    <w:rsid w:val="007971DA"/>
    <w:rsid w:val="007A17D2"/>
    <w:rsid w:val="007A1A11"/>
    <w:rsid w:val="007A2CE3"/>
    <w:rsid w:val="007A3932"/>
    <w:rsid w:val="007A51D3"/>
    <w:rsid w:val="007A5885"/>
    <w:rsid w:val="007A68C9"/>
    <w:rsid w:val="007A770D"/>
    <w:rsid w:val="007B00D5"/>
    <w:rsid w:val="007B0FD4"/>
    <w:rsid w:val="007B136A"/>
    <w:rsid w:val="007B351B"/>
    <w:rsid w:val="007B40DB"/>
    <w:rsid w:val="007B4D37"/>
    <w:rsid w:val="007B63CF"/>
    <w:rsid w:val="007B6991"/>
    <w:rsid w:val="007B7381"/>
    <w:rsid w:val="007B77AE"/>
    <w:rsid w:val="007B7FC1"/>
    <w:rsid w:val="007C0E1F"/>
    <w:rsid w:val="007C0F69"/>
    <w:rsid w:val="007C226D"/>
    <w:rsid w:val="007C27C5"/>
    <w:rsid w:val="007C3471"/>
    <w:rsid w:val="007C379D"/>
    <w:rsid w:val="007C4768"/>
    <w:rsid w:val="007C48ED"/>
    <w:rsid w:val="007C5931"/>
    <w:rsid w:val="007D096E"/>
    <w:rsid w:val="007D0FAE"/>
    <w:rsid w:val="007D13AD"/>
    <w:rsid w:val="007D21A0"/>
    <w:rsid w:val="007D227D"/>
    <w:rsid w:val="007D40B7"/>
    <w:rsid w:val="007D490B"/>
    <w:rsid w:val="007D4C19"/>
    <w:rsid w:val="007D4C1E"/>
    <w:rsid w:val="007D565E"/>
    <w:rsid w:val="007D7DDB"/>
    <w:rsid w:val="007E0E49"/>
    <w:rsid w:val="007E115B"/>
    <w:rsid w:val="007E1451"/>
    <w:rsid w:val="007E2563"/>
    <w:rsid w:val="007E5395"/>
    <w:rsid w:val="007E55F8"/>
    <w:rsid w:val="007E561A"/>
    <w:rsid w:val="007E6051"/>
    <w:rsid w:val="007E614F"/>
    <w:rsid w:val="007F1A90"/>
    <w:rsid w:val="007F1FCF"/>
    <w:rsid w:val="007F3497"/>
    <w:rsid w:val="007F4362"/>
    <w:rsid w:val="007F46F7"/>
    <w:rsid w:val="007F7B0A"/>
    <w:rsid w:val="00800BA2"/>
    <w:rsid w:val="00801C62"/>
    <w:rsid w:val="008044F4"/>
    <w:rsid w:val="0080604A"/>
    <w:rsid w:val="0080669B"/>
    <w:rsid w:val="00807DDF"/>
    <w:rsid w:val="00811A27"/>
    <w:rsid w:val="00812279"/>
    <w:rsid w:val="00812F5C"/>
    <w:rsid w:val="0081364A"/>
    <w:rsid w:val="00813C0D"/>
    <w:rsid w:val="0081499B"/>
    <w:rsid w:val="00814FEF"/>
    <w:rsid w:val="0081558E"/>
    <w:rsid w:val="008157DB"/>
    <w:rsid w:val="008162F3"/>
    <w:rsid w:val="008170AA"/>
    <w:rsid w:val="00817B73"/>
    <w:rsid w:val="00817C01"/>
    <w:rsid w:val="008206F0"/>
    <w:rsid w:val="00820C96"/>
    <w:rsid w:val="00825E36"/>
    <w:rsid w:val="00825F87"/>
    <w:rsid w:val="00825FE7"/>
    <w:rsid w:val="008262ED"/>
    <w:rsid w:val="008268C8"/>
    <w:rsid w:val="008279CC"/>
    <w:rsid w:val="0083050A"/>
    <w:rsid w:val="00830D25"/>
    <w:rsid w:val="008311E0"/>
    <w:rsid w:val="00831412"/>
    <w:rsid w:val="00831C04"/>
    <w:rsid w:val="008320B2"/>
    <w:rsid w:val="00834C20"/>
    <w:rsid w:val="00834DF0"/>
    <w:rsid w:val="00835076"/>
    <w:rsid w:val="00835F0E"/>
    <w:rsid w:val="008360BE"/>
    <w:rsid w:val="00836A7D"/>
    <w:rsid w:val="00837CD6"/>
    <w:rsid w:val="00842114"/>
    <w:rsid w:val="00842A62"/>
    <w:rsid w:val="00843693"/>
    <w:rsid w:val="00843736"/>
    <w:rsid w:val="008450D1"/>
    <w:rsid w:val="008454CA"/>
    <w:rsid w:val="00845F40"/>
    <w:rsid w:val="008477F2"/>
    <w:rsid w:val="008512CD"/>
    <w:rsid w:val="008546EF"/>
    <w:rsid w:val="00855075"/>
    <w:rsid w:val="0085537F"/>
    <w:rsid w:val="0085573E"/>
    <w:rsid w:val="00856147"/>
    <w:rsid w:val="0085685E"/>
    <w:rsid w:val="00856F7C"/>
    <w:rsid w:val="00857C8B"/>
    <w:rsid w:val="00860D02"/>
    <w:rsid w:val="008614E4"/>
    <w:rsid w:val="00863D27"/>
    <w:rsid w:val="0086548E"/>
    <w:rsid w:val="008678F9"/>
    <w:rsid w:val="008707E3"/>
    <w:rsid w:val="00870C5E"/>
    <w:rsid w:val="00871009"/>
    <w:rsid w:val="00872A10"/>
    <w:rsid w:val="00872EA2"/>
    <w:rsid w:val="00873D86"/>
    <w:rsid w:val="00874221"/>
    <w:rsid w:val="008745E0"/>
    <w:rsid w:val="00875E17"/>
    <w:rsid w:val="00877CEB"/>
    <w:rsid w:val="00881B51"/>
    <w:rsid w:val="008824E3"/>
    <w:rsid w:val="00885CB6"/>
    <w:rsid w:val="008860F3"/>
    <w:rsid w:val="00886503"/>
    <w:rsid w:val="00887549"/>
    <w:rsid w:val="0088774D"/>
    <w:rsid w:val="008904D0"/>
    <w:rsid w:val="00890600"/>
    <w:rsid w:val="008915CC"/>
    <w:rsid w:val="00891C78"/>
    <w:rsid w:val="00891F8F"/>
    <w:rsid w:val="008924B7"/>
    <w:rsid w:val="00893916"/>
    <w:rsid w:val="00893C9A"/>
    <w:rsid w:val="00896ABF"/>
    <w:rsid w:val="00897F08"/>
    <w:rsid w:val="008A052D"/>
    <w:rsid w:val="008A080C"/>
    <w:rsid w:val="008A1E6E"/>
    <w:rsid w:val="008A2B3B"/>
    <w:rsid w:val="008A399B"/>
    <w:rsid w:val="008A3D47"/>
    <w:rsid w:val="008A6EC3"/>
    <w:rsid w:val="008B04DA"/>
    <w:rsid w:val="008B0A61"/>
    <w:rsid w:val="008B1572"/>
    <w:rsid w:val="008B1740"/>
    <w:rsid w:val="008B2122"/>
    <w:rsid w:val="008B2DA4"/>
    <w:rsid w:val="008B34D3"/>
    <w:rsid w:val="008B4054"/>
    <w:rsid w:val="008B40F6"/>
    <w:rsid w:val="008B4CDB"/>
    <w:rsid w:val="008B58C6"/>
    <w:rsid w:val="008C3D9E"/>
    <w:rsid w:val="008C3F9B"/>
    <w:rsid w:val="008C4BC1"/>
    <w:rsid w:val="008C4CB0"/>
    <w:rsid w:val="008C5B13"/>
    <w:rsid w:val="008C5D3A"/>
    <w:rsid w:val="008C7B42"/>
    <w:rsid w:val="008D25CC"/>
    <w:rsid w:val="008D41EA"/>
    <w:rsid w:val="008D73C3"/>
    <w:rsid w:val="008D7BF0"/>
    <w:rsid w:val="008E055A"/>
    <w:rsid w:val="008E0C1A"/>
    <w:rsid w:val="008E1326"/>
    <w:rsid w:val="008E39C9"/>
    <w:rsid w:val="008E6C6F"/>
    <w:rsid w:val="008F31EB"/>
    <w:rsid w:val="008F3391"/>
    <w:rsid w:val="008F3DA7"/>
    <w:rsid w:val="008F47BE"/>
    <w:rsid w:val="008F48D6"/>
    <w:rsid w:val="00903B8D"/>
    <w:rsid w:val="00905754"/>
    <w:rsid w:val="009102FC"/>
    <w:rsid w:val="009117FE"/>
    <w:rsid w:val="00912755"/>
    <w:rsid w:val="009128AA"/>
    <w:rsid w:val="009128BD"/>
    <w:rsid w:val="00912BFB"/>
    <w:rsid w:val="00913068"/>
    <w:rsid w:val="00913494"/>
    <w:rsid w:val="00914325"/>
    <w:rsid w:val="00914699"/>
    <w:rsid w:val="009153B6"/>
    <w:rsid w:val="0091635D"/>
    <w:rsid w:val="00916881"/>
    <w:rsid w:val="0091742D"/>
    <w:rsid w:val="0092067A"/>
    <w:rsid w:val="009209AE"/>
    <w:rsid w:val="009212E3"/>
    <w:rsid w:val="00921AC3"/>
    <w:rsid w:val="00922AEB"/>
    <w:rsid w:val="00923D50"/>
    <w:rsid w:val="00923E33"/>
    <w:rsid w:val="009240D7"/>
    <w:rsid w:val="00924C99"/>
    <w:rsid w:val="009255E4"/>
    <w:rsid w:val="00926CBD"/>
    <w:rsid w:val="00933713"/>
    <w:rsid w:val="0093563A"/>
    <w:rsid w:val="00937D0F"/>
    <w:rsid w:val="009405F9"/>
    <w:rsid w:val="0094062B"/>
    <w:rsid w:val="0094301C"/>
    <w:rsid w:val="00943387"/>
    <w:rsid w:val="00945215"/>
    <w:rsid w:val="00945ADD"/>
    <w:rsid w:val="00945D61"/>
    <w:rsid w:val="00945E8A"/>
    <w:rsid w:val="0095079D"/>
    <w:rsid w:val="00951296"/>
    <w:rsid w:val="009540C1"/>
    <w:rsid w:val="0095500C"/>
    <w:rsid w:val="00956F31"/>
    <w:rsid w:val="009575C9"/>
    <w:rsid w:val="0095789A"/>
    <w:rsid w:val="00961E2C"/>
    <w:rsid w:val="0096257B"/>
    <w:rsid w:val="00964B2D"/>
    <w:rsid w:val="009653FD"/>
    <w:rsid w:val="00967914"/>
    <w:rsid w:val="00970078"/>
    <w:rsid w:val="00970E49"/>
    <w:rsid w:val="00971505"/>
    <w:rsid w:val="00972040"/>
    <w:rsid w:val="009734DD"/>
    <w:rsid w:val="00973708"/>
    <w:rsid w:val="009747FC"/>
    <w:rsid w:val="0097581E"/>
    <w:rsid w:val="00982184"/>
    <w:rsid w:val="00983017"/>
    <w:rsid w:val="009842E1"/>
    <w:rsid w:val="00984977"/>
    <w:rsid w:val="0098528D"/>
    <w:rsid w:val="0098661B"/>
    <w:rsid w:val="00987F8D"/>
    <w:rsid w:val="00990DE4"/>
    <w:rsid w:val="00990F2D"/>
    <w:rsid w:val="009917EF"/>
    <w:rsid w:val="00992FD5"/>
    <w:rsid w:val="00993AFB"/>
    <w:rsid w:val="00993C84"/>
    <w:rsid w:val="00994EDD"/>
    <w:rsid w:val="0099749A"/>
    <w:rsid w:val="009978CC"/>
    <w:rsid w:val="009A07C3"/>
    <w:rsid w:val="009A11BE"/>
    <w:rsid w:val="009A2512"/>
    <w:rsid w:val="009A2640"/>
    <w:rsid w:val="009A2C34"/>
    <w:rsid w:val="009A3E80"/>
    <w:rsid w:val="009A5937"/>
    <w:rsid w:val="009A6399"/>
    <w:rsid w:val="009A6A85"/>
    <w:rsid w:val="009A723E"/>
    <w:rsid w:val="009A738E"/>
    <w:rsid w:val="009A7648"/>
    <w:rsid w:val="009A7D29"/>
    <w:rsid w:val="009B0292"/>
    <w:rsid w:val="009B1B1E"/>
    <w:rsid w:val="009B27DC"/>
    <w:rsid w:val="009B2B9A"/>
    <w:rsid w:val="009B2C3D"/>
    <w:rsid w:val="009B438A"/>
    <w:rsid w:val="009B45B5"/>
    <w:rsid w:val="009B54BA"/>
    <w:rsid w:val="009B59BB"/>
    <w:rsid w:val="009B608C"/>
    <w:rsid w:val="009C09B6"/>
    <w:rsid w:val="009C1060"/>
    <w:rsid w:val="009C2696"/>
    <w:rsid w:val="009C3427"/>
    <w:rsid w:val="009C3DAB"/>
    <w:rsid w:val="009C74A8"/>
    <w:rsid w:val="009C75AA"/>
    <w:rsid w:val="009C7C3F"/>
    <w:rsid w:val="009D01CD"/>
    <w:rsid w:val="009D0E39"/>
    <w:rsid w:val="009D1490"/>
    <w:rsid w:val="009D3313"/>
    <w:rsid w:val="009D41C1"/>
    <w:rsid w:val="009D49F4"/>
    <w:rsid w:val="009D520D"/>
    <w:rsid w:val="009D60B2"/>
    <w:rsid w:val="009E1F0D"/>
    <w:rsid w:val="009E27A5"/>
    <w:rsid w:val="009E28A5"/>
    <w:rsid w:val="009E6E2F"/>
    <w:rsid w:val="009F07D5"/>
    <w:rsid w:val="009F1130"/>
    <w:rsid w:val="009F19AB"/>
    <w:rsid w:val="009F2326"/>
    <w:rsid w:val="009F28CD"/>
    <w:rsid w:val="009F451A"/>
    <w:rsid w:val="009F4C92"/>
    <w:rsid w:val="009F58D6"/>
    <w:rsid w:val="009F76BB"/>
    <w:rsid w:val="00A013C8"/>
    <w:rsid w:val="00A020A8"/>
    <w:rsid w:val="00A02C27"/>
    <w:rsid w:val="00A02DD0"/>
    <w:rsid w:val="00A033D1"/>
    <w:rsid w:val="00A04E3E"/>
    <w:rsid w:val="00A056B8"/>
    <w:rsid w:val="00A077CD"/>
    <w:rsid w:val="00A10D25"/>
    <w:rsid w:val="00A1247D"/>
    <w:rsid w:val="00A13A2D"/>
    <w:rsid w:val="00A13FF7"/>
    <w:rsid w:val="00A14042"/>
    <w:rsid w:val="00A144FB"/>
    <w:rsid w:val="00A158D4"/>
    <w:rsid w:val="00A175A6"/>
    <w:rsid w:val="00A2009B"/>
    <w:rsid w:val="00A20502"/>
    <w:rsid w:val="00A2095F"/>
    <w:rsid w:val="00A20A88"/>
    <w:rsid w:val="00A20C46"/>
    <w:rsid w:val="00A22F70"/>
    <w:rsid w:val="00A22F82"/>
    <w:rsid w:val="00A24B4B"/>
    <w:rsid w:val="00A25244"/>
    <w:rsid w:val="00A25658"/>
    <w:rsid w:val="00A26E47"/>
    <w:rsid w:val="00A27025"/>
    <w:rsid w:val="00A271C6"/>
    <w:rsid w:val="00A27AC9"/>
    <w:rsid w:val="00A3046F"/>
    <w:rsid w:val="00A315D0"/>
    <w:rsid w:val="00A32FFA"/>
    <w:rsid w:val="00A33DC2"/>
    <w:rsid w:val="00A3408F"/>
    <w:rsid w:val="00A34536"/>
    <w:rsid w:val="00A34B21"/>
    <w:rsid w:val="00A35905"/>
    <w:rsid w:val="00A35C26"/>
    <w:rsid w:val="00A35C83"/>
    <w:rsid w:val="00A3654A"/>
    <w:rsid w:val="00A37B70"/>
    <w:rsid w:val="00A40919"/>
    <w:rsid w:val="00A430CC"/>
    <w:rsid w:val="00A43B56"/>
    <w:rsid w:val="00A4482F"/>
    <w:rsid w:val="00A4710A"/>
    <w:rsid w:val="00A47A55"/>
    <w:rsid w:val="00A51D0C"/>
    <w:rsid w:val="00A51FDF"/>
    <w:rsid w:val="00A53345"/>
    <w:rsid w:val="00A53450"/>
    <w:rsid w:val="00A53B17"/>
    <w:rsid w:val="00A54DD4"/>
    <w:rsid w:val="00A5589E"/>
    <w:rsid w:val="00A5673C"/>
    <w:rsid w:val="00A60779"/>
    <w:rsid w:val="00A60CD4"/>
    <w:rsid w:val="00A618F3"/>
    <w:rsid w:val="00A663C7"/>
    <w:rsid w:val="00A70A05"/>
    <w:rsid w:val="00A71121"/>
    <w:rsid w:val="00A71A7D"/>
    <w:rsid w:val="00A71CC8"/>
    <w:rsid w:val="00A72AF3"/>
    <w:rsid w:val="00A72BBA"/>
    <w:rsid w:val="00A72E67"/>
    <w:rsid w:val="00A7321F"/>
    <w:rsid w:val="00A73FD2"/>
    <w:rsid w:val="00A75751"/>
    <w:rsid w:val="00A75AC8"/>
    <w:rsid w:val="00A75EA2"/>
    <w:rsid w:val="00A762EC"/>
    <w:rsid w:val="00A76787"/>
    <w:rsid w:val="00A775B1"/>
    <w:rsid w:val="00A833B0"/>
    <w:rsid w:val="00A83CF9"/>
    <w:rsid w:val="00A84BC9"/>
    <w:rsid w:val="00A86DA8"/>
    <w:rsid w:val="00A910C0"/>
    <w:rsid w:val="00A94C20"/>
    <w:rsid w:val="00A97628"/>
    <w:rsid w:val="00AA0672"/>
    <w:rsid w:val="00AA0D9E"/>
    <w:rsid w:val="00AA24AE"/>
    <w:rsid w:val="00AA2685"/>
    <w:rsid w:val="00AA3F83"/>
    <w:rsid w:val="00AA48B5"/>
    <w:rsid w:val="00AA4CF5"/>
    <w:rsid w:val="00AA5CC9"/>
    <w:rsid w:val="00AA6DD6"/>
    <w:rsid w:val="00AA7841"/>
    <w:rsid w:val="00AB0DF8"/>
    <w:rsid w:val="00AB1EE6"/>
    <w:rsid w:val="00AB1EFB"/>
    <w:rsid w:val="00AB30CE"/>
    <w:rsid w:val="00AB36A9"/>
    <w:rsid w:val="00AB3CC9"/>
    <w:rsid w:val="00AB40E3"/>
    <w:rsid w:val="00AB502A"/>
    <w:rsid w:val="00AB539F"/>
    <w:rsid w:val="00AB545C"/>
    <w:rsid w:val="00AB55BF"/>
    <w:rsid w:val="00AB56B6"/>
    <w:rsid w:val="00AB5EFE"/>
    <w:rsid w:val="00AB6B2E"/>
    <w:rsid w:val="00AB7D6C"/>
    <w:rsid w:val="00AC1DA8"/>
    <w:rsid w:val="00AC48D2"/>
    <w:rsid w:val="00AC7098"/>
    <w:rsid w:val="00AC74DB"/>
    <w:rsid w:val="00AD035B"/>
    <w:rsid w:val="00AD5E47"/>
    <w:rsid w:val="00AD6DCC"/>
    <w:rsid w:val="00AE0244"/>
    <w:rsid w:val="00AE0F66"/>
    <w:rsid w:val="00AE209F"/>
    <w:rsid w:val="00AE615D"/>
    <w:rsid w:val="00AE6733"/>
    <w:rsid w:val="00AE6CB7"/>
    <w:rsid w:val="00AE7369"/>
    <w:rsid w:val="00AF1B9E"/>
    <w:rsid w:val="00AF289F"/>
    <w:rsid w:val="00AF3684"/>
    <w:rsid w:val="00AF4039"/>
    <w:rsid w:val="00AF5E7B"/>
    <w:rsid w:val="00AF634A"/>
    <w:rsid w:val="00AF63C7"/>
    <w:rsid w:val="00AF6827"/>
    <w:rsid w:val="00AF7B03"/>
    <w:rsid w:val="00B0034C"/>
    <w:rsid w:val="00B004B2"/>
    <w:rsid w:val="00B02978"/>
    <w:rsid w:val="00B03B34"/>
    <w:rsid w:val="00B03DC7"/>
    <w:rsid w:val="00B04E53"/>
    <w:rsid w:val="00B05871"/>
    <w:rsid w:val="00B062A5"/>
    <w:rsid w:val="00B10276"/>
    <w:rsid w:val="00B103B8"/>
    <w:rsid w:val="00B10940"/>
    <w:rsid w:val="00B1338D"/>
    <w:rsid w:val="00B140E9"/>
    <w:rsid w:val="00B1460A"/>
    <w:rsid w:val="00B14C0E"/>
    <w:rsid w:val="00B1547C"/>
    <w:rsid w:val="00B15F99"/>
    <w:rsid w:val="00B16495"/>
    <w:rsid w:val="00B169C6"/>
    <w:rsid w:val="00B17843"/>
    <w:rsid w:val="00B2060F"/>
    <w:rsid w:val="00B20799"/>
    <w:rsid w:val="00B20FEF"/>
    <w:rsid w:val="00B21DEE"/>
    <w:rsid w:val="00B22549"/>
    <w:rsid w:val="00B23282"/>
    <w:rsid w:val="00B235DA"/>
    <w:rsid w:val="00B23638"/>
    <w:rsid w:val="00B24CA2"/>
    <w:rsid w:val="00B26434"/>
    <w:rsid w:val="00B30A89"/>
    <w:rsid w:val="00B31AF5"/>
    <w:rsid w:val="00B33C79"/>
    <w:rsid w:val="00B34A48"/>
    <w:rsid w:val="00B34B9A"/>
    <w:rsid w:val="00B35875"/>
    <w:rsid w:val="00B360FA"/>
    <w:rsid w:val="00B36C7F"/>
    <w:rsid w:val="00B37016"/>
    <w:rsid w:val="00B37EC8"/>
    <w:rsid w:val="00B428BC"/>
    <w:rsid w:val="00B42A92"/>
    <w:rsid w:val="00B43239"/>
    <w:rsid w:val="00B436C7"/>
    <w:rsid w:val="00B44B7E"/>
    <w:rsid w:val="00B4546B"/>
    <w:rsid w:val="00B456DD"/>
    <w:rsid w:val="00B45917"/>
    <w:rsid w:val="00B46754"/>
    <w:rsid w:val="00B52E36"/>
    <w:rsid w:val="00B53B70"/>
    <w:rsid w:val="00B5519A"/>
    <w:rsid w:val="00B55EBD"/>
    <w:rsid w:val="00B56BD8"/>
    <w:rsid w:val="00B570B2"/>
    <w:rsid w:val="00B57217"/>
    <w:rsid w:val="00B6058F"/>
    <w:rsid w:val="00B60636"/>
    <w:rsid w:val="00B61009"/>
    <w:rsid w:val="00B63040"/>
    <w:rsid w:val="00B64414"/>
    <w:rsid w:val="00B64B75"/>
    <w:rsid w:val="00B655BB"/>
    <w:rsid w:val="00B670D7"/>
    <w:rsid w:val="00B7054A"/>
    <w:rsid w:val="00B71103"/>
    <w:rsid w:val="00B71EE0"/>
    <w:rsid w:val="00B72759"/>
    <w:rsid w:val="00B738BE"/>
    <w:rsid w:val="00B7403D"/>
    <w:rsid w:val="00B758F0"/>
    <w:rsid w:val="00B808C6"/>
    <w:rsid w:val="00B81213"/>
    <w:rsid w:val="00B821A2"/>
    <w:rsid w:val="00B85871"/>
    <w:rsid w:val="00B858C3"/>
    <w:rsid w:val="00B8719F"/>
    <w:rsid w:val="00B90D39"/>
    <w:rsid w:val="00B911F0"/>
    <w:rsid w:val="00B9185A"/>
    <w:rsid w:val="00B91F44"/>
    <w:rsid w:val="00B9238E"/>
    <w:rsid w:val="00B92B77"/>
    <w:rsid w:val="00B95884"/>
    <w:rsid w:val="00B979E4"/>
    <w:rsid w:val="00B97A78"/>
    <w:rsid w:val="00BA756F"/>
    <w:rsid w:val="00BB01AC"/>
    <w:rsid w:val="00BB0EA6"/>
    <w:rsid w:val="00BB1DC3"/>
    <w:rsid w:val="00BB2DB8"/>
    <w:rsid w:val="00BB3BED"/>
    <w:rsid w:val="00BB419D"/>
    <w:rsid w:val="00BB51AC"/>
    <w:rsid w:val="00BB532F"/>
    <w:rsid w:val="00BB6954"/>
    <w:rsid w:val="00BB72E3"/>
    <w:rsid w:val="00BC1B0F"/>
    <w:rsid w:val="00BC235D"/>
    <w:rsid w:val="00BC2C5B"/>
    <w:rsid w:val="00BC357A"/>
    <w:rsid w:val="00BC3E63"/>
    <w:rsid w:val="00BC3F39"/>
    <w:rsid w:val="00BC401B"/>
    <w:rsid w:val="00BC7460"/>
    <w:rsid w:val="00BC7EFB"/>
    <w:rsid w:val="00BD028E"/>
    <w:rsid w:val="00BD097B"/>
    <w:rsid w:val="00BD0D4F"/>
    <w:rsid w:val="00BD1571"/>
    <w:rsid w:val="00BD199D"/>
    <w:rsid w:val="00BD4526"/>
    <w:rsid w:val="00BD4934"/>
    <w:rsid w:val="00BD5E77"/>
    <w:rsid w:val="00BD797F"/>
    <w:rsid w:val="00BE154F"/>
    <w:rsid w:val="00BE2584"/>
    <w:rsid w:val="00BE4880"/>
    <w:rsid w:val="00BE48C5"/>
    <w:rsid w:val="00BE4B3E"/>
    <w:rsid w:val="00BE5266"/>
    <w:rsid w:val="00BE640B"/>
    <w:rsid w:val="00BE734B"/>
    <w:rsid w:val="00BE7B83"/>
    <w:rsid w:val="00BF1F5E"/>
    <w:rsid w:val="00BF36E0"/>
    <w:rsid w:val="00BF4A9F"/>
    <w:rsid w:val="00C002AF"/>
    <w:rsid w:val="00C0046C"/>
    <w:rsid w:val="00C009CE"/>
    <w:rsid w:val="00C019D0"/>
    <w:rsid w:val="00C020A8"/>
    <w:rsid w:val="00C0227E"/>
    <w:rsid w:val="00C05665"/>
    <w:rsid w:val="00C0772E"/>
    <w:rsid w:val="00C07A87"/>
    <w:rsid w:val="00C07EFF"/>
    <w:rsid w:val="00C1148F"/>
    <w:rsid w:val="00C1157A"/>
    <w:rsid w:val="00C11966"/>
    <w:rsid w:val="00C14407"/>
    <w:rsid w:val="00C14B49"/>
    <w:rsid w:val="00C14E46"/>
    <w:rsid w:val="00C15777"/>
    <w:rsid w:val="00C161A8"/>
    <w:rsid w:val="00C168FF"/>
    <w:rsid w:val="00C2052C"/>
    <w:rsid w:val="00C20D89"/>
    <w:rsid w:val="00C22B94"/>
    <w:rsid w:val="00C23649"/>
    <w:rsid w:val="00C23BCF"/>
    <w:rsid w:val="00C245D4"/>
    <w:rsid w:val="00C24D38"/>
    <w:rsid w:val="00C25974"/>
    <w:rsid w:val="00C25DF9"/>
    <w:rsid w:val="00C25E85"/>
    <w:rsid w:val="00C2657D"/>
    <w:rsid w:val="00C27183"/>
    <w:rsid w:val="00C2770E"/>
    <w:rsid w:val="00C30167"/>
    <w:rsid w:val="00C31B4B"/>
    <w:rsid w:val="00C32B80"/>
    <w:rsid w:val="00C3313F"/>
    <w:rsid w:val="00C40DE6"/>
    <w:rsid w:val="00C41B31"/>
    <w:rsid w:val="00C41B8E"/>
    <w:rsid w:val="00C42930"/>
    <w:rsid w:val="00C42A54"/>
    <w:rsid w:val="00C436D4"/>
    <w:rsid w:val="00C439E4"/>
    <w:rsid w:val="00C460F9"/>
    <w:rsid w:val="00C4653C"/>
    <w:rsid w:val="00C476FD"/>
    <w:rsid w:val="00C477BB"/>
    <w:rsid w:val="00C50057"/>
    <w:rsid w:val="00C50E4F"/>
    <w:rsid w:val="00C51442"/>
    <w:rsid w:val="00C52FCA"/>
    <w:rsid w:val="00C53EE7"/>
    <w:rsid w:val="00C55193"/>
    <w:rsid w:val="00C560A9"/>
    <w:rsid w:val="00C561C9"/>
    <w:rsid w:val="00C56849"/>
    <w:rsid w:val="00C57229"/>
    <w:rsid w:val="00C572E3"/>
    <w:rsid w:val="00C57382"/>
    <w:rsid w:val="00C60034"/>
    <w:rsid w:val="00C60CA0"/>
    <w:rsid w:val="00C61F13"/>
    <w:rsid w:val="00C62072"/>
    <w:rsid w:val="00C63557"/>
    <w:rsid w:val="00C64406"/>
    <w:rsid w:val="00C64DBA"/>
    <w:rsid w:val="00C66804"/>
    <w:rsid w:val="00C669B9"/>
    <w:rsid w:val="00C66AF3"/>
    <w:rsid w:val="00C705C2"/>
    <w:rsid w:val="00C71544"/>
    <w:rsid w:val="00C715A3"/>
    <w:rsid w:val="00C72A20"/>
    <w:rsid w:val="00C7353B"/>
    <w:rsid w:val="00C73785"/>
    <w:rsid w:val="00C74561"/>
    <w:rsid w:val="00C76075"/>
    <w:rsid w:val="00C76FA3"/>
    <w:rsid w:val="00C83025"/>
    <w:rsid w:val="00C83C82"/>
    <w:rsid w:val="00C841C8"/>
    <w:rsid w:val="00C842B9"/>
    <w:rsid w:val="00C84CB8"/>
    <w:rsid w:val="00C87108"/>
    <w:rsid w:val="00C879EC"/>
    <w:rsid w:val="00C90A82"/>
    <w:rsid w:val="00C90C43"/>
    <w:rsid w:val="00C91F97"/>
    <w:rsid w:val="00C92A83"/>
    <w:rsid w:val="00C94FAE"/>
    <w:rsid w:val="00C962A6"/>
    <w:rsid w:val="00C96342"/>
    <w:rsid w:val="00C96A1C"/>
    <w:rsid w:val="00C96EA4"/>
    <w:rsid w:val="00C97BC5"/>
    <w:rsid w:val="00CA0FDE"/>
    <w:rsid w:val="00CA1537"/>
    <w:rsid w:val="00CA20B3"/>
    <w:rsid w:val="00CA21A9"/>
    <w:rsid w:val="00CA30D5"/>
    <w:rsid w:val="00CA3439"/>
    <w:rsid w:val="00CA3FA2"/>
    <w:rsid w:val="00CA5CC5"/>
    <w:rsid w:val="00CA5EED"/>
    <w:rsid w:val="00CA6E3D"/>
    <w:rsid w:val="00CA7994"/>
    <w:rsid w:val="00CB1FE0"/>
    <w:rsid w:val="00CB21F2"/>
    <w:rsid w:val="00CB2399"/>
    <w:rsid w:val="00CB43B5"/>
    <w:rsid w:val="00CB47E7"/>
    <w:rsid w:val="00CB4A95"/>
    <w:rsid w:val="00CB4AB5"/>
    <w:rsid w:val="00CB4CBF"/>
    <w:rsid w:val="00CB513A"/>
    <w:rsid w:val="00CB5F90"/>
    <w:rsid w:val="00CB73B5"/>
    <w:rsid w:val="00CB7F0F"/>
    <w:rsid w:val="00CC025D"/>
    <w:rsid w:val="00CC1E26"/>
    <w:rsid w:val="00CC1E42"/>
    <w:rsid w:val="00CC22D0"/>
    <w:rsid w:val="00CC23FC"/>
    <w:rsid w:val="00CC2ECD"/>
    <w:rsid w:val="00CC362B"/>
    <w:rsid w:val="00CC3AB9"/>
    <w:rsid w:val="00CC429E"/>
    <w:rsid w:val="00CC4DE6"/>
    <w:rsid w:val="00CC4FB9"/>
    <w:rsid w:val="00CC6C72"/>
    <w:rsid w:val="00CC6FAC"/>
    <w:rsid w:val="00CD00E4"/>
    <w:rsid w:val="00CD0134"/>
    <w:rsid w:val="00CD0CE1"/>
    <w:rsid w:val="00CD1497"/>
    <w:rsid w:val="00CD2435"/>
    <w:rsid w:val="00CD349C"/>
    <w:rsid w:val="00CD48C7"/>
    <w:rsid w:val="00CD4A25"/>
    <w:rsid w:val="00CD5E88"/>
    <w:rsid w:val="00CD7F24"/>
    <w:rsid w:val="00CE0290"/>
    <w:rsid w:val="00CE02CA"/>
    <w:rsid w:val="00CE11FB"/>
    <w:rsid w:val="00CE169A"/>
    <w:rsid w:val="00CE19FC"/>
    <w:rsid w:val="00CE3C44"/>
    <w:rsid w:val="00CE49BB"/>
    <w:rsid w:val="00CE4A88"/>
    <w:rsid w:val="00CE57AB"/>
    <w:rsid w:val="00CE62B2"/>
    <w:rsid w:val="00CE6FDB"/>
    <w:rsid w:val="00CF0AFB"/>
    <w:rsid w:val="00CF0F27"/>
    <w:rsid w:val="00CF1723"/>
    <w:rsid w:val="00CF24DA"/>
    <w:rsid w:val="00CF4A75"/>
    <w:rsid w:val="00CF6EE7"/>
    <w:rsid w:val="00CF7CEE"/>
    <w:rsid w:val="00CF7FE9"/>
    <w:rsid w:val="00D017D5"/>
    <w:rsid w:val="00D03033"/>
    <w:rsid w:val="00D034BB"/>
    <w:rsid w:val="00D03ED0"/>
    <w:rsid w:val="00D05C13"/>
    <w:rsid w:val="00D064D2"/>
    <w:rsid w:val="00D06681"/>
    <w:rsid w:val="00D06738"/>
    <w:rsid w:val="00D06C4D"/>
    <w:rsid w:val="00D07518"/>
    <w:rsid w:val="00D07CE3"/>
    <w:rsid w:val="00D10615"/>
    <w:rsid w:val="00D10EC5"/>
    <w:rsid w:val="00D11BAB"/>
    <w:rsid w:val="00D12425"/>
    <w:rsid w:val="00D1249E"/>
    <w:rsid w:val="00D127F5"/>
    <w:rsid w:val="00D1295D"/>
    <w:rsid w:val="00D13CE1"/>
    <w:rsid w:val="00D145EF"/>
    <w:rsid w:val="00D150FA"/>
    <w:rsid w:val="00D15BF6"/>
    <w:rsid w:val="00D170D0"/>
    <w:rsid w:val="00D17315"/>
    <w:rsid w:val="00D175CB"/>
    <w:rsid w:val="00D211E7"/>
    <w:rsid w:val="00D2133A"/>
    <w:rsid w:val="00D223F1"/>
    <w:rsid w:val="00D22A3C"/>
    <w:rsid w:val="00D2488E"/>
    <w:rsid w:val="00D25F17"/>
    <w:rsid w:val="00D26862"/>
    <w:rsid w:val="00D30C86"/>
    <w:rsid w:val="00D30F79"/>
    <w:rsid w:val="00D34721"/>
    <w:rsid w:val="00D37071"/>
    <w:rsid w:val="00D40D2A"/>
    <w:rsid w:val="00D41624"/>
    <w:rsid w:val="00D41E2A"/>
    <w:rsid w:val="00D42B8C"/>
    <w:rsid w:val="00D43AB3"/>
    <w:rsid w:val="00D4708D"/>
    <w:rsid w:val="00D50AB2"/>
    <w:rsid w:val="00D5149B"/>
    <w:rsid w:val="00D52DF6"/>
    <w:rsid w:val="00D531DF"/>
    <w:rsid w:val="00D54B35"/>
    <w:rsid w:val="00D54D02"/>
    <w:rsid w:val="00D55B3E"/>
    <w:rsid w:val="00D5687C"/>
    <w:rsid w:val="00D57813"/>
    <w:rsid w:val="00D57E6B"/>
    <w:rsid w:val="00D616DD"/>
    <w:rsid w:val="00D62A22"/>
    <w:rsid w:val="00D632BF"/>
    <w:rsid w:val="00D649C1"/>
    <w:rsid w:val="00D64F4F"/>
    <w:rsid w:val="00D6536F"/>
    <w:rsid w:val="00D675C3"/>
    <w:rsid w:val="00D7023E"/>
    <w:rsid w:val="00D7242E"/>
    <w:rsid w:val="00D72BAD"/>
    <w:rsid w:val="00D73624"/>
    <w:rsid w:val="00D74A2A"/>
    <w:rsid w:val="00D75818"/>
    <w:rsid w:val="00D75AD8"/>
    <w:rsid w:val="00D765C4"/>
    <w:rsid w:val="00D76793"/>
    <w:rsid w:val="00D77593"/>
    <w:rsid w:val="00D77B27"/>
    <w:rsid w:val="00D82D81"/>
    <w:rsid w:val="00D84B1C"/>
    <w:rsid w:val="00D84FBA"/>
    <w:rsid w:val="00D8507C"/>
    <w:rsid w:val="00D8670D"/>
    <w:rsid w:val="00D86D5E"/>
    <w:rsid w:val="00D87014"/>
    <w:rsid w:val="00D911B0"/>
    <w:rsid w:val="00D9160A"/>
    <w:rsid w:val="00D91B2F"/>
    <w:rsid w:val="00D92997"/>
    <w:rsid w:val="00D94AFF"/>
    <w:rsid w:val="00D94DCD"/>
    <w:rsid w:val="00D95246"/>
    <w:rsid w:val="00D963E2"/>
    <w:rsid w:val="00D97245"/>
    <w:rsid w:val="00D97C3F"/>
    <w:rsid w:val="00DA04D8"/>
    <w:rsid w:val="00DA1A68"/>
    <w:rsid w:val="00DA3030"/>
    <w:rsid w:val="00DA3D71"/>
    <w:rsid w:val="00DA4D94"/>
    <w:rsid w:val="00DA4F09"/>
    <w:rsid w:val="00DA728C"/>
    <w:rsid w:val="00DA756B"/>
    <w:rsid w:val="00DB04F3"/>
    <w:rsid w:val="00DB1DA8"/>
    <w:rsid w:val="00DB2780"/>
    <w:rsid w:val="00DB2A5C"/>
    <w:rsid w:val="00DB2B9F"/>
    <w:rsid w:val="00DB32C8"/>
    <w:rsid w:val="00DB3ED1"/>
    <w:rsid w:val="00DB44D9"/>
    <w:rsid w:val="00DB4E89"/>
    <w:rsid w:val="00DB5957"/>
    <w:rsid w:val="00DB6218"/>
    <w:rsid w:val="00DB7D27"/>
    <w:rsid w:val="00DC00D6"/>
    <w:rsid w:val="00DC04E1"/>
    <w:rsid w:val="00DC0A6F"/>
    <w:rsid w:val="00DC1149"/>
    <w:rsid w:val="00DC13C6"/>
    <w:rsid w:val="00DC28C9"/>
    <w:rsid w:val="00DC3F2E"/>
    <w:rsid w:val="00DC43E9"/>
    <w:rsid w:val="00DC472D"/>
    <w:rsid w:val="00DC4872"/>
    <w:rsid w:val="00DC4D38"/>
    <w:rsid w:val="00DC5350"/>
    <w:rsid w:val="00DC577E"/>
    <w:rsid w:val="00DC5AB5"/>
    <w:rsid w:val="00DC6396"/>
    <w:rsid w:val="00DC683B"/>
    <w:rsid w:val="00DC7861"/>
    <w:rsid w:val="00DD0DFE"/>
    <w:rsid w:val="00DD1C32"/>
    <w:rsid w:val="00DD1F04"/>
    <w:rsid w:val="00DD2909"/>
    <w:rsid w:val="00DD2A01"/>
    <w:rsid w:val="00DD2FFF"/>
    <w:rsid w:val="00DD3202"/>
    <w:rsid w:val="00DD34C8"/>
    <w:rsid w:val="00DD3998"/>
    <w:rsid w:val="00DD3C41"/>
    <w:rsid w:val="00DD41FC"/>
    <w:rsid w:val="00DD4C8E"/>
    <w:rsid w:val="00DD4D76"/>
    <w:rsid w:val="00DD5779"/>
    <w:rsid w:val="00DD5A82"/>
    <w:rsid w:val="00DD6038"/>
    <w:rsid w:val="00DD6B26"/>
    <w:rsid w:val="00DD6EE5"/>
    <w:rsid w:val="00DD7774"/>
    <w:rsid w:val="00DD7BF4"/>
    <w:rsid w:val="00DE0F94"/>
    <w:rsid w:val="00DE1AEA"/>
    <w:rsid w:val="00DE28E8"/>
    <w:rsid w:val="00DE2B2A"/>
    <w:rsid w:val="00DE34C7"/>
    <w:rsid w:val="00DE39B7"/>
    <w:rsid w:val="00DE4A30"/>
    <w:rsid w:val="00DE78B0"/>
    <w:rsid w:val="00DE7F8D"/>
    <w:rsid w:val="00DF04E8"/>
    <w:rsid w:val="00DF1C6B"/>
    <w:rsid w:val="00DF2491"/>
    <w:rsid w:val="00DF4426"/>
    <w:rsid w:val="00DF5CF7"/>
    <w:rsid w:val="00DF61E9"/>
    <w:rsid w:val="00DF678C"/>
    <w:rsid w:val="00DF7139"/>
    <w:rsid w:val="00DF7C16"/>
    <w:rsid w:val="00E02968"/>
    <w:rsid w:val="00E02AC7"/>
    <w:rsid w:val="00E039E7"/>
    <w:rsid w:val="00E05DDB"/>
    <w:rsid w:val="00E12411"/>
    <w:rsid w:val="00E125C0"/>
    <w:rsid w:val="00E12652"/>
    <w:rsid w:val="00E13037"/>
    <w:rsid w:val="00E141AF"/>
    <w:rsid w:val="00E14575"/>
    <w:rsid w:val="00E15A01"/>
    <w:rsid w:val="00E15D0A"/>
    <w:rsid w:val="00E1799A"/>
    <w:rsid w:val="00E2240E"/>
    <w:rsid w:val="00E225BC"/>
    <w:rsid w:val="00E23D7B"/>
    <w:rsid w:val="00E25F8B"/>
    <w:rsid w:val="00E273AC"/>
    <w:rsid w:val="00E27AFE"/>
    <w:rsid w:val="00E34EC1"/>
    <w:rsid w:val="00E35690"/>
    <w:rsid w:val="00E36CEC"/>
    <w:rsid w:val="00E37250"/>
    <w:rsid w:val="00E372B7"/>
    <w:rsid w:val="00E400B2"/>
    <w:rsid w:val="00E40AB6"/>
    <w:rsid w:val="00E41038"/>
    <w:rsid w:val="00E41302"/>
    <w:rsid w:val="00E4184B"/>
    <w:rsid w:val="00E42BA6"/>
    <w:rsid w:val="00E42F45"/>
    <w:rsid w:val="00E44276"/>
    <w:rsid w:val="00E451F7"/>
    <w:rsid w:val="00E4553E"/>
    <w:rsid w:val="00E460E7"/>
    <w:rsid w:val="00E47519"/>
    <w:rsid w:val="00E51A7F"/>
    <w:rsid w:val="00E51B9C"/>
    <w:rsid w:val="00E51F70"/>
    <w:rsid w:val="00E51FE6"/>
    <w:rsid w:val="00E52863"/>
    <w:rsid w:val="00E53C42"/>
    <w:rsid w:val="00E54ECB"/>
    <w:rsid w:val="00E54F80"/>
    <w:rsid w:val="00E55013"/>
    <w:rsid w:val="00E5573F"/>
    <w:rsid w:val="00E63125"/>
    <w:rsid w:val="00E673BF"/>
    <w:rsid w:val="00E67868"/>
    <w:rsid w:val="00E67970"/>
    <w:rsid w:val="00E70D6E"/>
    <w:rsid w:val="00E71A2A"/>
    <w:rsid w:val="00E72BD3"/>
    <w:rsid w:val="00E738F6"/>
    <w:rsid w:val="00E73FA1"/>
    <w:rsid w:val="00E748FF"/>
    <w:rsid w:val="00E75B1C"/>
    <w:rsid w:val="00E75E85"/>
    <w:rsid w:val="00E77C45"/>
    <w:rsid w:val="00E82989"/>
    <w:rsid w:val="00E82FCA"/>
    <w:rsid w:val="00E8515B"/>
    <w:rsid w:val="00E85228"/>
    <w:rsid w:val="00E85550"/>
    <w:rsid w:val="00E860D0"/>
    <w:rsid w:val="00E8770A"/>
    <w:rsid w:val="00E87C04"/>
    <w:rsid w:val="00E909C7"/>
    <w:rsid w:val="00E90D25"/>
    <w:rsid w:val="00E92D15"/>
    <w:rsid w:val="00E9382C"/>
    <w:rsid w:val="00E93A9B"/>
    <w:rsid w:val="00E9490C"/>
    <w:rsid w:val="00E94CE4"/>
    <w:rsid w:val="00E95455"/>
    <w:rsid w:val="00E954CB"/>
    <w:rsid w:val="00E95A89"/>
    <w:rsid w:val="00E95E8E"/>
    <w:rsid w:val="00E9619F"/>
    <w:rsid w:val="00E968AF"/>
    <w:rsid w:val="00EA0976"/>
    <w:rsid w:val="00EA0B00"/>
    <w:rsid w:val="00EA12EF"/>
    <w:rsid w:val="00EA217E"/>
    <w:rsid w:val="00EA34B5"/>
    <w:rsid w:val="00EA532A"/>
    <w:rsid w:val="00EA589B"/>
    <w:rsid w:val="00EA5C98"/>
    <w:rsid w:val="00EA6199"/>
    <w:rsid w:val="00EA65B4"/>
    <w:rsid w:val="00EB0973"/>
    <w:rsid w:val="00EB1190"/>
    <w:rsid w:val="00EB1A86"/>
    <w:rsid w:val="00EB2138"/>
    <w:rsid w:val="00EB2197"/>
    <w:rsid w:val="00EB2BEB"/>
    <w:rsid w:val="00EB448E"/>
    <w:rsid w:val="00EB486F"/>
    <w:rsid w:val="00EB507D"/>
    <w:rsid w:val="00EB733C"/>
    <w:rsid w:val="00EC18EE"/>
    <w:rsid w:val="00EC1EB8"/>
    <w:rsid w:val="00EC334B"/>
    <w:rsid w:val="00EC545F"/>
    <w:rsid w:val="00EC67DF"/>
    <w:rsid w:val="00EC714C"/>
    <w:rsid w:val="00EC75EB"/>
    <w:rsid w:val="00ED1000"/>
    <w:rsid w:val="00ED14EF"/>
    <w:rsid w:val="00ED490A"/>
    <w:rsid w:val="00ED5D0E"/>
    <w:rsid w:val="00ED6EC4"/>
    <w:rsid w:val="00EE035B"/>
    <w:rsid w:val="00EE1BB8"/>
    <w:rsid w:val="00EE2302"/>
    <w:rsid w:val="00EE2877"/>
    <w:rsid w:val="00EE351E"/>
    <w:rsid w:val="00EE3B6E"/>
    <w:rsid w:val="00EE3B93"/>
    <w:rsid w:val="00EE4301"/>
    <w:rsid w:val="00EE48D3"/>
    <w:rsid w:val="00EF1E21"/>
    <w:rsid w:val="00EF31BB"/>
    <w:rsid w:val="00EF3F42"/>
    <w:rsid w:val="00EF4901"/>
    <w:rsid w:val="00EF6E94"/>
    <w:rsid w:val="00F03DBD"/>
    <w:rsid w:val="00F060F3"/>
    <w:rsid w:val="00F06162"/>
    <w:rsid w:val="00F062C6"/>
    <w:rsid w:val="00F0760E"/>
    <w:rsid w:val="00F0763A"/>
    <w:rsid w:val="00F07950"/>
    <w:rsid w:val="00F1078D"/>
    <w:rsid w:val="00F10AD6"/>
    <w:rsid w:val="00F114A0"/>
    <w:rsid w:val="00F11BE8"/>
    <w:rsid w:val="00F11F7A"/>
    <w:rsid w:val="00F12EE6"/>
    <w:rsid w:val="00F1350B"/>
    <w:rsid w:val="00F15292"/>
    <w:rsid w:val="00F21F25"/>
    <w:rsid w:val="00F22303"/>
    <w:rsid w:val="00F2340B"/>
    <w:rsid w:val="00F2392E"/>
    <w:rsid w:val="00F24474"/>
    <w:rsid w:val="00F255E8"/>
    <w:rsid w:val="00F25DFB"/>
    <w:rsid w:val="00F26057"/>
    <w:rsid w:val="00F26C09"/>
    <w:rsid w:val="00F26C7D"/>
    <w:rsid w:val="00F328E9"/>
    <w:rsid w:val="00F32FA6"/>
    <w:rsid w:val="00F33102"/>
    <w:rsid w:val="00F333C4"/>
    <w:rsid w:val="00F345DF"/>
    <w:rsid w:val="00F3460B"/>
    <w:rsid w:val="00F355D7"/>
    <w:rsid w:val="00F36F36"/>
    <w:rsid w:val="00F37C87"/>
    <w:rsid w:val="00F40F0D"/>
    <w:rsid w:val="00F40FFA"/>
    <w:rsid w:val="00F41683"/>
    <w:rsid w:val="00F43BE7"/>
    <w:rsid w:val="00F445FE"/>
    <w:rsid w:val="00F468E2"/>
    <w:rsid w:val="00F471B5"/>
    <w:rsid w:val="00F5088F"/>
    <w:rsid w:val="00F527E1"/>
    <w:rsid w:val="00F53E8F"/>
    <w:rsid w:val="00F54B93"/>
    <w:rsid w:val="00F55CC3"/>
    <w:rsid w:val="00F55CF0"/>
    <w:rsid w:val="00F56911"/>
    <w:rsid w:val="00F57C3C"/>
    <w:rsid w:val="00F61A60"/>
    <w:rsid w:val="00F644E1"/>
    <w:rsid w:val="00F652E7"/>
    <w:rsid w:val="00F659C6"/>
    <w:rsid w:val="00F6677C"/>
    <w:rsid w:val="00F66BAD"/>
    <w:rsid w:val="00F671FD"/>
    <w:rsid w:val="00F678C5"/>
    <w:rsid w:val="00F67F8A"/>
    <w:rsid w:val="00F67FD1"/>
    <w:rsid w:val="00F7019A"/>
    <w:rsid w:val="00F70942"/>
    <w:rsid w:val="00F740EA"/>
    <w:rsid w:val="00F766F6"/>
    <w:rsid w:val="00F76B23"/>
    <w:rsid w:val="00F80455"/>
    <w:rsid w:val="00F81AB5"/>
    <w:rsid w:val="00F81F6B"/>
    <w:rsid w:val="00F82C8F"/>
    <w:rsid w:val="00F85119"/>
    <w:rsid w:val="00F85172"/>
    <w:rsid w:val="00F85410"/>
    <w:rsid w:val="00F85E29"/>
    <w:rsid w:val="00F86A8F"/>
    <w:rsid w:val="00F87904"/>
    <w:rsid w:val="00F909A0"/>
    <w:rsid w:val="00F915CE"/>
    <w:rsid w:val="00F921E5"/>
    <w:rsid w:val="00F956E2"/>
    <w:rsid w:val="00F95AD2"/>
    <w:rsid w:val="00F96D95"/>
    <w:rsid w:val="00F97287"/>
    <w:rsid w:val="00FA12B8"/>
    <w:rsid w:val="00FA3230"/>
    <w:rsid w:val="00FA32B1"/>
    <w:rsid w:val="00FA3B7C"/>
    <w:rsid w:val="00FA5C91"/>
    <w:rsid w:val="00FA73F2"/>
    <w:rsid w:val="00FB0849"/>
    <w:rsid w:val="00FB0E0B"/>
    <w:rsid w:val="00FB23CE"/>
    <w:rsid w:val="00FB2888"/>
    <w:rsid w:val="00FB29CE"/>
    <w:rsid w:val="00FB3079"/>
    <w:rsid w:val="00FB3979"/>
    <w:rsid w:val="00FB39FE"/>
    <w:rsid w:val="00FB3B60"/>
    <w:rsid w:val="00FB4848"/>
    <w:rsid w:val="00FB5695"/>
    <w:rsid w:val="00FC1CFA"/>
    <w:rsid w:val="00FC232A"/>
    <w:rsid w:val="00FC23E5"/>
    <w:rsid w:val="00FC2E0D"/>
    <w:rsid w:val="00FC3761"/>
    <w:rsid w:val="00FC3FAD"/>
    <w:rsid w:val="00FC51DA"/>
    <w:rsid w:val="00FC6FAF"/>
    <w:rsid w:val="00FD0B2F"/>
    <w:rsid w:val="00FD2251"/>
    <w:rsid w:val="00FD2AEA"/>
    <w:rsid w:val="00FD2CFB"/>
    <w:rsid w:val="00FD401F"/>
    <w:rsid w:val="00FD5FFE"/>
    <w:rsid w:val="00FD6589"/>
    <w:rsid w:val="00FD7025"/>
    <w:rsid w:val="00FD7DE8"/>
    <w:rsid w:val="00FE116C"/>
    <w:rsid w:val="00FE3667"/>
    <w:rsid w:val="00FE5CD4"/>
    <w:rsid w:val="00FE66CE"/>
    <w:rsid w:val="00FF1EB2"/>
    <w:rsid w:val="00FF38C8"/>
    <w:rsid w:val="00FF41DD"/>
    <w:rsid w:val="00FF4412"/>
    <w:rsid w:val="00FF6A2B"/>
    <w:rsid w:val="00FF6E77"/>
    <w:rsid w:val="05250150"/>
    <w:rsid w:val="2BC187CC"/>
    <w:rsid w:val="4740555D"/>
    <w:rsid w:val="4A97DF9D"/>
    <w:rsid w:val="59FB1D20"/>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CB3FE"/>
  <w15:chartTrackingRefBased/>
  <w15:docId w15:val="{224BDCBC-7CB4-479A-96B7-6E421911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915CC"/>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A3D4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8915CC"/>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8915C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8915C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unhideWhenUsed/>
    <w:qFormat/>
    <w:rsid w:val="008915C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8915C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unhideWhenUsed/>
    <w:qFormat/>
    <w:rsid w:val="008915C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8915C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A3D47"/>
    <w:rPr>
      <w:rFonts w:asciiTheme="majorHAnsi" w:eastAsiaTheme="majorEastAsia" w:hAnsiTheme="majorHAnsi" w:cstheme="majorBidi"/>
      <w:color w:val="2F5496" w:themeColor="accent1" w:themeShade="BF"/>
      <w:sz w:val="26"/>
      <w:szCs w:val="26"/>
    </w:rPr>
  </w:style>
  <w:style w:type="paragraph" w:styleId="Odstavecseseznamem">
    <w:name w:val="List Paragraph"/>
    <w:aliases w:val="Nad,Odstavec cíl se seznamem,Odstavec se seznamem5,Odstavec_muj,Bullet Number,Odstavec se seznamem a odrážkou,1 úroveň Odstavec se seznamem,Odrazky,Bullet List,lp1,Puce,Use Case List Paragraph,Heading2,Bullet for no #'s,Body Bullet"/>
    <w:basedOn w:val="Normln"/>
    <w:link w:val="OdstavecseseznamemChar"/>
    <w:uiPriority w:val="34"/>
    <w:qFormat/>
    <w:rsid w:val="008A3D47"/>
    <w:pPr>
      <w:ind w:left="720"/>
      <w:contextualSpacing/>
    </w:pPr>
  </w:style>
  <w:style w:type="character" w:customStyle="1" w:styleId="OdstavecseseznamemChar">
    <w:name w:val="Odstavec se seznamem Char"/>
    <w:aliases w:val="Nad Char,Odstavec cíl se seznamem Char,Odstavec se seznamem5 Char,Odstavec_muj Char,Bullet Number Char,Odstavec se seznamem a odrážkou Char,1 úroveň Odstavec se seznamem Char,Odrazky Char,Bullet List Char,lp1 Char,Puce Char"/>
    <w:basedOn w:val="Standardnpsmoodstavce"/>
    <w:link w:val="Odstavecseseznamem"/>
    <w:uiPriority w:val="34"/>
    <w:qFormat/>
    <w:locked/>
    <w:rsid w:val="00AF63C7"/>
  </w:style>
  <w:style w:type="paragraph" w:styleId="Bezmezer">
    <w:name w:val="No Spacing"/>
    <w:link w:val="BezmezerChar"/>
    <w:uiPriority w:val="1"/>
    <w:qFormat/>
    <w:rsid w:val="00AF63C7"/>
    <w:pPr>
      <w:spacing w:after="0" w:line="240" w:lineRule="auto"/>
      <w:jc w:val="both"/>
    </w:pPr>
    <w:rPr>
      <w:rFonts w:ascii="Verdana" w:eastAsia="Times New Roman" w:hAnsi="Verdana" w:cs="Times New Roman"/>
      <w:kern w:val="0"/>
      <w:sz w:val="18"/>
      <w:szCs w:val="18"/>
      <w:lang w:eastAsia="cs-CZ"/>
      <w14:ligatures w14:val="none"/>
    </w:rPr>
  </w:style>
  <w:style w:type="character" w:customStyle="1" w:styleId="BezmezerChar">
    <w:name w:val="Bez mezer Char"/>
    <w:link w:val="Bezmezer"/>
    <w:uiPriority w:val="1"/>
    <w:rsid w:val="00AF63C7"/>
    <w:rPr>
      <w:rFonts w:ascii="Verdana" w:eastAsia="Times New Roman" w:hAnsi="Verdana" w:cs="Times New Roman"/>
      <w:kern w:val="0"/>
      <w:sz w:val="18"/>
      <w:szCs w:val="18"/>
      <w:lang w:eastAsia="cs-CZ"/>
      <w14:ligatures w14:val="none"/>
    </w:rPr>
  </w:style>
  <w:style w:type="character" w:customStyle="1" w:styleId="Nadpis1Char">
    <w:name w:val="Nadpis 1 Char"/>
    <w:basedOn w:val="Standardnpsmoodstavce"/>
    <w:link w:val="Nadpis1"/>
    <w:uiPriority w:val="9"/>
    <w:rsid w:val="008915C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8915CC"/>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rsid w:val="008915CC"/>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rsid w:val="008915CC"/>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rsid w:val="008915CC"/>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rsid w:val="008915CC"/>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rsid w:val="008915C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8915CC"/>
    <w:rPr>
      <w:rFonts w:asciiTheme="majorHAnsi" w:eastAsiaTheme="majorEastAsia" w:hAnsiTheme="majorHAnsi" w:cstheme="majorBidi"/>
      <w:i/>
      <w:iCs/>
      <w:color w:val="272727" w:themeColor="text1" w:themeTint="D8"/>
      <w:sz w:val="21"/>
      <w:szCs w:val="21"/>
    </w:rPr>
  </w:style>
  <w:style w:type="paragraph" w:styleId="Titulek">
    <w:name w:val="caption"/>
    <w:basedOn w:val="Normln"/>
    <w:next w:val="Normln"/>
    <w:uiPriority w:val="35"/>
    <w:unhideWhenUsed/>
    <w:qFormat/>
    <w:rsid w:val="00D22A3C"/>
    <w:pPr>
      <w:spacing w:after="200" w:line="240" w:lineRule="auto"/>
    </w:pPr>
    <w:rPr>
      <w:i/>
      <w:iCs/>
      <w:color w:val="44546A" w:themeColor="text2"/>
      <w:sz w:val="18"/>
      <w:szCs w:val="18"/>
    </w:rPr>
  </w:style>
  <w:style w:type="character" w:styleId="Odkaznakoment">
    <w:name w:val="annotation reference"/>
    <w:basedOn w:val="Standardnpsmoodstavce"/>
    <w:uiPriority w:val="99"/>
    <w:unhideWhenUsed/>
    <w:rsid w:val="00362746"/>
    <w:rPr>
      <w:sz w:val="16"/>
      <w:szCs w:val="16"/>
    </w:rPr>
  </w:style>
  <w:style w:type="paragraph" w:styleId="Textkomente">
    <w:name w:val="annotation text"/>
    <w:basedOn w:val="Normln"/>
    <w:link w:val="TextkomenteChar"/>
    <w:uiPriority w:val="99"/>
    <w:unhideWhenUsed/>
    <w:rsid w:val="00362746"/>
    <w:pPr>
      <w:spacing w:line="240" w:lineRule="auto"/>
    </w:pPr>
    <w:rPr>
      <w:sz w:val="20"/>
      <w:szCs w:val="20"/>
    </w:rPr>
  </w:style>
  <w:style w:type="character" w:customStyle="1" w:styleId="TextkomenteChar">
    <w:name w:val="Text komentáře Char"/>
    <w:basedOn w:val="Standardnpsmoodstavce"/>
    <w:link w:val="Textkomente"/>
    <w:uiPriority w:val="99"/>
    <w:rsid w:val="00362746"/>
    <w:rPr>
      <w:sz w:val="20"/>
      <w:szCs w:val="20"/>
    </w:rPr>
  </w:style>
  <w:style w:type="paragraph" w:styleId="Pedmtkomente">
    <w:name w:val="annotation subject"/>
    <w:basedOn w:val="Textkomente"/>
    <w:next w:val="Textkomente"/>
    <w:link w:val="PedmtkomenteChar"/>
    <w:uiPriority w:val="99"/>
    <w:unhideWhenUsed/>
    <w:rsid w:val="00362746"/>
    <w:rPr>
      <w:b/>
      <w:bCs/>
    </w:rPr>
  </w:style>
  <w:style w:type="character" w:customStyle="1" w:styleId="PedmtkomenteChar">
    <w:name w:val="Předmět komentáře Char"/>
    <w:basedOn w:val="TextkomenteChar"/>
    <w:link w:val="Pedmtkomente"/>
    <w:uiPriority w:val="99"/>
    <w:rsid w:val="00362746"/>
    <w:rPr>
      <w:b/>
      <w:bCs/>
      <w:sz w:val="20"/>
      <w:szCs w:val="20"/>
    </w:rPr>
  </w:style>
  <w:style w:type="paragraph" w:customStyle="1" w:styleId="Textodstavce">
    <w:name w:val="Text odstavce"/>
    <w:basedOn w:val="Normln"/>
    <w:rsid w:val="00A27025"/>
    <w:pPr>
      <w:numPr>
        <w:ilvl w:val="6"/>
        <w:numId w:val="22"/>
      </w:numPr>
      <w:tabs>
        <w:tab w:val="left" w:pos="851"/>
      </w:tabs>
      <w:spacing w:before="120" w:after="120" w:line="276" w:lineRule="auto"/>
      <w:jc w:val="both"/>
      <w:outlineLvl w:val="6"/>
    </w:pPr>
    <w:rPr>
      <w:rFonts w:ascii="Verdana" w:eastAsia="Times New Roman" w:hAnsi="Verdana" w:cs="Times New Roman"/>
      <w:kern w:val="0"/>
      <w:sz w:val="18"/>
      <w:szCs w:val="20"/>
      <w:lang w:eastAsia="cs-CZ"/>
      <w14:ligatures w14:val="none"/>
    </w:rPr>
  </w:style>
  <w:style w:type="paragraph" w:customStyle="1" w:styleId="Textbodu">
    <w:name w:val="Text bodu"/>
    <w:basedOn w:val="Normln"/>
    <w:rsid w:val="00A27025"/>
    <w:pPr>
      <w:numPr>
        <w:ilvl w:val="8"/>
        <w:numId w:val="22"/>
      </w:numPr>
      <w:spacing w:before="120" w:after="120" w:line="276" w:lineRule="auto"/>
      <w:jc w:val="both"/>
      <w:outlineLvl w:val="8"/>
    </w:pPr>
    <w:rPr>
      <w:rFonts w:ascii="Verdana" w:eastAsia="Times New Roman" w:hAnsi="Verdana" w:cs="Times New Roman"/>
      <w:kern w:val="0"/>
      <w:sz w:val="18"/>
      <w:szCs w:val="20"/>
      <w:lang w:eastAsia="cs-CZ"/>
      <w14:ligatures w14:val="none"/>
    </w:rPr>
  </w:style>
  <w:style w:type="paragraph" w:customStyle="1" w:styleId="Textpsmene">
    <w:name w:val="Text písmene"/>
    <w:basedOn w:val="Normln"/>
    <w:rsid w:val="00A27025"/>
    <w:pPr>
      <w:numPr>
        <w:ilvl w:val="7"/>
        <w:numId w:val="22"/>
      </w:numPr>
      <w:spacing w:before="120" w:after="120" w:line="276" w:lineRule="auto"/>
      <w:jc w:val="both"/>
      <w:outlineLvl w:val="7"/>
    </w:pPr>
    <w:rPr>
      <w:rFonts w:ascii="Verdana" w:eastAsia="Times New Roman" w:hAnsi="Verdana" w:cs="Times New Roman"/>
      <w:kern w:val="0"/>
      <w:sz w:val="18"/>
      <w:szCs w:val="20"/>
      <w:lang w:eastAsia="cs-CZ"/>
      <w14:ligatures w14:val="none"/>
    </w:rPr>
  </w:style>
  <w:style w:type="paragraph" w:styleId="Zkladntext">
    <w:name w:val="Body Text"/>
    <w:basedOn w:val="Normln"/>
    <w:link w:val="ZkladntextChar"/>
    <w:uiPriority w:val="99"/>
    <w:unhideWhenUsed/>
    <w:rsid w:val="009128BD"/>
    <w:pPr>
      <w:suppressAutoHyphens/>
      <w:spacing w:after="140" w:line="276" w:lineRule="auto"/>
    </w:pPr>
    <w:rPr>
      <w:rFonts w:eastAsiaTheme="minorHAnsi"/>
      <w:lang w:val="en-US" w:eastAsia="en-US"/>
    </w:rPr>
  </w:style>
  <w:style w:type="character" w:customStyle="1" w:styleId="ZkladntextChar">
    <w:name w:val="Základní text Char"/>
    <w:basedOn w:val="Standardnpsmoodstavce"/>
    <w:link w:val="Zkladntext"/>
    <w:uiPriority w:val="99"/>
    <w:rsid w:val="009128BD"/>
    <w:rPr>
      <w:rFonts w:eastAsiaTheme="minorHAnsi"/>
      <w:lang w:val="en-US" w:eastAsia="en-US"/>
    </w:rPr>
  </w:style>
  <w:style w:type="character" w:styleId="Siln">
    <w:name w:val="Strong"/>
    <w:basedOn w:val="Standardnpsmoodstavce"/>
    <w:uiPriority w:val="22"/>
    <w:qFormat/>
    <w:rsid w:val="009128BD"/>
    <w:rPr>
      <w:b/>
      <w:bCs/>
    </w:rPr>
  </w:style>
  <w:style w:type="character" w:styleId="Hypertextovodkaz">
    <w:name w:val="Hyperlink"/>
    <w:uiPriority w:val="99"/>
    <w:qFormat/>
    <w:rsid w:val="00FB23CE"/>
    <w:rPr>
      <w:color w:val="0000FF"/>
      <w:u w:val="single"/>
    </w:rPr>
  </w:style>
  <w:style w:type="character" w:styleId="Nevyeenzmnka">
    <w:name w:val="Unresolved Mention"/>
    <w:basedOn w:val="Standardnpsmoodstavce"/>
    <w:uiPriority w:val="99"/>
    <w:semiHidden/>
    <w:unhideWhenUsed/>
    <w:rsid w:val="00152C54"/>
    <w:rPr>
      <w:color w:val="605E5C"/>
      <w:shd w:val="clear" w:color="auto" w:fill="E1DFDD"/>
    </w:rPr>
  </w:style>
  <w:style w:type="character" w:styleId="Sledovanodkaz">
    <w:name w:val="FollowedHyperlink"/>
    <w:basedOn w:val="Standardnpsmoodstavce"/>
    <w:uiPriority w:val="99"/>
    <w:unhideWhenUsed/>
    <w:rsid w:val="00E15D0A"/>
    <w:rPr>
      <w:color w:val="954F72" w:themeColor="followedHyperlink"/>
      <w:u w:val="single"/>
    </w:rPr>
  </w:style>
  <w:style w:type="table" w:styleId="Mkatabulky">
    <w:name w:val="Table Grid"/>
    <w:basedOn w:val="Normlntabulka"/>
    <w:rsid w:val="003B42D9"/>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rsid w:val="003B42D9"/>
    <w:pPr>
      <w:numPr>
        <w:numId w:val="33"/>
      </w:numPr>
      <w:spacing w:before="120" w:after="120" w:line="276" w:lineRule="auto"/>
      <w:jc w:val="both"/>
    </w:pPr>
    <w:rPr>
      <w:rFonts w:ascii="Verdana" w:eastAsia="Times New Roman" w:hAnsi="Verdana" w:cs="Times New Roman"/>
      <w:kern w:val="0"/>
      <w:sz w:val="20"/>
      <w:szCs w:val="18"/>
      <w:lang w:eastAsia="cs-CZ"/>
      <w14:ligatures w14:val="none"/>
    </w:rPr>
  </w:style>
  <w:style w:type="paragraph" w:styleId="Zpat">
    <w:name w:val="footer"/>
    <w:aliases w:val=" Char"/>
    <w:basedOn w:val="Normln"/>
    <w:link w:val="ZpatChar"/>
    <w:uiPriority w:val="99"/>
    <w:rsid w:val="003B42D9"/>
    <w:pPr>
      <w:tabs>
        <w:tab w:val="center" w:pos="4536"/>
        <w:tab w:val="right" w:pos="9072"/>
      </w:tabs>
      <w:spacing w:before="120" w:after="120" w:line="276" w:lineRule="auto"/>
      <w:jc w:val="both"/>
    </w:pPr>
    <w:rPr>
      <w:rFonts w:ascii="Verdana" w:eastAsia="Times New Roman" w:hAnsi="Verdana" w:cs="Times New Roman"/>
      <w:kern w:val="0"/>
      <w:sz w:val="18"/>
      <w:szCs w:val="18"/>
      <w:lang w:eastAsia="cs-CZ"/>
      <w14:ligatures w14:val="none"/>
    </w:rPr>
  </w:style>
  <w:style w:type="character" w:customStyle="1" w:styleId="ZpatChar">
    <w:name w:val="Zápatí Char"/>
    <w:aliases w:val=" Char Char"/>
    <w:basedOn w:val="Standardnpsmoodstavce"/>
    <w:link w:val="Zpat"/>
    <w:uiPriority w:val="99"/>
    <w:rsid w:val="003B42D9"/>
    <w:rPr>
      <w:rFonts w:ascii="Verdana" w:eastAsia="Times New Roman" w:hAnsi="Verdana" w:cs="Times New Roman"/>
      <w:kern w:val="0"/>
      <w:sz w:val="18"/>
      <w:szCs w:val="18"/>
      <w:lang w:eastAsia="cs-CZ"/>
      <w14:ligatures w14:val="none"/>
    </w:rPr>
  </w:style>
  <w:style w:type="character" w:styleId="slostrnky">
    <w:name w:val="page number"/>
    <w:basedOn w:val="Standardnpsmoodstavce"/>
    <w:rsid w:val="003B42D9"/>
  </w:style>
  <w:style w:type="paragraph" w:styleId="Zhlav">
    <w:name w:val="header"/>
    <w:basedOn w:val="Normln"/>
    <w:link w:val="ZhlavChar"/>
    <w:uiPriority w:val="99"/>
    <w:rsid w:val="003B42D9"/>
    <w:pPr>
      <w:tabs>
        <w:tab w:val="center" w:pos="4536"/>
        <w:tab w:val="right" w:pos="9072"/>
      </w:tabs>
      <w:spacing w:before="120" w:after="120" w:line="276" w:lineRule="auto"/>
      <w:jc w:val="both"/>
    </w:pPr>
    <w:rPr>
      <w:rFonts w:ascii="Verdana" w:eastAsia="Times New Roman" w:hAnsi="Verdana" w:cs="Times New Roman"/>
      <w:kern w:val="0"/>
      <w:sz w:val="18"/>
      <w:szCs w:val="18"/>
      <w:lang w:eastAsia="cs-CZ"/>
      <w14:ligatures w14:val="none"/>
    </w:rPr>
  </w:style>
  <w:style w:type="character" w:customStyle="1" w:styleId="ZhlavChar">
    <w:name w:val="Záhlaví Char"/>
    <w:basedOn w:val="Standardnpsmoodstavce"/>
    <w:link w:val="Zhlav"/>
    <w:uiPriority w:val="99"/>
    <w:rsid w:val="003B42D9"/>
    <w:rPr>
      <w:rFonts w:ascii="Verdana" w:eastAsia="Times New Roman" w:hAnsi="Verdana" w:cs="Times New Roman"/>
      <w:kern w:val="0"/>
      <w:sz w:val="18"/>
      <w:szCs w:val="18"/>
      <w:lang w:eastAsia="cs-CZ"/>
      <w14:ligatures w14:val="none"/>
    </w:rPr>
  </w:style>
  <w:style w:type="paragraph" w:styleId="Prosttext">
    <w:name w:val="Plain Text"/>
    <w:basedOn w:val="Normln"/>
    <w:link w:val="ProsttextChar"/>
    <w:rsid w:val="003B42D9"/>
    <w:pPr>
      <w:spacing w:before="120" w:after="120" w:line="276" w:lineRule="auto"/>
      <w:jc w:val="both"/>
    </w:pPr>
    <w:rPr>
      <w:rFonts w:ascii="Courier New" w:eastAsia="Times New Roman" w:hAnsi="Courier New" w:cs="Courier New"/>
      <w:kern w:val="0"/>
      <w:sz w:val="20"/>
      <w:szCs w:val="20"/>
      <w:lang w:eastAsia="cs-CZ"/>
      <w14:ligatures w14:val="none"/>
    </w:rPr>
  </w:style>
  <w:style w:type="character" w:customStyle="1" w:styleId="ProsttextChar">
    <w:name w:val="Prostý text Char"/>
    <w:basedOn w:val="Standardnpsmoodstavce"/>
    <w:link w:val="Prosttext"/>
    <w:rsid w:val="003B42D9"/>
    <w:rPr>
      <w:rFonts w:ascii="Courier New" w:eastAsia="Times New Roman" w:hAnsi="Courier New" w:cs="Courier New"/>
      <w:kern w:val="0"/>
      <w:sz w:val="20"/>
      <w:szCs w:val="20"/>
      <w:lang w:eastAsia="cs-CZ"/>
      <w14:ligatures w14:val="none"/>
    </w:rPr>
  </w:style>
  <w:style w:type="table" w:styleId="Webovtabulka2">
    <w:name w:val="Table Web 2"/>
    <w:basedOn w:val="Normlntabulka"/>
    <w:rsid w:val="003B42D9"/>
    <w:pPr>
      <w:spacing w:after="0" w:line="240" w:lineRule="auto"/>
      <w:jc w:val="both"/>
    </w:pPr>
    <w:rPr>
      <w:rFonts w:ascii="Times New Roman" w:eastAsia="Times New Roman" w:hAnsi="Times New Roman" w:cs="Times New Roman"/>
      <w:kern w:val="0"/>
      <w:sz w:val="20"/>
      <w:szCs w:val="20"/>
      <w:lang w:eastAsia="cs-CZ"/>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3B42D9"/>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Nzev">
    <w:name w:val="Title"/>
    <w:basedOn w:val="Nadpis3"/>
    <w:next w:val="Normln"/>
    <w:link w:val="NzevChar"/>
    <w:uiPriority w:val="10"/>
    <w:qFormat/>
    <w:rsid w:val="003B42D9"/>
    <w:pPr>
      <w:keepNext w:val="0"/>
      <w:numPr>
        <w:ilvl w:val="0"/>
        <w:numId w:val="0"/>
      </w:numPr>
      <w:autoSpaceDE w:val="0"/>
      <w:autoSpaceDN w:val="0"/>
      <w:adjustRightInd w:val="0"/>
      <w:spacing w:before="120" w:after="120" w:line="276" w:lineRule="auto"/>
      <w:ind w:left="864" w:right="6" w:hanging="864"/>
    </w:pPr>
    <w:rPr>
      <w:rFonts w:ascii="Verdana" w:eastAsia="Times New Roman" w:hAnsi="Verdana" w:cs="Arial"/>
      <w:b/>
      <w:bCs/>
      <w:color w:val="auto"/>
      <w:kern w:val="0"/>
      <w:szCs w:val="20"/>
      <w:u w:val="single"/>
      <w:lang w:eastAsia="cs-CZ"/>
      <w14:ligatures w14:val="none"/>
    </w:rPr>
  </w:style>
  <w:style w:type="character" w:customStyle="1" w:styleId="NzevChar">
    <w:name w:val="Název Char"/>
    <w:basedOn w:val="Standardnpsmoodstavce"/>
    <w:link w:val="Nzev"/>
    <w:uiPriority w:val="10"/>
    <w:rsid w:val="003B42D9"/>
    <w:rPr>
      <w:rFonts w:ascii="Verdana" w:eastAsia="Times New Roman" w:hAnsi="Verdana" w:cs="Arial"/>
      <w:b/>
      <w:bCs/>
      <w:kern w:val="0"/>
      <w:sz w:val="24"/>
      <w:szCs w:val="20"/>
      <w:u w:val="single"/>
      <w:lang w:eastAsia="cs-CZ"/>
      <w14:ligatures w14:val="none"/>
    </w:rPr>
  </w:style>
  <w:style w:type="paragraph" w:styleId="Zkladntextodsazen2">
    <w:name w:val="Body Text Indent 2"/>
    <w:basedOn w:val="Normln"/>
    <w:link w:val="Zkladntextodsazen2Char"/>
    <w:rsid w:val="003B42D9"/>
    <w:pPr>
      <w:spacing w:before="120" w:after="120" w:line="276" w:lineRule="auto"/>
      <w:ind w:left="540"/>
      <w:jc w:val="both"/>
    </w:pPr>
    <w:rPr>
      <w:rFonts w:ascii="Garamond" w:eastAsia="Times New Roman" w:hAnsi="Garamond" w:cs="Times New Roman"/>
      <w:kern w:val="0"/>
      <w:sz w:val="18"/>
      <w:szCs w:val="20"/>
      <w:lang w:eastAsia="cs-CZ"/>
      <w14:ligatures w14:val="none"/>
    </w:rPr>
  </w:style>
  <w:style w:type="character" w:customStyle="1" w:styleId="Zkladntextodsazen2Char">
    <w:name w:val="Základní text odsazený 2 Char"/>
    <w:basedOn w:val="Standardnpsmoodstavce"/>
    <w:link w:val="Zkladntextodsazen2"/>
    <w:rsid w:val="003B42D9"/>
    <w:rPr>
      <w:rFonts w:ascii="Garamond" w:eastAsia="Times New Roman" w:hAnsi="Garamond" w:cs="Times New Roman"/>
      <w:kern w:val="0"/>
      <w:sz w:val="18"/>
      <w:szCs w:val="20"/>
      <w:lang w:eastAsia="cs-CZ"/>
      <w14:ligatures w14:val="none"/>
    </w:rPr>
  </w:style>
  <w:style w:type="paragraph" w:styleId="Nadpisobsahu">
    <w:name w:val="TOC Heading"/>
    <w:basedOn w:val="Nadpis1"/>
    <w:next w:val="Normln"/>
    <w:uiPriority w:val="39"/>
    <w:unhideWhenUsed/>
    <w:qFormat/>
    <w:rsid w:val="003B42D9"/>
    <w:pPr>
      <w:keepNext w:val="0"/>
      <w:pageBreakBefore/>
      <w:numPr>
        <w:numId w:val="0"/>
      </w:numPr>
      <w:spacing w:before="480" w:after="120" w:line="276" w:lineRule="auto"/>
      <w:outlineLvl w:val="9"/>
    </w:pPr>
    <w:rPr>
      <w:b/>
      <w:bCs/>
      <w:caps/>
      <w:kern w:val="0"/>
      <w:sz w:val="28"/>
      <w:szCs w:val="28"/>
      <w:lang w:eastAsia="en-US"/>
      <w14:ligatures w14:val="none"/>
    </w:rPr>
  </w:style>
  <w:style w:type="paragraph" w:styleId="Obsah2">
    <w:name w:val="toc 2"/>
    <w:basedOn w:val="Normln"/>
    <w:next w:val="Normln"/>
    <w:autoRedefine/>
    <w:uiPriority w:val="39"/>
    <w:qFormat/>
    <w:rsid w:val="005E2A24"/>
    <w:pPr>
      <w:tabs>
        <w:tab w:val="left" w:pos="900"/>
        <w:tab w:val="right" w:leader="dot" w:pos="9062"/>
      </w:tabs>
      <w:spacing w:before="120" w:after="100" w:line="276" w:lineRule="auto"/>
      <w:ind w:left="240"/>
      <w:jc w:val="both"/>
    </w:pPr>
    <w:rPr>
      <w:rFonts w:ascii="Verdana" w:eastAsiaTheme="majorEastAsia" w:hAnsi="Verdana" w:cs="Times New Roman"/>
      <w:bCs/>
      <w:noProof/>
      <w:kern w:val="0"/>
      <w:sz w:val="18"/>
      <w:szCs w:val="18"/>
      <w:lang w:eastAsia="cs-CZ"/>
      <w14:ligatures w14:val="none"/>
    </w:rPr>
  </w:style>
  <w:style w:type="paragraph" w:styleId="Textbubliny">
    <w:name w:val="Balloon Text"/>
    <w:basedOn w:val="Normln"/>
    <w:link w:val="TextbublinyChar"/>
    <w:uiPriority w:val="99"/>
    <w:rsid w:val="003B42D9"/>
    <w:pPr>
      <w:spacing w:before="120" w:after="120" w:line="276" w:lineRule="auto"/>
      <w:jc w:val="both"/>
    </w:pPr>
    <w:rPr>
      <w:rFonts w:ascii="Tahoma" w:eastAsia="Times New Roman" w:hAnsi="Tahoma" w:cs="Tahoma"/>
      <w:kern w:val="0"/>
      <w:sz w:val="16"/>
      <w:szCs w:val="16"/>
      <w:lang w:eastAsia="cs-CZ"/>
      <w14:ligatures w14:val="none"/>
    </w:rPr>
  </w:style>
  <w:style w:type="character" w:customStyle="1" w:styleId="TextbublinyChar">
    <w:name w:val="Text bubliny Char"/>
    <w:basedOn w:val="Standardnpsmoodstavce"/>
    <w:link w:val="Textbubliny"/>
    <w:uiPriority w:val="99"/>
    <w:rsid w:val="003B42D9"/>
    <w:rPr>
      <w:rFonts w:ascii="Tahoma" w:eastAsia="Times New Roman" w:hAnsi="Tahoma" w:cs="Tahoma"/>
      <w:kern w:val="0"/>
      <w:sz w:val="16"/>
      <w:szCs w:val="16"/>
      <w:lang w:eastAsia="cs-CZ"/>
      <w14:ligatures w14:val="none"/>
    </w:rPr>
  </w:style>
  <w:style w:type="paragraph" w:styleId="Obsah1">
    <w:name w:val="toc 1"/>
    <w:basedOn w:val="Normln"/>
    <w:next w:val="Normln"/>
    <w:autoRedefine/>
    <w:uiPriority w:val="39"/>
    <w:qFormat/>
    <w:rsid w:val="005E2A24"/>
    <w:pPr>
      <w:tabs>
        <w:tab w:val="left" w:pos="540"/>
        <w:tab w:val="right" w:leader="dot" w:pos="9059"/>
      </w:tabs>
      <w:spacing w:before="120" w:after="100" w:line="276" w:lineRule="auto"/>
      <w:jc w:val="both"/>
    </w:pPr>
    <w:rPr>
      <w:rFonts w:ascii="Verdana" w:eastAsiaTheme="majorEastAsia" w:hAnsi="Verdana" w:cs="Times New Roman"/>
      <w:bCs/>
      <w:caps/>
      <w:noProof/>
      <w:kern w:val="0"/>
      <w:sz w:val="20"/>
      <w:szCs w:val="18"/>
      <w:lang w:eastAsia="cs-CZ"/>
      <w14:ligatures w14:val="none"/>
    </w:rPr>
  </w:style>
  <w:style w:type="paragraph" w:styleId="Textpoznpodarou">
    <w:name w:val="footnote text"/>
    <w:basedOn w:val="Normln"/>
    <w:link w:val="TextpoznpodarouChar"/>
    <w:unhideWhenUsed/>
    <w:rsid w:val="003B42D9"/>
    <w:pPr>
      <w:spacing w:before="120" w:after="120" w:line="276" w:lineRule="auto"/>
      <w:ind w:firstLine="567"/>
      <w:jc w:val="both"/>
    </w:pPr>
    <w:rPr>
      <w:rFonts w:eastAsiaTheme="minorHAnsi"/>
      <w:kern w:val="0"/>
      <w:sz w:val="16"/>
      <w:szCs w:val="20"/>
      <w:lang w:eastAsia="en-US"/>
      <w14:ligatures w14:val="none"/>
    </w:rPr>
  </w:style>
  <w:style w:type="character" w:customStyle="1" w:styleId="TextpoznpodarouChar">
    <w:name w:val="Text pozn. pod čarou Char"/>
    <w:basedOn w:val="Standardnpsmoodstavce"/>
    <w:link w:val="Textpoznpodarou"/>
    <w:rsid w:val="003B42D9"/>
    <w:rPr>
      <w:rFonts w:eastAsiaTheme="minorHAnsi"/>
      <w:kern w:val="0"/>
      <w:sz w:val="16"/>
      <w:szCs w:val="20"/>
      <w:lang w:eastAsia="en-US"/>
      <w14:ligatures w14:val="none"/>
    </w:rPr>
  </w:style>
  <w:style w:type="character" w:styleId="Znakapoznpodarou">
    <w:name w:val="footnote reference"/>
    <w:basedOn w:val="Standardnpsmoodstavce"/>
    <w:uiPriority w:val="99"/>
    <w:unhideWhenUsed/>
    <w:rsid w:val="003B42D9"/>
    <w:rPr>
      <w:vertAlign w:val="superscript"/>
    </w:rPr>
  </w:style>
  <w:style w:type="paragraph" w:styleId="Obsah3">
    <w:name w:val="toc 3"/>
    <w:basedOn w:val="Normln"/>
    <w:next w:val="Normln"/>
    <w:autoRedefine/>
    <w:uiPriority w:val="39"/>
    <w:qFormat/>
    <w:rsid w:val="003B42D9"/>
    <w:pPr>
      <w:tabs>
        <w:tab w:val="right" w:leader="dot" w:pos="9059"/>
      </w:tabs>
      <w:spacing w:before="120" w:after="100" w:line="276" w:lineRule="auto"/>
      <w:ind w:left="357"/>
    </w:pPr>
    <w:rPr>
      <w:rFonts w:ascii="Verdana" w:eastAsia="Times New Roman" w:hAnsi="Verdana" w:cs="Times New Roman"/>
      <w:kern w:val="0"/>
      <w:sz w:val="18"/>
      <w:szCs w:val="18"/>
      <w:lang w:eastAsia="cs-CZ"/>
      <w14:ligatures w14:val="none"/>
    </w:rPr>
  </w:style>
  <w:style w:type="paragraph" w:styleId="Obsah4">
    <w:name w:val="toc 4"/>
    <w:basedOn w:val="Normln"/>
    <w:next w:val="Normln"/>
    <w:autoRedefine/>
    <w:uiPriority w:val="39"/>
    <w:rsid w:val="003B42D9"/>
    <w:pPr>
      <w:spacing w:before="120" w:after="120" w:line="276" w:lineRule="auto"/>
      <w:ind w:left="540"/>
      <w:jc w:val="both"/>
    </w:pPr>
    <w:rPr>
      <w:rFonts w:ascii="Verdana" w:eastAsia="Times New Roman" w:hAnsi="Verdana" w:cs="Times New Roman"/>
      <w:kern w:val="0"/>
      <w:sz w:val="18"/>
      <w:szCs w:val="18"/>
      <w:lang w:eastAsia="cs-CZ"/>
      <w14:ligatures w14:val="none"/>
    </w:rPr>
  </w:style>
  <w:style w:type="paragraph" w:styleId="Obsah5">
    <w:name w:val="toc 5"/>
    <w:basedOn w:val="Normln"/>
    <w:next w:val="Normln"/>
    <w:autoRedefine/>
    <w:rsid w:val="003B42D9"/>
    <w:pPr>
      <w:spacing w:before="120" w:after="120" w:line="276" w:lineRule="auto"/>
      <w:ind w:left="720"/>
      <w:jc w:val="both"/>
    </w:pPr>
    <w:rPr>
      <w:rFonts w:ascii="Verdana" w:eastAsia="Times New Roman" w:hAnsi="Verdana" w:cs="Times New Roman"/>
      <w:kern w:val="0"/>
      <w:sz w:val="18"/>
      <w:szCs w:val="18"/>
      <w:lang w:eastAsia="cs-CZ"/>
      <w14:ligatures w14:val="none"/>
    </w:rPr>
  </w:style>
  <w:style w:type="paragraph" w:styleId="Obsah6">
    <w:name w:val="toc 6"/>
    <w:basedOn w:val="Normln"/>
    <w:next w:val="Normln"/>
    <w:autoRedefine/>
    <w:rsid w:val="003B42D9"/>
    <w:pPr>
      <w:spacing w:before="120" w:after="120" w:line="276" w:lineRule="auto"/>
      <w:ind w:left="900"/>
      <w:jc w:val="both"/>
    </w:pPr>
    <w:rPr>
      <w:rFonts w:ascii="Verdana" w:eastAsia="Times New Roman" w:hAnsi="Verdana" w:cs="Times New Roman"/>
      <w:kern w:val="0"/>
      <w:sz w:val="18"/>
      <w:szCs w:val="18"/>
      <w:lang w:eastAsia="cs-CZ"/>
      <w14:ligatures w14:val="none"/>
    </w:rPr>
  </w:style>
  <w:style w:type="paragraph" w:styleId="Obsah7">
    <w:name w:val="toc 7"/>
    <w:basedOn w:val="Normln"/>
    <w:next w:val="Normln"/>
    <w:autoRedefine/>
    <w:rsid w:val="003B42D9"/>
    <w:pPr>
      <w:spacing w:before="120" w:after="120" w:line="276" w:lineRule="auto"/>
      <w:ind w:left="1080"/>
      <w:jc w:val="both"/>
    </w:pPr>
    <w:rPr>
      <w:rFonts w:ascii="Verdana" w:eastAsia="Times New Roman" w:hAnsi="Verdana" w:cs="Times New Roman"/>
      <w:kern w:val="0"/>
      <w:sz w:val="18"/>
      <w:szCs w:val="18"/>
      <w:lang w:eastAsia="cs-CZ"/>
      <w14:ligatures w14:val="none"/>
    </w:rPr>
  </w:style>
  <w:style w:type="paragraph" w:styleId="Obsah8">
    <w:name w:val="toc 8"/>
    <w:basedOn w:val="Normln"/>
    <w:next w:val="Normln"/>
    <w:autoRedefine/>
    <w:rsid w:val="003B42D9"/>
    <w:pPr>
      <w:spacing w:before="120" w:after="120" w:line="276" w:lineRule="auto"/>
      <w:ind w:left="1260"/>
      <w:jc w:val="both"/>
    </w:pPr>
    <w:rPr>
      <w:rFonts w:ascii="Verdana" w:eastAsia="Times New Roman" w:hAnsi="Verdana" w:cs="Times New Roman"/>
      <w:kern w:val="0"/>
      <w:sz w:val="18"/>
      <w:szCs w:val="18"/>
      <w:lang w:eastAsia="cs-CZ"/>
      <w14:ligatures w14:val="none"/>
    </w:rPr>
  </w:style>
  <w:style w:type="paragraph" w:styleId="Obsah9">
    <w:name w:val="toc 9"/>
    <w:basedOn w:val="Normln"/>
    <w:next w:val="Normln"/>
    <w:autoRedefine/>
    <w:rsid w:val="003B42D9"/>
    <w:pPr>
      <w:spacing w:before="120" w:after="120" w:line="276" w:lineRule="auto"/>
      <w:ind w:left="1440"/>
      <w:jc w:val="both"/>
    </w:pPr>
    <w:rPr>
      <w:rFonts w:ascii="Verdana" w:eastAsia="Times New Roman" w:hAnsi="Verdana" w:cs="Times New Roman"/>
      <w:kern w:val="0"/>
      <w:sz w:val="18"/>
      <w:szCs w:val="18"/>
      <w:lang w:eastAsia="cs-CZ"/>
      <w14:ligatures w14:val="none"/>
    </w:rPr>
  </w:style>
  <w:style w:type="paragraph" w:customStyle="1" w:styleId="Odrazka1">
    <w:name w:val="Odrazka_1"/>
    <w:basedOn w:val="Odstavecseseznamem"/>
    <w:next w:val="Normln"/>
    <w:qFormat/>
    <w:rsid w:val="003B42D9"/>
    <w:pPr>
      <w:numPr>
        <w:numId w:val="34"/>
      </w:numPr>
      <w:spacing w:before="120" w:after="120" w:line="276" w:lineRule="auto"/>
      <w:contextualSpacing w:val="0"/>
      <w:jc w:val="both"/>
    </w:pPr>
    <w:rPr>
      <w:rFonts w:ascii="Verdana" w:eastAsia="Times New Roman" w:hAnsi="Verdana" w:cs="Times New Roman"/>
      <w:kern w:val="0"/>
      <w:sz w:val="18"/>
      <w:szCs w:val="18"/>
      <w:lang w:eastAsia="cs-CZ"/>
      <w14:ligatures w14:val="none"/>
    </w:rPr>
  </w:style>
  <w:style w:type="paragraph" w:customStyle="1" w:styleId="Odrka">
    <w:name w:val="Odrážka"/>
    <w:basedOn w:val="Odstavecseseznamem"/>
    <w:link w:val="OdrkaChar"/>
    <w:qFormat/>
    <w:rsid w:val="003B42D9"/>
    <w:pPr>
      <w:numPr>
        <w:numId w:val="35"/>
      </w:numPr>
      <w:spacing w:before="120" w:after="120" w:line="276" w:lineRule="auto"/>
      <w:jc w:val="both"/>
    </w:pPr>
    <w:rPr>
      <w:rFonts w:ascii="Verdana" w:eastAsia="Times New Roman" w:hAnsi="Verdana" w:cs="Times New Roman"/>
      <w:kern w:val="0"/>
      <w:sz w:val="18"/>
      <w:szCs w:val="18"/>
      <w:lang w:eastAsia="cs-CZ"/>
      <w14:ligatures w14:val="none"/>
    </w:rPr>
  </w:style>
  <w:style w:type="paragraph" w:customStyle="1" w:styleId="Tabulka">
    <w:name w:val="Tabulka"/>
    <w:basedOn w:val="Normln"/>
    <w:link w:val="TabulkaChar"/>
    <w:qFormat/>
    <w:rsid w:val="003B42D9"/>
    <w:pPr>
      <w:spacing w:before="120" w:after="120" w:line="240" w:lineRule="auto"/>
      <w:jc w:val="both"/>
    </w:pPr>
    <w:rPr>
      <w:rFonts w:ascii="Arial" w:eastAsia="Times New Roman" w:hAnsi="Arial" w:cs="Arial"/>
      <w:kern w:val="0"/>
      <w:lang w:eastAsia="cs-CZ"/>
      <w14:ligatures w14:val="none"/>
    </w:rPr>
  </w:style>
  <w:style w:type="character" w:customStyle="1" w:styleId="TabulkaChar">
    <w:name w:val="Tabulka Char"/>
    <w:basedOn w:val="Standardnpsmoodstavce"/>
    <w:link w:val="Tabulka"/>
    <w:rsid w:val="003B42D9"/>
    <w:rPr>
      <w:rFonts w:ascii="Arial" w:eastAsia="Times New Roman" w:hAnsi="Arial" w:cs="Arial"/>
      <w:kern w:val="0"/>
      <w:lang w:eastAsia="cs-CZ"/>
      <w14:ligatures w14:val="none"/>
    </w:rPr>
  </w:style>
  <w:style w:type="character" w:customStyle="1" w:styleId="content">
    <w:name w:val="content"/>
    <w:basedOn w:val="Standardnpsmoodstavce"/>
    <w:rsid w:val="003B42D9"/>
  </w:style>
  <w:style w:type="paragraph" w:customStyle="1" w:styleId="Style1">
    <w:name w:val="Style1"/>
    <w:basedOn w:val="Normln"/>
    <w:link w:val="Style1Char"/>
    <w:rsid w:val="003B42D9"/>
    <w:pPr>
      <w:spacing w:before="200" w:after="200" w:line="276" w:lineRule="auto"/>
      <w:ind w:firstLine="454"/>
      <w:jc w:val="both"/>
    </w:pPr>
    <w:rPr>
      <w:rFonts w:ascii="Calibri" w:eastAsia="Calibri" w:hAnsi="Calibri" w:cs="Times New Roman"/>
      <w:kern w:val="0"/>
      <w:sz w:val="20"/>
      <w:szCs w:val="24"/>
      <w:lang w:val="x-none" w:eastAsia="x-none"/>
      <w14:ligatures w14:val="none"/>
    </w:rPr>
  </w:style>
  <w:style w:type="character" w:customStyle="1" w:styleId="Style1Char">
    <w:name w:val="Style1 Char"/>
    <w:link w:val="Style1"/>
    <w:rsid w:val="003B42D9"/>
    <w:rPr>
      <w:rFonts w:ascii="Calibri" w:eastAsia="Calibri" w:hAnsi="Calibri" w:cs="Times New Roman"/>
      <w:kern w:val="0"/>
      <w:sz w:val="20"/>
      <w:szCs w:val="24"/>
      <w:lang w:val="x-none" w:eastAsia="x-none"/>
      <w14:ligatures w14:val="none"/>
    </w:rPr>
  </w:style>
  <w:style w:type="paragraph" w:customStyle="1" w:styleId="Bullet1">
    <w:name w:val="Bullet1"/>
    <w:basedOn w:val="Bezmezer"/>
    <w:link w:val="Bullet1Char"/>
    <w:qFormat/>
    <w:rsid w:val="003B42D9"/>
    <w:pPr>
      <w:spacing w:after="60"/>
      <w:jc w:val="left"/>
    </w:pPr>
    <w:rPr>
      <w:rFonts w:ascii="Calibri" w:hAnsi="Calibri"/>
      <w:sz w:val="20"/>
      <w:szCs w:val="22"/>
    </w:rPr>
  </w:style>
  <w:style w:type="character" w:customStyle="1" w:styleId="Bullet1Char">
    <w:name w:val="Bullet1 Char"/>
    <w:basedOn w:val="Standardnpsmoodstavce"/>
    <w:link w:val="Bullet1"/>
    <w:rsid w:val="003B42D9"/>
    <w:rPr>
      <w:rFonts w:ascii="Calibri" w:eastAsia="Times New Roman" w:hAnsi="Calibri" w:cs="Times New Roman"/>
      <w:kern w:val="0"/>
      <w:sz w:val="20"/>
      <w:lang w:eastAsia="cs-CZ"/>
      <w14:ligatures w14:val="none"/>
    </w:rPr>
  </w:style>
  <w:style w:type="paragraph" w:styleId="Seznamobrzk">
    <w:name w:val="table of figures"/>
    <w:basedOn w:val="Normln"/>
    <w:next w:val="Normln"/>
    <w:uiPriority w:val="99"/>
    <w:unhideWhenUsed/>
    <w:rsid w:val="003B42D9"/>
    <w:pPr>
      <w:spacing w:before="200" w:after="0" w:line="276" w:lineRule="auto"/>
      <w:ind w:firstLine="454"/>
      <w:jc w:val="both"/>
    </w:pPr>
    <w:rPr>
      <w:rFonts w:ascii="Calibri" w:eastAsia="Calibri" w:hAnsi="Calibri" w:cs="Times New Roman"/>
      <w:kern w:val="0"/>
      <w:sz w:val="20"/>
      <w:szCs w:val="24"/>
      <w:lang w:eastAsia="cs-CZ"/>
      <w14:ligatures w14:val="none"/>
    </w:rPr>
  </w:style>
  <w:style w:type="paragraph" w:styleId="Rejstk1">
    <w:name w:val="index 1"/>
    <w:basedOn w:val="Normln"/>
    <w:next w:val="Normln"/>
    <w:autoRedefine/>
    <w:unhideWhenUsed/>
    <w:rsid w:val="003B42D9"/>
    <w:pPr>
      <w:spacing w:before="200" w:after="0" w:line="240" w:lineRule="auto"/>
      <w:ind w:left="220" w:hanging="220"/>
      <w:jc w:val="both"/>
    </w:pPr>
    <w:rPr>
      <w:rFonts w:ascii="Calibri" w:eastAsia="Calibri" w:hAnsi="Calibri" w:cs="Times New Roman"/>
      <w:kern w:val="0"/>
      <w:sz w:val="20"/>
      <w:szCs w:val="24"/>
      <w:lang w:eastAsia="cs-CZ"/>
      <w14:ligatures w14:val="none"/>
    </w:rPr>
  </w:style>
  <w:style w:type="table" w:styleId="Stednstnovn1zvraznn5">
    <w:name w:val="Medium Shading 1 Accent 5"/>
    <w:basedOn w:val="Normlntabulka"/>
    <w:uiPriority w:val="63"/>
    <w:rsid w:val="003B42D9"/>
    <w:pPr>
      <w:spacing w:after="0" w:line="240" w:lineRule="auto"/>
    </w:pPr>
    <w:rPr>
      <w:rFonts w:ascii="Calibri" w:eastAsia="Calibri" w:hAnsi="Calibri" w:cs="Times New Roman"/>
      <w:kern w:val="0"/>
      <w:sz w:val="20"/>
      <w:szCs w:val="20"/>
      <w:lang w:eastAsia="en-US"/>
      <w14:ligatures w14:val="non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Pr/>
      <w:tcPr>
        <w:tcBorders>
          <w:top w:val="single" w:sz="8" w:space="0" w:color="78C0D4"/>
          <w:left w:val="single" w:sz="8" w:space="0" w:color="78C0D4"/>
          <w:bottom w:val="single" w:sz="8" w:space="0" w:color="78C0D4"/>
          <w:right w:val="single" w:sz="8" w:space="0" w:color="78C0D4"/>
          <w:insideH w:val="nil"/>
          <w:insideV w:val="nil"/>
          <w:tl2br w:val="nil"/>
          <w:tr2bl w:val="nil"/>
        </w:tcBorders>
      </w:tcPr>
    </w:tblStylePr>
    <w:tblStylePr w:type="lastCol">
      <w:rPr>
        <w:b/>
        <w:bCs/>
      </w:rPr>
      <w:tblPr/>
      <w:tcPr>
        <w:tcBorders>
          <w:top w:val="single" w:sz="8" w:space="0" w:color="78C0D4"/>
          <w:left w:val="single" w:sz="8" w:space="0" w:color="78C0D4"/>
          <w:bottom w:val="single" w:sz="8" w:space="0" w:color="78C0D4"/>
          <w:right w:val="single" w:sz="8" w:space="0" w:color="78C0D4"/>
          <w:insideH w:val="nil"/>
          <w:insideV w:val="nil"/>
          <w:tl2br w:val="nil"/>
          <w:tr2bl w:val="nil"/>
        </w:tcBorders>
      </w:tcPr>
    </w:tblStylePr>
    <w:tblStylePr w:type="band1Vert">
      <w:tblPr/>
      <w:tcPr>
        <w:tcBorders>
          <w:top w:val="single" w:sz="8" w:space="0" w:color="78C0D4"/>
          <w:left w:val="single" w:sz="8" w:space="0" w:color="78C0D4"/>
          <w:bottom w:val="single" w:sz="8" w:space="0" w:color="78C0D4"/>
          <w:right w:val="single" w:sz="8" w:space="0" w:color="78C0D4"/>
          <w:insideH w:val="nil"/>
          <w:insideV w:val="nil"/>
          <w:tl2br w:val="nil"/>
          <w:tr2bl w:val="nil"/>
        </w:tcBorders>
        <w:shd w:val="clear" w:color="auto" w:fill="D2EAF1"/>
      </w:tcPr>
    </w:tblStylePr>
    <w:tblStylePr w:type="band2Vert">
      <w:tblPr/>
      <w:tcPr>
        <w:tcBorders>
          <w:top w:val="nil"/>
          <w:left w:val="nil"/>
          <w:bottom w:val="nil"/>
          <w:right w:val="nil"/>
          <w:insideH w:val="nil"/>
          <w:insideV w:val="nil"/>
          <w:tl2br w:val="nil"/>
          <w:tr2bl w:val="nil"/>
        </w:tcBorders>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Vipertable">
    <w:name w:val="Viper table"/>
    <w:basedOn w:val="Normlntabulka"/>
    <w:uiPriority w:val="99"/>
    <w:qFormat/>
    <w:rsid w:val="003B42D9"/>
    <w:pPr>
      <w:spacing w:after="0" w:line="240" w:lineRule="auto"/>
    </w:pPr>
    <w:rPr>
      <w:rFonts w:ascii="Calibri" w:eastAsia="Calibri" w:hAnsi="Calibri" w:cs="Times New Roman"/>
      <w:kern w:val="0"/>
      <w:sz w:val="20"/>
      <w:szCs w:val="20"/>
      <w:lang w:eastAsia="en-US"/>
      <w14:ligatures w14:val="none"/>
    </w:rPr>
    <w:tblPr/>
  </w:style>
  <w:style w:type="table" w:styleId="Stednstnovn1zvraznn6">
    <w:name w:val="Medium Shading 1 Accent 6"/>
    <w:basedOn w:val="Normlntabulka"/>
    <w:uiPriority w:val="63"/>
    <w:rsid w:val="003B42D9"/>
    <w:pPr>
      <w:spacing w:after="0" w:line="240" w:lineRule="auto"/>
    </w:pPr>
    <w:rPr>
      <w:rFonts w:ascii="Calibri" w:eastAsia="Calibri" w:hAnsi="Calibri" w:cs="Times New Roman"/>
      <w:kern w:val="0"/>
      <w:sz w:val="20"/>
      <w:szCs w:val="20"/>
      <w:lang w:eastAsia="en-US"/>
      <w14:ligatures w14:val="non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vtlmkazvraznn5">
    <w:name w:val="Light Grid Accent 5"/>
    <w:aliases w:val="Antonova tabulka"/>
    <w:basedOn w:val="Normlntabulka"/>
    <w:uiPriority w:val="62"/>
    <w:rsid w:val="003B42D9"/>
    <w:pPr>
      <w:spacing w:after="0" w:line="240" w:lineRule="auto"/>
    </w:pPr>
    <w:rPr>
      <w:rFonts w:ascii="Calibri" w:eastAsia="Calibri" w:hAnsi="Calibri" w:cs="Times New Roman"/>
      <w:kern w:val="0"/>
      <w:sz w:val="20"/>
      <w:szCs w:val="20"/>
      <w:lang w:eastAsia="en-US"/>
      <w14:ligatures w14:val="non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Math" w:eastAsia="Times New Roman" w:hAnsi="Cambria Math" w:cs="Times New Roman"/>
        <w:b/>
        <w:bCs/>
        <w:sz w:val="22"/>
      </w:rPr>
      <w:tblPr/>
      <w:tcPr>
        <w:shd w:val="clear" w:color="auto" w:fill="92CDDC"/>
      </w:tcPr>
    </w:tblStylePr>
    <w:tblStylePr w:type="lastRow">
      <w:pPr>
        <w:spacing w:before="0" w:after="0" w:line="240" w:lineRule="auto"/>
      </w:pPr>
      <w:rPr>
        <w:rFonts w:ascii="Cambria Math" w:eastAsia="Times New Roman" w:hAnsi="Cambria Math"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Math" w:eastAsia="Times New Roman" w:hAnsi="Cambria Math" w:cs="Times New Roman"/>
        <w:b w:val="0"/>
        <w:bCs/>
        <w:sz w:val="22"/>
      </w:rPr>
    </w:tblStylePr>
    <w:tblStylePr w:type="lastCol">
      <w:rPr>
        <w:rFonts w:ascii="Cambria Math" w:eastAsia="Times New Roman" w:hAnsi="Cambria Math"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Odstavecseseznamem1">
    <w:name w:val="Odstavec se seznamem1"/>
    <w:basedOn w:val="Normln"/>
    <w:uiPriority w:val="34"/>
    <w:qFormat/>
    <w:rsid w:val="003B42D9"/>
    <w:pPr>
      <w:spacing w:before="200" w:after="200" w:line="276" w:lineRule="auto"/>
      <w:ind w:left="720" w:firstLine="454"/>
      <w:contextualSpacing/>
    </w:pPr>
    <w:rPr>
      <w:rFonts w:ascii="Cambria" w:eastAsia="Times New Roman" w:hAnsi="Cambria" w:cs="Times New Roman"/>
      <w:kern w:val="0"/>
      <w:sz w:val="20"/>
      <w:szCs w:val="24"/>
      <w:lang w:val="en-US" w:eastAsia="cs-CZ" w:bidi="en-US"/>
      <w14:ligatures w14:val="none"/>
    </w:rPr>
  </w:style>
  <w:style w:type="paragraph" w:customStyle="1" w:styleId="Tabulkatext">
    <w:name w:val="Tabulka text"/>
    <w:basedOn w:val="Normln"/>
    <w:rsid w:val="003B42D9"/>
    <w:pPr>
      <w:spacing w:before="40" w:after="20" w:line="240" w:lineRule="auto"/>
      <w:ind w:firstLine="454"/>
    </w:pPr>
    <w:rPr>
      <w:rFonts w:ascii="Times New Roman" w:eastAsia="Calibri" w:hAnsi="Times New Roman" w:cs="Times New Roman"/>
      <w:kern w:val="0"/>
      <w:sz w:val="20"/>
      <w:szCs w:val="24"/>
      <w:lang w:eastAsia="cs-CZ"/>
      <w14:ligatures w14:val="none"/>
    </w:rPr>
  </w:style>
  <w:style w:type="paragraph" w:styleId="Revize">
    <w:name w:val="Revision"/>
    <w:hidden/>
    <w:uiPriority w:val="99"/>
    <w:semiHidden/>
    <w:rsid w:val="003B42D9"/>
    <w:pPr>
      <w:spacing w:after="0" w:line="240" w:lineRule="auto"/>
    </w:pPr>
    <w:rPr>
      <w:rFonts w:ascii="Calibri" w:eastAsia="Calibri" w:hAnsi="Calibri" w:cs="Times New Roman"/>
      <w:kern w:val="0"/>
      <w:lang w:eastAsia="en-US"/>
      <w14:ligatures w14:val="none"/>
    </w:rPr>
  </w:style>
  <w:style w:type="paragraph" w:styleId="Normlnweb">
    <w:name w:val="Normal (Web)"/>
    <w:basedOn w:val="Normln"/>
    <w:uiPriority w:val="99"/>
    <w:unhideWhenUsed/>
    <w:rsid w:val="003B42D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FormtovanvHTML">
    <w:name w:val="HTML Preformatted"/>
    <w:basedOn w:val="Normln"/>
    <w:link w:val="FormtovanvHTMLChar"/>
    <w:uiPriority w:val="99"/>
    <w:unhideWhenUsed/>
    <w:rsid w:val="003B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cs-CZ"/>
      <w14:ligatures w14:val="none"/>
    </w:rPr>
  </w:style>
  <w:style w:type="character" w:customStyle="1" w:styleId="FormtovanvHTMLChar">
    <w:name w:val="Formátovaný v HTML Char"/>
    <w:basedOn w:val="Standardnpsmoodstavce"/>
    <w:link w:val="FormtovanvHTML"/>
    <w:uiPriority w:val="99"/>
    <w:rsid w:val="003B42D9"/>
    <w:rPr>
      <w:rFonts w:ascii="Courier New" w:eastAsia="Times New Roman" w:hAnsi="Courier New" w:cs="Times New Roman"/>
      <w:kern w:val="0"/>
      <w:sz w:val="20"/>
      <w:szCs w:val="20"/>
      <w:lang w:val="x-none" w:eastAsia="cs-CZ"/>
      <w14:ligatures w14:val="none"/>
    </w:rPr>
  </w:style>
  <w:style w:type="character" w:customStyle="1" w:styleId="left">
    <w:name w:val="left"/>
    <w:basedOn w:val="Standardnpsmoodstavce"/>
    <w:rsid w:val="003B42D9"/>
  </w:style>
  <w:style w:type="character" w:customStyle="1" w:styleId="system1">
    <w:name w:val="system1"/>
    <w:rsid w:val="003B42D9"/>
    <w:rPr>
      <w:b w:val="0"/>
      <w:bCs w:val="0"/>
      <w:i w:val="0"/>
      <w:iCs w:val="0"/>
      <w:color w:val="DA8103"/>
    </w:rPr>
  </w:style>
  <w:style w:type="paragraph" w:customStyle="1" w:styleId="StyleLinespacingsingle">
    <w:name w:val="Style Line spacing:  single"/>
    <w:basedOn w:val="Normln"/>
    <w:rsid w:val="003B42D9"/>
    <w:pPr>
      <w:spacing w:before="40" w:after="40" w:line="240" w:lineRule="auto"/>
    </w:pPr>
    <w:rPr>
      <w:rFonts w:ascii="Verdana" w:eastAsia="Times New Roman" w:hAnsi="Verdana" w:cs="Times New Roman"/>
      <w:kern w:val="0"/>
      <w:sz w:val="20"/>
      <w:szCs w:val="20"/>
      <w:lang w:val="en-US" w:eastAsia="cs-CZ"/>
      <w14:ligatures w14:val="none"/>
    </w:rPr>
  </w:style>
  <w:style w:type="paragraph" w:styleId="Rozloendokumentu">
    <w:name w:val="Document Map"/>
    <w:basedOn w:val="Normln"/>
    <w:link w:val="RozloendokumentuChar"/>
    <w:uiPriority w:val="99"/>
    <w:unhideWhenUsed/>
    <w:rsid w:val="003B42D9"/>
    <w:pPr>
      <w:spacing w:after="0" w:line="240" w:lineRule="auto"/>
      <w:ind w:firstLine="454"/>
      <w:jc w:val="both"/>
    </w:pPr>
    <w:rPr>
      <w:rFonts w:ascii="Tahoma" w:eastAsia="Calibri" w:hAnsi="Tahoma" w:cs="Times New Roman"/>
      <w:kern w:val="0"/>
      <w:sz w:val="16"/>
      <w:szCs w:val="16"/>
      <w:lang w:val="x-none" w:eastAsia="x-none"/>
      <w14:ligatures w14:val="none"/>
    </w:rPr>
  </w:style>
  <w:style w:type="character" w:customStyle="1" w:styleId="RozloendokumentuChar">
    <w:name w:val="Rozložení dokumentu Char"/>
    <w:basedOn w:val="Standardnpsmoodstavce"/>
    <w:link w:val="Rozloendokumentu"/>
    <w:uiPriority w:val="99"/>
    <w:rsid w:val="003B42D9"/>
    <w:rPr>
      <w:rFonts w:ascii="Tahoma" w:eastAsia="Calibri" w:hAnsi="Tahoma" w:cs="Times New Roman"/>
      <w:kern w:val="0"/>
      <w:sz w:val="16"/>
      <w:szCs w:val="16"/>
      <w:lang w:val="x-none" w:eastAsia="x-none"/>
      <w14:ligatures w14:val="none"/>
    </w:rPr>
  </w:style>
  <w:style w:type="paragraph" w:customStyle="1" w:styleId="style10">
    <w:name w:val="style1"/>
    <w:basedOn w:val="Normln"/>
    <w:rsid w:val="003B42D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Textvysvtlivek">
    <w:name w:val="endnote text"/>
    <w:basedOn w:val="Normln"/>
    <w:link w:val="TextvysvtlivekChar"/>
    <w:uiPriority w:val="99"/>
    <w:unhideWhenUsed/>
    <w:rsid w:val="003B42D9"/>
    <w:pPr>
      <w:spacing w:before="200" w:after="200" w:line="276" w:lineRule="auto"/>
      <w:ind w:firstLine="454"/>
      <w:jc w:val="both"/>
    </w:pPr>
    <w:rPr>
      <w:rFonts w:ascii="Calibri" w:eastAsia="Calibri" w:hAnsi="Calibri" w:cs="Times New Roman"/>
      <w:kern w:val="0"/>
      <w:sz w:val="20"/>
      <w:szCs w:val="20"/>
      <w:lang w:val="x-none" w:eastAsia="cs-CZ"/>
      <w14:ligatures w14:val="none"/>
    </w:rPr>
  </w:style>
  <w:style w:type="character" w:customStyle="1" w:styleId="TextvysvtlivekChar">
    <w:name w:val="Text vysvětlivek Char"/>
    <w:basedOn w:val="Standardnpsmoodstavce"/>
    <w:link w:val="Textvysvtlivek"/>
    <w:uiPriority w:val="99"/>
    <w:rsid w:val="003B42D9"/>
    <w:rPr>
      <w:rFonts w:ascii="Calibri" w:eastAsia="Calibri" w:hAnsi="Calibri" w:cs="Times New Roman"/>
      <w:kern w:val="0"/>
      <w:sz w:val="20"/>
      <w:szCs w:val="20"/>
      <w:lang w:val="x-none" w:eastAsia="cs-CZ"/>
      <w14:ligatures w14:val="none"/>
    </w:rPr>
  </w:style>
  <w:style w:type="character" w:styleId="Odkaznavysvtlivky">
    <w:name w:val="endnote reference"/>
    <w:unhideWhenUsed/>
    <w:rsid w:val="003B42D9"/>
    <w:rPr>
      <w:vertAlign w:val="superscript"/>
    </w:rPr>
  </w:style>
  <w:style w:type="character" w:styleId="Zdraznn">
    <w:name w:val="Emphasis"/>
    <w:uiPriority w:val="20"/>
    <w:qFormat/>
    <w:rsid w:val="003B42D9"/>
    <w:rPr>
      <w:i/>
      <w:iCs/>
    </w:rPr>
  </w:style>
  <w:style w:type="character" w:styleId="PromnnHTML">
    <w:name w:val="HTML Variable"/>
    <w:uiPriority w:val="99"/>
    <w:unhideWhenUsed/>
    <w:rsid w:val="003B42D9"/>
    <w:rPr>
      <w:i/>
      <w:iCs/>
    </w:rPr>
  </w:style>
  <w:style w:type="table" w:customStyle="1" w:styleId="PPtabulka1">
    <w:name w:val="PP_tabulka1"/>
    <w:basedOn w:val="Normlntabulka"/>
    <w:uiPriority w:val="99"/>
    <w:qFormat/>
    <w:rsid w:val="003B42D9"/>
    <w:pPr>
      <w:spacing w:after="0" w:line="240" w:lineRule="auto"/>
    </w:pPr>
    <w:rPr>
      <w:rFonts w:ascii="Calibri" w:eastAsia="Calibri" w:hAnsi="Calibri" w:cs="Times New Roman"/>
      <w:color w:val="000000"/>
      <w:kern w:val="0"/>
      <w:sz w:val="20"/>
      <w:szCs w:val="20"/>
      <w:lang w:eastAsia="en-US"/>
      <w14:ligatures w14:val="none"/>
    </w:rPr>
    <w:tblPr>
      <w:tblStyleRowBandSize w:val="1"/>
      <w:tblStyleColBandSize w:val="1"/>
      <w:jc w:val="center"/>
      <w:tblBorders>
        <w:top w:val="single" w:sz="8" w:space="0" w:color="000000"/>
        <w:bottom w:val="single" w:sz="8" w:space="0" w:color="000000"/>
      </w:tblBorders>
    </w:tblPr>
    <w:trPr>
      <w:jc w:val="center"/>
    </w:trPr>
    <w:tblStylePr w:type="firstRow">
      <w:pPr>
        <w:spacing w:before="0" w:after="0" w:line="240" w:lineRule="auto"/>
      </w:pPr>
      <w:rPr>
        <w:rFonts w:ascii="Cambria Math" w:hAnsi="Cambria Math"/>
        <w:b/>
        <w:bCs/>
        <w:color w:val="auto"/>
        <w:sz w:val="20"/>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val="0"/>
        <w:bCs/>
      </w:rPr>
      <w:tblPr/>
      <w:tcPr>
        <w:tcBorders>
          <w:top w:val="nil"/>
          <w:left w:val="nil"/>
          <w:bottom w:val="single" w:sz="8" w:space="0" w:color="auto"/>
          <w:right w:val="nil"/>
          <w:insideH w:val="nil"/>
          <w:insideV w:val="nil"/>
          <w:tl2br w:val="nil"/>
          <w:tr2bl w:val="nil"/>
        </w:tcBorders>
      </w:tcPr>
    </w:tblStylePr>
    <w:tblStylePr w:type="firstCol">
      <w:rPr>
        <w:b w:val="0"/>
        <w:bCs/>
      </w:rPr>
    </w:tblStylePr>
    <w:tblStylePr w:type="lastCol">
      <w:rPr>
        <w:b w:val="0"/>
        <w:bCs/>
      </w:rPr>
    </w:tblStylePr>
    <w:tblStylePr w:type="band1Horz">
      <w:tblPr/>
      <w:tcPr>
        <w:shd w:val="clear" w:color="auto" w:fill="DDE9F4"/>
      </w:tcPr>
    </w:tblStylePr>
  </w:style>
  <w:style w:type="table" w:customStyle="1" w:styleId="PPtabulka2">
    <w:name w:val="PP_tabulka2"/>
    <w:basedOn w:val="Normlntabulka"/>
    <w:uiPriority w:val="99"/>
    <w:qFormat/>
    <w:rsid w:val="003B42D9"/>
    <w:pPr>
      <w:spacing w:after="0" w:line="240" w:lineRule="auto"/>
    </w:pPr>
    <w:rPr>
      <w:rFonts w:ascii="Calibri" w:eastAsia="Calibri" w:hAnsi="Calibri" w:cs="Times New Roman"/>
      <w:kern w:val="0"/>
      <w:sz w:val="20"/>
      <w:szCs w:val="20"/>
      <w:lang w:eastAsia="en-US"/>
      <w14:ligatures w14:val="none"/>
    </w:rPr>
    <w:tblPr>
      <w:jc w:val="center"/>
      <w:tblBorders>
        <w:bottom w:val="single" w:sz="4" w:space="0" w:color="auto"/>
        <w:insideH w:val="single" w:sz="4" w:space="0" w:color="auto"/>
      </w:tblBorders>
    </w:tblPr>
    <w:trPr>
      <w:tblHeader/>
      <w:jc w:val="center"/>
    </w:trPr>
    <w:tblStylePr w:type="firstRow">
      <w:rPr>
        <w:rFonts w:ascii="Cambria Math" w:hAnsi="Cambria Math"/>
        <w:b w:val="0"/>
        <w:sz w:val="20"/>
      </w:rPr>
    </w:tblStylePr>
  </w:style>
  <w:style w:type="table" w:customStyle="1" w:styleId="Svtlstnovnzvraznn11">
    <w:name w:val="Světlé stínování – zvýraznění 11"/>
    <w:basedOn w:val="Normlntabulka"/>
    <w:uiPriority w:val="60"/>
    <w:rsid w:val="003B42D9"/>
    <w:pPr>
      <w:spacing w:after="0" w:line="240" w:lineRule="auto"/>
    </w:pPr>
    <w:rPr>
      <w:rFonts w:ascii="Calibri" w:eastAsia="Calibri" w:hAnsi="Calibri" w:cs="Times New Roman"/>
      <w:color w:val="365F91"/>
      <w:kern w:val="0"/>
      <w:sz w:val="20"/>
      <w:szCs w:val="20"/>
      <w:lang w:eastAsia="en-US"/>
      <w14:ligatures w14:val="non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resultoftext">
    <w:name w:val="resultoftext"/>
    <w:rsid w:val="003B42D9"/>
  </w:style>
  <w:style w:type="table" w:styleId="Svtlstnovn">
    <w:name w:val="Light Shading"/>
    <w:basedOn w:val="Normlntabulka"/>
    <w:uiPriority w:val="60"/>
    <w:rsid w:val="003B42D9"/>
    <w:pPr>
      <w:spacing w:after="0" w:line="240" w:lineRule="auto"/>
    </w:pPr>
    <w:rPr>
      <w:rFonts w:ascii="Calibri" w:eastAsia="Calibri" w:hAnsi="Calibri" w:cs="Times New Roman"/>
      <w:color w:val="000000"/>
      <w:kern w:val="0"/>
      <w:sz w:val="20"/>
      <w:szCs w:val="20"/>
      <w:lang w:eastAsia="en-US"/>
      <w14:ligatures w14:val="non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ph">
    <w:name w:val="ph"/>
    <w:rsid w:val="003B42D9"/>
  </w:style>
  <w:style w:type="paragraph" w:customStyle="1" w:styleId="Nadpistitulnstrnky">
    <w:name w:val="Nadpis titulní stránky"/>
    <w:basedOn w:val="Normln"/>
    <w:next w:val="Normln"/>
    <w:rsid w:val="003B42D9"/>
    <w:pPr>
      <w:keepNext/>
      <w:keepLines/>
      <w:suppressAutoHyphens/>
      <w:spacing w:before="120" w:after="240" w:line="720" w:lineRule="atLeast"/>
      <w:ind w:firstLine="284"/>
      <w:jc w:val="center"/>
    </w:pPr>
    <w:rPr>
      <w:rFonts w:ascii="Arial" w:eastAsia="Times New Roman" w:hAnsi="Arial" w:cs="Times New Roman"/>
      <w:caps/>
      <w:spacing w:val="65"/>
      <w:kern w:val="1"/>
      <w:sz w:val="64"/>
      <w:szCs w:val="20"/>
      <w:lang w:eastAsia="ar-SA"/>
      <w14:ligatures w14:val="none"/>
    </w:rPr>
  </w:style>
  <w:style w:type="character" w:customStyle="1" w:styleId="WW8Num3z0">
    <w:name w:val="WW8Num3z0"/>
    <w:rsid w:val="003B42D9"/>
    <w:rPr>
      <w:rFonts w:ascii="Symbol" w:hAnsi="Symbol"/>
    </w:rPr>
  </w:style>
  <w:style w:type="character" w:styleId="Zdraznnjemn">
    <w:name w:val="Subtle Emphasis"/>
    <w:uiPriority w:val="19"/>
    <w:qFormat/>
    <w:rsid w:val="003B42D9"/>
    <w:rPr>
      <w:i/>
      <w:iCs/>
      <w:color w:val="808080"/>
    </w:rPr>
  </w:style>
  <w:style w:type="paragraph" w:styleId="Zkladntext-prvnodsazen">
    <w:name w:val="Body Text First Indent"/>
    <w:basedOn w:val="Zkladntext"/>
    <w:link w:val="Zkladntext-prvnodsazenChar"/>
    <w:uiPriority w:val="99"/>
    <w:unhideWhenUsed/>
    <w:rsid w:val="003B42D9"/>
    <w:pPr>
      <w:suppressAutoHyphens w:val="0"/>
      <w:spacing w:before="200" w:after="120"/>
      <w:ind w:firstLine="210"/>
      <w:jc w:val="both"/>
    </w:pPr>
    <w:rPr>
      <w:rFonts w:ascii="Calibri" w:eastAsia="Calibri" w:hAnsi="Calibri" w:cs="Times New Roman"/>
      <w:kern w:val="0"/>
      <w:sz w:val="20"/>
      <w:szCs w:val="24"/>
      <w:lang w:val="cs-CZ" w:eastAsia="cs-CZ"/>
      <w14:ligatures w14:val="none"/>
    </w:rPr>
  </w:style>
  <w:style w:type="character" w:customStyle="1" w:styleId="Zkladntext-prvnodsazenChar">
    <w:name w:val="Základní text - první odsazený Char"/>
    <w:basedOn w:val="ZkladntextChar"/>
    <w:link w:val="Zkladntext-prvnodsazen"/>
    <w:uiPriority w:val="99"/>
    <w:rsid w:val="003B42D9"/>
    <w:rPr>
      <w:rFonts w:ascii="Calibri" w:eastAsia="Calibri" w:hAnsi="Calibri" w:cs="Times New Roman"/>
      <w:kern w:val="0"/>
      <w:sz w:val="20"/>
      <w:szCs w:val="24"/>
      <w:lang w:val="en-US" w:eastAsia="cs-CZ"/>
      <w14:ligatures w14:val="none"/>
    </w:rPr>
  </w:style>
  <w:style w:type="paragraph" w:styleId="slovanseznam">
    <w:name w:val="List Number"/>
    <w:basedOn w:val="Normln"/>
    <w:rsid w:val="003B42D9"/>
    <w:pPr>
      <w:numPr>
        <w:numId w:val="36"/>
      </w:numPr>
      <w:spacing w:after="0" w:line="240" w:lineRule="auto"/>
    </w:pPr>
    <w:rPr>
      <w:rFonts w:ascii="Times New Roman" w:eastAsia="Times New Roman" w:hAnsi="Times New Roman" w:cs="Times New Roman"/>
      <w:kern w:val="0"/>
      <w:sz w:val="24"/>
      <w:szCs w:val="24"/>
      <w:lang w:eastAsia="cs-CZ"/>
      <w14:ligatures w14:val="none"/>
    </w:rPr>
  </w:style>
  <w:style w:type="table" w:styleId="Svtlstnovnzvraznn5">
    <w:name w:val="Light Shading Accent 5"/>
    <w:basedOn w:val="Normlntabulka"/>
    <w:uiPriority w:val="60"/>
    <w:rsid w:val="003B42D9"/>
    <w:pPr>
      <w:spacing w:after="0" w:line="240" w:lineRule="auto"/>
    </w:pPr>
    <w:rPr>
      <w:rFonts w:eastAsiaTheme="minorHAnsi"/>
      <w:color w:val="2E74B5" w:themeColor="accent5" w:themeShade="BF"/>
      <w:kern w:val="0"/>
      <w:lang w:eastAsia="en-US"/>
      <w14:ligatures w14:val="none"/>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Svtlseznamzvraznn1">
    <w:name w:val="Light List Accent 1"/>
    <w:basedOn w:val="Normlntabulka"/>
    <w:uiPriority w:val="61"/>
    <w:rsid w:val="003B42D9"/>
    <w:pPr>
      <w:spacing w:after="0" w:line="240" w:lineRule="auto"/>
    </w:pPr>
    <w:rPr>
      <w:rFonts w:eastAsiaTheme="minorHAnsi"/>
      <w:kern w:val="0"/>
      <w:lang w:eastAsia="en-US"/>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O2Tabulka">
    <w:name w:val="O2 Tabulka"/>
    <w:basedOn w:val="Normlntabulka"/>
    <w:uiPriority w:val="99"/>
    <w:rsid w:val="003B42D9"/>
    <w:pPr>
      <w:keepLines/>
      <w:spacing w:before="40" w:after="40" w:line="240" w:lineRule="auto"/>
    </w:pPr>
    <w:rPr>
      <w:rFonts w:ascii="Arial" w:eastAsiaTheme="minorHAnsi" w:hAnsi="Arial"/>
      <w:color w:val="1C2674"/>
      <w:kern w:val="0"/>
      <w:sz w:val="16"/>
      <w:lang w:eastAsia="en-US"/>
      <w14:ligatures w14:val="none"/>
      <w14:numSpacing w14:val="tabular"/>
    </w:rPr>
    <w:tblPr>
      <w:tblStyleRowBandSize w:val="1"/>
      <w:tblStyleColBandSize w:val="1"/>
      <w:tblBorders>
        <w:top w:val="single" w:sz="4" w:space="0" w:color="1C2674"/>
        <w:left w:val="single" w:sz="4" w:space="0" w:color="1C2674"/>
        <w:bottom w:val="single" w:sz="4" w:space="0" w:color="1C2674"/>
        <w:right w:val="single" w:sz="4" w:space="0" w:color="1C2674"/>
        <w:insideH w:val="single" w:sz="4" w:space="0" w:color="1C2674"/>
        <w:insideV w:val="single" w:sz="4" w:space="0" w:color="1C2674"/>
      </w:tblBorders>
    </w:tblPr>
    <w:trPr>
      <w:cantSplit/>
    </w:trPr>
    <w:tcPr>
      <w:shd w:val="clear" w:color="auto" w:fill="auto"/>
      <w:vAlign w:val="center"/>
    </w:tcPr>
    <w:tblStylePr w:type="firstRow">
      <w:pPr>
        <w:keepNext/>
        <w:wordWrap/>
        <w:jc w:val="center"/>
      </w:pPr>
      <w:rPr>
        <w:rFonts w:ascii="Arial" w:hAnsi="Arial"/>
        <w:b/>
        <w:sz w:val="18"/>
      </w:rPr>
      <w:tblPr/>
      <w:tcPr>
        <w:shd w:val="clear" w:color="auto" w:fill="54B6E7"/>
      </w:tcPr>
    </w:tblStylePr>
    <w:tblStylePr w:type="lastRow">
      <w:rPr>
        <w:rFonts w:ascii="Arial" w:hAnsi="Arial"/>
        <w:b/>
        <w:color w:val="1C2674"/>
        <w:sz w:val="18"/>
      </w:rPr>
    </w:tblStylePr>
    <w:tblStylePr w:type="firstCol">
      <w:pPr>
        <w:jc w:val="left"/>
      </w:pPr>
      <w:rPr>
        <w:rFonts w:ascii="Arial" w:hAnsi="Arial"/>
        <w:b/>
        <w:color w:val="54B6E7"/>
        <w:sz w:val="18"/>
      </w:rPr>
      <w:tblPr/>
      <w:tcPr>
        <w:shd w:val="clear" w:color="auto" w:fill="54B6E7"/>
      </w:tcPr>
    </w:tblStylePr>
  </w:style>
  <w:style w:type="numbering" w:customStyle="1" w:styleId="O2seznam">
    <w:name w:val="O2 seznam"/>
    <w:uiPriority w:val="99"/>
    <w:rsid w:val="003B42D9"/>
    <w:pPr>
      <w:numPr>
        <w:numId w:val="37"/>
      </w:numPr>
    </w:pPr>
  </w:style>
  <w:style w:type="paragraph" w:customStyle="1" w:styleId="TabulkaO2">
    <w:name w:val="Tabulka O2"/>
    <w:basedOn w:val="Normln"/>
    <w:qFormat/>
    <w:rsid w:val="003B42D9"/>
    <w:pPr>
      <w:keepLines/>
      <w:spacing w:before="40" w:after="40" w:line="240" w:lineRule="auto"/>
    </w:pPr>
    <w:rPr>
      <w:rFonts w:ascii="Arial" w:eastAsiaTheme="minorHAnsi" w:hAnsi="Arial"/>
      <w:color w:val="000066"/>
      <w:kern w:val="0"/>
      <w:sz w:val="16"/>
      <w:lang w:eastAsia="en-US"/>
      <w14:ligatures w14:val="none"/>
      <w14:numSpacing w14:val="tabular"/>
    </w:rPr>
  </w:style>
  <w:style w:type="paragraph" w:customStyle="1" w:styleId="LogoO2">
    <w:name w:val="Logo O2"/>
    <w:link w:val="LogoO2Char"/>
    <w:rsid w:val="003B42D9"/>
    <w:pPr>
      <w:spacing w:after="0" w:line="240" w:lineRule="auto"/>
    </w:pPr>
    <w:rPr>
      <w:rFonts w:ascii="Frutiger LT Com 45 Light" w:eastAsiaTheme="minorHAnsi" w:hAnsi="Frutiger LT Com 45 Light"/>
      <w:color w:val="192575"/>
      <w:kern w:val="0"/>
      <w:sz w:val="16"/>
      <w:lang w:eastAsia="en-US"/>
      <w14:ligatures w14:val="none"/>
    </w:rPr>
  </w:style>
  <w:style w:type="character" w:customStyle="1" w:styleId="LogoO2Char">
    <w:name w:val="Logo O2 Char"/>
    <w:basedOn w:val="Standardnpsmoodstavce"/>
    <w:link w:val="LogoO2"/>
    <w:rsid w:val="003B42D9"/>
    <w:rPr>
      <w:rFonts w:ascii="Frutiger LT Com 45 Light" w:eastAsiaTheme="minorHAnsi" w:hAnsi="Frutiger LT Com 45 Light"/>
      <w:color w:val="192575"/>
      <w:kern w:val="0"/>
      <w:sz w:val="16"/>
      <w:lang w:eastAsia="en-US"/>
      <w14:ligatures w14:val="none"/>
    </w:rPr>
  </w:style>
  <w:style w:type="table" w:styleId="Svtlstnovnzvraznn3">
    <w:name w:val="Light Shading Accent 3"/>
    <w:basedOn w:val="Normlntabulka"/>
    <w:uiPriority w:val="60"/>
    <w:rsid w:val="003B42D9"/>
    <w:pPr>
      <w:spacing w:after="0" w:line="240" w:lineRule="auto"/>
    </w:pPr>
    <w:rPr>
      <w:rFonts w:eastAsiaTheme="minorHAnsi"/>
      <w:color w:val="7B7B7B" w:themeColor="accent3" w:themeShade="BF"/>
      <w:kern w:val="0"/>
      <w:lang w:eastAsia="en-US"/>
      <w14:ligatures w14:val="none"/>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tlstnovnzvraznn4">
    <w:name w:val="Light Shading Accent 4"/>
    <w:basedOn w:val="Normlntabulka"/>
    <w:uiPriority w:val="60"/>
    <w:rsid w:val="003B42D9"/>
    <w:pPr>
      <w:spacing w:after="0" w:line="240" w:lineRule="auto"/>
    </w:pPr>
    <w:rPr>
      <w:rFonts w:eastAsiaTheme="minorHAnsi"/>
      <w:color w:val="BF8F00" w:themeColor="accent4" w:themeShade="BF"/>
      <w:kern w:val="0"/>
      <w:lang w:eastAsia="en-US"/>
      <w14:ligatures w14:val="none"/>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tlmkatabulky">
    <w:name w:val="Grid Table Light"/>
    <w:basedOn w:val="Normlntabulka"/>
    <w:uiPriority w:val="40"/>
    <w:rsid w:val="003B42D9"/>
    <w:pPr>
      <w:spacing w:after="0" w:line="240" w:lineRule="auto"/>
    </w:pPr>
    <w:rPr>
      <w:rFonts w:eastAsiaTheme="minorHAnsi"/>
      <w:kern w:val="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OdrkaChar">
    <w:name w:val="Odrážka Char"/>
    <w:basedOn w:val="Standardnpsmoodstavce"/>
    <w:link w:val="Odrka"/>
    <w:rsid w:val="003B42D9"/>
    <w:rPr>
      <w:rFonts w:ascii="Verdana" w:eastAsia="Times New Roman" w:hAnsi="Verdana" w:cs="Times New Roman"/>
      <w:kern w:val="0"/>
      <w:sz w:val="18"/>
      <w:szCs w:val="18"/>
      <w:lang w:eastAsia="cs-CZ"/>
      <w14:ligatures w14:val="none"/>
    </w:rPr>
  </w:style>
  <w:style w:type="paragraph" w:customStyle="1" w:styleId="Poznmkapodtabulkou">
    <w:name w:val="Poznámka pod tabulkou"/>
    <w:basedOn w:val="Normln"/>
    <w:link w:val="PoznmkapodtabulkouChar"/>
    <w:rsid w:val="003B42D9"/>
    <w:pPr>
      <w:keepNext/>
      <w:tabs>
        <w:tab w:val="left" w:pos="284"/>
      </w:tabs>
      <w:spacing w:before="120" w:after="360" w:line="240" w:lineRule="auto"/>
      <w:contextualSpacing/>
    </w:pPr>
    <w:rPr>
      <w:rFonts w:ascii="Arial" w:eastAsiaTheme="minorHAnsi" w:hAnsi="Arial"/>
      <w:color w:val="000066"/>
      <w:kern w:val="0"/>
      <w:sz w:val="16"/>
      <w:szCs w:val="16"/>
      <w:lang w:eastAsia="en-US"/>
      <w14:ligatures w14:val="none"/>
    </w:rPr>
  </w:style>
  <w:style w:type="character" w:customStyle="1" w:styleId="PoznmkapodtabulkouChar">
    <w:name w:val="Poznámka pod tabulkou Char"/>
    <w:basedOn w:val="Standardnpsmoodstavce"/>
    <w:link w:val="Poznmkapodtabulkou"/>
    <w:rsid w:val="003B42D9"/>
    <w:rPr>
      <w:rFonts w:ascii="Arial" w:eastAsiaTheme="minorHAnsi" w:hAnsi="Arial"/>
      <w:color w:val="000066"/>
      <w:kern w:val="0"/>
      <w:sz w:val="16"/>
      <w:szCs w:val="16"/>
      <w:lang w:eastAsia="en-US"/>
      <w14:ligatures w14:val="none"/>
    </w:rPr>
  </w:style>
  <w:style w:type="paragraph" w:customStyle="1" w:styleId="poznmkapodtabulkou0">
    <w:name w:val="poznámka pod tabulkou"/>
    <w:basedOn w:val="Normln"/>
    <w:link w:val="poznmkapodtabulkouChar0"/>
    <w:qFormat/>
    <w:rsid w:val="003B42D9"/>
    <w:pPr>
      <w:spacing w:before="120" w:after="360" w:line="288" w:lineRule="auto"/>
      <w:contextualSpacing/>
    </w:pPr>
    <w:rPr>
      <w:rFonts w:ascii="Arial" w:eastAsiaTheme="minorHAnsi" w:hAnsi="Arial"/>
      <w:color w:val="000066"/>
      <w:kern w:val="0"/>
      <w:sz w:val="16"/>
      <w:szCs w:val="16"/>
      <w:lang w:eastAsia="en-US"/>
      <w14:ligatures w14:val="none"/>
    </w:rPr>
  </w:style>
  <w:style w:type="character" w:customStyle="1" w:styleId="poznmkapodtabulkouChar0">
    <w:name w:val="poznámka pod tabulkou Char"/>
    <w:basedOn w:val="Standardnpsmoodstavce"/>
    <w:link w:val="poznmkapodtabulkou0"/>
    <w:rsid w:val="003B42D9"/>
    <w:rPr>
      <w:rFonts w:ascii="Arial" w:eastAsiaTheme="minorHAnsi" w:hAnsi="Arial"/>
      <w:color w:val="000066"/>
      <w:kern w:val="0"/>
      <w:sz w:val="16"/>
      <w:szCs w:val="16"/>
      <w:lang w:eastAsia="en-US"/>
      <w14:ligatures w14:val="none"/>
    </w:rPr>
  </w:style>
  <w:style w:type="table" w:customStyle="1" w:styleId="tab-alef-zhlav">
    <w:name w:val="tab-alef - záhlaví"/>
    <w:aliases w:val="1.sloupec zvýraznění"/>
    <w:basedOn w:val="Normlntabulka"/>
    <w:uiPriority w:val="99"/>
    <w:rsid w:val="003B42D9"/>
    <w:pPr>
      <w:spacing w:after="0" w:line="240" w:lineRule="auto"/>
    </w:pPr>
    <w:rPr>
      <w:rFonts w:ascii="Times New Roman" w:eastAsia="MS Mincho" w:hAnsi="Times New Roman" w:cs="Times New Roman"/>
      <w:kern w:val="0"/>
      <w:sz w:val="20"/>
      <w:szCs w:val="20"/>
      <w:lang w:eastAsia="cs-CZ"/>
      <w14:ligatures w14:val="none"/>
    </w:rPr>
    <w:tblPr>
      <w:tblBorders>
        <w:insideH w:val="single" w:sz="4" w:space="0" w:color="auto"/>
        <w:insideV w:val="single" w:sz="4" w:space="0" w:color="auto"/>
      </w:tblBorders>
    </w:tblPr>
    <w:tblStylePr w:type="firstRow">
      <w:rPr>
        <w:rFonts w:cs="Times New Roman"/>
        <w:b/>
      </w:rPr>
      <w:tblPr/>
      <w:tcPr>
        <w:shd w:val="clear" w:color="auto" w:fill="A8C4C8"/>
      </w:tcPr>
    </w:tblStylePr>
    <w:tblStylePr w:type="firstCol">
      <w:rPr>
        <w:rFonts w:cs="Times New Roman"/>
        <w:b/>
      </w:rPr>
      <w:tblPr/>
      <w:tcPr>
        <w:shd w:val="clear" w:color="auto" w:fill="A8C4C8"/>
      </w:tcPr>
    </w:tblStylePr>
  </w:style>
  <w:style w:type="character" w:customStyle="1" w:styleId="StylCalibri">
    <w:name w:val="Styl Calibri"/>
    <w:basedOn w:val="Standardnpsmoodstavce"/>
    <w:rsid w:val="003B42D9"/>
    <w:rPr>
      <w:rFonts w:ascii="Calibri" w:hAnsi="Calibri"/>
    </w:rPr>
  </w:style>
  <w:style w:type="table" w:customStyle="1" w:styleId="Prosttabulka11">
    <w:name w:val="Prostá tabulka 11"/>
    <w:basedOn w:val="Normlntabulka"/>
    <w:uiPriority w:val="41"/>
    <w:rsid w:val="003B42D9"/>
    <w:pPr>
      <w:spacing w:after="0" w:line="240" w:lineRule="auto"/>
    </w:pPr>
    <w:rPr>
      <w:rFonts w:eastAsiaTheme="minorHAnsi"/>
      <w:kern w:val="0"/>
      <w:sz w:val="24"/>
      <w:szCs w:val="24"/>
      <w:lang w:eastAsia="en-U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alef-zhlavzvraznn">
    <w:name w:val="tab-alef - záhlaví zvýraznění"/>
    <w:basedOn w:val="Normlntabulka"/>
    <w:uiPriority w:val="99"/>
    <w:rsid w:val="003B42D9"/>
    <w:pPr>
      <w:spacing w:after="0" w:line="240" w:lineRule="auto"/>
    </w:pPr>
    <w:rPr>
      <w:rFonts w:ascii="Times New Roman" w:eastAsia="MS Mincho" w:hAnsi="Times New Roman" w:cs="Times New Roman"/>
      <w:kern w:val="0"/>
      <w:sz w:val="20"/>
      <w:szCs w:val="20"/>
      <w:lang w:eastAsia="cs-CZ"/>
      <w14:ligatures w14:val="none"/>
    </w:rPr>
    <w:tblPr>
      <w:tblBorders>
        <w:insideH w:val="single" w:sz="4" w:space="0" w:color="auto"/>
        <w:insideV w:val="single" w:sz="4" w:space="0" w:color="auto"/>
      </w:tblBorders>
    </w:tblPr>
    <w:tblStylePr w:type="firstRow">
      <w:rPr>
        <w:rFonts w:cs="Times New Roman"/>
        <w:b/>
      </w:rPr>
      <w:tblPr/>
      <w:tcPr>
        <w:shd w:val="clear" w:color="auto" w:fill="A8C4C8"/>
      </w:tcPr>
    </w:tblStylePr>
  </w:style>
  <w:style w:type="character" w:customStyle="1" w:styleId="normln-mal">
    <w:name w:val="normální-malé"/>
    <w:basedOn w:val="Standardnpsmoodstavce"/>
    <w:uiPriority w:val="99"/>
    <w:rsid w:val="003B42D9"/>
    <w:rPr>
      <w:rFonts w:cs="Times New Roman"/>
      <w:sz w:val="20"/>
      <w:szCs w:val="20"/>
    </w:rPr>
  </w:style>
  <w:style w:type="table" w:customStyle="1" w:styleId="tab-alef-1sloupeczvraznn">
    <w:name w:val="tab-alef - 1.sloupec zvýraznění"/>
    <w:basedOn w:val="Normlntabulka"/>
    <w:uiPriority w:val="99"/>
    <w:rsid w:val="003B42D9"/>
    <w:pPr>
      <w:spacing w:after="0" w:line="240" w:lineRule="auto"/>
    </w:pPr>
    <w:rPr>
      <w:rFonts w:ascii="Times New Roman" w:eastAsia="MS Mincho" w:hAnsi="Times New Roman" w:cs="Times New Roman"/>
      <w:kern w:val="0"/>
      <w:sz w:val="20"/>
      <w:szCs w:val="20"/>
      <w:lang w:eastAsia="cs-CZ"/>
      <w14:ligatures w14:val="none"/>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rPr>
        <w:rFonts w:cs="Times New Roman"/>
        <w:b w:val="0"/>
      </w:rPr>
    </w:tblStylePr>
    <w:tblStylePr w:type="firstCol">
      <w:rPr>
        <w:rFonts w:cs="Times New Roman"/>
        <w:b w:val="0"/>
      </w:rPr>
      <w:tblPr/>
      <w:tcPr>
        <w:shd w:val="clear" w:color="auto" w:fill="A8C4C8"/>
      </w:tcPr>
    </w:tblStylePr>
  </w:style>
  <w:style w:type="character" w:styleId="KdHTML">
    <w:name w:val="HTML Code"/>
    <w:basedOn w:val="Standardnpsmoodstavce"/>
    <w:uiPriority w:val="99"/>
    <w:semiHidden/>
    <w:unhideWhenUsed/>
    <w:rsid w:val="003B42D9"/>
    <w:rPr>
      <w:rFonts w:ascii="Courier New" w:eastAsia="Times New Roman" w:hAnsi="Courier New" w:cs="Courier New"/>
      <w:sz w:val="20"/>
      <w:szCs w:val="20"/>
    </w:rPr>
  </w:style>
  <w:style w:type="paragraph" w:customStyle="1" w:styleId="p1">
    <w:name w:val="p1"/>
    <w:basedOn w:val="Normln"/>
    <w:rsid w:val="003B42D9"/>
    <w:pPr>
      <w:spacing w:after="0" w:line="240" w:lineRule="auto"/>
    </w:pPr>
    <w:rPr>
      <w:rFonts w:ascii="Helvetica" w:eastAsia="Times New Roman" w:hAnsi="Helvetica" w:cs="Times New Roman"/>
      <w:kern w:val="0"/>
      <w:sz w:val="18"/>
      <w:szCs w:val="18"/>
      <w:lang w:eastAsia="cs-CZ"/>
      <w14:ligatures w14:val="none"/>
    </w:rPr>
  </w:style>
  <w:style w:type="numbering" w:customStyle="1" w:styleId="Styl1">
    <w:name w:val="Styl1"/>
    <w:uiPriority w:val="99"/>
    <w:rsid w:val="003B42D9"/>
    <w:pPr>
      <w:numPr>
        <w:numId w:val="38"/>
      </w:numPr>
    </w:pPr>
  </w:style>
  <w:style w:type="paragraph" w:customStyle="1" w:styleId="BodyText">
    <w:name w:val="BodyText"/>
    <w:rsid w:val="003B42D9"/>
    <w:pPr>
      <w:suppressAutoHyphens/>
      <w:spacing w:before="120" w:after="0" w:line="320" w:lineRule="exact"/>
      <w:jc w:val="both"/>
    </w:pPr>
    <w:rPr>
      <w:rFonts w:ascii="Arial" w:eastAsia="Arial" w:hAnsi="Arial" w:cs="Arial"/>
      <w:bCs/>
      <w:kern w:val="0"/>
      <w:sz w:val="18"/>
      <w:szCs w:val="18"/>
      <w:lang w:val="en-GB" w:eastAsia="ar-SA"/>
      <w14:ligatures w14:val="none"/>
    </w:rPr>
  </w:style>
  <w:style w:type="character" w:styleId="slodku">
    <w:name w:val="line number"/>
    <w:basedOn w:val="Standardnpsmoodstavce"/>
    <w:rsid w:val="003B42D9"/>
  </w:style>
  <w:style w:type="paragraph" w:styleId="Hlavikarejstku">
    <w:name w:val="index heading"/>
    <w:basedOn w:val="Normln"/>
    <w:next w:val="Rejstk1"/>
    <w:semiHidden/>
    <w:rsid w:val="003B42D9"/>
    <w:pPr>
      <w:keepLines/>
      <w:spacing w:after="0" w:line="260" w:lineRule="exact"/>
    </w:pPr>
    <w:rPr>
      <w:rFonts w:ascii="Verdana" w:eastAsia="Times New Roman" w:hAnsi="Verdana" w:cs="Times New Roman"/>
      <w:kern w:val="0"/>
      <w:sz w:val="18"/>
      <w:szCs w:val="24"/>
      <w:lang w:eastAsia="cs-CZ"/>
      <w14:ligatures w14:val="none"/>
    </w:rPr>
  </w:style>
  <w:style w:type="paragraph" w:customStyle="1" w:styleId="Pedsazen">
    <w:name w:val="Předsazený"/>
    <w:basedOn w:val="Normln"/>
    <w:next w:val="Normln"/>
    <w:rsid w:val="003B42D9"/>
    <w:pPr>
      <w:keepLines/>
      <w:framePr w:w="3402" w:hSpace="284" w:wrap="around" w:vAnchor="text" w:hAnchor="page" w:x="1702" w:y="1"/>
      <w:spacing w:after="0" w:line="260" w:lineRule="exact"/>
    </w:pPr>
    <w:rPr>
      <w:rFonts w:ascii="GaramondItcTEE" w:eastAsia="Times New Roman" w:hAnsi="GaramondItcTEE" w:cs="Times New Roman"/>
      <w:b/>
      <w:kern w:val="0"/>
      <w:sz w:val="18"/>
      <w:szCs w:val="24"/>
      <w:lang w:eastAsia="cs-CZ"/>
      <w14:ligatures w14:val="none"/>
    </w:rPr>
  </w:style>
  <w:style w:type="paragraph" w:styleId="Rejstk2">
    <w:name w:val="index 2"/>
    <w:basedOn w:val="Normln"/>
    <w:next w:val="Normln"/>
    <w:autoRedefine/>
    <w:rsid w:val="003B42D9"/>
    <w:pPr>
      <w:keepLines/>
      <w:spacing w:after="0" w:line="260" w:lineRule="exact"/>
      <w:ind w:left="283"/>
    </w:pPr>
    <w:rPr>
      <w:rFonts w:ascii="Verdana" w:eastAsia="Times New Roman" w:hAnsi="Verdana" w:cs="Times New Roman"/>
      <w:kern w:val="0"/>
      <w:sz w:val="18"/>
      <w:szCs w:val="24"/>
      <w:lang w:eastAsia="cs-CZ"/>
      <w14:ligatures w14:val="none"/>
    </w:rPr>
  </w:style>
  <w:style w:type="paragraph" w:styleId="Rejstk3">
    <w:name w:val="index 3"/>
    <w:basedOn w:val="Normln"/>
    <w:next w:val="Normln"/>
    <w:autoRedefine/>
    <w:rsid w:val="003B42D9"/>
    <w:pPr>
      <w:keepLines/>
      <w:spacing w:after="0" w:line="260" w:lineRule="exact"/>
      <w:ind w:left="566"/>
    </w:pPr>
    <w:rPr>
      <w:rFonts w:ascii="Verdana" w:eastAsia="Times New Roman" w:hAnsi="Verdana" w:cs="Times New Roman"/>
      <w:kern w:val="0"/>
      <w:sz w:val="18"/>
      <w:szCs w:val="24"/>
      <w:lang w:eastAsia="cs-CZ"/>
      <w14:ligatures w14:val="none"/>
    </w:rPr>
  </w:style>
  <w:style w:type="paragraph" w:customStyle="1" w:styleId="Systmovpole">
    <w:name w:val="Systémová pole"/>
    <w:basedOn w:val="Pedsazen"/>
    <w:rsid w:val="003B42D9"/>
    <w:pPr>
      <w:framePr w:w="0" w:hSpace="142" w:vSpace="142" w:wrap="around" w:vAnchor="page" w:hAnchor="text" w:x="285" w:y="3403" w:anchorLock="1"/>
    </w:pPr>
    <w:rPr>
      <w:b w:val="0"/>
      <w:noProof/>
    </w:rPr>
  </w:style>
  <w:style w:type="paragraph" w:customStyle="1" w:styleId="Vloenobjekt">
    <w:name w:val="Vložený objekt"/>
    <w:basedOn w:val="Normln"/>
    <w:rsid w:val="003B42D9"/>
    <w:pPr>
      <w:keepLines/>
      <w:spacing w:after="280" w:line="260" w:lineRule="exact"/>
    </w:pPr>
    <w:rPr>
      <w:rFonts w:ascii="Verdana" w:eastAsia="Times New Roman" w:hAnsi="Verdana" w:cs="Times New Roman"/>
      <w:kern w:val="0"/>
      <w:sz w:val="18"/>
      <w:szCs w:val="24"/>
      <w:lang w:eastAsia="cs-CZ"/>
      <w14:ligatures w14:val="none"/>
    </w:rPr>
  </w:style>
  <w:style w:type="paragraph" w:customStyle="1" w:styleId="Zdrojovkd">
    <w:name w:val="Zdrojový kód"/>
    <w:rsid w:val="003B42D9"/>
    <w:pPr>
      <w:spacing w:after="0" w:line="240" w:lineRule="auto"/>
    </w:pPr>
    <w:rPr>
      <w:rFonts w:ascii="Courier New" w:eastAsia="Times New Roman" w:hAnsi="Courier New" w:cs="Times New Roman"/>
      <w:noProof/>
      <w:kern w:val="0"/>
      <w:sz w:val="16"/>
      <w:szCs w:val="24"/>
      <w:lang w:eastAsia="cs-CZ"/>
      <w14:ligatures w14:val="none"/>
    </w:rPr>
  </w:style>
  <w:style w:type="paragraph" w:customStyle="1" w:styleId="NormlnOdstavec">
    <w:name w:val="Normální.Odstavec"/>
    <w:rsid w:val="003B42D9"/>
    <w:pPr>
      <w:keepLines/>
      <w:spacing w:after="0" w:line="240" w:lineRule="auto"/>
    </w:pPr>
    <w:rPr>
      <w:rFonts w:ascii="Verdana" w:eastAsia="Times New Roman" w:hAnsi="Verdana" w:cs="Times New Roman"/>
      <w:kern w:val="0"/>
      <w:sz w:val="18"/>
      <w:szCs w:val="24"/>
      <w:lang w:eastAsia="cs-CZ"/>
      <w14:ligatures w14:val="none"/>
    </w:rPr>
  </w:style>
  <w:style w:type="paragraph" w:customStyle="1" w:styleId="NormlnOdstavec2">
    <w:name w:val="Normální.Odstavec2"/>
    <w:rsid w:val="003B42D9"/>
    <w:pPr>
      <w:keepLines/>
      <w:spacing w:after="0" w:line="240" w:lineRule="auto"/>
    </w:pPr>
    <w:rPr>
      <w:rFonts w:ascii="Verdana" w:eastAsia="Times New Roman" w:hAnsi="Verdana" w:cs="Times New Roman"/>
      <w:kern w:val="0"/>
      <w:sz w:val="18"/>
      <w:szCs w:val="24"/>
      <w:lang w:eastAsia="cs-CZ"/>
      <w14:ligatures w14:val="none"/>
    </w:rPr>
  </w:style>
  <w:style w:type="paragraph" w:customStyle="1" w:styleId="NormlnOdstavec1">
    <w:name w:val="Normální.Odstavec1"/>
    <w:rsid w:val="003B42D9"/>
    <w:pPr>
      <w:keepLines/>
      <w:spacing w:after="0" w:line="240" w:lineRule="auto"/>
    </w:pPr>
    <w:rPr>
      <w:rFonts w:ascii="Verdana" w:eastAsia="Times New Roman" w:hAnsi="Verdana" w:cs="Times New Roman"/>
      <w:kern w:val="0"/>
      <w:sz w:val="18"/>
      <w:szCs w:val="24"/>
      <w:lang w:eastAsia="cs-CZ"/>
      <w14:ligatures w14:val="none"/>
    </w:rPr>
  </w:style>
  <w:style w:type="paragraph" w:customStyle="1" w:styleId="ZaSZIF">
    <w:name w:val="Za SZIF"/>
    <w:basedOn w:val="Normln"/>
    <w:rsid w:val="003B42D9"/>
    <w:pPr>
      <w:keepLines/>
      <w:spacing w:after="0" w:line="260" w:lineRule="exact"/>
      <w:ind w:right="203"/>
      <w:jc w:val="both"/>
    </w:pPr>
    <w:rPr>
      <w:rFonts w:ascii="Verdana" w:eastAsia="Times New Roman" w:hAnsi="Verdana" w:cs="Times New Roman"/>
      <w:kern w:val="0"/>
      <w:sz w:val="18"/>
      <w:szCs w:val="24"/>
      <w:lang w:eastAsia="cs-CZ"/>
      <w14:ligatures w14:val="none"/>
    </w:rPr>
  </w:style>
  <w:style w:type="paragraph" w:customStyle="1" w:styleId="Podpisreferenta">
    <w:name w:val="Podpis referenta"/>
    <w:basedOn w:val="Normln"/>
    <w:rsid w:val="003B42D9"/>
    <w:pPr>
      <w:keepLines/>
      <w:spacing w:after="0" w:line="260" w:lineRule="exact"/>
      <w:ind w:left="5664" w:right="203"/>
    </w:pPr>
    <w:rPr>
      <w:rFonts w:ascii="Verdana" w:eastAsia="Times New Roman" w:hAnsi="Verdana" w:cs="Times New Roman"/>
      <w:kern w:val="0"/>
      <w:sz w:val="18"/>
      <w:szCs w:val="24"/>
      <w:lang w:eastAsia="cs-CZ"/>
      <w14:ligatures w14:val="none"/>
    </w:rPr>
  </w:style>
  <w:style w:type="paragraph" w:customStyle="1" w:styleId="adresa">
    <w:name w:val="adresa"/>
    <w:rsid w:val="003B42D9"/>
    <w:pPr>
      <w:spacing w:after="0" w:line="240" w:lineRule="auto"/>
    </w:pPr>
    <w:rPr>
      <w:rFonts w:ascii="Verdana" w:eastAsia="Times New Roman" w:hAnsi="Verdana" w:cs="Times New Roman"/>
      <w:color w:val="034A31"/>
      <w:kern w:val="0"/>
      <w:sz w:val="14"/>
      <w:szCs w:val="24"/>
      <w:lang w:eastAsia="cs-CZ"/>
      <w14:ligatures w14:val="none"/>
    </w:rPr>
  </w:style>
  <w:style w:type="numbering" w:styleId="111111">
    <w:name w:val="Outline List 2"/>
    <w:basedOn w:val="Bezseznamu"/>
    <w:rsid w:val="003B42D9"/>
    <w:pPr>
      <w:numPr>
        <w:numId w:val="39"/>
      </w:numPr>
    </w:pPr>
  </w:style>
  <w:style w:type="paragraph" w:customStyle="1" w:styleId="nzevtiskoviny">
    <w:name w:val="název tiskoviny"/>
    <w:rsid w:val="003B42D9"/>
    <w:pPr>
      <w:spacing w:after="0" w:line="240" w:lineRule="auto"/>
    </w:pPr>
    <w:rPr>
      <w:rFonts w:ascii="Verdana" w:eastAsia="Times New Roman" w:hAnsi="Verdana" w:cs="Times New Roman"/>
      <w:b/>
      <w:caps/>
      <w:color w:val="034A31"/>
      <w:kern w:val="0"/>
      <w:sz w:val="34"/>
      <w:szCs w:val="24"/>
      <w:lang w:eastAsia="cs-CZ"/>
      <w14:ligatures w14:val="none"/>
    </w:rPr>
  </w:style>
  <w:style w:type="paragraph" w:customStyle="1" w:styleId="Pznaky">
    <w:name w:val="Příznaky"/>
    <w:rsid w:val="003B42D9"/>
    <w:pPr>
      <w:spacing w:after="0" w:line="240" w:lineRule="auto"/>
    </w:pPr>
    <w:rPr>
      <w:rFonts w:ascii="Verdana" w:eastAsia="Times New Roman" w:hAnsi="Verdana" w:cs="Times New Roman"/>
      <w:b/>
      <w:color w:val="034A31"/>
      <w:kern w:val="0"/>
      <w:sz w:val="18"/>
      <w:szCs w:val="24"/>
      <w:lang w:eastAsia="cs-CZ"/>
      <w14:ligatures w14:val="none"/>
    </w:rPr>
  </w:style>
  <w:style w:type="paragraph" w:customStyle="1" w:styleId="Zkladnodstavec">
    <w:name w:val="[Základní odstavec]"/>
    <w:basedOn w:val="Normln"/>
    <w:uiPriority w:val="99"/>
    <w:rsid w:val="003B42D9"/>
    <w:pPr>
      <w:autoSpaceDE w:val="0"/>
      <w:autoSpaceDN w:val="0"/>
      <w:adjustRightInd w:val="0"/>
      <w:spacing w:after="0" w:line="288" w:lineRule="auto"/>
      <w:textAlignment w:val="center"/>
    </w:pPr>
    <w:rPr>
      <w:rFonts w:ascii="Minion Pro" w:eastAsia="Times New Roman" w:hAnsi="Minion Pro" w:cs="Minion Pro"/>
      <w:color w:val="000000"/>
      <w:kern w:val="0"/>
      <w:sz w:val="24"/>
      <w:szCs w:val="24"/>
      <w:lang w:eastAsia="cs-CZ"/>
      <w14:ligatures w14:val="none"/>
    </w:rPr>
  </w:style>
  <w:style w:type="character" w:styleId="Zstupntext">
    <w:name w:val="Placeholder Text"/>
    <w:basedOn w:val="Standardnpsmoodstavce"/>
    <w:uiPriority w:val="99"/>
    <w:semiHidden/>
    <w:rsid w:val="003B42D9"/>
    <w:rPr>
      <w:color w:val="808080"/>
    </w:rPr>
  </w:style>
  <w:style w:type="paragraph" w:styleId="Osloven">
    <w:name w:val="Salutation"/>
    <w:basedOn w:val="Normln"/>
    <w:next w:val="Normln"/>
    <w:link w:val="OslovenChar"/>
    <w:uiPriority w:val="4"/>
    <w:unhideWhenUsed/>
    <w:qFormat/>
    <w:rsid w:val="003B42D9"/>
    <w:pPr>
      <w:framePr w:hSpace="187" w:wrap="around" w:hAnchor="margin" w:xAlign="center" w:y="721"/>
      <w:spacing w:before="480" w:after="480" w:line="260" w:lineRule="exact"/>
      <w:contextualSpacing/>
    </w:pPr>
    <w:rPr>
      <w:b/>
      <w:bCs/>
      <w:color w:val="ED7D31" w:themeColor="accent2"/>
      <w:kern w:val="0"/>
      <w:sz w:val="20"/>
      <w:szCs w:val="24"/>
      <w:lang w:eastAsia="en-US"/>
      <w14:ligatures w14:val="none"/>
    </w:rPr>
  </w:style>
  <w:style w:type="character" w:customStyle="1" w:styleId="OslovenChar">
    <w:name w:val="Oslovení Char"/>
    <w:basedOn w:val="Standardnpsmoodstavce"/>
    <w:link w:val="Osloven"/>
    <w:uiPriority w:val="4"/>
    <w:rsid w:val="003B42D9"/>
    <w:rPr>
      <w:b/>
      <w:bCs/>
      <w:color w:val="ED7D31" w:themeColor="accent2"/>
      <w:kern w:val="0"/>
      <w:sz w:val="20"/>
      <w:szCs w:val="24"/>
      <w:lang w:eastAsia="en-US"/>
      <w14:ligatures w14:val="none"/>
    </w:rPr>
  </w:style>
  <w:style w:type="character" w:customStyle="1" w:styleId="Styl2">
    <w:name w:val="Styl2"/>
    <w:basedOn w:val="Standardnpsmoodstavce"/>
    <w:uiPriority w:val="1"/>
    <w:rsid w:val="003B42D9"/>
    <w:rPr>
      <w:color w:val="auto"/>
      <w:sz w:val="20"/>
    </w:rPr>
  </w:style>
  <w:style w:type="character" w:customStyle="1" w:styleId="Verdena9">
    <w:name w:val="Verdena9"/>
    <w:basedOn w:val="Standardnpsmoodstavce"/>
    <w:uiPriority w:val="1"/>
    <w:rsid w:val="003B42D9"/>
    <w:rPr>
      <w:rFonts w:ascii="Verdana" w:hAnsi="Verdana"/>
      <w:sz w:val="18"/>
    </w:rPr>
  </w:style>
  <w:style w:type="character" w:customStyle="1" w:styleId="Verdana8">
    <w:name w:val="Verdana8"/>
    <w:basedOn w:val="Standardnpsmoodstavce"/>
    <w:uiPriority w:val="1"/>
    <w:rsid w:val="003B42D9"/>
    <w:rPr>
      <w:rFonts w:ascii="Verdana" w:hAnsi="Verdana"/>
      <w:sz w:val="16"/>
    </w:rPr>
  </w:style>
  <w:style w:type="table" w:customStyle="1" w:styleId="Mkatabulky1">
    <w:name w:val="Mřížka tabulky1"/>
    <w:basedOn w:val="Normlntabulka"/>
    <w:next w:val="Mkatabulky"/>
    <w:uiPriority w:val="39"/>
    <w:rsid w:val="003B42D9"/>
    <w:pPr>
      <w:spacing w:after="0" w:line="240" w:lineRule="auto"/>
    </w:pPr>
    <w:rPr>
      <w:rFonts w:ascii="Calibri" w:eastAsia="Calibri" w:hAnsi="Calibri" w:cs="Times New Roman"/>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3B42D9"/>
    <w:pPr>
      <w:spacing w:after="0" w:line="240" w:lineRule="auto"/>
    </w:pPr>
    <w:rPr>
      <w:rFonts w:ascii="Calibri" w:eastAsia="Calibri" w:hAnsi="Calibri" w:cs="Times New Roman"/>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n"/>
    <w:semiHidden/>
    <w:rsid w:val="003B42D9"/>
    <w:pPr>
      <w:spacing w:line="240" w:lineRule="exact"/>
    </w:pPr>
    <w:rPr>
      <w:rFonts w:ascii="Arial" w:eastAsia="Times New Roman" w:hAnsi="Arial" w:cs="Times New Roman"/>
      <w:kern w:val="0"/>
      <w:lang w:val="en-US" w:eastAsia="en-US"/>
      <w14:ligatures w14:val="none"/>
    </w:rPr>
  </w:style>
  <w:style w:type="paragraph" w:styleId="Zkladntextodsazen">
    <w:name w:val="Body Text Indent"/>
    <w:basedOn w:val="Normln"/>
    <w:link w:val="ZkladntextodsazenChar"/>
    <w:rsid w:val="003B42D9"/>
    <w:pPr>
      <w:spacing w:after="120" w:line="240" w:lineRule="auto"/>
      <w:ind w:left="283"/>
    </w:pPr>
    <w:rPr>
      <w:rFonts w:ascii="Times New Roman" w:eastAsia="Times New Roman" w:hAnsi="Times New Roman" w:cs="Times New Roman"/>
      <w:kern w:val="0"/>
      <w:sz w:val="24"/>
      <w:szCs w:val="24"/>
      <w:lang w:eastAsia="cs-CZ"/>
      <w14:ligatures w14:val="none"/>
    </w:rPr>
  </w:style>
  <w:style w:type="character" w:customStyle="1" w:styleId="ZkladntextodsazenChar">
    <w:name w:val="Základní text odsazený Char"/>
    <w:basedOn w:val="Standardnpsmoodstavce"/>
    <w:link w:val="Zkladntextodsazen"/>
    <w:rsid w:val="003B42D9"/>
    <w:rPr>
      <w:rFonts w:ascii="Times New Roman" w:eastAsia="Times New Roman" w:hAnsi="Times New Roman" w:cs="Times New Roman"/>
      <w:kern w:val="0"/>
      <w:sz w:val="24"/>
      <w:szCs w:val="24"/>
      <w:lang w:eastAsia="cs-CZ"/>
      <w14:ligatures w14:val="none"/>
    </w:rPr>
  </w:style>
  <w:style w:type="paragraph" w:styleId="Zkladntext2">
    <w:name w:val="Body Text 2"/>
    <w:basedOn w:val="Normln"/>
    <w:link w:val="Zkladntext2Char"/>
    <w:rsid w:val="003B42D9"/>
    <w:pPr>
      <w:spacing w:after="120" w:line="480" w:lineRule="auto"/>
    </w:pPr>
    <w:rPr>
      <w:rFonts w:ascii="Times New Roman" w:eastAsia="Times New Roman" w:hAnsi="Times New Roman" w:cs="Times New Roman"/>
      <w:kern w:val="0"/>
      <w:sz w:val="24"/>
      <w:szCs w:val="24"/>
      <w:lang w:eastAsia="cs-CZ"/>
      <w14:ligatures w14:val="none"/>
    </w:rPr>
  </w:style>
  <w:style w:type="character" w:customStyle="1" w:styleId="Zkladntext2Char">
    <w:name w:val="Základní text 2 Char"/>
    <w:basedOn w:val="Standardnpsmoodstavce"/>
    <w:link w:val="Zkladntext2"/>
    <w:rsid w:val="003B42D9"/>
    <w:rPr>
      <w:rFonts w:ascii="Times New Roman" w:eastAsia="Times New Roman" w:hAnsi="Times New Roman" w:cs="Times New Roman"/>
      <w:kern w:val="0"/>
      <w:sz w:val="24"/>
      <w:szCs w:val="24"/>
      <w:lang w:eastAsia="cs-CZ"/>
      <w14:ligatures w14:val="none"/>
    </w:rPr>
  </w:style>
  <w:style w:type="paragraph" w:styleId="Zkladntext3">
    <w:name w:val="Body Text 3"/>
    <w:basedOn w:val="Normln"/>
    <w:link w:val="Zkladntext3Char"/>
    <w:rsid w:val="003B42D9"/>
    <w:pPr>
      <w:spacing w:after="0" w:line="240" w:lineRule="auto"/>
      <w:jc w:val="both"/>
    </w:pPr>
    <w:rPr>
      <w:rFonts w:ascii="Times New Roman" w:eastAsia="Times New Roman" w:hAnsi="Times New Roman" w:cs="Times New Roman"/>
      <w:b/>
      <w:bCs/>
      <w:kern w:val="0"/>
      <w:sz w:val="24"/>
      <w:szCs w:val="24"/>
      <w:lang w:eastAsia="cs-CZ"/>
      <w14:ligatures w14:val="none"/>
    </w:rPr>
  </w:style>
  <w:style w:type="character" w:customStyle="1" w:styleId="Zkladntext3Char">
    <w:name w:val="Základní text 3 Char"/>
    <w:basedOn w:val="Standardnpsmoodstavce"/>
    <w:link w:val="Zkladntext3"/>
    <w:rsid w:val="003B42D9"/>
    <w:rPr>
      <w:rFonts w:ascii="Times New Roman" w:eastAsia="Times New Roman" w:hAnsi="Times New Roman" w:cs="Times New Roman"/>
      <w:b/>
      <w:bCs/>
      <w:kern w:val="0"/>
      <w:sz w:val="24"/>
      <w:szCs w:val="24"/>
      <w:lang w:eastAsia="cs-CZ"/>
      <w14:ligatures w14:val="none"/>
    </w:rPr>
  </w:style>
  <w:style w:type="paragraph" w:customStyle="1" w:styleId="Styl3">
    <w:name w:val="Styl3"/>
    <w:basedOn w:val="Nadpis1"/>
    <w:autoRedefine/>
    <w:rsid w:val="003B42D9"/>
    <w:pPr>
      <w:keepNext w:val="0"/>
      <w:keepLines w:val="0"/>
      <w:numPr>
        <w:numId w:val="0"/>
      </w:numPr>
      <w:shd w:val="solid" w:color="FFFFFF" w:fill="FFFFFF"/>
      <w:spacing w:before="360" w:after="240" w:line="240" w:lineRule="auto"/>
      <w:jc w:val="both"/>
    </w:pPr>
    <w:rPr>
      <w:rFonts w:ascii="Arial" w:eastAsia="Times New Roman" w:hAnsi="Arial" w:cs="Times New Roman"/>
      <w:b/>
      <w:bCs/>
      <w:caps/>
      <w:color w:val="auto"/>
      <w:kern w:val="0"/>
      <w:sz w:val="20"/>
      <w:szCs w:val="20"/>
      <w:u w:val="single"/>
      <w:lang w:eastAsia="en-US"/>
      <w14:ligatures w14:val="none"/>
    </w:rPr>
  </w:style>
  <w:style w:type="paragraph" w:customStyle="1" w:styleId="dkanormln">
    <w:name w:val="Øádka normální"/>
    <w:basedOn w:val="Normln"/>
    <w:rsid w:val="003B42D9"/>
    <w:pPr>
      <w:spacing w:after="0" w:line="240" w:lineRule="auto"/>
      <w:jc w:val="both"/>
    </w:pPr>
    <w:rPr>
      <w:rFonts w:ascii="Times New Roman" w:eastAsia="Times New Roman" w:hAnsi="Times New Roman" w:cs="Times New Roman"/>
      <w:kern w:val="16"/>
      <w:sz w:val="24"/>
      <w:szCs w:val="24"/>
      <w:lang w:eastAsia="cs-CZ"/>
      <w14:ligatures w14:val="none"/>
    </w:rPr>
  </w:style>
  <w:style w:type="paragraph" w:customStyle="1" w:styleId="normalodsazene">
    <w:name w:val="normalodsazene"/>
    <w:basedOn w:val="Normln"/>
    <w:rsid w:val="003B42D9"/>
    <w:pPr>
      <w:spacing w:before="280" w:after="280" w:line="240" w:lineRule="auto"/>
    </w:pPr>
    <w:rPr>
      <w:rFonts w:ascii="Times New Roman" w:eastAsia="Times New Roman" w:hAnsi="Times New Roman" w:cs="Times New Roman"/>
      <w:kern w:val="0"/>
      <w:sz w:val="20"/>
      <w:szCs w:val="24"/>
      <w:lang w:eastAsia="ar-SA"/>
      <w14:ligatures w14:val="none"/>
    </w:rPr>
  </w:style>
  <w:style w:type="character" w:customStyle="1" w:styleId="CharChar">
    <w:name w:val="Char Char"/>
    <w:rsid w:val="003B42D9"/>
    <w:rPr>
      <w:rFonts w:ascii="Arial" w:hAnsi="Arial" w:cs="Arial" w:hint="default"/>
      <w:b/>
      <w:bCs/>
      <w:kern w:val="32"/>
      <w:sz w:val="32"/>
      <w:szCs w:val="32"/>
      <w:lang w:val="cs-CZ" w:eastAsia="cs-CZ" w:bidi="ar-SA"/>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
    <w:semiHidden/>
    <w:rsid w:val="003B42D9"/>
    <w:pPr>
      <w:spacing w:line="240" w:lineRule="exact"/>
    </w:pPr>
    <w:rPr>
      <w:rFonts w:ascii="Arial" w:eastAsia="Times New Roman" w:hAnsi="Arial" w:cs="Times New Roman"/>
      <w:kern w:val="0"/>
      <w:lang w:val="en-US" w:eastAsia="en-US"/>
      <w14:ligatures w14:val="none"/>
    </w:rPr>
  </w:style>
  <w:style w:type="paragraph" w:customStyle="1" w:styleId="CharCharCharCharCharCharChar">
    <w:name w:val="Char Char Char Char Char Char Char"/>
    <w:basedOn w:val="Normln"/>
    <w:semiHidden/>
    <w:rsid w:val="003B42D9"/>
    <w:pPr>
      <w:spacing w:line="240" w:lineRule="exact"/>
    </w:pPr>
    <w:rPr>
      <w:rFonts w:ascii="Arial" w:eastAsia="Times New Roman" w:hAnsi="Arial" w:cs="Times New Roman"/>
      <w:kern w:val="0"/>
      <w:lang w:val="en-US" w:eastAsia="en-US"/>
      <w14:ligatures w14:val="none"/>
    </w:rPr>
  </w:style>
  <w:style w:type="character" w:customStyle="1" w:styleId="Styl1Char">
    <w:name w:val="Styl1 Char"/>
    <w:rsid w:val="003B42D9"/>
    <w:rPr>
      <w:rFonts w:ascii="Arial" w:hAnsi="Arial" w:cs="Arial"/>
      <w:color w:val="000000"/>
      <w:lang w:eastAsia="en-US"/>
    </w:rPr>
  </w:style>
  <w:style w:type="character" w:customStyle="1" w:styleId="platne1">
    <w:name w:val="platne1"/>
    <w:basedOn w:val="Standardnpsmoodstavce"/>
    <w:rsid w:val="003B42D9"/>
  </w:style>
  <w:style w:type="paragraph" w:customStyle="1" w:styleId="RLTextlnkuslovan">
    <w:name w:val="RL Text článku číslovaný"/>
    <w:basedOn w:val="Normln"/>
    <w:link w:val="RLTextlnkuslovanChar"/>
    <w:qFormat/>
    <w:rsid w:val="003B42D9"/>
    <w:pPr>
      <w:numPr>
        <w:ilvl w:val="1"/>
        <w:numId w:val="40"/>
      </w:numPr>
      <w:spacing w:after="120" w:line="280" w:lineRule="exact"/>
      <w:jc w:val="both"/>
    </w:pPr>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3B42D9"/>
    <w:pPr>
      <w:keepNext/>
      <w:numPr>
        <w:numId w:val="40"/>
      </w:numPr>
      <w:suppressAutoHyphens/>
      <w:spacing w:before="360" w:after="120" w:line="280" w:lineRule="exact"/>
      <w:jc w:val="both"/>
      <w:outlineLvl w:val="0"/>
    </w:pPr>
    <w:rPr>
      <w:rFonts w:ascii="Calibri" w:eastAsia="Times New Roman" w:hAnsi="Calibri" w:cs="Times New Roman"/>
      <w:b/>
      <w:kern w:val="0"/>
      <w:szCs w:val="24"/>
      <w:lang w:eastAsia="en-US"/>
      <w14:ligatures w14:val="none"/>
    </w:rPr>
  </w:style>
  <w:style w:type="paragraph" w:customStyle="1" w:styleId="RLdajeosmluvnstran">
    <w:name w:val="RL  údaje o smluvní straně"/>
    <w:basedOn w:val="Normln"/>
    <w:rsid w:val="003B42D9"/>
    <w:pPr>
      <w:spacing w:after="120" w:line="280" w:lineRule="exact"/>
      <w:jc w:val="center"/>
    </w:pPr>
    <w:rPr>
      <w:rFonts w:ascii="Calibri" w:eastAsia="Times New Roman" w:hAnsi="Calibri" w:cs="Times New Roman"/>
      <w:kern w:val="0"/>
      <w:szCs w:val="24"/>
      <w:lang w:eastAsia="en-US"/>
      <w14:ligatures w14:val="none"/>
    </w:rPr>
  </w:style>
  <w:style w:type="paragraph" w:customStyle="1" w:styleId="RLProhlensmluvnchstran">
    <w:name w:val="RL Prohlášení smluvních stran"/>
    <w:basedOn w:val="Normln"/>
    <w:link w:val="RLProhlensmluvnchstranChar"/>
    <w:rsid w:val="003B42D9"/>
    <w:pPr>
      <w:spacing w:after="120" w:line="280" w:lineRule="exact"/>
      <w:jc w:val="center"/>
    </w:pPr>
    <w:rPr>
      <w:rFonts w:ascii="Calibri" w:eastAsia="Times New Roman" w:hAnsi="Calibri" w:cs="Times New Roman"/>
      <w:b/>
      <w:kern w:val="0"/>
      <w:szCs w:val="24"/>
      <w:lang w:eastAsia="cs-CZ"/>
      <w14:ligatures w14:val="none"/>
    </w:rPr>
  </w:style>
  <w:style w:type="paragraph" w:customStyle="1" w:styleId="Seznamploh">
    <w:name w:val="Seznam příloh"/>
    <w:basedOn w:val="RLTextlnkuslovan"/>
    <w:link w:val="SeznamplohChar"/>
    <w:rsid w:val="003B42D9"/>
  </w:style>
  <w:style w:type="paragraph" w:customStyle="1" w:styleId="RLnzevsmlouvy">
    <w:name w:val="RL název smlouvy"/>
    <w:basedOn w:val="Normln"/>
    <w:next w:val="Normln"/>
    <w:rsid w:val="003B42D9"/>
    <w:pPr>
      <w:spacing w:before="120" w:after="1200" w:line="240" w:lineRule="auto"/>
      <w:jc w:val="center"/>
    </w:pPr>
    <w:rPr>
      <w:rFonts w:ascii="Calibri" w:eastAsia="Times New Roman" w:hAnsi="Calibri" w:cs="Arial"/>
      <w:b/>
      <w:bCs/>
      <w:caps/>
      <w:spacing w:val="40"/>
      <w:kern w:val="28"/>
      <w:sz w:val="32"/>
      <w:szCs w:val="32"/>
      <w:lang w:eastAsia="cs-CZ"/>
      <w14:ligatures w14:val="none"/>
    </w:rPr>
  </w:style>
  <w:style w:type="character" w:customStyle="1" w:styleId="Kurzva">
    <w:name w:val="Kurzíva"/>
    <w:rsid w:val="003B42D9"/>
    <w:rPr>
      <w:i/>
    </w:rPr>
  </w:style>
  <w:style w:type="character" w:customStyle="1" w:styleId="RLProhlensmluvnchstranChar">
    <w:name w:val="RL Prohlášení smluvních stran Char"/>
    <w:link w:val="RLProhlensmluvnchstran"/>
    <w:rsid w:val="003B42D9"/>
    <w:rPr>
      <w:rFonts w:ascii="Calibri" w:eastAsia="Times New Roman" w:hAnsi="Calibri" w:cs="Times New Roman"/>
      <w:b/>
      <w:kern w:val="0"/>
      <w:szCs w:val="24"/>
      <w:lang w:eastAsia="cs-CZ"/>
      <w14:ligatures w14:val="none"/>
    </w:rPr>
  </w:style>
  <w:style w:type="character" w:customStyle="1" w:styleId="RLTextlnkuslovanChar">
    <w:name w:val="RL Text článku číslovaný Char"/>
    <w:link w:val="RLTextlnkuslovan"/>
    <w:rsid w:val="003B42D9"/>
    <w:rPr>
      <w:rFonts w:ascii="Calibri" w:eastAsia="Times New Roman" w:hAnsi="Calibri" w:cs="Times New Roman"/>
      <w:kern w:val="0"/>
      <w:szCs w:val="24"/>
      <w:lang w:eastAsia="cs-CZ"/>
      <w14:ligatures w14:val="none"/>
    </w:rPr>
  </w:style>
  <w:style w:type="paragraph" w:customStyle="1" w:styleId="doplnuchaze">
    <w:name w:val="doplní uchazeč"/>
    <w:basedOn w:val="Normln"/>
    <w:link w:val="doplnuchazeChar"/>
    <w:qFormat/>
    <w:rsid w:val="003B42D9"/>
    <w:pPr>
      <w:spacing w:after="120" w:line="280" w:lineRule="exact"/>
      <w:jc w:val="center"/>
    </w:pPr>
    <w:rPr>
      <w:rFonts w:ascii="Calibri" w:eastAsia="Times New Roman" w:hAnsi="Calibri" w:cs="Times New Roman"/>
      <w:b/>
      <w:snapToGrid w:val="0"/>
      <w:kern w:val="0"/>
      <w:lang w:eastAsia="cs-CZ"/>
      <w14:ligatures w14:val="none"/>
    </w:rPr>
  </w:style>
  <w:style w:type="character" w:customStyle="1" w:styleId="doplnuchazeChar">
    <w:name w:val="doplní uchazeč Char"/>
    <w:link w:val="doplnuchaze"/>
    <w:rsid w:val="003B42D9"/>
    <w:rPr>
      <w:rFonts w:ascii="Calibri" w:eastAsia="Times New Roman" w:hAnsi="Calibri" w:cs="Times New Roman"/>
      <w:b/>
      <w:snapToGrid w:val="0"/>
      <w:kern w:val="0"/>
      <w:lang w:eastAsia="cs-CZ"/>
      <w14:ligatures w14:val="none"/>
    </w:rPr>
  </w:style>
  <w:style w:type="paragraph" w:customStyle="1" w:styleId="RLNadpis1rovn">
    <w:name w:val="RL Nadpis 1. úrovně"/>
    <w:basedOn w:val="Normln"/>
    <w:next w:val="Normln"/>
    <w:qFormat/>
    <w:rsid w:val="003B42D9"/>
    <w:pPr>
      <w:pageBreakBefore/>
      <w:numPr>
        <w:numId w:val="41"/>
      </w:numPr>
      <w:spacing w:after="1000" w:line="560" w:lineRule="exact"/>
    </w:pPr>
    <w:rPr>
      <w:rFonts w:ascii="Calibri" w:eastAsia="Times New Roman" w:hAnsi="Calibri" w:cs="Times New Roman"/>
      <w:b/>
      <w:kern w:val="0"/>
      <w:sz w:val="40"/>
      <w:szCs w:val="40"/>
      <w:lang w:eastAsia="cs-CZ"/>
      <w14:ligatures w14:val="none"/>
    </w:rPr>
  </w:style>
  <w:style w:type="paragraph" w:customStyle="1" w:styleId="RLNadpis2rovn">
    <w:name w:val="RL Nadpis 2. úrovně"/>
    <w:basedOn w:val="Normln"/>
    <w:next w:val="Normln"/>
    <w:qFormat/>
    <w:rsid w:val="003B42D9"/>
    <w:pPr>
      <w:keepNext/>
      <w:numPr>
        <w:ilvl w:val="1"/>
        <w:numId w:val="41"/>
      </w:numPr>
      <w:spacing w:before="360" w:after="120" w:line="340" w:lineRule="exact"/>
    </w:pPr>
    <w:rPr>
      <w:rFonts w:ascii="Calibri" w:eastAsia="Times New Roman" w:hAnsi="Calibri" w:cs="Times New Roman"/>
      <w:b/>
      <w:spacing w:val="20"/>
      <w:kern w:val="0"/>
      <w:sz w:val="23"/>
      <w:szCs w:val="24"/>
      <w:lang w:eastAsia="cs-CZ"/>
      <w14:ligatures w14:val="none"/>
    </w:rPr>
  </w:style>
  <w:style w:type="paragraph" w:customStyle="1" w:styleId="RLNadpis3rovn">
    <w:name w:val="RL Nadpis 3. úrovně"/>
    <w:basedOn w:val="Normln"/>
    <w:next w:val="Normln"/>
    <w:qFormat/>
    <w:rsid w:val="003B42D9"/>
    <w:pPr>
      <w:keepNext/>
      <w:numPr>
        <w:ilvl w:val="2"/>
        <w:numId w:val="41"/>
      </w:numPr>
      <w:spacing w:before="360" w:after="120" w:line="340" w:lineRule="exact"/>
    </w:pPr>
    <w:rPr>
      <w:rFonts w:ascii="Calibri" w:eastAsia="Times New Roman" w:hAnsi="Calibri" w:cs="Times New Roman"/>
      <w:b/>
      <w:kern w:val="0"/>
      <w:lang w:eastAsia="cs-CZ"/>
      <w14:ligatures w14:val="none"/>
    </w:rPr>
  </w:style>
  <w:style w:type="paragraph" w:customStyle="1" w:styleId="RLslovanodstavec">
    <w:name w:val="RL Číslovaný odstavec"/>
    <w:basedOn w:val="Normln"/>
    <w:qFormat/>
    <w:rsid w:val="003B42D9"/>
    <w:pPr>
      <w:numPr>
        <w:numId w:val="42"/>
      </w:numPr>
      <w:spacing w:after="120" w:line="340" w:lineRule="exact"/>
    </w:pPr>
    <w:rPr>
      <w:rFonts w:ascii="Calibri" w:eastAsia="Times New Roman" w:hAnsi="Calibri" w:cs="Times New Roman"/>
      <w:spacing w:val="-4"/>
      <w:kern w:val="0"/>
      <w:szCs w:val="24"/>
      <w:lang w:eastAsia="cs-CZ"/>
      <w14:ligatures w14:val="none"/>
    </w:rPr>
  </w:style>
  <w:style w:type="character" w:customStyle="1" w:styleId="RLlneksmlouvyCharChar">
    <w:name w:val="RL Článek smlouvy Char Char"/>
    <w:link w:val="RLlneksmlouvy"/>
    <w:rsid w:val="003B42D9"/>
    <w:rPr>
      <w:rFonts w:ascii="Calibri" w:eastAsia="Times New Roman" w:hAnsi="Calibri" w:cs="Times New Roman"/>
      <w:b/>
      <w:kern w:val="0"/>
      <w:szCs w:val="24"/>
      <w:lang w:eastAsia="en-US"/>
      <w14:ligatures w14:val="none"/>
    </w:rPr>
  </w:style>
  <w:style w:type="character" w:customStyle="1" w:styleId="SeznamplohChar">
    <w:name w:val="Seznam příloh Char"/>
    <w:link w:val="Seznamploh"/>
    <w:rsid w:val="003B42D9"/>
    <w:rPr>
      <w:rFonts w:ascii="Calibri" w:eastAsia="Times New Roman" w:hAnsi="Calibri" w:cs="Times New Roman"/>
      <w:kern w:val="0"/>
      <w:szCs w:val="24"/>
      <w:lang w:eastAsia="cs-CZ"/>
      <w14:ligatures w14:val="none"/>
    </w:rPr>
  </w:style>
  <w:style w:type="paragraph" w:customStyle="1" w:styleId="RLdajeosmluvnstran0">
    <w:name w:val="RL Údaje o smluvní straně"/>
    <w:basedOn w:val="Normln"/>
    <w:rsid w:val="003B42D9"/>
    <w:pPr>
      <w:spacing w:after="120" w:line="280" w:lineRule="exact"/>
      <w:jc w:val="center"/>
    </w:pPr>
    <w:rPr>
      <w:rFonts w:ascii="Calibri" w:eastAsia="Times New Roman" w:hAnsi="Calibri" w:cs="Times New Roman"/>
      <w:kern w:val="0"/>
      <w:szCs w:val="24"/>
      <w:lang w:eastAsia="en-US"/>
      <w14:ligatures w14:val="none"/>
    </w:rPr>
  </w:style>
  <w:style w:type="character" w:customStyle="1" w:styleId="datatitle">
    <w:name w:val="data_title"/>
    <w:rsid w:val="003B42D9"/>
  </w:style>
  <w:style w:type="paragraph" w:customStyle="1" w:styleId="Standard">
    <w:name w:val="Standard"/>
    <w:rsid w:val="003B42D9"/>
    <w:pPr>
      <w:widowControl w:val="0"/>
      <w:suppressAutoHyphens/>
      <w:autoSpaceDN w:val="0"/>
      <w:spacing w:after="0" w:line="240" w:lineRule="auto"/>
    </w:pPr>
    <w:rPr>
      <w:rFonts w:ascii="Liberation Serif" w:eastAsia="Droid Sans" w:hAnsi="Liberation Serif" w:cs="Lohit Hindi"/>
      <w:kern w:val="3"/>
      <w:sz w:val="24"/>
      <w:szCs w:val="24"/>
      <w:lang w:bidi="hi-IN"/>
      <w14:ligatures w14:val="none"/>
    </w:rPr>
  </w:style>
  <w:style w:type="paragraph" w:customStyle="1" w:styleId="MDSR">
    <w:name w:val="MDS ČR"/>
    <w:uiPriority w:val="99"/>
    <w:rsid w:val="003B42D9"/>
    <w:pPr>
      <w:suppressAutoHyphens/>
      <w:overflowPunct w:val="0"/>
      <w:autoSpaceDE w:val="0"/>
      <w:autoSpaceDN w:val="0"/>
      <w:adjustRightInd w:val="0"/>
      <w:spacing w:before="120" w:after="0" w:line="240" w:lineRule="auto"/>
      <w:ind w:firstLine="567"/>
      <w:jc w:val="both"/>
    </w:pPr>
    <w:rPr>
      <w:rFonts w:ascii="Times New Roman" w:eastAsia="Times New Roman" w:hAnsi="Times New Roman" w:cs="Times New Roman"/>
      <w:kern w:val="0"/>
      <w:sz w:val="24"/>
      <w:szCs w:val="24"/>
      <w:lang w:eastAsia="cs-CZ"/>
      <w14:ligatures w14:val="none"/>
    </w:rPr>
  </w:style>
  <w:style w:type="paragraph" w:customStyle="1" w:styleId="Table">
    <w:name w:val="Table"/>
    <w:basedOn w:val="Standard"/>
    <w:rsid w:val="003B42D9"/>
    <w:pPr>
      <w:textAlignment w:val="baseline"/>
    </w:pPr>
    <w:rPr>
      <w:rFonts w:eastAsia="Calibri"/>
    </w:rPr>
  </w:style>
  <w:style w:type="paragraph" w:customStyle="1" w:styleId="4DNormln">
    <w:name w:val="4D Normální"/>
    <w:link w:val="4DNormlnChar"/>
    <w:rsid w:val="003B42D9"/>
    <w:pPr>
      <w:spacing w:after="0" w:line="240" w:lineRule="auto"/>
    </w:pPr>
    <w:rPr>
      <w:rFonts w:ascii="Arial" w:eastAsia="Times New Roman" w:hAnsi="Arial" w:cs="Tahoma"/>
      <w:kern w:val="0"/>
      <w:sz w:val="24"/>
      <w:szCs w:val="24"/>
      <w:lang w:eastAsia="cs-CZ"/>
      <w14:ligatures w14:val="none"/>
    </w:rPr>
  </w:style>
  <w:style w:type="character" w:customStyle="1" w:styleId="4DNormlnChar">
    <w:name w:val="4D Normální Char"/>
    <w:link w:val="4DNormln"/>
    <w:rsid w:val="003B42D9"/>
    <w:rPr>
      <w:rFonts w:ascii="Arial" w:eastAsia="Times New Roman" w:hAnsi="Arial" w:cs="Tahoma"/>
      <w:kern w:val="0"/>
      <w:sz w:val="24"/>
      <w:szCs w:val="24"/>
      <w:lang w:eastAsia="cs-CZ"/>
      <w14:ligatures w14:val="none"/>
    </w:rPr>
  </w:style>
  <w:style w:type="paragraph" w:customStyle="1" w:styleId="Citace">
    <w:name w:val="Citace"/>
    <w:basedOn w:val="Normln"/>
    <w:next w:val="Normln"/>
    <w:link w:val="CitaceChar"/>
    <w:uiPriority w:val="29"/>
    <w:qFormat/>
    <w:rsid w:val="003B42D9"/>
    <w:pPr>
      <w:spacing w:before="200" w:after="200" w:line="240" w:lineRule="auto"/>
      <w:jc w:val="both"/>
    </w:pPr>
    <w:rPr>
      <w:rFonts w:ascii="Calibri" w:eastAsia="Times New Roman" w:hAnsi="Calibri" w:cs="Times New Roman"/>
      <w:i/>
      <w:iCs/>
      <w:kern w:val="0"/>
      <w:sz w:val="20"/>
      <w:szCs w:val="24"/>
      <w:lang w:eastAsia="en-US"/>
      <w14:ligatures w14:val="none"/>
    </w:rPr>
  </w:style>
  <w:style w:type="character" w:customStyle="1" w:styleId="CitaceChar">
    <w:name w:val="Citace Char"/>
    <w:link w:val="Citace"/>
    <w:uiPriority w:val="29"/>
    <w:rsid w:val="003B42D9"/>
    <w:rPr>
      <w:rFonts w:ascii="Calibri" w:eastAsia="Times New Roman" w:hAnsi="Calibri" w:cs="Times New Roman"/>
      <w:i/>
      <w:iCs/>
      <w:kern w:val="0"/>
      <w:sz w:val="20"/>
      <w:szCs w:val="24"/>
      <w:lang w:eastAsia="en-US"/>
      <w14:ligatures w14:val="none"/>
    </w:rPr>
  </w:style>
  <w:style w:type="paragraph" w:customStyle="1" w:styleId="Citaceintenzivn">
    <w:name w:val="Citace – intenzivní"/>
    <w:basedOn w:val="Normln"/>
    <w:next w:val="Normln"/>
    <w:link w:val="CitaceintenzivnChar"/>
    <w:uiPriority w:val="30"/>
    <w:qFormat/>
    <w:rsid w:val="003B42D9"/>
    <w:pPr>
      <w:pBdr>
        <w:top w:val="single" w:sz="4" w:space="10" w:color="4F81BD"/>
        <w:left w:val="single" w:sz="4" w:space="10" w:color="4F81BD"/>
      </w:pBdr>
      <w:spacing w:before="200" w:after="0" w:line="240" w:lineRule="auto"/>
      <w:ind w:left="1296" w:right="1152"/>
      <w:jc w:val="both"/>
    </w:pPr>
    <w:rPr>
      <w:rFonts w:ascii="Calibri" w:eastAsia="Times New Roman" w:hAnsi="Calibri" w:cs="Times New Roman"/>
      <w:i/>
      <w:iCs/>
      <w:color w:val="4F81BD"/>
      <w:kern w:val="0"/>
      <w:sz w:val="20"/>
      <w:szCs w:val="24"/>
      <w:lang w:eastAsia="en-US"/>
      <w14:ligatures w14:val="none"/>
    </w:rPr>
  </w:style>
  <w:style w:type="character" w:customStyle="1" w:styleId="CitaceintenzivnChar">
    <w:name w:val="Citace – intenzivní Char"/>
    <w:link w:val="Citaceintenzivn"/>
    <w:uiPriority w:val="30"/>
    <w:rsid w:val="003B42D9"/>
    <w:rPr>
      <w:rFonts w:ascii="Calibri" w:eastAsia="Times New Roman" w:hAnsi="Calibri" w:cs="Times New Roman"/>
      <w:i/>
      <w:iCs/>
      <w:color w:val="4F81BD"/>
      <w:kern w:val="0"/>
      <w:sz w:val="20"/>
      <w:szCs w:val="24"/>
      <w:lang w:eastAsia="en-US"/>
      <w14:ligatures w14:val="none"/>
    </w:rPr>
  </w:style>
  <w:style w:type="paragraph" w:styleId="Podnadpis">
    <w:name w:val="Subtitle"/>
    <w:basedOn w:val="Normln"/>
    <w:next w:val="Normln"/>
    <w:link w:val="PodnadpisChar"/>
    <w:uiPriority w:val="11"/>
    <w:qFormat/>
    <w:rsid w:val="003B42D9"/>
    <w:pPr>
      <w:spacing w:before="200" w:after="1000" w:line="240" w:lineRule="auto"/>
      <w:jc w:val="both"/>
    </w:pPr>
    <w:rPr>
      <w:rFonts w:ascii="Calibri" w:eastAsia="Times New Roman" w:hAnsi="Calibri" w:cs="Times New Roman"/>
      <w:caps/>
      <w:color w:val="595959"/>
      <w:spacing w:val="10"/>
      <w:kern w:val="0"/>
      <w:sz w:val="24"/>
      <w:szCs w:val="24"/>
      <w:lang w:eastAsia="en-US"/>
      <w14:ligatures w14:val="none"/>
    </w:rPr>
  </w:style>
  <w:style w:type="character" w:customStyle="1" w:styleId="PodnadpisChar">
    <w:name w:val="Podnadpis Char"/>
    <w:basedOn w:val="Standardnpsmoodstavce"/>
    <w:link w:val="Podnadpis"/>
    <w:uiPriority w:val="11"/>
    <w:rsid w:val="003B42D9"/>
    <w:rPr>
      <w:rFonts w:ascii="Calibri" w:eastAsia="Times New Roman" w:hAnsi="Calibri" w:cs="Times New Roman"/>
      <w:caps/>
      <w:color w:val="595959"/>
      <w:spacing w:val="10"/>
      <w:kern w:val="0"/>
      <w:sz w:val="24"/>
      <w:szCs w:val="24"/>
      <w:lang w:eastAsia="en-US"/>
      <w14:ligatures w14:val="none"/>
    </w:rPr>
  </w:style>
  <w:style w:type="paragraph" w:styleId="Citt">
    <w:name w:val="Quote"/>
    <w:basedOn w:val="Normln"/>
    <w:next w:val="Normln"/>
    <w:link w:val="CittChar"/>
    <w:uiPriority w:val="29"/>
    <w:qFormat/>
    <w:rsid w:val="003B42D9"/>
    <w:pPr>
      <w:spacing w:before="200" w:after="200" w:line="240" w:lineRule="auto"/>
      <w:jc w:val="both"/>
    </w:pPr>
    <w:rPr>
      <w:rFonts w:ascii="Calibri" w:eastAsia="Times New Roman" w:hAnsi="Calibri" w:cs="Times New Roman"/>
      <w:i/>
      <w:iCs/>
      <w:color w:val="000000"/>
      <w:kern w:val="0"/>
      <w:sz w:val="20"/>
      <w:szCs w:val="24"/>
      <w:lang w:val="en-US" w:eastAsia="en-US" w:bidi="en-US"/>
      <w14:ligatures w14:val="none"/>
    </w:rPr>
  </w:style>
  <w:style w:type="character" w:customStyle="1" w:styleId="CittChar">
    <w:name w:val="Citát Char"/>
    <w:basedOn w:val="Standardnpsmoodstavce"/>
    <w:link w:val="Citt"/>
    <w:uiPriority w:val="29"/>
    <w:rsid w:val="003B42D9"/>
    <w:rPr>
      <w:rFonts w:ascii="Calibri" w:eastAsia="Times New Roman" w:hAnsi="Calibri" w:cs="Times New Roman"/>
      <w:i/>
      <w:iCs/>
      <w:color w:val="000000"/>
      <w:kern w:val="0"/>
      <w:sz w:val="20"/>
      <w:szCs w:val="24"/>
      <w:lang w:val="en-US" w:eastAsia="en-US" w:bidi="en-US"/>
      <w14:ligatures w14:val="none"/>
    </w:rPr>
  </w:style>
  <w:style w:type="paragraph" w:styleId="Vrazncitt">
    <w:name w:val="Intense Quote"/>
    <w:basedOn w:val="Normln"/>
    <w:next w:val="Normln"/>
    <w:link w:val="VrazncittChar"/>
    <w:uiPriority w:val="30"/>
    <w:qFormat/>
    <w:rsid w:val="003B42D9"/>
    <w:pPr>
      <w:pBdr>
        <w:bottom w:val="single" w:sz="4" w:space="4" w:color="4F81BD"/>
      </w:pBdr>
      <w:spacing w:before="200" w:after="280" w:line="240" w:lineRule="auto"/>
      <w:ind w:left="936" w:right="936"/>
      <w:jc w:val="both"/>
    </w:pPr>
    <w:rPr>
      <w:rFonts w:ascii="Calibri" w:eastAsia="Times New Roman" w:hAnsi="Calibri" w:cs="Times New Roman"/>
      <w:b/>
      <w:bCs/>
      <w:i/>
      <w:iCs/>
      <w:color w:val="4F81BD"/>
      <w:kern w:val="0"/>
      <w:sz w:val="20"/>
      <w:szCs w:val="24"/>
      <w:lang w:val="en-US" w:eastAsia="en-US" w:bidi="en-US"/>
      <w14:ligatures w14:val="none"/>
    </w:rPr>
  </w:style>
  <w:style w:type="character" w:customStyle="1" w:styleId="VrazncittChar">
    <w:name w:val="Výrazný citát Char"/>
    <w:basedOn w:val="Standardnpsmoodstavce"/>
    <w:link w:val="Vrazncitt"/>
    <w:uiPriority w:val="30"/>
    <w:rsid w:val="003B42D9"/>
    <w:rPr>
      <w:rFonts w:ascii="Calibri" w:eastAsia="Times New Roman" w:hAnsi="Calibri" w:cs="Times New Roman"/>
      <w:b/>
      <w:bCs/>
      <w:i/>
      <w:iCs/>
      <w:color w:val="4F81BD"/>
      <w:kern w:val="0"/>
      <w:sz w:val="20"/>
      <w:szCs w:val="24"/>
      <w:lang w:val="en-US" w:eastAsia="en-US" w:bidi="en-US"/>
      <w14:ligatures w14:val="none"/>
    </w:rPr>
  </w:style>
  <w:style w:type="character" w:styleId="Zdraznnintenzivn">
    <w:name w:val="Intense Emphasis"/>
    <w:uiPriority w:val="21"/>
    <w:qFormat/>
    <w:rsid w:val="003B42D9"/>
    <w:rPr>
      <w:b/>
      <w:bCs/>
      <w:caps/>
      <w:color w:val="243F60"/>
      <w:spacing w:val="10"/>
    </w:rPr>
  </w:style>
  <w:style w:type="character" w:styleId="Odkazjemn">
    <w:name w:val="Subtle Reference"/>
    <w:uiPriority w:val="31"/>
    <w:qFormat/>
    <w:rsid w:val="003B42D9"/>
    <w:rPr>
      <w:b/>
      <w:bCs/>
      <w:color w:val="4F81BD"/>
    </w:rPr>
  </w:style>
  <w:style w:type="character" w:styleId="Odkazintenzivn">
    <w:name w:val="Intense Reference"/>
    <w:uiPriority w:val="32"/>
    <w:qFormat/>
    <w:rsid w:val="003B42D9"/>
    <w:rPr>
      <w:b/>
      <w:bCs/>
      <w:i/>
      <w:iCs/>
      <w:caps/>
      <w:color w:val="4F81BD"/>
    </w:rPr>
  </w:style>
  <w:style w:type="character" w:styleId="Nzevknihy">
    <w:name w:val="Book Title"/>
    <w:uiPriority w:val="33"/>
    <w:qFormat/>
    <w:rsid w:val="003B42D9"/>
    <w:rPr>
      <w:b/>
      <w:bCs/>
      <w:i/>
      <w:iCs/>
      <w:spacing w:val="9"/>
    </w:rPr>
  </w:style>
  <w:style w:type="paragraph" w:styleId="Seznamsodrkami">
    <w:name w:val="List Bullet"/>
    <w:basedOn w:val="Normln"/>
    <w:uiPriority w:val="99"/>
    <w:rsid w:val="003B42D9"/>
    <w:pPr>
      <w:numPr>
        <w:numId w:val="43"/>
      </w:numPr>
      <w:spacing w:after="0" w:line="240" w:lineRule="auto"/>
    </w:pPr>
    <w:rPr>
      <w:rFonts w:ascii="Calibri" w:eastAsia="Calibri" w:hAnsi="Calibri" w:cs="Times New Roman"/>
      <w:kern w:val="0"/>
      <w:lang w:eastAsia="en-US"/>
      <w14:ligatures w14:val="none"/>
    </w:rPr>
  </w:style>
  <w:style w:type="paragraph" w:customStyle="1" w:styleId="MZeSMLNadpis1">
    <w:name w:val="MZe SML Nadpis 1"/>
    <w:basedOn w:val="Normln"/>
    <w:uiPriority w:val="99"/>
    <w:rsid w:val="003B42D9"/>
    <w:pPr>
      <w:numPr>
        <w:numId w:val="44"/>
      </w:numPr>
      <w:tabs>
        <w:tab w:val="left" w:pos="567"/>
      </w:tabs>
      <w:spacing w:before="480" w:after="240" w:line="240" w:lineRule="auto"/>
      <w:ind w:left="652"/>
      <w:jc w:val="both"/>
    </w:pPr>
    <w:rPr>
      <w:rFonts w:ascii="Arial" w:eastAsia="Times New Roman" w:hAnsi="Arial" w:cs="Arial"/>
      <w:b/>
      <w:bCs/>
      <w:caps/>
      <w:kern w:val="0"/>
      <w:sz w:val="24"/>
      <w:szCs w:val="24"/>
      <w:lang w:eastAsia="cs-CZ"/>
      <w14:ligatures w14:val="none"/>
    </w:rPr>
  </w:style>
  <w:style w:type="paragraph" w:customStyle="1" w:styleId="MZeSMLNadpis2">
    <w:name w:val="MZe SML Nadpis 2"/>
    <w:basedOn w:val="Normln"/>
    <w:uiPriority w:val="99"/>
    <w:rsid w:val="003B42D9"/>
    <w:pPr>
      <w:numPr>
        <w:ilvl w:val="1"/>
        <w:numId w:val="44"/>
      </w:numPr>
      <w:spacing w:before="120" w:after="0" w:line="240" w:lineRule="auto"/>
      <w:jc w:val="both"/>
    </w:pPr>
    <w:rPr>
      <w:rFonts w:ascii="Arial" w:eastAsia="Times New Roman" w:hAnsi="Arial" w:cs="Arial"/>
      <w:kern w:val="0"/>
      <w:sz w:val="24"/>
      <w:szCs w:val="24"/>
      <w:lang w:eastAsia="cs-CZ"/>
      <w14:ligatures w14:val="none"/>
    </w:rPr>
  </w:style>
  <w:style w:type="paragraph" w:customStyle="1" w:styleId="MZeSMLNAdpis3">
    <w:name w:val="MZe SML NAdpis 3"/>
    <w:basedOn w:val="Normln"/>
    <w:uiPriority w:val="99"/>
    <w:rsid w:val="003B42D9"/>
    <w:pPr>
      <w:keepNext/>
      <w:keepLines/>
      <w:numPr>
        <w:ilvl w:val="2"/>
        <w:numId w:val="44"/>
      </w:numPr>
      <w:spacing w:before="120" w:after="0" w:line="240" w:lineRule="auto"/>
      <w:jc w:val="both"/>
    </w:pPr>
    <w:rPr>
      <w:rFonts w:ascii="Arial" w:eastAsia="Times New Roman" w:hAnsi="Arial" w:cs="Arial"/>
      <w:kern w:val="0"/>
      <w:sz w:val="24"/>
      <w:szCs w:val="24"/>
      <w:lang w:eastAsia="cs-CZ"/>
      <w14:ligatures w14:val="none"/>
    </w:rPr>
  </w:style>
  <w:style w:type="paragraph" w:customStyle="1" w:styleId="Text">
    <w:name w:val="Text"/>
    <w:rsid w:val="003B42D9"/>
    <w:pPr>
      <w:pBdr>
        <w:top w:val="nil"/>
        <w:left w:val="nil"/>
        <w:bottom w:val="nil"/>
        <w:right w:val="nil"/>
        <w:between w:val="nil"/>
        <w:bar w:val="nil"/>
      </w:pBdr>
      <w:spacing w:after="0" w:line="240" w:lineRule="auto"/>
    </w:pPr>
    <w:rPr>
      <w:rFonts w:ascii="Helvetica" w:eastAsia="Arial Unicode MS" w:hAnsi="Helvetica" w:cs="Arial Unicode MS"/>
      <w:color w:val="000000"/>
      <w:kern w:val="0"/>
      <w:bdr w:val="nil"/>
      <w:lang w:eastAsia="cs-CZ"/>
      <w14:ligatures w14:val="none"/>
    </w:rPr>
  </w:style>
  <w:style w:type="character" w:customStyle="1" w:styleId="Ohne">
    <w:name w:val="Ohne"/>
    <w:rsid w:val="003B42D9"/>
  </w:style>
  <w:style w:type="numbering" w:customStyle="1" w:styleId="Aufzhlungszeichen">
    <w:name w:val="Aufzählungszeichen"/>
    <w:rsid w:val="003B42D9"/>
    <w:pPr>
      <w:numPr>
        <w:numId w:val="45"/>
      </w:numPr>
    </w:pPr>
  </w:style>
  <w:style w:type="paragraph" w:customStyle="1" w:styleId="xl65">
    <w:name w:val="xl65"/>
    <w:basedOn w:val="Normln"/>
    <w:rsid w:val="003B42D9"/>
    <w:pPr>
      <w:spacing w:before="100" w:beforeAutospacing="1" w:after="100" w:afterAutospacing="1" w:line="240" w:lineRule="auto"/>
      <w:jc w:val="right"/>
    </w:pPr>
    <w:rPr>
      <w:rFonts w:ascii="Times New Roman" w:eastAsia="Times New Roman" w:hAnsi="Times New Roman" w:cs="Times New Roman"/>
      <w:kern w:val="0"/>
      <w:sz w:val="24"/>
      <w:szCs w:val="24"/>
      <w:lang w:eastAsia="cs-CZ"/>
      <w14:ligatures w14:val="none"/>
    </w:rPr>
  </w:style>
  <w:style w:type="paragraph" w:customStyle="1" w:styleId="xl66">
    <w:name w:val="xl66"/>
    <w:basedOn w:val="Normln"/>
    <w:rsid w:val="003B42D9"/>
    <w:pPr>
      <w:spacing w:before="100" w:beforeAutospacing="1" w:after="100" w:afterAutospacing="1" w:line="240" w:lineRule="auto"/>
    </w:pPr>
    <w:rPr>
      <w:rFonts w:ascii="Calibri" w:eastAsia="Times New Roman" w:hAnsi="Calibri" w:cs="Times New Roman"/>
      <w:kern w:val="0"/>
      <w:sz w:val="24"/>
      <w:szCs w:val="24"/>
      <w:lang w:eastAsia="cs-CZ"/>
      <w14:ligatures w14:val="none"/>
    </w:rPr>
  </w:style>
  <w:style w:type="paragraph" w:customStyle="1" w:styleId="xl64">
    <w:name w:val="xl64"/>
    <w:basedOn w:val="Normln"/>
    <w:rsid w:val="003B42D9"/>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cs-CZ"/>
      <w14:ligatures w14:val="none"/>
    </w:rPr>
  </w:style>
  <w:style w:type="paragraph" w:customStyle="1" w:styleId="xl67">
    <w:name w:val="xl67"/>
    <w:basedOn w:val="Normln"/>
    <w:rsid w:val="003B42D9"/>
    <w:pPr>
      <w:spacing w:before="100" w:beforeAutospacing="1" w:after="100" w:afterAutospacing="1" w:line="240" w:lineRule="auto"/>
    </w:pPr>
    <w:rPr>
      <w:rFonts w:ascii="Calibri" w:eastAsia="Times New Roman" w:hAnsi="Calibri" w:cs="Times New Roman"/>
      <w:kern w:val="0"/>
      <w:sz w:val="24"/>
      <w:szCs w:val="24"/>
      <w:lang w:eastAsia="cs-CZ"/>
      <w14:ligatures w14:val="none"/>
    </w:rPr>
  </w:style>
  <w:style w:type="paragraph" w:customStyle="1" w:styleId="zkladntext30">
    <w:name w:val="zkladntext30"/>
    <w:basedOn w:val="Normln"/>
    <w:rsid w:val="003B42D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zkladntext1">
    <w:name w:val="zkladntext1"/>
    <w:basedOn w:val="Normln"/>
    <w:rsid w:val="003B42D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Odrazka2">
    <w:name w:val="Odrazka_2"/>
    <w:basedOn w:val="Odrazka1"/>
    <w:qFormat/>
    <w:rsid w:val="003B42D9"/>
    <w:pPr>
      <w:numPr>
        <w:numId w:val="0"/>
      </w:numPr>
      <w:ind w:left="1440" w:hanging="360"/>
    </w:pPr>
  </w:style>
  <w:style w:type="character" w:customStyle="1" w:styleId="cf01">
    <w:name w:val="cf01"/>
    <w:basedOn w:val="Standardnpsmoodstavce"/>
    <w:rsid w:val="00B164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86046">
      <w:bodyDiv w:val="1"/>
      <w:marLeft w:val="0"/>
      <w:marRight w:val="0"/>
      <w:marTop w:val="0"/>
      <w:marBottom w:val="0"/>
      <w:divBdr>
        <w:top w:val="none" w:sz="0" w:space="0" w:color="auto"/>
        <w:left w:val="none" w:sz="0" w:space="0" w:color="auto"/>
        <w:bottom w:val="none" w:sz="0" w:space="0" w:color="auto"/>
        <w:right w:val="none" w:sz="0" w:space="0" w:color="auto"/>
      </w:divBdr>
    </w:div>
    <w:div w:id="85276323">
      <w:bodyDiv w:val="1"/>
      <w:marLeft w:val="0"/>
      <w:marRight w:val="0"/>
      <w:marTop w:val="0"/>
      <w:marBottom w:val="0"/>
      <w:divBdr>
        <w:top w:val="none" w:sz="0" w:space="0" w:color="auto"/>
        <w:left w:val="none" w:sz="0" w:space="0" w:color="auto"/>
        <w:bottom w:val="none" w:sz="0" w:space="0" w:color="auto"/>
        <w:right w:val="none" w:sz="0" w:space="0" w:color="auto"/>
      </w:divBdr>
    </w:div>
    <w:div w:id="144055832">
      <w:bodyDiv w:val="1"/>
      <w:marLeft w:val="0"/>
      <w:marRight w:val="0"/>
      <w:marTop w:val="0"/>
      <w:marBottom w:val="0"/>
      <w:divBdr>
        <w:top w:val="none" w:sz="0" w:space="0" w:color="auto"/>
        <w:left w:val="none" w:sz="0" w:space="0" w:color="auto"/>
        <w:bottom w:val="none" w:sz="0" w:space="0" w:color="auto"/>
        <w:right w:val="none" w:sz="0" w:space="0" w:color="auto"/>
      </w:divBdr>
    </w:div>
    <w:div w:id="155849142">
      <w:bodyDiv w:val="1"/>
      <w:marLeft w:val="0"/>
      <w:marRight w:val="0"/>
      <w:marTop w:val="0"/>
      <w:marBottom w:val="0"/>
      <w:divBdr>
        <w:top w:val="none" w:sz="0" w:space="0" w:color="auto"/>
        <w:left w:val="none" w:sz="0" w:space="0" w:color="auto"/>
        <w:bottom w:val="none" w:sz="0" w:space="0" w:color="auto"/>
        <w:right w:val="none" w:sz="0" w:space="0" w:color="auto"/>
      </w:divBdr>
    </w:div>
    <w:div w:id="164131521">
      <w:bodyDiv w:val="1"/>
      <w:marLeft w:val="0"/>
      <w:marRight w:val="0"/>
      <w:marTop w:val="0"/>
      <w:marBottom w:val="0"/>
      <w:divBdr>
        <w:top w:val="none" w:sz="0" w:space="0" w:color="auto"/>
        <w:left w:val="none" w:sz="0" w:space="0" w:color="auto"/>
        <w:bottom w:val="none" w:sz="0" w:space="0" w:color="auto"/>
        <w:right w:val="none" w:sz="0" w:space="0" w:color="auto"/>
      </w:divBdr>
    </w:div>
    <w:div w:id="205609310">
      <w:bodyDiv w:val="1"/>
      <w:marLeft w:val="0"/>
      <w:marRight w:val="0"/>
      <w:marTop w:val="0"/>
      <w:marBottom w:val="0"/>
      <w:divBdr>
        <w:top w:val="none" w:sz="0" w:space="0" w:color="auto"/>
        <w:left w:val="none" w:sz="0" w:space="0" w:color="auto"/>
        <w:bottom w:val="none" w:sz="0" w:space="0" w:color="auto"/>
        <w:right w:val="none" w:sz="0" w:space="0" w:color="auto"/>
      </w:divBdr>
    </w:div>
    <w:div w:id="247345635">
      <w:bodyDiv w:val="1"/>
      <w:marLeft w:val="0"/>
      <w:marRight w:val="0"/>
      <w:marTop w:val="0"/>
      <w:marBottom w:val="0"/>
      <w:divBdr>
        <w:top w:val="none" w:sz="0" w:space="0" w:color="auto"/>
        <w:left w:val="none" w:sz="0" w:space="0" w:color="auto"/>
        <w:bottom w:val="none" w:sz="0" w:space="0" w:color="auto"/>
        <w:right w:val="none" w:sz="0" w:space="0" w:color="auto"/>
      </w:divBdr>
    </w:div>
    <w:div w:id="259527548">
      <w:bodyDiv w:val="1"/>
      <w:marLeft w:val="0"/>
      <w:marRight w:val="0"/>
      <w:marTop w:val="0"/>
      <w:marBottom w:val="0"/>
      <w:divBdr>
        <w:top w:val="none" w:sz="0" w:space="0" w:color="auto"/>
        <w:left w:val="none" w:sz="0" w:space="0" w:color="auto"/>
        <w:bottom w:val="none" w:sz="0" w:space="0" w:color="auto"/>
        <w:right w:val="none" w:sz="0" w:space="0" w:color="auto"/>
      </w:divBdr>
    </w:div>
    <w:div w:id="264269044">
      <w:bodyDiv w:val="1"/>
      <w:marLeft w:val="0"/>
      <w:marRight w:val="0"/>
      <w:marTop w:val="0"/>
      <w:marBottom w:val="0"/>
      <w:divBdr>
        <w:top w:val="none" w:sz="0" w:space="0" w:color="auto"/>
        <w:left w:val="none" w:sz="0" w:space="0" w:color="auto"/>
        <w:bottom w:val="none" w:sz="0" w:space="0" w:color="auto"/>
        <w:right w:val="none" w:sz="0" w:space="0" w:color="auto"/>
      </w:divBdr>
    </w:div>
    <w:div w:id="361054481">
      <w:bodyDiv w:val="1"/>
      <w:marLeft w:val="0"/>
      <w:marRight w:val="0"/>
      <w:marTop w:val="0"/>
      <w:marBottom w:val="0"/>
      <w:divBdr>
        <w:top w:val="none" w:sz="0" w:space="0" w:color="auto"/>
        <w:left w:val="none" w:sz="0" w:space="0" w:color="auto"/>
        <w:bottom w:val="none" w:sz="0" w:space="0" w:color="auto"/>
        <w:right w:val="none" w:sz="0" w:space="0" w:color="auto"/>
      </w:divBdr>
    </w:div>
    <w:div w:id="408775826">
      <w:bodyDiv w:val="1"/>
      <w:marLeft w:val="0"/>
      <w:marRight w:val="0"/>
      <w:marTop w:val="0"/>
      <w:marBottom w:val="0"/>
      <w:divBdr>
        <w:top w:val="none" w:sz="0" w:space="0" w:color="auto"/>
        <w:left w:val="none" w:sz="0" w:space="0" w:color="auto"/>
        <w:bottom w:val="none" w:sz="0" w:space="0" w:color="auto"/>
        <w:right w:val="none" w:sz="0" w:space="0" w:color="auto"/>
      </w:divBdr>
    </w:div>
    <w:div w:id="481578273">
      <w:bodyDiv w:val="1"/>
      <w:marLeft w:val="0"/>
      <w:marRight w:val="0"/>
      <w:marTop w:val="0"/>
      <w:marBottom w:val="0"/>
      <w:divBdr>
        <w:top w:val="none" w:sz="0" w:space="0" w:color="auto"/>
        <w:left w:val="none" w:sz="0" w:space="0" w:color="auto"/>
        <w:bottom w:val="none" w:sz="0" w:space="0" w:color="auto"/>
        <w:right w:val="none" w:sz="0" w:space="0" w:color="auto"/>
      </w:divBdr>
    </w:div>
    <w:div w:id="581260150">
      <w:bodyDiv w:val="1"/>
      <w:marLeft w:val="0"/>
      <w:marRight w:val="0"/>
      <w:marTop w:val="0"/>
      <w:marBottom w:val="0"/>
      <w:divBdr>
        <w:top w:val="none" w:sz="0" w:space="0" w:color="auto"/>
        <w:left w:val="none" w:sz="0" w:space="0" w:color="auto"/>
        <w:bottom w:val="none" w:sz="0" w:space="0" w:color="auto"/>
        <w:right w:val="none" w:sz="0" w:space="0" w:color="auto"/>
      </w:divBdr>
    </w:div>
    <w:div w:id="663239665">
      <w:bodyDiv w:val="1"/>
      <w:marLeft w:val="0"/>
      <w:marRight w:val="0"/>
      <w:marTop w:val="0"/>
      <w:marBottom w:val="0"/>
      <w:divBdr>
        <w:top w:val="none" w:sz="0" w:space="0" w:color="auto"/>
        <w:left w:val="none" w:sz="0" w:space="0" w:color="auto"/>
        <w:bottom w:val="none" w:sz="0" w:space="0" w:color="auto"/>
        <w:right w:val="none" w:sz="0" w:space="0" w:color="auto"/>
      </w:divBdr>
    </w:div>
    <w:div w:id="797066158">
      <w:bodyDiv w:val="1"/>
      <w:marLeft w:val="0"/>
      <w:marRight w:val="0"/>
      <w:marTop w:val="0"/>
      <w:marBottom w:val="0"/>
      <w:divBdr>
        <w:top w:val="none" w:sz="0" w:space="0" w:color="auto"/>
        <w:left w:val="none" w:sz="0" w:space="0" w:color="auto"/>
        <w:bottom w:val="none" w:sz="0" w:space="0" w:color="auto"/>
        <w:right w:val="none" w:sz="0" w:space="0" w:color="auto"/>
      </w:divBdr>
    </w:div>
    <w:div w:id="797450796">
      <w:bodyDiv w:val="1"/>
      <w:marLeft w:val="0"/>
      <w:marRight w:val="0"/>
      <w:marTop w:val="0"/>
      <w:marBottom w:val="0"/>
      <w:divBdr>
        <w:top w:val="none" w:sz="0" w:space="0" w:color="auto"/>
        <w:left w:val="none" w:sz="0" w:space="0" w:color="auto"/>
        <w:bottom w:val="none" w:sz="0" w:space="0" w:color="auto"/>
        <w:right w:val="none" w:sz="0" w:space="0" w:color="auto"/>
      </w:divBdr>
    </w:div>
    <w:div w:id="820006597">
      <w:bodyDiv w:val="1"/>
      <w:marLeft w:val="0"/>
      <w:marRight w:val="0"/>
      <w:marTop w:val="0"/>
      <w:marBottom w:val="0"/>
      <w:divBdr>
        <w:top w:val="none" w:sz="0" w:space="0" w:color="auto"/>
        <w:left w:val="none" w:sz="0" w:space="0" w:color="auto"/>
        <w:bottom w:val="none" w:sz="0" w:space="0" w:color="auto"/>
        <w:right w:val="none" w:sz="0" w:space="0" w:color="auto"/>
      </w:divBdr>
    </w:div>
    <w:div w:id="905411460">
      <w:bodyDiv w:val="1"/>
      <w:marLeft w:val="0"/>
      <w:marRight w:val="0"/>
      <w:marTop w:val="0"/>
      <w:marBottom w:val="0"/>
      <w:divBdr>
        <w:top w:val="none" w:sz="0" w:space="0" w:color="auto"/>
        <w:left w:val="none" w:sz="0" w:space="0" w:color="auto"/>
        <w:bottom w:val="none" w:sz="0" w:space="0" w:color="auto"/>
        <w:right w:val="none" w:sz="0" w:space="0" w:color="auto"/>
      </w:divBdr>
    </w:div>
    <w:div w:id="942683718">
      <w:bodyDiv w:val="1"/>
      <w:marLeft w:val="0"/>
      <w:marRight w:val="0"/>
      <w:marTop w:val="0"/>
      <w:marBottom w:val="0"/>
      <w:divBdr>
        <w:top w:val="none" w:sz="0" w:space="0" w:color="auto"/>
        <w:left w:val="none" w:sz="0" w:space="0" w:color="auto"/>
        <w:bottom w:val="none" w:sz="0" w:space="0" w:color="auto"/>
        <w:right w:val="none" w:sz="0" w:space="0" w:color="auto"/>
      </w:divBdr>
    </w:div>
    <w:div w:id="946304722">
      <w:bodyDiv w:val="1"/>
      <w:marLeft w:val="0"/>
      <w:marRight w:val="0"/>
      <w:marTop w:val="0"/>
      <w:marBottom w:val="0"/>
      <w:divBdr>
        <w:top w:val="none" w:sz="0" w:space="0" w:color="auto"/>
        <w:left w:val="none" w:sz="0" w:space="0" w:color="auto"/>
        <w:bottom w:val="none" w:sz="0" w:space="0" w:color="auto"/>
        <w:right w:val="none" w:sz="0" w:space="0" w:color="auto"/>
      </w:divBdr>
    </w:div>
    <w:div w:id="1118257147">
      <w:bodyDiv w:val="1"/>
      <w:marLeft w:val="0"/>
      <w:marRight w:val="0"/>
      <w:marTop w:val="0"/>
      <w:marBottom w:val="0"/>
      <w:divBdr>
        <w:top w:val="none" w:sz="0" w:space="0" w:color="auto"/>
        <w:left w:val="none" w:sz="0" w:space="0" w:color="auto"/>
        <w:bottom w:val="none" w:sz="0" w:space="0" w:color="auto"/>
        <w:right w:val="none" w:sz="0" w:space="0" w:color="auto"/>
      </w:divBdr>
    </w:div>
    <w:div w:id="1129274735">
      <w:bodyDiv w:val="1"/>
      <w:marLeft w:val="0"/>
      <w:marRight w:val="0"/>
      <w:marTop w:val="0"/>
      <w:marBottom w:val="0"/>
      <w:divBdr>
        <w:top w:val="none" w:sz="0" w:space="0" w:color="auto"/>
        <w:left w:val="none" w:sz="0" w:space="0" w:color="auto"/>
        <w:bottom w:val="none" w:sz="0" w:space="0" w:color="auto"/>
        <w:right w:val="none" w:sz="0" w:space="0" w:color="auto"/>
      </w:divBdr>
    </w:div>
    <w:div w:id="1160731211">
      <w:bodyDiv w:val="1"/>
      <w:marLeft w:val="0"/>
      <w:marRight w:val="0"/>
      <w:marTop w:val="0"/>
      <w:marBottom w:val="0"/>
      <w:divBdr>
        <w:top w:val="none" w:sz="0" w:space="0" w:color="auto"/>
        <w:left w:val="none" w:sz="0" w:space="0" w:color="auto"/>
        <w:bottom w:val="none" w:sz="0" w:space="0" w:color="auto"/>
        <w:right w:val="none" w:sz="0" w:space="0" w:color="auto"/>
      </w:divBdr>
    </w:div>
    <w:div w:id="1191334904">
      <w:bodyDiv w:val="1"/>
      <w:marLeft w:val="0"/>
      <w:marRight w:val="0"/>
      <w:marTop w:val="0"/>
      <w:marBottom w:val="0"/>
      <w:divBdr>
        <w:top w:val="none" w:sz="0" w:space="0" w:color="auto"/>
        <w:left w:val="none" w:sz="0" w:space="0" w:color="auto"/>
        <w:bottom w:val="none" w:sz="0" w:space="0" w:color="auto"/>
        <w:right w:val="none" w:sz="0" w:space="0" w:color="auto"/>
      </w:divBdr>
    </w:div>
    <w:div w:id="1225523954">
      <w:bodyDiv w:val="1"/>
      <w:marLeft w:val="0"/>
      <w:marRight w:val="0"/>
      <w:marTop w:val="0"/>
      <w:marBottom w:val="0"/>
      <w:divBdr>
        <w:top w:val="none" w:sz="0" w:space="0" w:color="auto"/>
        <w:left w:val="none" w:sz="0" w:space="0" w:color="auto"/>
        <w:bottom w:val="none" w:sz="0" w:space="0" w:color="auto"/>
        <w:right w:val="none" w:sz="0" w:space="0" w:color="auto"/>
      </w:divBdr>
    </w:div>
    <w:div w:id="1282683808">
      <w:bodyDiv w:val="1"/>
      <w:marLeft w:val="0"/>
      <w:marRight w:val="0"/>
      <w:marTop w:val="0"/>
      <w:marBottom w:val="0"/>
      <w:divBdr>
        <w:top w:val="none" w:sz="0" w:space="0" w:color="auto"/>
        <w:left w:val="none" w:sz="0" w:space="0" w:color="auto"/>
        <w:bottom w:val="none" w:sz="0" w:space="0" w:color="auto"/>
        <w:right w:val="none" w:sz="0" w:space="0" w:color="auto"/>
      </w:divBdr>
    </w:div>
    <w:div w:id="1287732092">
      <w:bodyDiv w:val="1"/>
      <w:marLeft w:val="0"/>
      <w:marRight w:val="0"/>
      <w:marTop w:val="0"/>
      <w:marBottom w:val="0"/>
      <w:divBdr>
        <w:top w:val="none" w:sz="0" w:space="0" w:color="auto"/>
        <w:left w:val="none" w:sz="0" w:space="0" w:color="auto"/>
        <w:bottom w:val="none" w:sz="0" w:space="0" w:color="auto"/>
        <w:right w:val="none" w:sz="0" w:space="0" w:color="auto"/>
      </w:divBdr>
    </w:div>
    <w:div w:id="1434476507">
      <w:bodyDiv w:val="1"/>
      <w:marLeft w:val="0"/>
      <w:marRight w:val="0"/>
      <w:marTop w:val="0"/>
      <w:marBottom w:val="0"/>
      <w:divBdr>
        <w:top w:val="none" w:sz="0" w:space="0" w:color="auto"/>
        <w:left w:val="none" w:sz="0" w:space="0" w:color="auto"/>
        <w:bottom w:val="none" w:sz="0" w:space="0" w:color="auto"/>
        <w:right w:val="none" w:sz="0" w:space="0" w:color="auto"/>
      </w:divBdr>
    </w:div>
    <w:div w:id="1480001487">
      <w:bodyDiv w:val="1"/>
      <w:marLeft w:val="0"/>
      <w:marRight w:val="0"/>
      <w:marTop w:val="0"/>
      <w:marBottom w:val="0"/>
      <w:divBdr>
        <w:top w:val="none" w:sz="0" w:space="0" w:color="auto"/>
        <w:left w:val="none" w:sz="0" w:space="0" w:color="auto"/>
        <w:bottom w:val="none" w:sz="0" w:space="0" w:color="auto"/>
        <w:right w:val="none" w:sz="0" w:space="0" w:color="auto"/>
      </w:divBdr>
    </w:div>
    <w:div w:id="1578859391">
      <w:bodyDiv w:val="1"/>
      <w:marLeft w:val="0"/>
      <w:marRight w:val="0"/>
      <w:marTop w:val="0"/>
      <w:marBottom w:val="0"/>
      <w:divBdr>
        <w:top w:val="none" w:sz="0" w:space="0" w:color="auto"/>
        <w:left w:val="none" w:sz="0" w:space="0" w:color="auto"/>
        <w:bottom w:val="none" w:sz="0" w:space="0" w:color="auto"/>
        <w:right w:val="none" w:sz="0" w:space="0" w:color="auto"/>
      </w:divBdr>
    </w:div>
    <w:div w:id="1602644430">
      <w:bodyDiv w:val="1"/>
      <w:marLeft w:val="0"/>
      <w:marRight w:val="0"/>
      <w:marTop w:val="0"/>
      <w:marBottom w:val="0"/>
      <w:divBdr>
        <w:top w:val="none" w:sz="0" w:space="0" w:color="auto"/>
        <w:left w:val="none" w:sz="0" w:space="0" w:color="auto"/>
        <w:bottom w:val="none" w:sz="0" w:space="0" w:color="auto"/>
        <w:right w:val="none" w:sz="0" w:space="0" w:color="auto"/>
      </w:divBdr>
    </w:div>
    <w:div w:id="1681854311">
      <w:bodyDiv w:val="1"/>
      <w:marLeft w:val="0"/>
      <w:marRight w:val="0"/>
      <w:marTop w:val="0"/>
      <w:marBottom w:val="0"/>
      <w:divBdr>
        <w:top w:val="none" w:sz="0" w:space="0" w:color="auto"/>
        <w:left w:val="none" w:sz="0" w:space="0" w:color="auto"/>
        <w:bottom w:val="none" w:sz="0" w:space="0" w:color="auto"/>
        <w:right w:val="none" w:sz="0" w:space="0" w:color="auto"/>
      </w:divBdr>
    </w:div>
    <w:div w:id="1721661801">
      <w:bodyDiv w:val="1"/>
      <w:marLeft w:val="0"/>
      <w:marRight w:val="0"/>
      <w:marTop w:val="0"/>
      <w:marBottom w:val="0"/>
      <w:divBdr>
        <w:top w:val="none" w:sz="0" w:space="0" w:color="auto"/>
        <w:left w:val="none" w:sz="0" w:space="0" w:color="auto"/>
        <w:bottom w:val="none" w:sz="0" w:space="0" w:color="auto"/>
        <w:right w:val="none" w:sz="0" w:space="0" w:color="auto"/>
      </w:divBdr>
    </w:div>
    <w:div w:id="1804612295">
      <w:bodyDiv w:val="1"/>
      <w:marLeft w:val="0"/>
      <w:marRight w:val="0"/>
      <w:marTop w:val="0"/>
      <w:marBottom w:val="0"/>
      <w:divBdr>
        <w:top w:val="none" w:sz="0" w:space="0" w:color="auto"/>
        <w:left w:val="none" w:sz="0" w:space="0" w:color="auto"/>
        <w:bottom w:val="none" w:sz="0" w:space="0" w:color="auto"/>
        <w:right w:val="none" w:sz="0" w:space="0" w:color="auto"/>
      </w:divBdr>
    </w:div>
    <w:div w:id="1827236532">
      <w:bodyDiv w:val="1"/>
      <w:marLeft w:val="0"/>
      <w:marRight w:val="0"/>
      <w:marTop w:val="0"/>
      <w:marBottom w:val="0"/>
      <w:divBdr>
        <w:top w:val="none" w:sz="0" w:space="0" w:color="auto"/>
        <w:left w:val="none" w:sz="0" w:space="0" w:color="auto"/>
        <w:bottom w:val="none" w:sz="0" w:space="0" w:color="auto"/>
        <w:right w:val="none" w:sz="0" w:space="0" w:color="auto"/>
      </w:divBdr>
    </w:div>
    <w:div w:id="1832871871">
      <w:bodyDiv w:val="1"/>
      <w:marLeft w:val="0"/>
      <w:marRight w:val="0"/>
      <w:marTop w:val="0"/>
      <w:marBottom w:val="0"/>
      <w:divBdr>
        <w:top w:val="none" w:sz="0" w:space="0" w:color="auto"/>
        <w:left w:val="none" w:sz="0" w:space="0" w:color="auto"/>
        <w:bottom w:val="none" w:sz="0" w:space="0" w:color="auto"/>
        <w:right w:val="none" w:sz="0" w:space="0" w:color="auto"/>
      </w:divBdr>
    </w:div>
    <w:div w:id="1850172082">
      <w:bodyDiv w:val="1"/>
      <w:marLeft w:val="0"/>
      <w:marRight w:val="0"/>
      <w:marTop w:val="0"/>
      <w:marBottom w:val="0"/>
      <w:divBdr>
        <w:top w:val="none" w:sz="0" w:space="0" w:color="auto"/>
        <w:left w:val="none" w:sz="0" w:space="0" w:color="auto"/>
        <w:bottom w:val="none" w:sz="0" w:space="0" w:color="auto"/>
        <w:right w:val="none" w:sz="0" w:space="0" w:color="auto"/>
      </w:divBdr>
    </w:div>
    <w:div w:id="1861776943">
      <w:bodyDiv w:val="1"/>
      <w:marLeft w:val="0"/>
      <w:marRight w:val="0"/>
      <w:marTop w:val="0"/>
      <w:marBottom w:val="0"/>
      <w:divBdr>
        <w:top w:val="none" w:sz="0" w:space="0" w:color="auto"/>
        <w:left w:val="none" w:sz="0" w:space="0" w:color="auto"/>
        <w:bottom w:val="none" w:sz="0" w:space="0" w:color="auto"/>
        <w:right w:val="none" w:sz="0" w:space="0" w:color="auto"/>
      </w:divBdr>
    </w:div>
    <w:div w:id="1865557234">
      <w:bodyDiv w:val="1"/>
      <w:marLeft w:val="0"/>
      <w:marRight w:val="0"/>
      <w:marTop w:val="0"/>
      <w:marBottom w:val="0"/>
      <w:divBdr>
        <w:top w:val="none" w:sz="0" w:space="0" w:color="auto"/>
        <w:left w:val="none" w:sz="0" w:space="0" w:color="auto"/>
        <w:bottom w:val="none" w:sz="0" w:space="0" w:color="auto"/>
        <w:right w:val="none" w:sz="0" w:space="0" w:color="auto"/>
      </w:divBdr>
    </w:div>
    <w:div w:id="1895921580">
      <w:bodyDiv w:val="1"/>
      <w:marLeft w:val="0"/>
      <w:marRight w:val="0"/>
      <w:marTop w:val="0"/>
      <w:marBottom w:val="0"/>
      <w:divBdr>
        <w:top w:val="none" w:sz="0" w:space="0" w:color="auto"/>
        <w:left w:val="none" w:sz="0" w:space="0" w:color="auto"/>
        <w:bottom w:val="none" w:sz="0" w:space="0" w:color="auto"/>
        <w:right w:val="none" w:sz="0" w:space="0" w:color="auto"/>
      </w:divBdr>
    </w:div>
    <w:div w:id="1966228684">
      <w:bodyDiv w:val="1"/>
      <w:marLeft w:val="0"/>
      <w:marRight w:val="0"/>
      <w:marTop w:val="0"/>
      <w:marBottom w:val="0"/>
      <w:divBdr>
        <w:top w:val="none" w:sz="0" w:space="0" w:color="auto"/>
        <w:left w:val="none" w:sz="0" w:space="0" w:color="auto"/>
        <w:bottom w:val="none" w:sz="0" w:space="0" w:color="auto"/>
        <w:right w:val="none" w:sz="0" w:space="0" w:color="auto"/>
      </w:divBdr>
    </w:div>
    <w:div w:id="2032950119">
      <w:bodyDiv w:val="1"/>
      <w:marLeft w:val="0"/>
      <w:marRight w:val="0"/>
      <w:marTop w:val="0"/>
      <w:marBottom w:val="0"/>
      <w:divBdr>
        <w:top w:val="none" w:sz="0" w:space="0" w:color="auto"/>
        <w:left w:val="none" w:sz="0" w:space="0" w:color="auto"/>
        <w:bottom w:val="none" w:sz="0" w:space="0" w:color="auto"/>
        <w:right w:val="none" w:sz="0" w:space="0" w:color="auto"/>
      </w:divBdr>
    </w:div>
    <w:div w:id="2038382894">
      <w:bodyDiv w:val="1"/>
      <w:marLeft w:val="0"/>
      <w:marRight w:val="0"/>
      <w:marTop w:val="0"/>
      <w:marBottom w:val="0"/>
      <w:divBdr>
        <w:top w:val="none" w:sz="0" w:space="0" w:color="auto"/>
        <w:left w:val="none" w:sz="0" w:space="0" w:color="auto"/>
        <w:bottom w:val="none" w:sz="0" w:space="0" w:color="auto"/>
        <w:right w:val="none" w:sz="0" w:space="0" w:color="auto"/>
      </w:divBdr>
    </w:div>
    <w:div w:id="2049836147">
      <w:bodyDiv w:val="1"/>
      <w:marLeft w:val="0"/>
      <w:marRight w:val="0"/>
      <w:marTop w:val="0"/>
      <w:marBottom w:val="0"/>
      <w:divBdr>
        <w:top w:val="none" w:sz="0" w:space="0" w:color="auto"/>
        <w:left w:val="none" w:sz="0" w:space="0" w:color="auto"/>
        <w:bottom w:val="none" w:sz="0" w:space="0" w:color="auto"/>
        <w:right w:val="none" w:sz="0" w:space="0" w:color="auto"/>
      </w:divBdr>
    </w:div>
    <w:div w:id="2058815554">
      <w:bodyDiv w:val="1"/>
      <w:marLeft w:val="0"/>
      <w:marRight w:val="0"/>
      <w:marTop w:val="0"/>
      <w:marBottom w:val="0"/>
      <w:divBdr>
        <w:top w:val="none" w:sz="0" w:space="0" w:color="auto"/>
        <w:left w:val="none" w:sz="0" w:space="0" w:color="auto"/>
        <w:bottom w:val="none" w:sz="0" w:space="0" w:color="auto"/>
        <w:right w:val="none" w:sz="0" w:space="0" w:color="auto"/>
      </w:divBdr>
    </w:div>
    <w:div w:id="2129273938">
      <w:bodyDiv w:val="1"/>
      <w:marLeft w:val="0"/>
      <w:marRight w:val="0"/>
      <w:marTop w:val="0"/>
      <w:marBottom w:val="0"/>
      <w:divBdr>
        <w:top w:val="none" w:sz="0" w:space="0" w:color="auto"/>
        <w:left w:val="none" w:sz="0" w:space="0" w:color="auto"/>
        <w:bottom w:val="none" w:sz="0" w:space="0" w:color="auto"/>
        <w:right w:val="none" w:sz="0" w:space="0" w:color="auto"/>
      </w:divBdr>
    </w:div>
    <w:div w:id="214357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sap.com/notes/1972803" TargetMode="External"/><Relationship Id="rId18" Type="http://schemas.openxmlformats.org/officeDocument/2006/relationships/hyperlink" Target="https://me.sap.com/notes/1552925" TargetMode="External"/><Relationship Id="rId26" Type="http://schemas.openxmlformats.org/officeDocument/2006/relationships/hyperlink" Target="https://me.sap.com/notes/2055470" TargetMode="External"/><Relationship Id="rId39" Type="http://schemas.openxmlformats.org/officeDocument/2006/relationships/fontTable" Target="fontTable.xml"/><Relationship Id="rId21" Type="http://schemas.openxmlformats.org/officeDocument/2006/relationships/hyperlink" Target="https://me.sap.com/notes/2478541" TargetMode="External"/><Relationship Id="rId34" Type="http://schemas.openxmlformats.org/officeDocument/2006/relationships/hyperlink" Target="https://me.sap.com/notes/628131/E" TargetMode="External"/><Relationship Id="rId7" Type="http://schemas.openxmlformats.org/officeDocument/2006/relationships/settings" Target="settings.xml"/><Relationship Id="rId12" Type="http://schemas.openxmlformats.org/officeDocument/2006/relationships/hyperlink" Target="https://www.ibm.com/support/pages/node/6020074" TargetMode="External"/><Relationship Id="rId17" Type="http://schemas.openxmlformats.org/officeDocument/2006/relationships/hyperlink" Target="https://me.sap.com/notes/1122387" TargetMode="External"/><Relationship Id="rId25" Type="http://schemas.openxmlformats.org/officeDocument/2006/relationships/hyperlink" Target="https://me.sap.com/notes/2188482/E" TargetMode="External"/><Relationship Id="rId33" Type="http://schemas.openxmlformats.org/officeDocument/2006/relationships/hyperlink" Target="https://me.sap.com/notes/2786364" TargetMode="External"/><Relationship Id="rId38" Type="http://schemas.openxmlformats.org/officeDocument/2006/relationships/hyperlink" Target="https://www.ibm.com/support/pages/about-sparse-files" TargetMode="External"/><Relationship Id="rId2" Type="http://schemas.openxmlformats.org/officeDocument/2006/relationships/customXml" Target="../customXml/item2.xml"/><Relationship Id="rId16" Type="http://schemas.openxmlformats.org/officeDocument/2006/relationships/hyperlink" Target="https://launchpad.support.sap.com/" TargetMode="External"/><Relationship Id="rId20" Type="http://schemas.openxmlformats.org/officeDocument/2006/relationships/hyperlink" Target="https://pages.community.sap.com/topics/linux/sap-on-ibm-power-systems-on-linux" TargetMode="External"/><Relationship Id="rId29" Type="http://schemas.openxmlformats.org/officeDocument/2006/relationships/hyperlink" Target="https://launchpad.support.sap.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bm.com/support/docview.wss?uid=ssm1maps&amp;wv=1" TargetMode="External"/><Relationship Id="rId24" Type="http://schemas.openxmlformats.org/officeDocument/2006/relationships/hyperlink" Target="https://www.sap.com/dmc/exp/2014-09-02-hana-hardware/enEN/" TargetMode="External"/><Relationship Id="rId32" Type="http://schemas.openxmlformats.org/officeDocument/2006/relationships/hyperlink" Target="https://me.sap.com/notes/719971" TargetMode="External"/><Relationship Id="rId37" Type="http://schemas.openxmlformats.org/officeDocument/2006/relationships/image" Target="media/image3.jpg"/><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edbooks.ibm.com/abstracts/redp5579.html?Open" TargetMode="External"/><Relationship Id="rId23" Type="http://schemas.openxmlformats.org/officeDocument/2006/relationships/hyperlink" Target="https://me.sap.com/notes/2799900/E" TargetMode="External"/><Relationship Id="rId28" Type="http://schemas.openxmlformats.org/officeDocument/2006/relationships/hyperlink" Target="https://me.sap.com/notes/2230704" TargetMode="External"/><Relationship Id="rId36" Type="http://schemas.openxmlformats.org/officeDocument/2006/relationships/image" Target="media/image2.jpg"/><Relationship Id="rId10" Type="http://schemas.openxmlformats.org/officeDocument/2006/relationships/hyperlink" Target="https://me.sap.com/notes/1578479/E" TargetMode="External"/><Relationship Id="rId19" Type="http://schemas.openxmlformats.org/officeDocument/2006/relationships/hyperlink" Target="https://www.ibm.com/support/docview.wss?uid=ssm1maps&amp;wv=1" TargetMode="External"/><Relationship Id="rId31" Type="http://schemas.openxmlformats.org/officeDocument/2006/relationships/hyperlink" Target="https://me.sap.com/notes/1722076/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redbooks.ibm.com/abstracts/sg247564.html?Open" TargetMode="External"/><Relationship Id="rId22" Type="http://schemas.openxmlformats.org/officeDocument/2006/relationships/hyperlink" Target="https://me.sap.com/notes/2606828" TargetMode="External"/><Relationship Id="rId27" Type="http://schemas.openxmlformats.org/officeDocument/2006/relationships/hyperlink" Target="https://me.sap.com/notes/1788665/E" TargetMode="External"/><Relationship Id="rId30" Type="http://schemas.openxmlformats.org/officeDocument/2006/relationships/hyperlink" Target="https://me.sap.com/notes/1178367" TargetMode="External"/><Relationship Id="rId35" Type="http://schemas.openxmlformats.org/officeDocument/2006/relationships/hyperlink" Target="https://help.sap.com/doc/1df380a7fa30410d848feb25088d4f0d/SWPM10_SP38/en-US/inst_content_server_ux_sp20.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18545B-B8D2-4EC1-89CB-ABD582726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F6FE2-E676-4A16-A91E-62031912A2E1}">
  <ds:schemaRefs>
    <ds:schemaRef ds:uri="http://schemas.openxmlformats.org/officeDocument/2006/bibliography"/>
  </ds:schemaRefs>
</ds:datastoreItem>
</file>

<file path=customXml/itemProps3.xml><?xml version="1.0" encoding="utf-8"?>
<ds:datastoreItem xmlns:ds="http://schemas.openxmlformats.org/officeDocument/2006/customXml" ds:itemID="{F65D8B73-E433-4D05-8980-72297F2707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0CD94D-B726-433C-BF65-FBCBEB2AEE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21514</Words>
  <Characters>126935</Characters>
  <Application>Microsoft Office Word</Application>
  <DocSecurity>0</DocSecurity>
  <Lines>1057</Lines>
  <Paragraphs>296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148153</CharactersWithSpaces>
  <SharedDoc>false</SharedDoc>
  <HLinks>
    <vt:vector size="642" baseType="variant">
      <vt:variant>
        <vt:i4>1245196</vt:i4>
      </vt:variant>
      <vt:variant>
        <vt:i4>741</vt:i4>
      </vt:variant>
      <vt:variant>
        <vt:i4>0</vt:i4>
      </vt:variant>
      <vt:variant>
        <vt:i4>5</vt:i4>
      </vt:variant>
      <vt:variant>
        <vt:lpwstr>https://www.ibm.com/support/pages/about-sparse-files</vt:lpwstr>
      </vt:variant>
      <vt:variant>
        <vt:lpwstr/>
      </vt:variant>
      <vt:variant>
        <vt:i4>1703968</vt:i4>
      </vt:variant>
      <vt:variant>
        <vt:i4>597</vt:i4>
      </vt:variant>
      <vt:variant>
        <vt:i4>0</vt:i4>
      </vt:variant>
      <vt:variant>
        <vt:i4>5</vt:i4>
      </vt:variant>
      <vt:variant>
        <vt:lpwstr>https://help.sap.com/doc/1df380a7fa30410d848feb25088d4f0d/SWPM10_SP38/en-US/inst_content_server_ux_sp20.pdf</vt:lpwstr>
      </vt:variant>
      <vt:variant>
        <vt:lpwstr/>
      </vt:variant>
      <vt:variant>
        <vt:i4>131099</vt:i4>
      </vt:variant>
      <vt:variant>
        <vt:i4>594</vt:i4>
      </vt:variant>
      <vt:variant>
        <vt:i4>0</vt:i4>
      </vt:variant>
      <vt:variant>
        <vt:i4>5</vt:i4>
      </vt:variant>
      <vt:variant>
        <vt:lpwstr>https://me.sap.com/notes/628131/E</vt:lpwstr>
      </vt:variant>
      <vt:variant>
        <vt:lpwstr/>
      </vt:variant>
      <vt:variant>
        <vt:i4>1900574</vt:i4>
      </vt:variant>
      <vt:variant>
        <vt:i4>591</vt:i4>
      </vt:variant>
      <vt:variant>
        <vt:i4>0</vt:i4>
      </vt:variant>
      <vt:variant>
        <vt:i4>5</vt:i4>
      </vt:variant>
      <vt:variant>
        <vt:lpwstr>https://me.sap.com/notes/2786364</vt:lpwstr>
      </vt:variant>
      <vt:variant>
        <vt:lpwstr/>
      </vt:variant>
      <vt:variant>
        <vt:i4>2687009</vt:i4>
      </vt:variant>
      <vt:variant>
        <vt:i4>588</vt:i4>
      </vt:variant>
      <vt:variant>
        <vt:i4>0</vt:i4>
      </vt:variant>
      <vt:variant>
        <vt:i4>5</vt:i4>
      </vt:variant>
      <vt:variant>
        <vt:lpwstr>https://me.sap.com/notes/719971</vt:lpwstr>
      </vt:variant>
      <vt:variant>
        <vt:lpwstr/>
      </vt:variant>
      <vt:variant>
        <vt:i4>7340084</vt:i4>
      </vt:variant>
      <vt:variant>
        <vt:i4>585</vt:i4>
      </vt:variant>
      <vt:variant>
        <vt:i4>0</vt:i4>
      </vt:variant>
      <vt:variant>
        <vt:i4>5</vt:i4>
      </vt:variant>
      <vt:variant>
        <vt:lpwstr>https://me.sap.com/notes/1722076/E</vt:lpwstr>
      </vt:variant>
      <vt:variant>
        <vt:lpwstr/>
      </vt:variant>
      <vt:variant>
        <vt:i4>1179670</vt:i4>
      </vt:variant>
      <vt:variant>
        <vt:i4>582</vt:i4>
      </vt:variant>
      <vt:variant>
        <vt:i4>0</vt:i4>
      </vt:variant>
      <vt:variant>
        <vt:i4>5</vt:i4>
      </vt:variant>
      <vt:variant>
        <vt:lpwstr>https://me.sap.com/notes/1178367</vt:lpwstr>
      </vt:variant>
      <vt:variant>
        <vt:lpwstr/>
      </vt:variant>
      <vt:variant>
        <vt:i4>851976</vt:i4>
      </vt:variant>
      <vt:variant>
        <vt:i4>579</vt:i4>
      </vt:variant>
      <vt:variant>
        <vt:i4>0</vt:i4>
      </vt:variant>
      <vt:variant>
        <vt:i4>5</vt:i4>
      </vt:variant>
      <vt:variant>
        <vt:lpwstr>https://launchpad.support.sap.com/</vt:lpwstr>
      </vt:variant>
      <vt:variant>
        <vt:lpwstr>/notes/1943937</vt:lpwstr>
      </vt:variant>
      <vt:variant>
        <vt:i4>1179675</vt:i4>
      </vt:variant>
      <vt:variant>
        <vt:i4>576</vt:i4>
      </vt:variant>
      <vt:variant>
        <vt:i4>0</vt:i4>
      </vt:variant>
      <vt:variant>
        <vt:i4>5</vt:i4>
      </vt:variant>
      <vt:variant>
        <vt:lpwstr>https://me.sap.com/notes/2230704</vt:lpwstr>
      </vt:variant>
      <vt:variant>
        <vt:lpwstr/>
      </vt:variant>
      <vt:variant>
        <vt:i4>8323135</vt:i4>
      </vt:variant>
      <vt:variant>
        <vt:i4>573</vt:i4>
      </vt:variant>
      <vt:variant>
        <vt:i4>0</vt:i4>
      </vt:variant>
      <vt:variant>
        <vt:i4>5</vt:i4>
      </vt:variant>
      <vt:variant>
        <vt:lpwstr>https://me.sap.com/notes/1788665/E</vt:lpwstr>
      </vt:variant>
      <vt:variant>
        <vt:lpwstr/>
      </vt:variant>
      <vt:variant>
        <vt:i4>1245211</vt:i4>
      </vt:variant>
      <vt:variant>
        <vt:i4>570</vt:i4>
      </vt:variant>
      <vt:variant>
        <vt:i4>0</vt:i4>
      </vt:variant>
      <vt:variant>
        <vt:i4>5</vt:i4>
      </vt:variant>
      <vt:variant>
        <vt:lpwstr>https://me.sap.com/notes/2055470</vt:lpwstr>
      </vt:variant>
      <vt:variant>
        <vt:lpwstr/>
      </vt:variant>
      <vt:variant>
        <vt:i4>7929911</vt:i4>
      </vt:variant>
      <vt:variant>
        <vt:i4>567</vt:i4>
      </vt:variant>
      <vt:variant>
        <vt:i4>0</vt:i4>
      </vt:variant>
      <vt:variant>
        <vt:i4>5</vt:i4>
      </vt:variant>
      <vt:variant>
        <vt:lpwstr>https://me.sap.com/notes/2188482/E</vt:lpwstr>
      </vt:variant>
      <vt:variant>
        <vt:lpwstr/>
      </vt:variant>
      <vt:variant>
        <vt:i4>720983</vt:i4>
      </vt:variant>
      <vt:variant>
        <vt:i4>564</vt:i4>
      </vt:variant>
      <vt:variant>
        <vt:i4>0</vt:i4>
      </vt:variant>
      <vt:variant>
        <vt:i4>5</vt:i4>
      </vt:variant>
      <vt:variant>
        <vt:lpwstr>https://www.sap.com/dmc/exp/2014-09-02-hana-hardware/enEN/</vt:lpwstr>
      </vt:variant>
      <vt:variant>
        <vt:lpwstr>/solutions</vt:lpwstr>
      </vt:variant>
      <vt:variant>
        <vt:i4>7798840</vt:i4>
      </vt:variant>
      <vt:variant>
        <vt:i4>561</vt:i4>
      </vt:variant>
      <vt:variant>
        <vt:i4>0</vt:i4>
      </vt:variant>
      <vt:variant>
        <vt:i4>5</vt:i4>
      </vt:variant>
      <vt:variant>
        <vt:lpwstr>https://me.sap.com/notes/2799900/E</vt:lpwstr>
      </vt:variant>
      <vt:variant>
        <vt:lpwstr/>
      </vt:variant>
      <vt:variant>
        <vt:i4>1179675</vt:i4>
      </vt:variant>
      <vt:variant>
        <vt:i4>558</vt:i4>
      </vt:variant>
      <vt:variant>
        <vt:i4>0</vt:i4>
      </vt:variant>
      <vt:variant>
        <vt:i4>5</vt:i4>
      </vt:variant>
      <vt:variant>
        <vt:lpwstr>https://me.sap.com/notes/2606828</vt:lpwstr>
      </vt:variant>
      <vt:variant>
        <vt:lpwstr/>
      </vt:variant>
      <vt:variant>
        <vt:i4>1114129</vt:i4>
      </vt:variant>
      <vt:variant>
        <vt:i4>555</vt:i4>
      </vt:variant>
      <vt:variant>
        <vt:i4>0</vt:i4>
      </vt:variant>
      <vt:variant>
        <vt:i4>5</vt:i4>
      </vt:variant>
      <vt:variant>
        <vt:lpwstr>https://me.sap.com/notes/2478541</vt:lpwstr>
      </vt:variant>
      <vt:variant>
        <vt:lpwstr/>
      </vt:variant>
      <vt:variant>
        <vt:i4>8192034</vt:i4>
      </vt:variant>
      <vt:variant>
        <vt:i4>552</vt:i4>
      </vt:variant>
      <vt:variant>
        <vt:i4>0</vt:i4>
      </vt:variant>
      <vt:variant>
        <vt:i4>5</vt:i4>
      </vt:variant>
      <vt:variant>
        <vt:lpwstr>https://pages.community.sap.com/topics/linux/sap-on-ibm-power-systems-on-linux</vt:lpwstr>
      </vt:variant>
      <vt:variant>
        <vt:lpwstr/>
      </vt:variant>
      <vt:variant>
        <vt:i4>4980749</vt:i4>
      </vt:variant>
      <vt:variant>
        <vt:i4>549</vt:i4>
      </vt:variant>
      <vt:variant>
        <vt:i4>0</vt:i4>
      </vt:variant>
      <vt:variant>
        <vt:i4>5</vt:i4>
      </vt:variant>
      <vt:variant>
        <vt:lpwstr>https://www.ibm.com/support/docview.wss?uid=ssm1maps&amp;wv=1</vt:lpwstr>
      </vt:variant>
      <vt:variant>
        <vt:lpwstr/>
      </vt:variant>
      <vt:variant>
        <vt:i4>1572892</vt:i4>
      </vt:variant>
      <vt:variant>
        <vt:i4>546</vt:i4>
      </vt:variant>
      <vt:variant>
        <vt:i4>0</vt:i4>
      </vt:variant>
      <vt:variant>
        <vt:i4>5</vt:i4>
      </vt:variant>
      <vt:variant>
        <vt:lpwstr>https://me.sap.com/notes/1552925</vt:lpwstr>
      </vt:variant>
      <vt:variant>
        <vt:lpwstr/>
      </vt:variant>
      <vt:variant>
        <vt:i4>1507346</vt:i4>
      </vt:variant>
      <vt:variant>
        <vt:i4>543</vt:i4>
      </vt:variant>
      <vt:variant>
        <vt:i4>0</vt:i4>
      </vt:variant>
      <vt:variant>
        <vt:i4>5</vt:i4>
      </vt:variant>
      <vt:variant>
        <vt:lpwstr>https://me.sap.com/notes/1122387</vt:lpwstr>
      </vt:variant>
      <vt:variant>
        <vt:lpwstr/>
      </vt:variant>
      <vt:variant>
        <vt:i4>720906</vt:i4>
      </vt:variant>
      <vt:variant>
        <vt:i4>540</vt:i4>
      </vt:variant>
      <vt:variant>
        <vt:i4>0</vt:i4>
      </vt:variant>
      <vt:variant>
        <vt:i4>5</vt:i4>
      </vt:variant>
      <vt:variant>
        <vt:lpwstr>https://launchpad.support.sap.com/</vt:lpwstr>
      </vt:variant>
      <vt:variant>
        <vt:lpwstr>/notes/2369910</vt:lpwstr>
      </vt:variant>
      <vt:variant>
        <vt:i4>65551</vt:i4>
      </vt:variant>
      <vt:variant>
        <vt:i4>537</vt:i4>
      </vt:variant>
      <vt:variant>
        <vt:i4>0</vt:i4>
      </vt:variant>
      <vt:variant>
        <vt:i4>5</vt:i4>
      </vt:variant>
      <vt:variant>
        <vt:lpwstr>https://www.redbooks.ibm.com/abstracts/redp5579.html?Open</vt:lpwstr>
      </vt:variant>
      <vt:variant>
        <vt:lpwstr/>
      </vt:variant>
      <vt:variant>
        <vt:i4>5570628</vt:i4>
      </vt:variant>
      <vt:variant>
        <vt:i4>534</vt:i4>
      </vt:variant>
      <vt:variant>
        <vt:i4>0</vt:i4>
      </vt:variant>
      <vt:variant>
        <vt:i4>5</vt:i4>
      </vt:variant>
      <vt:variant>
        <vt:lpwstr>https://www.redbooks.ibm.com/abstracts/sg247564.html?Open</vt:lpwstr>
      </vt:variant>
      <vt:variant>
        <vt:lpwstr/>
      </vt:variant>
      <vt:variant>
        <vt:i4>1900562</vt:i4>
      </vt:variant>
      <vt:variant>
        <vt:i4>531</vt:i4>
      </vt:variant>
      <vt:variant>
        <vt:i4>0</vt:i4>
      </vt:variant>
      <vt:variant>
        <vt:i4>5</vt:i4>
      </vt:variant>
      <vt:variant>
        <vt:lpwstr>https://me.sap.com/notes/1972803</vt:lpwstr>
      </vt:variant>
      <vt:variant>
        <vt:lpwstr/>
      </vt:variant>
      <vt:variant>
        <vt:i4>3997732</vt:i4>
      </vt:variant>
      <vt:variant>
        <vt:i4>528</vt:i4>
      </vt:variant>
      <vt:variant>
        <vt:i4>0</vt:i4>
      </vt:variant>
      <vt:variant>
        <vt:i4>5</vt:i4>
      </vt:variant>
      <vt:variant>
        <vt:lpwstr>https://www.ibm.com/support/pages/node/6020074</vt:lpwstr>
      </vt:variant>
      <vt:variant>
        <vt:lpwstr/>
      </vt:variant>
      <vt:variant>
        <vt:i4>4980749</vt:i4>
      </vt:variant>
      <vt:variant>
        <vt:i4>525</vt:i4>
      </vt:variant>
      <vt:variant>
        <vt:i4>0</vt:i4>
      </vt:variant>
      <vt:variant>
        <vt:i4>5</vt:i4>
      </vt:variant>
      <vt:variant>
        <vt:lpwstr>https://www.ibm.com/support/docview.wss?uid=ssm1maps&amp;wv=1</vt:lpwstr>
      </vt:variant>
      <vt:variant>
        <vt:lpwstr/>
      </vt:variant>
      <vt:variant>
        <vt:i4>8257596</vt:i4>
      </vt:variant>
      <vt:variant>
        <vt:i4>522</vt:i4>
      </vt:variant>
      <vt:variant>
        <vt:i4>0</vt:i4>
      </vt:variant>
      <vt:variant>
        <vt:i4>5</vt:i4>
      </vt:variant>
      <vt:variant>
        <vt:lpwstr>https://me.sap.com/notes/1578479/E</vt:lpwstr>
      </vt:variant>
      <vt:variant>
        <vt:lpwstr/>
      </vt:variant>
      <vt:variant>
        <vt:i4>1900593</vt:i4>
      </vt:variant>
      <vt:variant>
        <vt:i4>476</vt:i4>
      </vt:variant>
      <vt:variant>
        <vt:i4>0</vt:i4>
      </vt:variant>
      <vt:variant>
        <vt:i4>5</vt:i4>
      </vt:variant>
      <vt:variant>
        <vt:lpwstr/>
      </vt:variant>
      <vt:variant>
        <vt:lpwstr>_Toc175608534</vt:lpwstr>
      </vt:variant>
      <vt:variant>
        <vt:i4>1900593</vt:i4>
      </vt:variant>
      <vt:variant>
        <vt:i4>470</vt:i4>
      </vt:variant>
      <vt:variant>
        <vt:i4>0</vt:i4>
      </vt:variant>
      <vt:variant>
        <vt:i4>5</vt:i4>
      </vt:variant>
      <vt:variant>
        <vt:lpwstr/>
      </vt:variant>
      <vt:variant>
        <vt:lpwstr>_Toc175608533</vt:lpwstr>
      </vt:variant>
      <vt:variant>
        <vt:i4>1900593</vt:i4>
      </vt:variant>
      <vt:variant>
        <vt:i4>464</vt:i4>
      </vt:variant>
      <vt:variant>
        <vt:i4>0</vt:i4>
      </vt:variant>
      <vt:variant>
        <vt:i4>5</vt:i4>
      </vt:variant>
      <vt:variant>
        <vt:lpwstr/>
      </vt:variant>
      <vt:variant>
        <vt:lpwstr>_Toc175608532</vt:lpwstr>
      </vt:variant>
      <vt:variant>
        <vt:i4>1900593</vt:i4>
      </vt:variant>
      <vt:variant>
        <vt:i4>458</vt:i4>
      </vt:variant>
      <vt:variant>
        <vt:i4>0</vt:i4>
      </vt:variant>
      <vt:variant>
        <vt:i4>5</vt:i4>
      </vt:variant>
      <vt:variant>
        <vt:lpwstr/>
      </vt:variant>
      <vt:variant>
        <vt:lpwstr>_Toc175608531</vt:lpwstr>
      </vt:variant>
      <vt:variant>
        <vt:i4>1900593</vt:i4>
      </vt:variant>
      <vt:variant>
        <vt:i4>452</vt:i4>
      </vt:variant>
      <vt:variant>
        <vt:i4>0</vt:i4>
      </vt:variant>
      <vt:variant>
        <vt:i4>5</vt:i4>
      </vt:variant>
      <vt:variant>
        <vt:lpwstr/>
      </vt:variant>
      <vt:variant>
        <vt:lpwstr>_Toc175608530</vt:lpwstr>
      </vt:variant>
      <vt:variant>
        <vt:i4>1835057</vt:i4>
      </vt:variant>
      <vt:variant>
        <vt:i4>446</vt:i4>
      </vt:variant>
      <vt:variant>
        <vt:i4>0</vt:i4>
      </vt:variant>
      <vt:variant>
        <vt:i4>5</vt:i4>
      </vt:variant>
      <vt:variant>
        <vt:lpwstr/>
      </vt:variant>
      <vt:variant>
        <vt:lpwstr>_Toc175608529</vt:lpwstr>
      </vt:variant>
      <vt:variant>
        <vt:i4>1835057</vt:i4>
      </vt:variant>
      <vt:variant>
        <vt:i4>440</vt:i4>
      </vt:variant>
      <vt:variant>
        <vt:i4>0</vt:i4>
      </vt:variant>
      <vt:variant>
        <vt:i4>5</vt:i4>
      </vt:variant>
      <vt:variant>
        <vt:lpwstr/>
      </vt:variant>
      <vt:variant>
        <vt:lpwstr>_Toc175608528</vt:lpwstr>
      </vt:variant>
      <vt:variant>
        <vt:i4>1835057</vt:i4>
      </vt:variant>
      <vt:variant>
        <vt:i4>434</vt:i4>
      </vt:variant>
      <vt:variant>
        <vt:i4>0</vt:i4>
      </vt:variant>
      <vt:variant>
        <vt:i4>5</vt:i4>
      </vt:variant>
      <vt:variant>
        <vt:lpwstr/>
      </vt:variant>
      <vt:variant>
        <vt:lpwstr>_Toc175608527</vt:lpwstr>
      </vt:variant>
      <vt:variant>
        <vt:i4>1835057</vt:i4>
      </vt:variant>
      <vt:variant>
        <vt:i4>428</vt:i4>
      </vt:variant>
      <vt:variant>
        <vt:i4>0</vt:i4>
      </vt:variant>
      <vt:variant>
        <vt:i4>5</vt:i4>
      </vt:variant>
      <vt:variant>
        <vt:lpwstr/>
      </vt:variant>
      <vt:variant>
        <vt:lpwstr>_Toc175608526</vt:lpwstr>
      </vt:variant>
      <vt:variant>
        <vt:i4>1835057</vt:i4>
      </vt:variant>
      <vt:variant>
        <vt:i4>422</vt:i4>
      </vt:variant>
      <vt:variant>
        <vt:i4>0</vt:i4>
      </vt:variant>
      <vt:variant>
        <vt:i4>5</vt:i4>
      </vt:variant>
      <vt:variant>
        <vt:lpwstr/>
      </vt:variant>
      <vt:variant>
        <vt:lpwstr>_Toc175608525</vt:lpwstr>
      </vt:variant>
      <vt:variant>
        <vt:i4>1835057</vt:i4>
      </vt:variant>
      <vt:variant>
        <vt:i4>416</vt:i4>
      </vt:variant>
      <vt:variant>
        <vt:i4>0</vt:i4>
      </vt:variant>
      <vt:variant>
        <vt:i4>5</vt:i4>
      </vt:variant>
      <vt:variant>
        <vt:lpwstr/>
      </vt:variant>
      <vt:variant>
        <vt:lpwstr>_Toc175608524</vt:lpwstr>
      </vt:variant>
      <vt:variant>
        <vt:i4>1835057</vt:i4>
      </vt:variant>
      <vt:variant>
        <vt:i4>410</vt:i4>
      </vt:variant>
      <vt:variant>
        <vt:i4>0</vt:i4>
      </vt:variant>
      <vt:variant>
        <vt:i4>5</vt:i4>
      </vt:variant>
      <vt:variant>
        <vt:lpwstr/>
      </vt:variant>
      <vt:variant>
        <vt:lpwstr>_Toc175608523</vt:lpwstr>
      </vt:variant>
      <vt:variant>
        <vt:i4>1835057</vt:i4>
      </vt:variant>
      <vt:variant>
        <vt:i4>404</vt:i4>
      </vt:variant>
      <vt:variant>
        <vt:i4>0</vt:i4>
      </vt:variant>
      <vt:variant>
        <vt:i4>5</vt:i4>
      </vt:variant>
      <vt:variant>
        <vt:lpwstr/>
      </vt:variant>
      <vt:variant>
        <vt:lpwstr>_Toc175608522</vt:lpwstr>
      </vt:variant>
      <vt:variant>
        <vt:i4>1835057</vt:i4>
      </vt:variant>
      <vt:variant>
        <vt:i4>398</vt:i4>
      </vt:variant>
      <vt:variant>
        <vt:i4>0</vt:i4>
      </vt:variant>
      <vt:variant>
        <vt:i4>5</vt:i4>
      </vt:variant>
      <vt:variant>
        <vt:lpwstr/>
      </vt:variant>
      <vt:variant>
        <vt:lpwstr>_Toc175608521</vt:lpwstr>
      </vt:variant>
      <vt:variant>
        <vt:i4>1835057</vt:i4>
      </vt:variant>
      <vt:variant>
        <vt:i4>392</vt:i4>
      </vt:variant>
      <vt:variant>
        <vt:i4>0</vt:i4>
      </vt:variant>
      <vt:variant>
        <vt:i4>5</vt:i4>
      </vt:variant>
      <vt:variant>
        <vt:lpwstr/>
      </vt:variant>
      <vt:variant>
        <vt:lpwstr>_Toc175608520</vt:lpwstr>
      </vt:variant>
      <vt:variant>
        <vt:i4>2031665</vt:i4>
      </vt:variant>
      <vt:variant>
        <vt:i4>386</vt:i4>
      </vt:variant>
      <vt:variant>
        <vt:i4>0</vt:i4>
      </vt:variant>
      <vt:variant>
        <vt:i4>5</vt:i4>
      </vt:variant>
      <vt:variant>
        <vt:lpwstr/>
      </vt:variant>
      <vt:variant>
        <vt:lpwstr>_Toc175608519</vt:lpwstr>
      </vt:variant>
      <vt:variant>
        <vt:i4>2031665</vt:i4>
      </vt:variant>
      <vt:variant>
        <vt:i4>380</vt:i4>
      </vt:variant>
      <vt:variant>
        <vt:i4>0</vt:i4>
      </vt:variant>
      <vt:variant>
        <vt:i4>5</vt:i4>
      </vt:variant>
      <vt:variant>
        <vt:lpwstr/>
      </vt:variant>
      <vt:variant>
        <vt:lpwstr>_Toc175608518</vt:lpwstr>
      </vt:variant>
      <vt:variant>
        <vt:i4>2031665</vt:i4>
      </vt:variant>
      <vt:variant>
        <vt:i4>374</vt:i4>
      </vt:variant>
      <vt:variant>
        <vt:i4>0</vt:i4>
      </vt:variant>
      <vt:variant>
        <vt:i4>5</vt:i4>
      </vt:variant>
      <vt:variant>
        <vt:lpwstr/>
      </vt:variant>
      <vt:variant>
        <vt:lpwstr>_Toc175608517</vt:lpwstr>
      </vt:variant>
      <vt:variant>
        <vt:i4>2031665</vt:i4>
      </vt:variant>
      <vt:variant>
        <vt:i4>368</vt:i4>
      </vt:variant>
      <vt:variant>
        <vt:i4>0</vt:i4>
      </vt:variant>
      <vt:variant>
        <vt:i4>5</vt:i4>
      </vt:variant>
      <vt:variant>
        <vt:lpwstr/>
      </vt:variant>
      <vt:variant>
        <vt:lpwstr>_Toc175608516</vt:lpwstr>
      </vt:variant>
      <vt:variant>
        <vt:i4>2031665</vt:i4>
      </vt:variant>
      <vt:variant>
        <vt:i4>362</vt:i4>
      </vt:variant>
      <vt:variant>
        <vt:i4>0</vt:i4>
      </vt:variant>
      <vt:variant>
        <vt:i4>5</vt:i4>
      </vt:variant>
      <vt:variant>
        <vt:lpwstr/>
      </vt:variant>
      <vt:variant>
        <vt:lpwstr>_Toc175608515</vt:lpwstr>
      </vt:variant>
      <vt:variant>
        <vt:i4>2031665</vt:i4>
      </vt:variant>
      <vt:variant>
        <vt:i4>356</vt:i4>
      </vt:variant>
      <vt:variant>
        <vt:i4>0</vt:i4>
      </vt:variant>
      <vt:variant>
        <vt:i4>5</vt:i4>
      </vt:variant>
      <vt:variant>
        <vt:lpwstr/>
      </vt:variant>
      <vt:variant>
        <vt:lpwstr>_Toc175608514</vt:lpwstr>
      </vt:variant>
      <vt:variant>
        <vt:i4>2031665</vt:i4>
      </vt:variant>
      <vt:variant>
        <vt:i4>350</vt:i4>
      </vt:variant>
      <vt:variant>
        <vt:i4>0</vt:i4>
      </vt:variant>
      <vt:variant>
        <vt:i4>5</vt:i4>
      </vt:variant>
      <vt:variant>
        <vt:lpwstr/>
      </vt:variant>
      <vt:variant>
        <vt:lpwstr>_Toc175608513</vt:lpwstr>
      </vt:variant>
      <vt:variant>
        <vt:i4>2031665</vt:i4>
      </vt:variant>
      <vt:variant>
        <vt:i4>344</vt:i4>
      </vt:variant>
      <vt:variant>
        <vt:i4>0</vt:i4>
      </vt:variant>
      <vt:variant>
        <vt:i4>5</vt:i4>
      </vt:variant>
      <vt:variant>
        <vt:lpwstr/>
      </vt:variant>
      <vt:variant>
        <vt:lpwstr>_Toc175608512</vt:lpwstr>
      </vt:variant>
      <vt:variant>
        <vt:i4>2031665</vt:i4>
      </vt:variant>
      <vt:variant>
        <vt:i4>338</vt:i4>
      </vt:variant>
      <vt:variant>
        <vt:i4>0</vt:i4>
      </vt:variant>
      <vt:variant>
        <vt:i4>5</vt:i4>
      </vt:variant>
      <vt:variant>
        <vt:lpwstr/>
      </vt:variant>
      <vt:variant>
        <vt:lpwstr>_Toc175608511</vt:lpwstr>
      </vt:variant>
      <vt:variant>
        <vt:i4>2031665</vt:i4>
      </vt:variant>
      <vt:variant>
        <vt:i4>332</vt:i4>
      </vt:variant>
      <vt:variant>
        <vt:i4>0</vt:i4>
      </vt:variant>
      <vt:variant>
        <vt:i4>5</vt:i4>
      </vt:variant>
      <vt:variant>
        <vt:lpwstr/>
      </vt:variant>
      <vt:variant>
        <vt:lpwstr>_Toc175608510</vt:lpwstr>
      </vt:variant>
      <vt:variant>
        <vt:i4>1966129</vt:i4>
      </vt:variant>
      <vt:variant>
        <vt:i4>326</vt:i4>
      </vt:variant>
      <vt:variant>
        <vt:i4>0</vt:i4>
      </vt:variant>
      <vt:variant>
        <vt:i4>5</vt:i4>
      </vt:variant>
      <vt:variant>
        <vt:lpwstr/>
      </vt:variant>
      <vt:variant>
        <vt:lpwstr>_Toc175608509</vt:lpwstr>
      </vt:variant>
      <vt:variant>
        <vt:i4>1966129</vt:i4>
      </vt:variant>
      <vt:variant>
        <vt:i4>320</vt:i4>
      </vt:variant>
      <vt:variant>
        <vt:i4>0</vt:i4>
      </vt:variant>
      <vt:variant>
        <vt:i4>5</vt:i4>
      </vt:variant>
      <vt:variant>
        <vt:lpwstr/>
      </vt:variant>
      <vt:variant>
        <vt:lpwstr>_Toc175608508</vt:lpwstr>
      </vt:variant>
      <vt:variant>
        <vt:i4>1966129</vt:i4>
      </vt:variant>
      <vt:variant>
        <vt:i4>314</vt:i4>
      </vt:variant>
      <vt:variant>
        <vt:i4>0</vt:i4>
      </vt:variant>
      <vt:variant>
        <vt:i4>5</vt:i4>
      </vt:variant>
      <vt:variant>
        <vt:lpwstr/>
      </vt:variant>
      <vt:variant>
        <vt:lpwstr>_Toc175608507</vt:lpwstr>
      </vt:variant>
      <vt:variant>
        <vt:i4>1966129</vt:i4>
      </vt:variant>
      <vt:variant>
        <vt:i4>308</vt:i4>
      </vt:variant>
      <vt:variant>
        <vt:i4>0</vt:i4>
      </vt:variant>
      <vt:variant>
        <vt:i4>5</vt:i4>
      </vt:variant>
      <vt:variant>
        <vt:lpwstr/>
      </vt:variant>
      <vt:variant>
        <vt:lpwstr>_Toc175608506</vt:lpwstr>
      </vt:variant>
      <vt:variant>
        <vt:i4>1966129</vt:i4>
      </vt:variant>
      <vt:variant>
        <vt:i4>302</vt:i4>
      </vt:variant>
      <vt:variant>
        <vt:i4>0</vt:i4>
      </vt:variant>
      <vt:variant>
        <vt:i4>5</vt:i4>
      </vt:variant>
      <vt:variant>
        <vt:lpwstr/>
      </vt:variant>
      <vt:variant>
        <vt:lpwstr>_Toc175608505</vt:lpwstr>
      </vt:variant>
      <vt:variant>
        <vt:i4>1966129</vt:i4>
      </vt:variant>
      <vt:variant>
        <vt:i4>296</vt:i4>
      </vt:variant>
      <vt:variant>
        <vt:i4>0</vt:i4>
      </vt:variant>
      <vt:variant>
        <vt:i4>5</vt:i4>
      </vt:variant>
      <vt:variant>
        <vt:lpwstr/>
      </vt:variant>
      <vt:variant>
        <vt:lpwstr>_Toc175608504</vt:lpwstr>
      </vt:variant>
      <vt:variant>
        <vt:i4>1966129</vt:i4>
      </vt:variant>
      <vt:variant>
        <vt:i4>290</vt:i4>
      </vt:variant>
      <vt:variant>
        <vt:i4>0</vt:i4>
      </vt:variant>
      <vt:variant>
        <vt:i4>5</vt:i4>
      </vt:variant>
      <vt:variant>
        <vt:lpwstr/>
      </vt:variant>
      <vt:variant>
        <vt:lpwstr>_Toc175608503</vt:lpwstr>
      </vt:variant>
      <vt:variant>
        <vt:i4>1966129</vt:i4>
      </vt:variant>
      <vt:variant>
        <vt:i4>284</vt:i4>
      </vt:variant>
      <vt:variant>
        <vt:i4>0</vt:i4>
      </vt:variant>
      <vt:variant>
        <vt:i4>5</vt:i4>
      </vt:variant>
      <vt:variant>
        <vt:lpwstr/>
      </vt:variant>
      <vt:variant>
        <vt:lpwstr>_Toc175608502</vt:lpwstr>
      </vt:variant>
      <vt:variant>
        <vt:i4>1966129</vt:i4>
      </vt:variant>
      <vt:variant>
        <vt:i4>278</vt:i4>
      </vt:variant>
      <vt:variant>
        <vt:i4>0</vt:i4>
      </vt:variant>
      <vt:variant>
        <vt:i4>5</vt:i4>
      </vt:variant>
      <vt:variant>
        <vt:lpwstr/>
      </vt:variant>
      <vt:variant>
        <vt:lpwstr>_Toc175608501</vt:lpwstr>
      </vt:variant>
      <vt:variant>
        <vt:i4>1966129</vt:i4>
      </vt:variant>
      <vt:variant>
        <vt:i4>272</vt:i4>
      </vt:variant>
      <vt:variant>
        <vt:i4>0</vt:i4>
      </vt:variant>
      <vt:variant>
        <vt:i4>5</vt:i4>
      </vt:variant>
      <vt:variant>
        <vt:lpwstr/>
      </vt:variant>
      <vt:variant>
        <vt:lpwstr>_Toc175608500</vt:lpwstr>
      </vt:variant>
      <vt:variant>
        <vt:i4>1507376</vt:i4>
      </vt:variant>
      <vt:variant>
        <vt:i4>266</vt:i4>
      </vt:variant>
      <vt:variant>
        <vt:i4>0</vt:i4>
      </vt:variant>
      <vt:variant>
        <vt:i4>5</vt:i4>
      </vt:variant>
      <vt:variant>
        <vt:lpwstr/>
      </vt:variant>
      <vt:variant>
        <vt:lpwstr>_Toc175608499</vt:lpwstr>
      </vt:variant>
      <vt:variant>
        <vt:i4>1507376</vt:i4>
      </vt:variant>
      <vt:variant>
        <vt:i4>260</vt:i4>
      </vt:variant>
      <vt:variant>
        <vt:i4>0</vt:i4>
      </vt:variant>
      <vt:variant>
        <vt:i4>5</vt:i4>
      </vt:variant>
      <vt:variant>
        <vt:lpwstr/>
      </vt:variant>
      <vt:variant>
        <vt:lpwstr>_Toc175608498</vt:lpwstr>
      </vt:variant>
      <vt:variant>
        <vt:i4>1507376</vt:i4>
      </vt:variant>
      <vt:variant>
        <vt:i4>254</vt:i4>
      </vt:variant>
      <vt:variant>
        <vt:i4>0</vt:i4>
      </vt:variant>
      <vt:variant>
        <vt:i4>5</vt:i4>
      </vt:variant>
      <vt:variant>
        <vt:lpwstr/>
      </vt:variant>
      <vt:variant>
        <vt:lpwstr>_Toc175608497</vt:lpwstr>
      </vt:variant>
      <vt:variant>
        <vt:i4>1507376</vt:i4>
      </vt:variant>
      <vt:variant>
        <vt:i4>248</vt:i4>
      </vt:variant>
      <vt:variant>
        <vt:i4>0</vt:i4>
      </vt:variant>
      <vt:variant>
        <vt:i4>5</vt:i4>
      </vt:variant>
      <vt:variant>
        <vt:lpwstr/>
      </vt:variant>
      <vt:variant>
        <vt:lpwstr>_Toc175608496</vt:lpwstr>
      </vt:variant>
      <vt:variant>
        <vt:i4>1507376</vt:i4>
      </vt:variant>
      <vt:variant>
        <vt:i4>242</vt:i4>
      </vt:variant>
      <vt:variant>
        <vt:i4>0</vt:i4>
      </vt:variant>
      <vt:variant>
        <vt:i4>5</vt:i4>
      </vt:variant>
      <vt:variant>
        <vt:lpwstr/>
      </vt:variant>
      <vt:variant>
        <vt:lpwstr>_Toc175608495</vt:lpwstr>
      </vt:variant>
      <vt:variant>
        <vt:i4>1507376</vt:i4>
      </vt:variant>
      <vt:variant>
        <vt:i4>236</vt:i4>
      </vt:variant>
      <vt:variant>
        <vt:i4>0</vt:i4>
      </vt:variant>
      <vt:variant>
        <vt:i4>5</vt:i4>
      </vt:variant>
      <vt:variant>
        <vt:lpwstr/>
      </vt:variant>
      <vt:variant>
        <vt:lpwstr>_Toc175608494</vt:lpwstr>
      </vt:variant>
      <vt:variant>
        <vt:i4>1507376</vt:i4>
      </vt:variant>
      <vt:variant>
        <vt:i4>230</vt:i4>
      </vt:variant>
      <vt:variant>
        <vt:i4>0</vt:i4>
      </vt:variant>
      <vt:variant>
        <vt:i4>5</vt:i4>
      </vt:variant>
      <vt:variant>
        <vt:lpwstr/>
      </vt:variant>
      <vt:variant>
        <vt:lpwstr>_Toc175608493</vt:lpwstr>
      </vt:variant>
      <vt:variant>
        <vt:i4>1507376</vt:i4>
      </vt:variant>
      <vt:variant>
        <vt:i4>224</vt:i4>
      </vt:variant>
      <vt:variant>
        <vt:i4>0</vt:i4>
      </vt:variant>
      <vt:variant>
        <vt:i4>5</vt:i4>
      </vt:variant>
      <vt:variant>
        <vt:lpwstr/>
      </vt:variant>
      <vt:variant>
        <vt:lpwstr>_Toc175608492</vt:lpwstr>
      </vt:variant>
      <vt:variant>
        <vt:i4>1507376</vt:i4>
      </vt:variant>
      <vt:variant>
        <vt:i4>218</vt:i4>
      </vt:variant>
      <vt:variant>
        <vt:i4>0</vt:i4>
      </vt:variant>
      <vt:variant>
        <vt:i4>5</vt:i4>
      </vt:variant>
      <vt:variant>
        <vt:lpwstr/>
      </vt:variant>
      <vt:variant>
        <vt:lpwstr>_Toc175608491</vt:lpwstr>
      </vt:variant>
      <vt:variant>
        <vt:i4>1507376</vt:i4>
      </vt:variant>
      <vt:variant>
        <vt:i4>212</vt:i4>
      </vt:variant>
      <vt:variant>
        <vt:i4>0</vt:i4>
      </vt:variant>
      <vt:variant>
        <vt:i4>5</vt:i4>
      </vt:variant>
      <vt:variant>
        <vt:lpwstr/>
      </vt:variant>
      <vt:variant>
        <vt:lpwstr>_Toc175608490</vt:lpwstr>
      </vt:variant>
      <vt:variant>
        <vt:i4>1441840</vt:i4>
      </vt:variant>
      <vt:variant>
        <vt:i4>206</vt:i4>
      </vt:variant>
      <vt:variant>
        <vt:i4>0</vt:i4>
      </vt:variant>
      <vt:variant>
        <vt:i4>5</vt:i4>
      </vt:variant>
      <vt:variant>
        <vt:lpwstr/>
      </vt:variant>
      <vt:variant>
        <vt:lpwstr>_Toc175608489</vt:lpwstr>
      </vt:variant>
      <vt:variant>
        <vt:i4>1441840</vt:i4>
      </vt:variant>
      <vt:variant>
        <vt:i4>200</vt:i4>
      </vt:variant>
      <vt:variant>
        <vt:i4>0</vt:i4>
      </vt:variant>
      <vt:variant>
        <vt:i4>5</vt:i4>
      </vt:variant>
      <vt:variant>
        <vt:lpwstr/>
      </vt:variant>
      <vt:variant>
        <vt:lpwstr>_Toc175608488</vt:lpwstr>
      </vt:variant>
      <vt:variant>
        <vt:i4>1441840</vt:i4>
      </vt:variant>
      <vt:variant>
        <vt:i4>194</vt:i4>
      </vt:variant>
      <vt:variant>
        <vt:i4>0</vt:i4>
      </vt:variant>
      <vt:variant>
        <vt:i4>5</vt:i4>
      </vt:variant>
      <vt:variant>
        <vt:lpwstr/>
      </vt:variant>
      <vt:variant>
        <vt:lpwstr>_Toc175608487</vt:lpwstr>
      </vt:variant>
      <vt:variant>
        <vt:i4>1441840</vt:i4>
      </vt:variant>
      <vt:variant>
        <vt:i4>188</vt:i4>
      </vt:variant>
      <vt:variant>
        <vt:i4>0</vt:i4>
      </vt:variant>
      <vt:variant>
        <vt:i4>5</vt:i4>
      </vt:variant>
      <vt:variant>
        <vt:lpwstr/>
      </vt:variant>
      <vt:variant>
        <vt:lpwstr>_Toc175608486</vt:lpwstr>
      </vt:variant>
      <vt:variant>
        <vt:i4>1441840</vt:i4>
      </vt:variant>
      <vt:variant>
        <vt:i4>182</vt:i4>
      </vt:variant>
      <vt:variant>
        <vt:i4>0</vt:i4>
      </vt:variant>
      <vt:variant>
        <vt:i4>5</vt:i4>
      </vt:variant>
      <vt:variant>
        <vt:lpwstr/>
      </vt:variant>
      <vt:variant>
        <vt:lpwstr>_Toc175608485</vt:lpwstr>
      </vt:variant>
      <vt:variant>
        <vt:i4>1441840</vt:i4>
      </vt:variant>
      <vt:variant>
        <vt:i4>176</vt:i4>
      </vt:variant>
      <vt:variant>
        <vt:i4>0</vt:i4>
      </vt:variant>
      <vt:variant>
        <vt:i4>5</vt:i4>
      </vt:variant>
      <vt:variant>
        <vt:lpwstr/>
      </vt:variant>
      <vt:variant>
        <vt:lpwstr>_Toc175608484</vt:lpwstr>
      </vt:variant>
      <vt:variant>
        <vt:i4>1441840</vt:i4>
      </vt:variant>
      <vt:variant>
        <vt:i4>170</vt:i4>
      </vt:variant>
      <vt:variant>
        <vt:i4>0</vt:i4>
      </vt:variant>
      <vt:variant>
        <vt:i4>5</vt:i4>
      </vt:variant>
      <vt:variant>
        <vt:lpwstr/>
      </vt:variant>
      <vt:variant>
        <vt:lpwstr>_Toc175608483</vt:lpwstr>
      </vt:variant>
      <vt:variant>
        <vt:i4>1441840</vt:i4>
      </vt:variant>
      <vt:variant>
        <vt:i4>164</vt:i4>
      </vt:variant>
      <vt:variant>
        <vt:i4>0</vt:i4>
      </vt:variant>
      <vt:variant>
        <vt:i4>5</vt:i4>
      </vt:variant>
      <vt:variant>
        <vt:lpwstr/>
      </vt:variant>
      <vt:variant>
        <vt:lpwstr>_Toc175608482</vt:lpwstr>
      </vt:variant>
      <vt:variant>
        <vt:i4>1441840</vt:i4>
      </vt:variant>
      <vt:variant>
        <vt:i4>158</vt:i4>
      </vt:variant>
      <vt:variant>
        <vt:i4>0</vt:i4>
      </vt:variant>
      <vt:variant>
        <vt:i4>5</vt:i4>
      </vt:variant>
      <vt:variant>
        <vt:lpwstr/>
      </vt:variant>
      <vt:variant>
        <vt:lpwstr>_Toc175608481</vt:lpwstr>
      </vt:variant>
      <vt:variant>
        <vt:i4>1441840</vt:i4>
      </vt:variant>
      <vt:variant>
        <vt:i4>152</vt:i4>
      </vt:variant>
      <vt:variant>
        <vt:i4>0</vt:i4>
      </vt:variant>
      <vt:variant>
        <vt:i4>5</vt:i4>
      </vt:variant>
      <vt:variant>
        <vt:lpwstr/>
      </vt:variant>
      <vt:variant>
        <vt:lpwstr>_Toc175608480</vt:lpwstr>
      </vt:variant>
      <vt:variant>
        <vt:i4>1638448</vt:i4>
      </vt:variant>
      <vt:variant>
        <vt:i4>146</vt:i4>
      </vt:variant>
      <vt:variant>
        <vt:i4>0</vt:i4>
      </vt:variant>
      <vt:variant>
        <vt:i4>5</vt:i4>
      </vt:variant>
      <vt:variant>
        <vt:lpwstr/>
      </vt:variant>
      <vt:variant>
        <vt:lpwstr>_Toc175608479</vt:lpwstr>
      </vt:variant>
      <vt:variant>
        <vt:i4>1638448</vt:i4>
      </vt:variant>
      <vt:variant>
        <vt:i4>140</vt:i4>
      </vt:variant>
      <vt:variant>
        <vt:i4>0</vt:i4>
      </vt:variant>
      <vt:variant>
        <vt:i4>5</vt:i4>
      </vt:variant>
      <vt:variant>
        <vt:lpwstr/>
      </vt:variant>
      <vt:variant>
        <vt:lpwstr>_Toc175608478</vt:lpwstr>
      </vt:variant>
      <vt:variant>
        <vt:i4>1638448</vt:i4>
      </vt:variant>
      <vt:variant>
        <vt:i4>134</vt:i4>
      </vt:variant>
      <vt:variant>
        <vt:i4>0</vt:i4>
      </vt:variant>
      <vt:variant>
        <vt:i4>5</vt:i4>
      </vt:variant>
      <vt:variant>
        <vt:lpwstr/>
      </vt:variant>
      <vt:variant>
        <vt:lpwstr>_Toc175608477</vt:lpwstr>
      </vt:variant>
      <vt:variant>
        <vt:i4>1638448</vt:i4>
      </vt:variant>
      <vt:variant>
        <vt:i4>128</vt:i4>
      </vt:variant>
      <vt:variant>
        <vt:i4>0</vt:i4>
      </vt:variant>
      <vt:variant>
        <vt:i4>5</vt:i4>
      </vt:variant>
      <vt:variant>
        <vt:lpwstr/>
      </vt:variant>
      <vt:variant>
        <vt:lpwstr>_Toc175608476</vt:lpwstr>
      </vt:variant>
      <vt:variant>
        <vt:i4>1638448</vt:i4>
      </vt:variant>
      <vt:variant>
        <vt:i4>122</vt:i4>
      </vt:variant>
      <vt:variant>
        <vt:i4>0</vt:i4>
      </vt:variant>
      <vt:variant>
        <vt:i4>5</vt:i4>
      </vt:variant>
      <vt:variant>
        <vt:lpwstr/>
      </vt:variant>
      <vt:variant>
        <vt:lpwstr>_Toc175608475</vt:lpwstr>
      </vt:variant>
      <vt:variant>
        <vt:i4>1638448</vt:i4>
      </vt:variant>
      <vt:variant>
        <vt:i4>116</vt:i4>
      </vt:variant>
      <vt:variant>
        <vt:i4>0</vt:i4>
      </vt:variant>
      <vt:variant>
        <vt:i4>5</vt:i4>
      </vt:variant>
      <vt:variant>
        <vt:lpwstr/>
      </vt:variant>
      <vt:variant>
        <vt:lpwstr>_Toc175608474</vt:lpwstr>
      </vt:variant>
      <vt:variant>
        <vt:i4>1638448</vt:i4>
      </vt:variant>
      <vt:variant>
        <vt:i4>110</vt:i4>
      </vt:variant>
      <vt:variant>
        <vt:i4>0</vt:i4>
      </vt:variant>
      <vt:variant>
        <vt:i4>5</vt:i4>
      </vt:variant>
      <vt:variant>
        <vt:lpwstr/>
      </vt:variant>
      <vt:variant>
        <vt:lpwstr>_Toc175608473</vt:lpwstr>
      </vt:variant>
      <vt:variant>
        <vt:i4>1638448</vt:i4>
      </vt:variant>
      <vt:variant>
        <vt:i4>104</vt:i4>
      </vt:variant>
      <vt:variant>
        <vt:i4>0</vt:i4>
      </vt:variant>
      <vt:variant>
        <vt:i4>5</vt:i4>
      </vt:variant>
      <vt:variant>
        <vt:lpwstr/>
      </vt:variant>
      <vt:variant>
        <vt:lpwstr>_Toc175608472</vt:lpwstr>
      </vt:variant>
      <vt:variant>
        <vt:i4>1638448</vt:i4>
      </vt:variant>
      <vt:variant>
        <vt:i4>98</vt:i4>
      </vt:variant>
      <vt:variant>
        <vt:i4>0</vt:i4>
      </vt:variant>
      <vt:variant>
        <vt:i4>5</vt:i4>
      </vt:variant>
      <vt:variant>
        <vt:lpwstr/>
      </vt:variant>
      <vt:variant>
        <vt:lpwstr>_Toc175608471</vt:lpwstr>
      </vt:variant>
      <vt:variant>
        <vt:i4>1638448</vt:i4>
      </vt:variant>
      <vt:variant>
        <vt:i4>92</vt:i4>
      </vt:variant>
      <vt:variant>
        <vt:i4>0</vt:i4>
      </vt:variant>
      <vt:variant>
        <vt:i4>5</vt:i4>
      </vt:variant>
      <vt:variant>
        <vt:lpwstr/>
      </vt:variant>
      <vt:variant>
        <vt:lpwstr>_Toc175608470</vt:lpwstr>
      </vt:variant>
      <vt:variant>
        <vt:i4>1572912</vt:i4>
      </vt:variant>
      <vt:variant>
        <vt:i4>86</vt:i4>
      </vt:variant>
      <vt:variant>
        <vt:i4>0</vt:i4>
      </vt:variant>
      <vt:variant>
        <vt:i4>5</vt:i4>
      </vt:variant>
      <vt:variant>
        <vt:lpwstr/>
      </vt:variant>
      <vt:variant>
        <vt:lpwstr>_Toc175608469</vt:lpwstr>
      </vt:variant>
      <vt:variant>
        <vt:i4>1572912</vt:i4>
      </vt:variant>
      <vt:variant>
        <vt:i4>80</vt:i4>
      </vt:variant>
      <vt:variant>
        <vt:i4>0</vt:i4>
      </vt:variant>
      <vt:variant>
        <vt:i4>5</vt:i4>
      </vt:variant>
      <vt:variant>
        <vt:lpwstr/>
      </vt:variant>
      <vt:variant>
        <vt:lpwstr>_Toc175608468</vt:lpwstr>
      </vt:variant>
      <vt:variant>
        <vt:i4>1572912</vt:i4>
      </vt:variant>
      <vt:variant>
        <vt:i4>74</vt:i4>
      </vt:variant>
      <vt:variant>
        <vt:i4>0</vt:i4>
      </vt:variant>
      <vt:variant>
        <vt:i4>5</vt:i4>
      </vt:variant>
      <vt:variant>
        <vt:lpwstr/>
      </vt:variant>
      <vt:variant>
        <vt:lpwstr>_Toc175608467</vt:lpwstr>
      </vt:variant>
      <vt:variant>
        <vt:i4>1572912</vt:i4>
      </vt:variant>
      <vt:variant>
        <vt:i4>68</vt:i4>
      </vt:variant>
      <vt:variant>
        <vt:i4>0</vt:i4>
      </vt:variant>
      <vt:variant>
        <vt:i4>5</vt:i4>
      </vt:variant>
      <vt:variant>
        <vt:lpwstr/>
      </vt:variant>
      <vt:variant>
        <vt:lpwstr>_Toc175608466</vt:lpwstr>
      </vt:variant>
      <vt:variant>
        <vt:i4>1572912</vt:i4>
      </vt:variant>
      <vt:variant>
        <vt:i4>62</vt:i4>
      </vt:variant>
      <vt:variant>
        <vt:i4>0</vt:i4>
      </vt:variant>
      <vt:variant>
        <vt:i4>5</vt:i4>
      </vt:variant>
      <vt:variant>
        <vt:lpwstr/>
      </vt:variant>
      <vt:variant>
        <vt:lpwstr>_Toc175608465</vt:lpwstr>
      </vt:variant>
      <vt:variant>
        <vt:i4>1572912</vt:i4>
      </vt:variant>
      <vt:variant>
        <vt:i4>56</vt:i4>
      </vt:variant>
      <vt:variant>
        <vt:i4>0</vt:i4>
      </vt:variant>
      <vt:variant>
        <vt:i4>5</vt:i4>
      </vt:variant>
      <vt:variant>
        <vt:lpwstr/>
      </vt:variant>
      <vt:variant>
        <vt:lpwstr>_Toc175608464</vt:lpwstr>
      </vt:variant>
      <vt:variant>
        <vt:i4>1572912</vt:i4>
      </vt:variant>
      <vt:variant>
        <vt:i4>50</vt:i4>
      </vt:variant>
      <vt:variant>
        <vt:i4>0</vt:i4>
      </vt:variant>
      <vt:variant>
        <vt:i4>5</vt:i4>
      </vt:variant>
      <vt:variant>
        <vt:lpwstr/>
      </vt:variant>
      <vt:variant>
        <vt:lpwstr>_Toc175608463</vt:lpwstr>
      </vt:variant>
      <vt:variant>
        <vt:i4>1572912</vt:i4>
      </vt:variant>
      <vt:variant>
        <vt:i4>44</vt:i4>
      </vt:variant>
      <vt:variant>
        <vt:i4>0</vt:i4>
      </vt:variant>
      <vt:variant>
        <vt:i4>5</vt:i4>
      </vt:variant>
      <vt:variant>
        <vt:lpwstr/>
      </vt:variant>
      <vt:variant>
        <vt:lpwstr>_Toc175608462</vt:lpwstr>
      </vt:variant>
      <vt:variant>
        <vt:i4>1572912</vt:i4>
      </vt:variant>
      <vt:variant>
        <vt:i4>38</vt:i4>
      </vt:variant>
      <vt:variant>
        <vt:i4>0</vt:i4>
      </vt:variant>
      <vt:variant>
        <vt:i4>5</vt:i4>
      </vt:variant>
      <vt:variant>
        <vt:lpwstr/>
      </vt:variant>
      <vt:variant>
        <vt:lpwstr>_Toc175608461</vt:lpwstr>
      </vt:variant>
      <vt:variant>
        <vt:i4>1572912</vt:i4>
      </vt:variant>
      <vt:variant>
        <vt:i4>32</vt:i4>
      </vt:variant>
      <vt:variant>
        <vt:i4>0</vt:i4>
      </vt:variant>
      <vt:variant>
        <vt:i4>5</vt:i4>
      </vt:variant>
      <vt:variant>
        <vt:lpwstr/>
      </vt:variant>
      <vt:variant>
        <vt:lpwstr>_Toc175608460</vt:lpwstr>
      </vt:variant>
      <vt:variant>
        <vt:i4>1769520</vt:i4>
      </vt:variant>
      <vt:variant>
        <vt:i4>26</vt:i4>
      </vt:variant>
      <vt:variant>
        <vt:i4>0</vt:i4>
      </vt:variant>
      <vt:variant>
        <vt:i4>5</vt:i4>
      </vt:variant>
      <vt:variant>
        <vt:lpwstr/>
      </vt:variant>
      <vt:variant>
        <vt:lpwstr>_Toc175608459</vt:lpwstr>
      </vt:variant>
      <vt:variant>
        <vt:i4>1769520</vt:i4>
      </vt:variant>
      <vt:variant>
        <vt:i4>20</vt:i4>
      </vt:variant>
      <vt:variant>
        <vt:i4>0</vt:i4>
      </vt:variant>
      <vt:variant>
        <vt:i4>5</vt:i4>
      </vt:variant>
      <vt:variant>
        <vt:lpwstr/>
      </vt:variant>
      <vt:variant>
        <vt:lpwstr>_Toc175608458</vt:lpwstr>
      </vt:variant>
      <vt:variant>
        <vt:i4>1769520</vt:i4>
      </vt:variant>
      <vt:variant>
        <vt:i4>14</vt:i4>
      </vt:variant>
      <vt:variant>
        <vt:i4>0</vt:i4>
      </vt:variant>
      <vt:variant>
        <vt:i4>5</vt:i4>
      </vt:variant>
      <vt:variant>
        <vt:lpwstr/>
      </vt:variant>
      <vt:variant>
        <vt:lpwstr>_Toc175608457</vt:lpwstr>
      </vt:variant>
      <vt:variant>
        <vt:i4>1769520</vt:i4>
      </vt:variant>
      <vt:variant>
        <vt:i4>8</vt:i4>
      </vt:variant>
      <vt:variant>
        <vt:i4>0</vt:i4>
      </vt:variant>
      <vt:variant>
        <vt:i4>5</vt:i4>
      </vt:variant>
      <vt:variant>
        <vt:lpwstr/>
      </vt:variant>
      <vt:variant>
        <vt:lpwstr>_Toc175608456</vt:lpwstr>
      </vt:variant>
      <vt:variant>
        <vt:i4>1769520</vt:i4>
      </vt:variant>
      <vt:variant>
        <vt:i4>2</vt:i4>
      </vt:variant>
      <vt:variant>
        <vt:i4>0</vt:i4>
      </vt:variant>
      <vt:variant>
        <vt:i4>5</vt:i4>
      </vt:variant>
      <vt:variant>
        <vt:lpwstr/>
      </vt:variant>
      <vt:variant>
        <vt:lpwstr>_Toc175608455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Radim Koseček</dc:creator>
  <cp:keywords/>
  <dc:description/>
  <cp:lastModifiedBy>JUDr. Radim Koseček</cp:lastModifiedBy>
  <cp:revision>1</cp:revision>
  <dcterms:created xsi:type="dcterms:W3CDTF">2024-12-20T19:51:00Z</dcterms:created>
  <dcterms:modified xsi:type="dcterms:W3CDTF">2025-03-31T14:34:00Z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